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F720E" w14:textId="60721B89" w:rsidR="002B72BF" w:rsidRDefault="00FD19E7" w:rsidP="00FD19E7">
      <w:pPr>
        <w:jc w:val="right"/>
      </w:pPr>
      <w:r>
        <w:rPr>
          <w:noProof/>
        </w:rPr>
        <w:drawing>
          <wp:inline distT="0" distB="0" distL="0" distR="0" wp14:anchorId="14974C69" wp14:editId="0B5B125E">
            <wp:extent cx="1539994" cy="1083820"/>
            <wp:effectExtent l="0" t="0" r="317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A-letterhead-header.eps"/>
                    <pic:cNvPicPr/>
                  </pic:nvPicPr>
                  <pic:blipFill rotWithShape="1">
                    <a:blip r:embed="rId8">
                      <a:extLst>
                        <a:ext uri="{28A0092B-C50C-407E-A947-70E740481C1C}">
                          <a14:useLocalDpi xmlns:a14="http://schemas.microsoft.com/office/drawing/2010/main" val="0"/>
                        </a:ext>
                      </a:extLst>
                    </a:blip>
                    <a:srcRect l="79733" t="27663" r="5185" b="17034"/>
                    <a:stretch/>
                  </pic:blipFill>
                  <pic:spPr bwMode="auto">
                    <a:xfrm>
                      <a:off x="0" y="0"/>
                      <a:ext cx="1560757" cy="1098433"/>
                    </a:xfrm>
                    <a:prstGeom prst="rect">
                      <a:avLst/>
                    </a:prstGeom>
                    <a:ln>
                      <a:noFill/>
                    </a:ln>
                    <a:extLst>
                      <a:ext uri="{53640926-AAD7-44D8-BBD7-CCE9431645EC}">
                        <a14:shadowObscured xmlns:a14="http://schemas.microsoft.com/office/drawing/2010/main"/>
                      </a:ext>
                    </a:extLst>
                  </pic:spPr>
                </pic:pic>
              </a:graphicData>
            </a:graphic>
          </wp:inline>
        </w:drawing>
      </w:r>
    </w:p>
    <w:p w14:paraId="28F75582" w14:textId="4DD61F86" w:rsidR="002B72BF" w:rsidRDefault="00490CE6" w:rsidP="00474EAC">
      <w:pPr>
        <w:sectPr w:rsidR="002B72BF" w:rsidSect="00D6379C">
          <w:headerReference w:type="even" r:id="rId9"/>
          <w:headerReference w:type="default" r:id="rId10"/>
          <w:footerReference w:type="even" r:id="rId11"/>
          <w:footerReference w:type="default" r:id="rId12"/>
          <w:headerReference w:type="first" r:id="rId13"/>
          <w:footerReference w:type="first" r:id="rId14"/>
          <w:pgSz w:w="11906" w:h="16838" w:code="9"/>
          <w:pgMar w:top="1701" w:right="1418" w:bottom="851" w:left="1418" w:header="1134" w:footer="737" w:gutter="0"/>
          <w:cols w:space="720"/>
          <w:titlePg/>
          <w:docGrid w:linePitch="299"/>
        </w:sectPr>
      </w:pPr>
      <w:r>
        <w:rPr>
          <w:noProof/>
          <w:lang w:eastAsia="en-GB"/>
        </w:rPr>
        <mc:AlternateContent>
          <mc:Choice Requires="wps">
            <w:drawing>
              <wp:anchor distT="0" distB="0" distL="114300" distR="114300" simplePos="0" relativeHeight="251658240" behindDoc="0" locked="0" layoutInCell="0" allowOverlap="0" wp14:anchorId="36F5511E" wp14:editId="75FFFC8E">
                <wp:simplePos x="0" y="0"/>
                <wp:positionH relativeFrom="page">
                  <wp:posOffset>904875</wp:posOffset>
                </wp:positionH>
                <wp:positionV relativeFrom="page">
                  <wp:posOffset>4777740</wp:posOffset>
                </wp:positionV>
                <wp:extent cx="5854700" cy="57404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0" cy="5740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B8AF5" w14:textId="00912FF0" w:rsidR="00503766" w:rsidRDefault="00503766" w:rsidP="0016324A">
                            <w:pPr>
                              <w:pStyle w:val="COVERtitle"/>
                              <w:jc w:val="left"/>
                            </w:pPr>
                            <w:r>
                              <w:t>Requirements for the connection of Fully Type Tested Micro-generators (up to and including 16 A per phase) in parallel with public Low Voltage Distribution Networks on or after 27 April 2019</w:t>
                            </w:r>
                          </w:p>
                          <w:p w14:paraId="2F0F39D6" w14:textId="2F2CF11F" w:rsidR="00503766" w:rsidRPr="007F51EE" w:rsidRDefault="00503766" w:rsidP="000256F7">
                            <w:pPr>
                              <w:pStyle w:val="COVERtitle"/>
                            </w:pPr>
                          </w:p>
                        </w:txbxContent>
                      </wps:txbx>
                      <wps:bodyPr rot="0" vert="horz" wrap="squar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type w14:anchorId="36F5511E" id="_x0000_t202" coordsize="21600,21600" o:spt="202" path="m,l,21600r21600,l21600,xe">
                <v:stroke joinstyle="miter"/>
                <v:path gradientshapeok="t" o:connecttype="rect"/>
              </v:shapetype>
              <v:shape id="Text Box 5" o:spid="_x0000_s1026" type="#_x0000_t202" style="position:absolute;left:0;text-align:left;margin-left:71.25pt;margin-top:376.2pt;width:461pt;height:45.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" o:allowincell="f" o:allowoverlap="f" filled="f" fillcolor="#d8d8d8" stroked="f">
                <v:textbox style="mso-fit-shape-to-text:t">
                  <w:txbxContent>
                    <w:p w14:paraId="05AB8AF5" w14:textId="00912FF0" w:rsidR="00503766" w:rsidRDefault="00503766" w:rsidP="0016324A">
                      <w:pPr>
                        <w:pStyle w:val="COVERtitle"/>
                        <w:jc w:val="left"/>
                      </w:pPr>
                      <w:r>
                        <w:t>Requirements for the connection of Fully Type Tested Micro-generators (up to and including 16 A per phase) in parallel with public Low Voltage Distribution Networks on or after 27 April 2019</w:t>
                      </w:r>
                    </w:p>
                    <w:p w14:paraId="2F0F39D6" w14:textId="2F2CF11F" w:rsidR="00503766" w:rsidRPr="007F51EE" w:rsidRDefault="00503766" w:rsidP="000256F7">
                      <w:pPr>
                        <w:pStyle w:val="COVERtitle"/>
                      </w:pPr>
                    </w:p>
                  </w:txbxContent>
                </v:textbox>
                <w10:wrap anchorx="page" anchory="page"/>
              </v:shape>
            </w:pict>
          </mc:Fallback>
        </mc:AlternateContent>
      </w:r>
      <w:r w:rsidR="005E2CFF">
        <w:rPr>
          <w:noProof/>
          <w:lang w:eastAsia="en-GB"/>
        </w:rPr>
        <mc:AlternateContent>
          <mc:Choice Requires="wps">
            <w:drawing>
              <wp:anchor distT="0" distB="0" distL="114300" distR="114300" simplePos="0" relativeHeight="251656192" behindDoc="0" locked="0" layoutInCell="0" allowOverlap="0" wp14:anchorId="33FCABEA" wp14:editId="2EE6009A">
                <wp:simplePos x="0" y="0"/>
                <wp:positionH relativeFrom="margin">
                  <wp:align>left</wp:align>
                </wp:positionH>
                <wp:positionV relativeFrom="page">
                  <wp:posOffset>3238500</wp:posOffset>
                </wp:positionV>
                <wp:extent cx="5667375" cy="105664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0566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EBA37" w14:textId="77777777" w:rsidR="00503766" w:rsidRDefault="00503766" w:rsidP="00346ADB">
                            <w:pPr>
                              <w:pStyle w:val="COVERtitle"/>
                            </w:pPr>
                            <w:r w:rsidRPr="00A41AD4">
                              <w:t>Engineering Recommendation G</w:t>
                            </w:r>
                            <w:r>
                              <w:t xml:space="preserve">98 </w:t>
                            </w:r>
                          </w:p>
                          <w:p w14:paraId="1F55FDF5" w14:textId="6F038F9B" w:rsidR="00503766" w:rsidRPr="00A41AD4" w:rsidRDefault="00503766" w:rsidP="00346ADB">
                            <w:pPr>
                              <w:pStyle w:val="COVERtitle"/>
                            </w:pPr>
                            <w:r>
                              <w:t xml:space="preserve">Issue 1 Amendment </w:t>
                            </w:r>
                            <w:del w:id="0" w:author="ENA" w:date="2021-02-16T19:04:00Z">
                              <w:r>
                                <w:delText xml:space="preserve">4 </w:delText>
                              </w:r>
                              <w:r w:rsidRPr="00795E36">
                                <w:rPr>
                                  <w:highlight w:val="yellow"/>
                                </w:rPr>
                                <w:delText>June 2019</w:delText>
                              </w:r>
                            </w:del>
                            <w:ins w:id="1" w:author="ENA" w:date="2021-02-16T19:04:00Z">
                              <w:r>
                                <w:t xml:space="preserve">6 </w:t>
                              </w:r>
                              <w:r w:rsidRPr="00FE075A">
                                <w:rPr>
                                  <w:highlight w:val="yellow"/>
                                </w:rPr>
                                <w:t>Month</w:t>
                              </w:r>
                              <w:r>
                                <w:t xml:space="preserve"> </w:t>
                              </w:r>
                              <w:r w:rsidRPr="00FE075A">
                                <w:rPr>
                                  <w:highlight w:val="yellow"/>
                                </w:rPr>
                                <w:t>2021</w:t>
                              </w:r>
                            </w:ins>
                          </w:p>
                        </w:txbxContent>
                      </wps:txbx>
                      <wps:bodyPr rot="0" vert="horz" wrap="squar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 w14:anchorId="33FCABEA" id="Text Box 3" o:spid="_x0000_s1027" type="#_x0000_t202" style="position:absolute;left:0;text-align:left;margin-left:0;margin-top:255pt;width:446.25pt;height:83.2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" o:allowincell="f" o:allowoverlap="f" filled="f" fillcolor="#d8d8d8" stroked="f">
                <v:textbox style="mso-fit-shape-to-text:t">
                  <w:txbxContent>
                    <w:p w14:paraId="472EBA37" w14:textId="77777777" w:rsidR="00503766" w:rsidRDefault="00503766" w:rsidP="00346ADB">
                      <w:pPr>
                        <w:pStyle w:val="COVERtitle"/>
                      </w:pPr>
                      <w:r w:rsidRPr="00A41AD4">
                        <w:t>Engineering Recommendation G</w:t>
                      </w:r>
                      <w:r>
                        <w:t xml:space="preserve">98 </w:t>
                      </w:r>
                    </w:p>
                    <w:p w14:paraId="1F55FDF5" w14:textId="6F038F9B" w:rsidR="00503766" w:rsidRPr="00A41AD4" w:rsidRDefault="00503766" w:rsidP="00346ADB">
                      <w:pPr>
                        <w:pStyle w:val="COVERtitle"/>
                      </w:pPr>
                      <w:r>
                        <w:t xml:space="preserve">Issue 1 Amendment </w:t>
                      </w:r>
                      <w:del w:id="2" w:author="ENA" w:date="2021-02-16T19:04:00Z">
                        <w:r>
                          <w:delText xml:space="preserve">4 </w:delText>
                        </w:r>
                        <w:r w:rsidRPr="00795E36">
                          <w:rPr>
                            <w:highlight w:val="yellow"/>
                          </w:rPr>
                          <w:delText>June 2019</w:delText>
                        </w:r>
                      </w:del>
                      <w:ins w:id="3" w:author="ENA" w:date="2021-02-16T19:04:00Z">
                        <w:r>
                          <w:t xml:space="preserve">6 </w:t>
                        </w:r>
                        <w:r w:rsidRPr="00FE075A">
                          <w:rPr>
                            <w:highlight w:val="yellow"/>
                          </w:rPr>
                          <w:t>Month</w:t>
                        </w:r>
                        <w:r>
                          <w:t xml:space="preserve"> </w:t>
                        </w:r>
                        <w:r w:rsidRPr="00FE075A">
                          <w:rPr>
                            <w:highlight w:val="yellow"/>
                          </w:rPr>
                          <w:t>2021</w:t>
                        </w:r>
                      </w:ins>
                    </w:p>
                  </w:txbxContent>
                </v:textbox>
                <w10:wrap anchorx="margin" anchory="page"/>
              </v:shape>
            </w:pict>
          </mc:Fallback>
        </mc:AlternateContent>
      </w:r>
    </w:p>
    <w:p w14:paraId="33982E93" w14:textId="0F014E67" w:rsidR="00C45B60" w:rsidRDefault="001678ED" w:rsidP="00393F8B">
      <w:r w:rsidRPr="001678ED">
        <w:lastRenderedPageBreak/>
        <w:t xml:space="preserve">First published, </w:t>
      </w:r>
      <w:r>
        <w:t>May</w:t>
      </w:r>
      <w:r w:rsidRPr="001678ED">
        <w:t>, 20</w:t>
      </w:r>
      <w:r w:rsidR="00A852D0">
        <w:rPr>
          <w:noProof/>
          <w:lang w:eastAsia="en-GB"/>
        </w:rPr>
        <mc:AlternateContent>
          <mc:Choice Requires="wps">
            <w:drawing>
              <wp:anchor distT="0" distB="0" distL="114300" distR="114300" simplePos="0" relativeHeight="251658752" behindDoc="0" locked="0" layoutInCell="1" allowOverlap="1" wp14:anchorId="31E4E3E4" wp14:editId="35076EC8">
                <wp:simplePos x="0" y="0"/>
                <wp:positionH relativeFrom="column">
                  <wp:posOffset>-33020</wp:posOffset>
                </wp:positionH>
                <wp:positionV relativeFrom="paragraph">
                  <wp:posOffset>15240</wp:posOffset>
                </wp:positionV>
                <wp:extent cx="5826125" cy="3429000"/>
                <wp:effectExtent l="0" t="0" r="0" b="0"/>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125" cy="342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438C3" w14:textId="76A91156" w:rsidR="00503766" w:rsidRPr="00695A26" w:rsidRDefault="00503766" w:rsidP="001678ED">
                            <w:pPr>
                              <w:pStyle w:val="PARAGRAPH"/>
                              <w:rPr>
                                <w:rStyle w:val="Strong"/>
                                <w:i/>
                              </w:rPr>
                            </w:pPr>
                            <w:bookmarkStart w:id="2" w:name="OLE_LINK3"/>
                            <w:bookmarkStart w:id="3" w:name="OLE_LINK4"/>
                            <w:bookmarkStart w:id="4" w:name="_Hlk310941099"/>
                            <w:r w:rsidRPr="00695A26">
                              <w:rPr>
                                <w:rStyle w:val="Strong"/>
                                <w:i/>
                              </w:rPr>
                              <w:t xml:space="preserve">© </w:t>
                            </w:r>
                            <w:del w:id="5" w:author="ENA" w:date="2021-02-16T19:04:00Z">
                              <w:r>
                                <w:rPr>
                                  <w:rStyle w:val="Strong"/>
                                  <w:i/>
                                </w:rPr>
                                <w:delText>2019</w:delText>
                              </w:r>
                            </w:del>
                            <w:ins w:id="6" w:author="ENA" w:date="2021-02-16T19:04:00Z">
                              <w:r>
                                <w:rPr>
                                  <w:rStyle w:val="Strong"/>
                                  <w:i/>
                                </w:rPr>
                                <w:t>2021</w:t>
                              </w:r>
                            </w:ins>
                            <w:r>
                              <w:rPr>
                                <w:rStyle w:val="Strong"/>
                                <w:i/>
                              </w:rPr>
                              <w:t xml:space="preserve"> </w:t>
                            </w:r>
                            <w:r w:rsidRPr="00695A26">
                              <w:rPr>
                                <w:rStyle w:val="Strong"/>
                                <w:i/>
                              </w:rPr>
                              <w:t>Energy Networks Association</w:t>
                            </w:r>
                          </w:p>
                          <w:p w14:paraId="60029A42" w14:textId="77777777" w:rsidR="00503766" w:rsidRPr="00C45B60" w:rsidRDefault="00503766" w:rsidP="001678ED">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5EE4B4E9" w14:textId="77777777" w:rsidR="00503766" w:rsidRPr="00695A26" w:rsidRDefault="00503766" w:rsidP="001678ED">
                            <w:pPr>
                              <w:pStyle w:val="PARAGRAPH"/>
                              <w:jc w:val="center"/>
                              <w:rPr>
                                <w:rStyle w:val="Strong"/>
                              </w:rPr>
                            </w:pPr>
                            <w:r w:rsidRPr="00695A26">
                              <w:rPr>
                                <w:rStyle w:val="Strong"/>
                              </w:rPr>
                              <w:t>Operations Directorate</w:t>
                            </w:r>
                            <w:r w:rsidRPr="00695A26">
                              <w:rPr>
                                <w:rStyle w:val="Strong"/>
                              </w:rPr>
                              <w:br/>
                              <w:t>Energy Networks Association</w:t>
                            </w:r>
                            <w:r w:rsidRPr="00695A26">
                              <w:rPr>
                                <w:rStyle w:val="Strong"/>
                              </w:rPr>
                              <w:br/>
                            </w:r>
                            <w:r>
                              <w:rPr>
                                <w:rStyle w:val="Strong"/>
                              </w:rPr>
                              <w:t>4 More London Riverside</w:t>
                            </w:r>
                            <w:r w:rsidRPr="00695A26">
                              <w:rPr>
                                <w:rStyle w:val="Strong"/>
                              </w:rPr>
                              <w:br/>
                              <w:t>London</w:t>
                            </w:r>
                            <w:r w:rsidRPr="00695A26">
                              <w:rPr>
                                <w:rStyle w:val="Strong"/>
                              </w:rPr>
                              <w:br/>
                              <w:t>S</w:t>
                            </w:r>
                            <w:r>
                              <w:rPr>
                                <w:rStyle w:val="Strong"/>
                              </w:rPr>
                              <w:t>E1</w:t>
                            </w:r>
                            <w:r w:rsidRPr="00695A26">
                              <w:rPr>
                                <w:rStyle w:val="Strong"/>
                              </w:rPr>
                              <w:t xml:space="preserve"> 2A</w:t>
                            </w:r>
                            <w:r>
                              <w:rPr>
                                <w:rStyle w:val="Strong"/>
                              </w:rPr>
                              <w:t>U</w:t>
                            </w:r>
                          </w:p>
                          <w:p w14:paraId="27BA55A1" w14:textId="5CC4BE95" w:rsidR="00503766" w:rsidRPr="00C45B60" w:rsidRDefault="00503766"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2"/>
                            <w:bookmarkEnd w:id="3"/>
                            <w:bookmarkEnd w:id="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4E3E4" id="Text Box 9" o:spid="_x0000_s1028" type="#_x0000_t202" style="position:absolute;left:0;text-align:left;margin-left:-2.6pt;margin-top:1.2pt;width:458.75pt;height:27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" filled="f" stroked="f">
                <v:textbox>
                  <w:txbxContent>
                    <w:p w14:paraId="7F0438C3" w14:textId="76A91156" w:rsidR="00503766" w:rsidRPr="00695A26" w:rsidRDefault="00503766" w:rsidP="001678ED">
                      <w:pPr>
                        <w:pStyle w:val="PARAGRAPH"/>
                        <w:rPr>
                          <w:rStyle w:val="Strong"/>
                          <w:i/>
                        </w:rPr>
                      </w:pPr>
                      <w:bookmarkStart w:id="9" w:name="OLE_LINK3"/>
                      <w:bookmarkStart w:id="10" w:name="OLE_LINK4"/>
                      <w:bookmarkStart w:id="11" w:name="_Hlk310941099"/>
                      <w:r w:rsidRPr="00695A26">
                        <w:rPr>
                          <w:rStyle w:val="Strong"/>
                          <w:i/>
                        </w:rPr>
                        <w:t xml:space="preserve">© </w:t>
                      </w:r>
                      <w:del w:id="12" w:author="ENA" w:date="2021-02-16T19:04:00Z">
                        <w:r>
                          <w:rPr>
                            <w:rStyle w:val="Strong"/>
                            <w:i/>
                          </w:rPr>
                          <w:delText>2019</w:delText>
                        </w:r>
                      </w:del>
                      <w:ins w:id="13" w:author="ENA" w:date="2021-02-16T19:04:00Z">
                        <w:r>
                          <w:rPr>
                            <w:rStyle w:val="Strong"/>
                            <w:i/>
                          </w:rPr>
                          <w:t>2021</w:t>
                        </w:r>
                      </w:ins>
                      <w:r>
                        <w:rPr>
                          <w:rStyle w:val="Strong"/>
                          <w:i/>
                        </w:rPr>
                        <w:t xml:space="preserve"> </w:t>
                      </w:r>
                      <w:r w:rsidRPr="00695A26">
                        <w:rPr>
                          <w:rStyle w:val="Strong"/>
                          <w:i/>
                        </w:rPr>
                        <w:t>Energy Networks Association</w:t>
                      </w:r>
                    </w:p>
                    <w:p w14:paraId="60029A42" w14:textId="77777777" w:rsidR="00503766" w:rsidRPr="00C45B60" w:rsidRDefault="00503766" w:rsidP="001678ED">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5EE4B4E9" w14:textId="77777777" w:rsidR="00503766" w:rsidRPr="00695A26" w:rsidRDefault="00503766" w:rsidP="001678ED">
                      <w:pPr>
                        <w:pStyle w:val="PARAGRAPH"/>
                        <w:jc w:val="center"/>
                        <w:rPr>
                          <w:rStyle w:val="Strong"/>
                        </w:rPr>
                      </w:pPr>
                      <w:r w:rsidRPr="00695A26">
                        <w:rPr>
                          <w:rStyle w:val="Strong"/>
                        </w:rPr>
                        <w:t>Operations Directorate</w:t>
                      </w:r>
                      <w:r w:rsidRPr="00695A26">
                        <w:rPr>
                          <w:rStyle w:val="Strong"/>
                        </w:rPr>
                        <w:br/>
                        <w:t>Energy Networks Association</w:t>
                      </w:r>
                      <w:r w:rsidRPr="00695A26">
                        <w:rPr>
                          <w:rStyle w:val="Strong"/>
                        </w:rPr>
                        <w:br/>
                      </w:r>
                      <w:r>
                        <w:rPr>
                          <w:rStyle w:val="Strong"/>
                        </w:rPr>
                        <w:t>4 More London Riverside</w:t>
                      </w:r>
                      <w:r w:rsidRPr="00695A26">
                        <w:rPr>
                          <w:rStyle w:val="Strong"/>
                        </w:rPr>
                        <w:br/>
                        <w:t>London</w:t>
                      </w:r>
                      <w:r w:rsidRPr="00695A26">
                        <w:rPr>
                          <w:rStyle w:val="Strong"/>
                        </w:rPr>
                        <w:br/>
                        <w:t>S</w:t>
                      </w:r>
                      <w:r>
                        <w:rPr>
                          <w:rStyle w:val="Strong"/>
                        </w:rPr>
                        <w:t>E1</w:t>
                      </w:r>
                      <w:r w:rsidRPr="00695A26">
                        <w:rPr>
                          <w:rStyle w:val="Strong"/>
                        </w:rPr>
                        <w:t xml:space="preserve"> 2A</w:t>
                      </w:r>
                      <w:r>
                        <w:rPr>
                          <w:rStyle w:val="Strong"/>
                        </w:rPr>
                        <w:t>U</w:t>
                      </w:r>
                    </w:p>
                    <w:p w14:paraId="27BA55A1" w14:textId="5CC4BE95" w:rsidR="00503766" w:rsidRPr="00C45B60" w:rsidRDefault="00503766"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9"/>
                      <w:bookmarkEnd w:id="10"/>
                      <w:bookmarkEnd w:id="11"/>
                    </w:p>
                  </w:txbxContent>
                </v:textbox>
                <w10:wrap type="square"/>
              </v:shape>
            </w:pict>
          </mc:Fallback>
        </mc:AlternateContent>
      </w:r>
      <w:r>
        <w:t>18</w:t>
      </w:r>
    </w:p>
    <w:p w14:paraId="506F3028" w14:textId="77777777" w:rsidR="00393F8B" w:rsidRDefault="00393F8B" w:rsidP="00393F8B"/>
    <w:p w14:paraId="54973DBB" w14:textId="77777777" w:rsidR="006D1399" w:rsidRPr="00C45B60" w:rsidRDefault="006D1399" w:rsidP="00C45B60">
      <w:pPr>
        <w:pStyle w:val="PARAGRAPH"/>
        <w:jc w:val="center"/>
        <w:rPr>
          <w:rStyle w:val="Strong"/>
        </w:rPr>
      </w:pPr>
      <w:r w:rsidRPr="00C45B60">
        <w:rPr>
          <w:rStyle w:val="Strong"/>
        </w:rPr>
        <w:t>Amendments since publication</w:t>
      </w:r>
    </w:p>
    <w:p w14:paraId="4928088C" w14:textId="77777777" w:rsidR="002E7ED0" w:rsidRDefault="002E7ED0" w:rsidP="002E7ED0"/>
    <w:tbl>
      <w:tblPr>
        <w:tblW w:w="486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1194"/>
        <w:gridCol w:w="6601"/>
      </w:tblGrid>
      <w:tr w:rsidR="00B55155" w:rsidRPr="0023501C" w14:paraId="75405EA4" w14:textId="77777777" w:rsidTr="00C540FE">
        <w:tc>
          <w:tcPr>
            <w:tcW w:w="579" w:type="pct"/>
          </w:tcPr>
          <w:p w14:paraId="0F4F9917" w14:textId="77777777" w:rsidR="00B55155" w:rsidRPr="0023501C" w:rsidRDefault="00B55155" w:rsidP="00410A30">
            <w:pPr>
              <w:pStyle w:val="TABLE-col-heading"/>
            </w:pPr>
            <w:r w:rsidRPr="0023501C">
              <w:t>Issue</w:t>
            </w:r>
          </w:p>
        </w:tc>
        <w:tc>
          <w:tcPr>
            <w:tcW w:w="677" w:type="pct"/>
          </w:tcPr>
          <w:p w14:paraId="7BB0C638" w14:textId="77777777" w:rsidR="00B55155" w:rsidRPr="0023501C" w:rsidRDefault="00B55155" w:rsidP="00410A30">
            <w:pPr>
              <w:pStyle w:val="TABLE-col-heading"/>
            </w:pPr>
            <w:r w:rsidRPr="0023501C">
              <w:t>Date</w:t>
            </w:r>
          </w:p>
        </w:tc>
        <w:tc>
          <w:tcPr>
            <w:tcW w:w="3744" w:type="pct"/>
          </w:tcPr>
          <w:p w14:paraId="47B13B65" w14:textId="77777777" w:rsidR="00B55155" w:rsidRPr="0023501C" w:rsidRDefault="00B55155" w:rsidP="00410A30">
            <w:pPr>
              <w:pStyle w:val="TABLE-col-heading"/>
            </w:pPr>
            <w:r w:rsidRPr="0023501C">
              <w:t>Amendment</w:t>
            </w:r>
          </w:p>
        </w:tc>
      </w:tr>
      <w:tr w:rsidR="00B55155" w:rsidRPr="0023501C" w14:paraId="07AC4E9B" w14:textId="77777777" w:rsidTr="00C540FE">
        <w:tc>
          <w:tcPr>
            <w:tcW w:w="579" w:type="pct"/>
          </w:tcPr>
          <w:p w14:paraId="417BA853" w14:textId="2FEADE69" w:rsidR="00B55155" w:rsidRPr="0023501C" w:rsidRDefault="00B55155" w:rsidP="00410A30">
            <w:pPr>
              <w:pStyle w:val="TABLE-cell"/>
            </w:pPr>
            <w:r>
              <w:t>G9</w:t>
            </w:r>
            <w:r w:rsidR="00AA43E8">
              <w:t>8</w:t>
            </w:r>
            <w:r w:rsidR="00EB6B12">
              <w:t>/1</w:t>
            </w:r>
            <w:r>
              <w:t>-1</w:t>
            </w:r>
          </w:p>
        </w:tc>
        <w:tc>
          <w:tcPr>
            <w:tcW w:w="677" w:type="pct"/>
          </w:tcPr>
          <w:p w14:paraId="3FF53D9C" w14:textId="60632906" w:rsidR="00B55155" w:rsidRPr="0023501C" w:rsidRDefault="00B55155" w:rsidP="00410A30">
            <w:pPr>
              <w:pStyle w:val="TABLE-cell"/>
            </w:pPr>
            <w:r>
              <w:t>23 July 20</w:t>
            </w:r>
            <w:r w:rsidR="00AA43E8">
              <w:t>1</w:t>
            </w:r>
            <w:r>
              <w:t>8</w:t>
            </w:r>
          </w:p>
        </w:tc>
        <w:tc>
          <w:tcPr>
            <w:tcW w:w="3744" w:type="pct"/>
          </w:tcPr>
          <w:p w14:paraId="3E49721F" w14:textId="77777777" w:rsidR="00B55155" w:rsidRDefault="00B55155" w:rsidP="00410A30">
            <w:pPr>
              <w:pStyle w:val="TABLE-cell"/>
              <w:rPr>
                <w:rFonts w:cs="Arial"/>
                <w:szCs w:val="20"/>
              </w:rPr>
            </w:pPr>
            <w:proofErr w:type="spellStart"/>
            <w:r>
              <w:rPr>
                <w:rFonts w:cs="Arial"/>
                <w:szCs w:val="20"/>
              </w:rPr>
              <w:t>House keeping</w:t>
            </w:r>
            <w:proofErr w:type="spellEnd"/>
            <w:r>
              <w:rPr>
                <w:rFonts w:cs="Arial"/>
                <w:szCs w:val="20"/>
              </w:rPr>
              <w:t xml:space="preserve"> modification</w:t>
            </w:r>
          </w:p>
          <w:p w14:paraId="22ABF10C" w14:textId="77777777" w:rsidR="00B55155" w:rsidRDefault="00B55155" w:rsidP="00410A30">
            <w:pPr>
              <w:pStyle w:val="TABLE-cell"/>
              <w:numPr>
                <w:ilvl w:val="0"/>
                <w:numId w:val="44"/>
              </w:numPr>
              <w:rPr>
                <w:rFonts w:cs="Arial"/>
                <w:szCs w:val="20"/>
              </w:rPr>
            </w:pPr>
            <w:r>
              <w:rPr>
                <w:rFonts w:cs="Arial"/>
                <w:szCs w:val="20"/>
              </w:rPr>
              <w:t xml:space="preserve">To implement the Authority’s decision on DC0079, </w:t>
            </w:r>
            <w:proofErr w:type="spellStart"/>
            <w:r>
              <w:rPr>
                <w:rFonts w:cs="Arial"/>
                <w:szCs w:val="20"/>
              </w:rPr>
              <w:t>ie</w:t>
            </w:r>
            <w:proofErr w:type="spellEnd"/>
            <w:r>
              <w:rPr>
                <w:rFonts w:cs="Arial"/>
                <w:szCs w:val="20"/>
              </w:rPr>
              <w:t xml:space="preserve"> to disallow the use of VS protection and to provide new </w:t>
            </w:r>
            <w:proofErr w:type="spellStart"/>
            <w:r>
              <w:rPr>
                <w:rFonts w:cs="Arial"/>
                <w:szCs w:val="20"/>
              </w:rPr>
              <w:t>RoCoF</w:t>
            </w:r>
            <w:proofErr w:type="spellEnd"/>
            <w:r>
              <w:rPr>
                <w:rFonts w:cs="Arial"/>
                <w:szCs w:val="20"/>
              </w:rPr>
              <w:t xml:space="preserve"> requirements for type tested generation.  Changes to clauses </w:t>
            </w:r>
            <w:r w:rsidRPr="000F3F47">
              <w:rPr>
                <w:rFonts w:cs="Arial"/>
                <w:szCs w:val="20"/>
              </w:rPr>
              <w:t>9.2.1; 10.1.3; 10.3.3; 10.3.4; Form C; A.1.2.6; A.2.2.6</w:t>
            </w:r>
            <w:r>
              <w:rPr>
                <w:rFonts w:cs="Arial"/>
                <w:szCs w:val="20"/>
              </w:rPr>
              <w:t>.</w:t>
            </w:r>
          </w:p>
          <w:p w14:paraId="394B0E69" w14:textId="4BF5B488" w:rsidR="00B55155" w:rsidRDefault="00B55155" w:rsidP="00AB750C">
            <w:pPr>
              <w:pStyle w:val="TABLE-cell"/>
              <w:numPr>
                <w:ilvl w:val="0"/>
                <w:numId w:val="44"/>
              </w:numPr>
              <w:rPr>
                <w:rFonts w:cs="Arial"/>
                <w:szCs w:val="20"/>
              </w:rPr>
            </w:pPr>
            <w:r>
              <w:rPr>
                <w:rFonts w:cs="Arial"/>
                <w:szCs w:val="20"/>
              </w:rPr>
              <w:t>Correction of implementation date to 27 April 2019 throughout.</w:t>
            </w:r>
          </w:p>
          <w:p w14:paraId="2C1BABD1" w14:textId="38BF8EFF" w:rsidR="0082228E" w:rsidRDefault="0082228E" w:rsidP="00AB750C">
            <w:pPr>
              <w:pStyle w:val="TABLE-cell"/>
              <w:numPr>
                <w:ilvl w:val="0"/>
                <w:numId w:val="44"/>
              </w:numPr>
              <w:rPr>
                <w:rFonts w:cs="Arial"/>
                <w:szCs w:val="20"/>
              </w:rPr>
            </w:pPr>
            <w:r>
              <w:rPr>
                <w:rFonts w:cs="Arial"/>
                <w:szCs w:val="20"/>
              </w:rPr>
              <w:t>A small number of minor typographical corrections throughout</w:t>
            </w:r>
          </w:p>
          <w:p w14:paraId="0F749CB4" w14:textId="77777777" w:rsidR="00B55155" w:rsidRPr="0023501C" w:rsidRDefault="00B55155" w:rsidP="00410A30">
            <w:pPr>
              <w:pStyle w:val="TABLE-cell"/>
            </w:pPr>
          </w:p>
        </w:tc>
      </w:tr>
      <w:tr w:rsidR="00AA43E8" w:rsidRPr="0023501C" w14:paraId="2E86FB9E" w14:textId="77777777" w:rsidTr="00C540FE">
        <w:tc>
          <w:tcPr>
            <w:tcW w:w="579" w:type="pct"/>
          </w:tcPr>
          <w:p w14:paraId="22C5F978" w14:textId="5EC06B0C" w:rsidR="00AA43E8" w:rsidRDefault="00EB6B12" w:rsidP="00410A30">
            <w:pPr>
              <w:pStyle w:val="TABLE-cell"/>
            </w:pPr>
            <w:r>
              <w:t>G98/1-2</w:t>
            </w:r>
          </w:p>
        </w:tc>
        <w:tc>
          <w:tcPr>
            <w:tcW w:w="677" w:type="pct"/>
          </w:tcPr>
          <w:p w14:paraId="20002665" w14:textId="17F30AA1" w:rsidR="00AA43E8" w:rsidRDefault="00EA3471" w:rsidP="00410A30">
            <w:pPr>
              <w:pStyle w:val="TABLE-cell"/>
            </w:pPr>
            <w:r>
              <w:t>10</w:t>
            </w:r>
            <w:r w:rsidR="00B078A0">
              <w:t xml:space="preserve"> Dec</w:t>
            </w:r>
            <w:r w:rsidR="00EE3D5D">
              <w:t xml:space="preserve"> </w:t>
            </w:r>
            <w:r w:rsidR="00B078A0">
              <w:t>2018</w:t>
            </w:r>
          </w:p>
        </w:tc>
        <w:tc>
          <w:tcPr>
            <w:tcW w:w="3744" w:type="pct"/>
          </w:tcPr>
          <w:p w14:paraId="4ED6FAA1" w14:textId="6FA2548F" w:rsidR="00AA43E8" w:rsidRDefault="00AA43E8" w:rsidP="00410A30">
            <w:pPr>
              <w:pStyle w:val="TABLE-cell"/>
              <w:rPr>
                <w:rFonts w:cs="Arial"/>
                <w:szCs w:val="20"/>
              </w:rPr>
            </w:pPr>
            <w:r>
              <w:rPr>
                <w:rFonts w:cs="Arial"/>
                <w:szCs w:val="20"/>
              </w:rPr>
              <w:t xml:space="preserve">Modification to incorporate </w:t>
            </w:r>
            <w:r w:rsidR="00876A38">
              <w:rPr>
                <w:rFonts w:cs="Arial"/>
                <w:szCs w:val="20"/>
              </w:rPr>
              <w:t>Integrated</w:t>
            </w:r>
            <w:r>
              <w:rPr>
                <w:rFonts w:cs="Arial"/>
                <w:szCs w:val="20"/>
              </w:rPr>
              <w:t xml:space="preserve"> </w:t>
            </w:r>
            <w:r w:rsidR="00876A38">
              <w:rPr>
                <w:rFonts w:cs="Arial"/>
                <w:szCs w:val="20"/>
              </w:rPr>
              <w:t>Micro</w:t>
            </w:r>
            <w:r>
              <w:rPr>
                <w:rFonts w:cs="Arial"/>
                <w:szCs w:val="20"/>
              </w:rPr>
              <w:t xml:space="preserve"> Generation and Storage procedure (otherwise know</w:t>
            </w:r>
            <w:r w:rsidR="00945C52">
              <w:rPr>
                <w:rFonts w:cs="Arial"/>
                <w:szCs w:val="20"/>
              </w:rPr>
              <w:t>n</w:t>
            </w:r>
            <w:r>
              <w:rPr>
                <w:rFonts w:cs="Arial"/>
                <w:szCs w:val="20"/>
              </w:rPr>
              <w:t xml:space="preserve"> as the energy storage fast track procedure) into EREC G98 and G99.</w:t>
            </w:r>
          </w:p>
          <w:p w14:paraId="40CDB434" w14:textId="75F07F54" w:rsidR="00AA43E8" w:rsidRDefault="00AA43E8" w:rsidP="00410A30">
            <w:pPr>
              <w:pStyle w:val="TABLE-cell"/>
              <w:rPr>
                <w:rFonts w:cs="Arial"/>
                <w:szCs w:val="20"/>
              </w:rPr>
            </w:pPr>
            <w:r>
              <w:rPr>
                <w:rFonts w:cs="Arial"/>
                <w:szCs w:val="20"/>
              </w:rPr>
              <w:t>A small number of minor typographical corrections throughout.</w:t>
            </w:r>
          </w:p>
        </w:tc>
      </w:tr>
      <w:tr w:rsidR="009B3D6F" w:rsidRPr="0023501C" w14:paraId="422BD92F" w14:textId="77777777" w:rsidTr="00C540FE">
        <w:tc>
          <w:tcPr>
            <w:tcW w:w="579" w:type="pct"/>
          </w:tcPr>
          <w:p w14:paraId="04F65D69" w14:textId="0FEB883F" w:rsidR="009B3D6F" w:rsidRDefault="009B3D6F" w:rsidP="00410A30">
            <w:pPr>
              <w:pStyle w:val="TABLE-cell"/>
            </w:pPr>
            <w:r>
              <w:t>G98</w:t>
            </w:r>
            <w:r w:rsidR="0040020E">
              <w:t>/1-3</w:t>
            </w:r>
          </w:p>
        </w:tc>
        <w:tc>
          <w:tcPr>
            <w:tcW w:w="677" w:type="pct"/>
          </w:tcPr>
          <w:p w14:paraId="7A6A461B" w14:textId="1C828986" w:rsidR="009B3D6F" w:rsidRDefault="00815DA3" w:rsidP="00410A30">
            <w:pPr>
              <w:pStyle w:val="TABLE-cell"/>
            </w:pPr>
            <w:r>
              <w:t>14 March 2019</w:t>
            </w:r>
          </w:p>
        </w:tc>
        <w:tc>
          <w:tcPr>
            <w:tcW w:w="3744" w:type="pct"/>
          </w:tcPr>
          <w:p w14:paraId="5A106627" w14:textId="5204E2A8" w:rsidR="009B3D6F" w:rsidRDefault="0040020E" w:rsidP="00057871">
            <w:pPr>
              <w:pStyle w:val="TABLE-cell"/>
              <w:rPr>
                <w:rFonts w:cs="Arial"/>
                <w:szCs w:val="20"/>
              </w:rPr>
            </w:pPr>
            <w:r w:rsidRPr="0040020E">
              <w:rPr>
                <w:rFonts w:cs="Arial"/>
                <w:szCs w:val="20"/>
              </w:rPr>
              <w:t>Amendments to add new fuel/technology type to Appendix</w:t>
            </w:r>
            <w:r w:rsidR="00057871">
              <w:rPr>
                <w:rFonts w:cs="Arial"/>
                <w:szCs w:val="20"/>
              </w:rPr>
              <w:t xml:space="preserve"> </w:t>
            </w:r>
            <w:r w:rsidRPr="0040020E">
              <w:rPr>
                <w:rFonts w:cs="Arial"/>
                <w:szCs w:val="20"/>
              </w:rPr>
              <w:t>3</w:t>
            </w:r>
          </w:p>
        </w:tc>
      </w:tr>
      <w:tr w:rsidR="006F1070" w:rsidRPr="0023501C" w14:paraId="69AC6817" w14:textId="77777777" w:rsidTr="00C540FE">
        <w:tc>
          <w:tcPr>
            <w:tcW w:w="579" w:type="pct"/>
          </w:tcPr>
          <w:p w14:paraId="0A194855" w14:textId="5E417D91" w:rsidR="006F1070" w:rsidRDefault="006F1070" w:rsidP="00410A30">
            <w:pPr>
              <w:pStyle w:val="TABLE-cell"/>
            </w:pPr>
            <w:r>
              <w:t>G98/1-4</w:t>
            </w:r>
          </w:p>
        </w:tc>
        <w:tc>
          <w:tcPr>
            <w:tcW w:w="677" w:type="pct"/>
          </w:tcPr>
          <w:p w14:paraId="06F8A16D" w14:textId="57E740EF" w:rsidR="006F1070" w:rsidRDefault="006F1070" w:rsidP="00410A30">
            <w:pPr>
              <w:pStyle w:val="TABLE-cell"/>
            </w:pPr>
            <w:r>
              <w:t>16 June 2019</w:t>
            </w:r>
          </w:p>
        </w:tc>
        <w:tc>
          <w:tcPr>
            <w:tcW w:w="3744" w:type="pct"/>
          </w:tcPr>
          <w:p w14:paraId="38A3144E" w14:textId="77777777" w:rsidR="006F1070" w:rsidRPr="000C66EA" w:rsidRDefault="006F1070" w:rsidP="006F1070">
            <w:pPr>
              <w:pStyle w:val="TABLE-cell"/>
            </w:pPr>
            <w:r w:rsidRPr="006F1070">
              <w:t xml:space="preserve">Modification to </w:t>
            </w:r>
            <w:r w:rsidRPr="000C66EA">
              <w:t>remove Type Tested definition and ensure all references are to Fully Type Tested as applicable to this EREC G98.</w:t>
            </w:r>
          </w:p>
          <w:p w14:paraId="634ED272" w14:textId="77777777" w:rsidR="006F1070" w:rsidRPr="006F1070" w:rsidRDefault="006F1070" w:rsidP="006F1070">
            <w:pPr>
              <w:pStyle w:val="TABLE-cell"/>
            </w:pPr>
            <w:r w:rsidRPr="000C66EA">
              <w:t>Alignment of protection type testing compliance</w:t>
            </w:r>
            <w:r w:rsidRPr="006F1070">
              <w:t xml:space="preserve"> values in Form C with those used in EREC G99.</w:t>
            </w:r>
          </w:p>
          <w:p w14:paraId="61EC3EA5" w14:textId="77777777" w:rsidR="006F1070" w:rsidRPr="006F1070" w:rsidRDefault="006F1070" w:rsidP="006F1070">
            <w:pPr>
              <w:pStyle w:val="TABLE-cell"/>
            </w:pPr>
            <w:r w:rsidRPr="006F1070">
              <w:t>Paragraph 7.6, voltage management units included.</w:t>
            </w:r>
          </w:p>
          <w:p w14:paraId="3F2C3AF9" w14:textId="77777777" w:rsidR="006F1070" w:rsidRPr="006F1070" w:rsidRDefault="006F1070" w:rsidP="006F1070">
            <w:pPr>
              <w:pStyle w:val="TABLE-cell"/>
            </w:pPr>
            <w:r w:rsidRPr="006F1070">
              <w:t>Multiple premises connection procedure: Paragraphs 5.2.2 and 5.3.1 moved from Section 8.</w:t>
            </w:r>
          </w:p>
          <w:p w14:paraId="1EDF460A" w14:textId="77777777" w:rsidR="006F1070" w:rsidRPr="006F1070" w:rsidRDefault="006F1070" w:rsidP="006F1070">
            <w:pPr>
              <w:pStyle w:val="TABLE-cell"/>
            </w:pPr>
            <w:r w:rsidRPr="006F1070">
              <w:t xml:space="preserve">Modification to Installation Form B in respect of logging </w:t>
            </w:r>
            <w:r w:rsidRPr="000C66EA">
              <w:rPr>
                <w:bCs/>
              </w:rPr>
              <w:t>Micro-generator data when there are several Micro-generators in</w:t>
            </w:r>
            <w:r w:rsidRPr="006F1070">
              <w:t xml:space="preserve"> one installation.</w:t>
            </w:r>
          </w:p>
          <w:p w14:paraId="768EB077" w14:textId="77777777" w:rsidR="006F1070" w:rsidRPr="006F1070" w:rsidRDefault="006F1070" w:rsidP="006F1070">
            <w:pPr>
              <w:pStyle w:val="TABLE-cell"/>
            </w:pPr>
            <w:r w:rsidRPr="006F1070">
              <w:lastRenderedPageBreak/>
              <w:t>Modification to add clarity to introduction in Form C.</w:t>
            </w:r>
          </w:p>
          <w:p w14:paraId="0B557D16" w14:textId="5B14C655" w:rsidR="006F1070" w:rsidRPr="0040020E" w:rsidRDefault="006F1070" w:rsidP="006F1070">
            <w:pPr>
              <w:pStyle w:val="TABLE-cell"/>
              <w:rPr>
                <w:rFonts w:cs="Arial"/>
                <w:szCs w:val="20"/>
              </w:rPr>
            </w:pPr>
            <w:r w:rsidRPr="006F1070">
              <w:rPr>
                <w:rFonts w:cs="Arial"/>
                <w:szCs w:val="20"/>
              </w:rPr>
              <w:t>Clarification in Annexes A1 and A2 in respect of applicability in respect of energy storage systems and load management devices</w:t>
            </w:r>
          </w:p>
        </w:tc>
      </w:tr>
      <w:tr w:rsidR="00F355BC" w:rsidRPr="0023501C" w14:paraId="534B9E61" w14:textId="77777777" w:rsidTr="00C540FE">
        <w:trPr>
          <w:ins w:id="7" w:author="ENA" w:date="2021-02-16T19:04:00Z"/>
        </w:trPr>
        <w:tc>
          <w:tcPr>
            <w:tcW w:w="579" w:type="pct"/>
          </w:tcPr>
          <w:p w14:paraId="403F23BD" w14:textId="09E93B11" w:rsidR="00F355BC" w:rsidRDefault="00F355BC" w:rsidP="00F355BC">
            <w:pPr>
              <w:pStyle w:val="TABLE-cell"/>
              <w:rPr>
                <w:ins w:id="8" w:author="ENA" w:date="2021-02-16T19:04:00Z"/>
              </w:rPr>
            </w:pPr>
            <w:r>
              <w:lastRenderedPageBreak/>
              <w:t>G98/1-5</w:t>
            </w:r>
          </w:p>
        </w:tc>
        <w:tc>
          <w:tcPr>
            <w:tcW w:w="677" w:type="pct"/>
          </w:tcPr>
          <w:p w14:paraId="514AED17" w14:textId="19AC7C77" w:rsidR="00F355BC" w:rsidRDefault="00581C7B" w:rsidP="00F355BC">
            <w:pPr>
              <w:pStyle w:val="TABLE-cell"/>
              <w:rPr>
                <w:ins w:id="9" w:author="ENA" w:date="2021-02-16T19:04:00Z"/>
              </w:rPr>
            </w:pPr>
            <w:r>
              <w:t xml:space="preserve">21 July </w:t>
            </w:r>
            <w:r w:rsidR="009F0986">
              <w:t>2021</w:t>
            </w:r>
          </w:p>
        </w:tc>
        <w:tc>
          <w:tcPr>
            <w:tcW w:w="3744" w:type="pct"/>
          </w:tcPr>
          <w:p w14:paraId="1BFCF86C" w14:textId="77777777" w:rsidR="00F355BC" w:rsidRDefault="00F355BC" w:rsidP="00F355BC">
            <w:pPr>
              <w:pStyle w:val="TABLE-cell"/>
            </w:pPr>
            <w:r>
              <w:t xml:space="preserve">Modification to </w:t>
            </w:r>
            <w:r w:rsidRPr="000C66EA">
              <w:t>Remove Electricity Storage</w:t>
            </w:r>
            <w:r>
              <w:t xml:space="preserve"> from exceptions (2.15 and Appendix 1) after an implementation date and amending the foreword and footnote (1). </w:t>
            </w:r>
          </w:p>
          <w:p w14:paraId="52D30A12" w14:textId="77777777" w:rsidR="00F355BC" w:rsidRDefault="00F355BC" w:rsidP="00F355BC">
            <w:pPr>
              <w:pStyle w:val="TABLE-cell"/>
            </w:pPr>
            <w:r>
              <w:t>New Section 9.4.3 on falling frequency.</w:t>
            </w:r>
          </w:p>
          <w:p w14:paraId="05362F48" w14:textId="77777777" w:rsidR="00F355BC" w:rsidRDefault="00F355BC" w:rsidP="00F355BC">
            <w:pPr>
              <w:pStyle w:val="TABLE-cell"/>
            </w:pPr>
            <w:r>
              <w:t>Inclusion of storage frequency tests A.1.2.8 and A.2.2.8.</w:t>
            </w:r>
          </w:p>
          <w:p w14:paraId="4276669E" w14:textId="0AC08F5D" w:rsidR="00F355BC" w:rsidRPr="006F1070" w:rsidRDefault="00F355BC" w:rsidP="00F355BC">
            <w:pPr>
              <w:pStyle w:val="TABLE-cell"/>
              <w:rPr>
                <w:ins w:id="10" w:author="ENA" w:date="2021-02-16T19:04:00Z"/>
              </w:rPr>
            </w:pPr>
            <w:r>
              <w:t xml:space="preserve">Inclusion of reference to vehicle to grid in foreword and </w:t>
            </w:r>
            <w:r w:rsidRPr="000C66EA">
              <w:t>Electricity Storage definition.</w:t>
            </w:r>
          </w:p>
        </w:tc>
      </w:tr>
      <w:tr w:rsidR="00B442E8" w:rsidRPr="0023501C" w14:paraId="6B887BDA" w14:textId="77777777" w:rsidTr="00C540FE">
        <w:trPr>
          <w:ins w:id="11" w:author="ENA" w:date="2021-02-16T19:04:00Z"/>
        </w:trPr>
        <w:tc>
          <w:tcPr>
            <w:tcW w:w="579" w:type="pct"/>
          </w:tcPr>
          <w:p w14:paraId="6812FADD" w14:textId="63F12783" w:rsidR="00B442E8" w:rsidRDefault="00B442E8" w:rsidP="00410A30">
            <w:pPr>
              <w:pStyle w:val="TABLE-cell"/>
              <w:rPr>
                <w:ins w:id="12" w:author="ENA" w:date="2021-02-16T19:04:00Z"/>
              </w:rPr>
            </w:pPr>
            <w:ins w:id="13" w:author="ENA" w:date="2021-02-16T19:04:00Z">
              <w:r>
                <w:t>G98/1-6</w:t>
              </w:r>
            </w:ins>
          </w:p>
        </w:tc>
        <w:tc>
          <w:tcPr>
            <w:tcW w:w="677" w:type="pct"/>
          </w:tcPr>
          <w:p w14:paraId="3B2EE027" w14:textId="104CA135" w:rsidR="00B442E8" w:rsidRPr="005068BD" w:rsidRDefault="00B442E8" w:rsidP="00410A30">
            <w:pPr>
              <w:pStyle w:val="TABLE-cell"/>
              <w:rPr>
                <w:ins w:id="14" w:author="ENA" w:date="2021-02-16T19:04:00Z"/>
                <w:highlight w:val="yellow"/>
              </w:rPr>
            </w:pPr>
            <w:ins w:id="15" w:author="ENA" w:date="2021-02-16T19:04:00Z">
              <w:r>
                <w:rPr>
                  <w:highlight w:val="yellow"/>
                </w:rPr>
                <w:t>Tbc</w:t>
              </w:r>
            </w:ins>
          </w:p>
        </w:tc>
        <w:tc>
          <w:tcPr>
            <w:tcW w:w="3744" w:type="pct"/>
          </w:tcPr>
          <w:p w14:paraId="120E66F1" w14:textId="5C932CAA" w:rsidR="00B442E8" w:rsidRDefault="00460A08" w:rsidP="006F1070">
            <w:pPr>
              <w:pStyle w:val="TABLE-cell"/>
              <w:rPr>
                <w:ins w:id="16" w:author="ENA" w:date="2021-02-16T19:04:00Z"/>
              </w:rPr>
            </w:pPr>
            <w:ins w:id="17" w:author="ENA" w:date="2021-02-16T19:04:00Z">
              <w:r>
                <w:t>Minor technical</w:t>
              </w:r>
              <w:r w:rsidR="00B442E8">
                <w:t xml:space="preserve"> modification</w:t>
              </w:r>
              <w:r>
                <w:t>s</w:t>
              </w:r>
              <w:r w:rsidR="00B442E8">
                <w:t>:</w:t>
              </w:r>
            </w:ins>
          </w:p>
          <w:p w14:paraId="4DC9381C" w14:textId="71009795" w:rsidR="00B442E8" w:rsidRDefault="00B442E8" w:rsidP="003B3649">
            <w:pPr>
              <w:pStyle w:val="TABLE-cell"/>
              <w:numPr>
                <w:ilvl w:val="0"/>
                <w:numId w:val="53"/>
              </w:numPr>
              <w:ind w:left="397" w:hanging="283"/>
              <w:rPr>
                <w:ins w:id="18" w:author="ENA" w:date="2021-02-16T19:04:00Z"/>
              </w:rPr>
            </w:pPr>
            <w:ins w:id="19" w:author="ENA" w:date="2021-02-16T19:04:00Z">
              <w:r>
                <w:t xml:space="preserve">Removal of sentence in </w:t>
              </w:r>
              <w:r w:rsidR="00610A03">
                <w:t>F</w:t>
              </w:r>
              <w:r>
                <w:t>oreword that is out of date.</w:t>
              </w:r>
            </w:ins>
          </w:p>
          <w:p w14:paraId="332018A2" w14:textId="2B645D09" w:rsidR="00B442E8" w:rsidRPr="001F286D" w:rsidRDefault="00B442E8" w:rsidP="003B3649">
            <w:pPr>
              <w:pStyle w:val="TABLE-cell"/>
              <w:numPr>
                <w:ilvl w:val="0"/>
                <w:numId w:val="53"/>
              </w:numPr>
              <w:ind w:left="397" w:hanging="283"/>
              <w:rPr>
                <w:ins w:id="20" w:author="ENA" w:date="2021-02-16T19:04:00Z"/>
              </w:rPr>
            </w:pPr>
            <w:ins w:id="21" w:author="ENA" w:date="2021-02-16T19:04:00Z">
              <w:r>
                <w:t xml:space="preserve">Removal of reference to EN 50438, which has been withdrawn, and re-instatement of relevant clauses. Includes modifications to Foreword; 1.4; 2.1; </w:t>
              </w:r>
              <w:r w:rsidR="00795E36">
                <w:t xml:space="preserve">2.8 (clause removed); </w:t>
              </w:r>
              <w:r w:rsidRPr="001F286D">
                <w:t>2.1</w:t>
              </w:r>
            </w:ins>
            <w:ins w:id="22" w:author="ENA" w:date="2021-07-11T07:31:00Z">
              <w:r w:rsidR="00503766">
                <w:t>2</w:t>
              </w:r>
            </w:ins>
            <w:ins w:id="23" w:author="ENA" w:date="2021-02-16T19:04:00Z">
              <w:r w:rsidRPr="001F286D">
                <w:t xml:space="preserve">; 3.2; 6.2.2; </w:t>
              </w:r>
              <w:r w:rsidR="008F4DEE" w:rsidRPr="001F286D">
                <w:t>7.2.1 (including new Figure 1); 7.3.1; 7.7; 9.3; 9.5; 9.6; 10.1.10; 10.2; 11.1; 11.2; 11.3; 11.4;</w:t>
              </w:r>
              <w:r w:rsidR="006E6B66" w:rsidRPr="001F286D">
                <w:t xml:space="preserve"> Form C Type Test Verification Report; </w:t>
              </w:r>
              <w:r w:rsidR="00AB5A8C" w:rsidRPr="001F286D">
                <w:t>Annex A1 (</w:t>
              </w:r>
              <w:r w:rsidR="009020B9" w:rsidRPr="00F925D5">
                <w:t>A1.1, A.1.2.2, A.1.2.3,</w:t>
              </w:r>
              <w:r w:rsidR="009020B9">
                <w:t xml:space="preserve"> </w:t>
              </w:r>
              <w:r w:rsidR="00AB5A8C" w:rsidRPr="001F286D">
                <w:t>A.1.2.7, A.1.2.</w:t>
              </w:r>
            </w:ins>
            <w:ins w:id="24" w:author="ENA" w:date="2021-07-11T07:04:00Z">
              <w:r w:rsidR="00912D27">
                <w:t>9</w:t>
              </w:r>
            </w:ins>
            <w:ins w:id="25" w:author="ENA" w:date="2021-02-16T19:04:00Z">
              <w:r w:rsidR="00AB5A8C" w:rsidRPr="001F286D">
                <w:t xml:space="preserve">, </w:t>
              </w:r>
              <w:r w:rsidR="00CA3900" w:rsidRPr="001F286D">
                <w:t>A.1.2.</w:t>
              </w:r>
            </w:ins>
            <w:ins w:id="26" w:author="ENA" w:date="2021-07-11T07:04:00Z">
              <w:r w:rsidR="00912D27">
                <w:t>10</w:t>
              </w:r>
            </w:ins>
            <w:ins w:id="27" w:author="ENA" w:date="2021-02-16T19:04:00Z">
              <w:r w:rsidR="00CA3900" w:rsidRPr="001F286D">
                <w:t>, A.1.3.2,</w:t>
              </w:r>
              <w:r w:rsidR="00AB5A8C" w:rsidRPr="001F286D">
                <w:t xml:space="preserve"> </w:t>
              </w:r>
              <w:r w:rsidR="00CA3900" w:rsidRPr="001F286D">
                <w:t>A.1.3.4, removal of A.1.3.7)</w:t>
              </w:r>
              <w:r w:rsidR="00AB5A8C" w:rsidRPr="001F286D">
                <w:t>;</w:t>
              </w:r>
              <w:r w:rsidR="00795E36" w:rsidRPr="001F286D">
                <w:t xml:space="preserve"> and</w:t>
              </w:r>
              <w:r w:rsidR="00AB5A8C" w:rsidRPr="001F286D">
                <w:t xml:space="preserve"> </w:t>
              </w:r>
              <w:r w:rsidR="00CA3900" w:rsidRPr="001F286D">
                <w:t xml:space="preserve">Annex A2 (A.2.2.4, </w:t>
              </w:r>
              <w:r w:rsidR="00795E36" w:rsidRPr="001F286D">
                <w:t>A.2.3.2, A.2.3.4, removal of A.2.3.5</w:t>
              </w:r>
              <w:r w:rsidR="00CA3900" w:rsidRPr="001F286D">
                <w:t>)</w:t>
              </w:r>
              <w:r w:rsidR="00795E36" w:rsidRPr="001F286D">
                <w:t xml:space="preserve">. </w:t>
              </w:r>
            </w:ins>
          </w:p>
          <w:p w14:paraId="2332E29D" w14:textId="5675EA55" w:rsidR="005B1DB5" w:rsidRDefault="005B1DB5" w:rsidP="003B3649">
            <w:pPr>
              <w:pStyle w:val="TABLE-cell"/>
              <w:numPr>
                <w:ilvl w:val="0"/>
                <w:numId w:val="53"/>
              </w:numPr>
              <w:ind w:left="397" w:hanging="283"/>
              <w:rPr>
                <w:ins w:id="28" w:author="ENA" w:date="2021-02-16T19:04:00Z"/>
              </w:rPr>
            </w:pPr>
            <w:ins w:id="29" w:author="ENA" w:date="2021-02-16T19:04:00Z">
              <w:r>
                <w:t>Clarification in 2.8 that the threshold is less than or equal to 16 A per phase.</w:t>
              </w:r>
            </w:ins>
          </w:p>
          <w:p w14:paraId="4B526C65" w14:textId="7CC2FBCE" w:rsidR="00FB539F" w:rsidRDefault="00FB539F" w:rsidP="003B3649">
            <w:pPr>
              <w:pStyle w:val="TABLE-cell"/>
              <w:numPr>
                <w:ilvl w:val="0"/>
                <w:numId w:val="53"/>
              </w:numPr>
              <w:ind w:left="397" w:hanging="283"/>
              <w:rPr>
                <w:ins w:id="30" w:author="ENA" w:date="2021-02-16T19:04:00Z"/>
              </w:rPr>
            </w:pPr>
            <w:ins w:id="31" w:author="ENA" w:date="2021-02-16T19:04:00Z">
              <w:r>
                <w:t>Amended product ID to system reference in 2.1</w:t>
              </w:r>
            </w:ins>
            <w:ins w:id="32" w:author="ENA" w:date="2021-07-11T07:31:00Z">
              <w:r w:rsidR="00503766">
                <w:t>3</w:t>
              </w:r>
            </w:ins>
            <w:ins w:id="33" w:author="ENA" w:date="2021-02-16T19:04:00Z">
              <w:r>
                <w:t xml:space="preserve"> and in forms, as per updates to ENA Type Test register.</w:t>
              </w:r>
            </w:ins>
          </w:p>
          <w:p w14:paraId="4ECFD3C3" w14:textId="7FDFE49E" w:rsidR="00B442E8" w:rsidRDefault="00B442E8" w:rsidP="003B3649">
            <w:pPr>
              <w:pStyle w:val="TABLE-cell"/>
              <w:numPr>
                <w:ilvl w:val="0"/>
                <w:numId w:val="53"/>
              </w:numPr>
              <w:ind w:left="397" w:hanging="283"/>
              <w:rPr>
                <w:ins w:id="34" w:author="ENA" w:date="2021-02-16T19:04:00Z"/>
              </w:rPr>
            </w:pPr>
            <w:ins w:id="35" w:author="ENA" w:date="2021-02-16T19:04:00Z">
              <w:r>
                <w:t>Updates to the titles of EREC G5 and EREC P28 in the references.</w:t>
              </w:r>
            </w:ins>
          </w:p>
          <w:p w14:paraId="71173A52" w14:textId="3EC432DA" w:rsidR="00B442E8" w:rsidRDefault="00B442E8" w:rsidP="003B3649">
            <w:pPr>
              <w:pStyle w:val="TABLE-cell"/>
              <w:numPr>
                <w:ilvl w:val="0"/>
                <w:numId w:val="53"/>
              </w:numPr>
              <w:ind w:left="397" w:hanging="283"/>
              <w:rPr>
                <w:ins w:id="36" w:author="ENA" w:date="2021-02-16T19:04:00Z"/>
              </w:rPr>
            </w:pPr>
            <w:ins w:id="37" w:author="ENA" w:date="2021-02-16T19:04:00Z">
              <w:r>
                <w:t xml:space="preserve">New references to cyber security guidance documents, a requirement to comply with these in </w:t>
              </w:r>
              <w:r w:rsidR="008F4DEE">
                <w:t>a new clause 9.7</w:t>
              </w:r>
              <w:r>
                <w:t xml:space="preserve"> and additional check on compliance in </w:t>
              </w:r>
              <w:r w:rsidR="00795E36">
                <w:t>Form C: Type Test Verification Report</w:t>
              </w:r>
              <w:r>
                <w:t>.</w:t>
              </w:r>
            </w:ins>
          </w:p>
          <w:p w14:paraId="0C33DDC4" w14:textId="07DFBBA0" w:rsidR="00B442E8" w:rsidRDefault="00B442E8" w:rsidP="003B3649">
            <w:pPr>
              <w:pStyle w:val="TABLE-cell"/>
              <w:numPr>
                <w:ilvl w:val="0"/>
                <w:numId w:val="53"/>
              </w:numPr>
              <w:ind w:left="397" w:hanging="283"/>
              <w:rPr>
                <w:ins w:id="38" w:author="ENA" w:date="2021-02-16T19:04:00Z"/>
              </w:rPr>
            </w:pPr>
            <w:ins w:id="39" w:author="ENA" w:date="2021-02-16T19:04:00Z">
              <w:r>
                <w:t>Modification to the definition of Registered Capacity to align with the latest version of EREC G99</w:t>
              </w:r>
              <w:r w:rsidR="00406C15">
                <w:t xml:space="preserve"> and to include footnote</w:t>
              </w:r>
              <w:r>
                <w:t>.</w:t>
              </w:r>
            </w:ins>
          </w:p>
          <w:p w14:paraId="73A84396" w14:textId="77777777" w:rsidR="00FB539F" w:rsidRPr="009D3BF6" w:rsidRDefault="00FB539F" w:rsidP="003B3649">
            <w:pPr>
              <w:pStyle w:val="PARAGRAPH"/>
              <w:numPr>
                <w:ilvl w:val="0"/>
                <w:numId w:val="53"/>
              </w:numPr>
              <w:spacing w:before="60" w:after="60"/>
              <w:ind w:left="397" w:hanging="283"/>
              <w:rPr>
                <w:ins w:id="40" w:author="ENA" w:date="2021-02-16T19:04:00Z"/>
                <w:sz w:val="20"/>
              </w:rPr>
            </w:pPr>
            <w:ins w:id="41" w:author="ENA" w:date="2021-02-16T19:04:00Z">
              <w:r w:rsidRPr="000B61C5">
                <w:rPr>
                  <w:sz w:val="20"/>
                </w:rPr>
                <w:t xml:space="preserve">Allowing for a family approach to type testing in new clauses from </w:t>
              </w:r>
              <w:r>
                <w:rPr>
                  <w:sz w:val="20"/>
                </w:rPr>
                <w:t>6.3</w:t>
              </w:r>
              <w:r w:rsidRPr="000B61C5">
                <w:rPr>
                  <w:sz w:val="20"/>
                </w:rPr>
                <w:t>.</w:t>
              </w:r>
            </w:ins>
          </w:p>
          <w:p w14:paraId="4B4BC946" w14:textId="2D2DA837" w:rsidR="008F4DEE" w:rsidRPr="00CE2C6E" w:rsidRDefault="008F4DEE" w:rsidP="003B3649">
            <w:pPr>
              <w:pStyle w:val="TABLE-cell"/>
              <w:numPr>
                <w:ilvl w:val="0"/>
                <w:numId w:val="53"/>
              </w:numPr>
              <w:ind w:left="397" w:hanging="283"/>
              <w:rPr>
                <w:ins w:id="42" w:author="ENA" w:date="2021-02-16T19:04:00Z"/>
                <w:szCs w:val="20"/>
              </w:rPr>
            </w:pPr>
            <w:ins w:id="43" w:author="ENA" w:date="2021-02-16T19:04:00Z">
              <w:r w:rsidRPr="00CE2C6E">
                <w:rPr>
                  <w:szCs w:val="20"/>
                </w:rPr>
                <w:t xml:space="preserve">Removal of FIT meter </w:t>
              </w:r>
              <w:r w:rsidR="00795E36" w:rsidRPr="00CE2C6E">
                <w:rPr>
                  <w:szCs w:val="20"/>
                </w:rPr>
                <w:t xml:space="preserve">in Figure 2 Example of circuit diagram </w:t>
              </w:r>
              <w:r w:rsidRPr="00CE2C6E">
                <w:rPr>
                  <w:szCs w:val="20"/>
                </w:rPr>
                <w:t>and combined import / export meter in Meter Operator’s installation.</w:t>
              </w:r>
            </w:ins>
          </w:p>
          <w:p w14:paraId="07150A53" w14:textId="4B9B1D92" w:rsidR="00FB539F" w:rsidRPr="00CE2C6E" w:rsidRDefault="008F4DEE" w:rsidP="003B3649">
            <w:pPr>
              <w:pStyle w:val="PARAGRAPH"/>
              <w:numPr>
                <w:ilvl w:val="0"/>
                <w:numId w:val="53"/>
              </w:numPr>
              <w:spacing w:before="60" w:after="60"/>
              <w:ind w:left="397" w:hanging="283"/>
              <w:rPr>
                <w:ins w:id="44" w:author="ENA" w:date="2021-02-16T19:04:00Z"/>
                <w:sz w:val="20"/>
              </w:rPr>
            </w:pPr>
            <w:ins w:id="45" w:author="ENA" w:date="2021-02-16T19:04:00Z">
              <w:r w:rsidRPr="00CE2C6E">
                <w:rPr>
                  <w:sz w:val="20"/>
                </w:rPr>
                <w:t>New clause 8.4.4 on substantial modifications to EREC G83 installations, including new footnote.</w:t>
              </w:r>
            </w:ins>
          </w:p>
          <w:p w14:paraId="318AD703" w14:textId="2BA553F1" w:rsidR="00FB539F" w:rsidRDefault="008F4DEE" w:rsidP="003B3649">
            <w:pPr>
              <w:pStyle w:val="PARAGRAPH"/>
              <w:numPr>
                <w:ilvl w:val="0"/>
                <w:numId w:val="53"/>
              </w:numPr>
              <w:spacing w:before="60" w:after="60"/>
              <w:ind w:left="397" w:hanging="283"/>
              <w:rPr>
                <w:ins w:id="46" w:author="ENA" w:date="2021-02-16T19:04:00Z"/>
                <w:sz w:val="20"/>
              </w:rPr>
            </w:pPr>
            <w:ins w:id="47" w:author="ENA" w:date="2021-02-16T19:04:00Z">
              <w:r w:rsidRPr="00FB539F">
                <w:t>New clauses 9.3.3 and 9.3.4 on minimum stable operating level during LFSM-O</w:t>
              </w:r>
              <w:r w:rsidR="00723464">
                <w:t>.</w:t>
              </w:r>
            </w:ins>
          </w:p>
          <w:p w14:paraId="387B0217" w14:textId="2D855E7D" w:rsidR="00FB539F" w:rsidRDefault="00FB539F" w:rsidP="003B3649">
            <w:pPr>
              <w:pStyle w:val="PARAGRAPH"/>
              <w:numPr>
                <w:ilvl w:val="0"/>
                <w:numId w:val="53"/>
              </w:numPr>
              <w:spacing w:before="60" w:after="60"/>
              <w:ind w:left="397" w:hanging="283"/>
              <w:rPr>
                <w:ins w:id="48" w:author="ENA" w:date="2021-02-16T19:04:00Z"/>
                <w:sz w:val="20"/>
              </w:rPr>
            </w:pPr>
            <w:ins w:id="49" w:author="ENA" w:date="2021-02-16T19:04:00Z">
              <w:r>
                <w:rPr>
                  <w:sz w:val="20"/>
                </w:rPr>
                <w:t>Addition of field for energy storage capacity (kWh) for energy storage devices in Form A and Form B.</w:t>
              </w:r>
            </w:ins>
          </w:p>
          <w:p w14:paraId="1F5B9D9F" w14:textId="36676ADA" w:rsidR="00C33133" w:rsidRPr="00CE2C6E" w:rsidRDefault="00C33133" w:rsidP="003B3649">
            <w:pPr>
              <w:pStyle w:val="PARAGRAPH"/>
              <w:numPr>
                <w:ilvl w:val="0"/>
                <w:numId w:val="53"/>
              </w:numPr>
              <w:spacing w:before="60" w:after="60"/>
              <w:ind w:left="397" w:hanging="283"/>
              <w:rPr>
                <w:ins w:id="50" w:author="ENA" w:date="2021-02-16T19:04:00Z"/>
                <w:sz w:val="20"/>
              </w:rPr>
            </w:pPr>
            <w:ins w:id="51" w:author="ENA" w:date="2021-02-16T19:04:00Z">
              <w:r w:rsidRPr="00FB539F">
                <w:rPr>
                  <w:sz w:val="20"/>
                </w:rPr>
                <w:t>Updates to the energy source / energy conversion technologies table at the end of Form B Installation document, Appendix 3.</w:t>
              </w:r>
            </w:ins>
          </w:p>
          <w:p w14:paraId="5616163B" w14:textId="00920990" w:rsidR="006E6B66" w:rsidRDefault="006E6B66" w:rsidP="003B3649">
            <w:pPr>
              <w:pStyle w:val="TABLE-cell"/>
              <w:numPr>
                <w:ilvl w:val="0"/>
                <w:numId w:val="53"/>
              </w:numPr>
              <w:ind w:left="397" w:hanging="283"/>
              <w:rPr>
                <w:ins w:id="52" w:author="ENA" w:date="2021-02-16T19:04:00Z"/>
              </w:rPr>
            </w:pPr>
            <w:ins w:id="53" w:author="ENA" w:date="2021-02-16T19:04:00Z">
              <w:r>
                <w:t>Modifications to recognise the limitations of small rotating machines to operate stably at low output, including changes to Form C: Type Test Verification Report (new footnotes 7 and 8)</w:t>
              </w:r>
              <w:r w:rsidR="00CA3900">
                <w:t xml:space="preserve"> and additional guidance in A.2.2.4 and </w:t>
              </w:r>
              <w:r w:rsidR="00795E36">
                <w:t>A.2.3.1.</w:t>
              </w:r>
            </w:ins>
          </w:p>
          <w:p w14:paraId="015A1D01" w14:textId="77777777" w:rsidR="006E6B66" w:rsidRDefault="006E6B66" w:rsidP="003B3649">
            <w:pPr>
              <w:pStyle w:val="TABLE-cell"/>
              <w:numPr>
                <w:ilvl w:val="0"/>
                <w:numId w:val="53"/>
              </w:numPr>
              <w:ind w:left="397" w:hanging="283"/>
              <w:rPr>
                <w:ins w:id="54" w:author="ENA" w:date="2021-02-16T19:04:00Z"/>
              </w:rPr>
            </w:pPr>
            <w:ins w:id="55" w:author="ENA" w:date="2021-02-16T19:04:00Z">
              <w:r>
                <w:t xml:space="preserve">Modifications for Form C: Type Test Verification Report including: </w:t>
              </w:r>
            </w:ins>
          </w:p>
          <w:p w14:paraId="7FE85E96" w14:textId="724A67B2" w:rsidR="006E6B66" w:rsidRDefault="006E6B66" w:rsidP="003B3649">
            <w:pPr>
              <w:pStyle w:val="TABLE-cell"/>
              <w:numPr>
                <w:ilvl w:val="1"/>
                <w:numId w:val="53"/>
              </w:numPr>
              <w:ind w:left="397" w:hanging="283"/>
              <w:rPr>
                <w:ins w:id="56" w:author="ENA" w:date="2021-02-16T19:04:00Z"/>
              </w:rPr>
            </w:pPr>
            <w:ins w:id="57" w:author="ENA" w:date="2021-02-16T19:04:00Z">
              <w:r>
                <w:lastRenderedPageBreak/>
                <w:t>Additional guidance;</w:t>
              </w:r>
            </w:ins>
          </w:p>
          <w:p w14:paraId="60338A5B" w14:textId="77777777" w:rsidR="006E6B66" w:rsidRDefault="006E6B66" w:rsidP="003B3649">
            <w:pPr>
              <w:pStyle w:val="TABLE-cell"/>
              <w:numPr>
                <w:ilvl w:val="1"/>
                <w:numId w:val="53"/>
              </w:numPr>
              <w:ind w:left="397" w:hanging="283"/>
              <w:rPr>
                <w:ins w:id="58" w:author="ENA" w:date="2021-02-16T19:04:00Z"/>
              </w:rPr>
            </w:pPr>
            <w:ins w:id="59" w:author="ENA" w:date="2021-02-16T19:04:00Z">
              <w:r>
                <w:t xml:space="preserve">New operating range tests (Test 1 47.0 Hz, Test 5 continuous operation and Test 6 </w:t>
              </w:r>
              <w:proofErr w:type="spellStart"/>
              <w:r>
                <w:t>RoCoF</w:t>
              </w:r>
              <w:proofErr w:type="spellEnd"/>
              <w:r>
                <w:t xml:space="preserve"> withstand); </w:t>
              </w:r>
            </w:ins>
          </w:p>
          <w:p w14:paraId="3C1C241F" w14:textId="77777777" w:rsidR="006E6B66" w:rsidRDefault="006E6B66" w:rsidP="003B3649">
            <w:pPr>
              <w:pStyle w:val="TABLE-cell"/>
              <w:numPr>
                <w:ilvl w:val="1"/>
                <w:numId w:val="53"/>
              </w:numPr>
              <w:ind w:left="397" w:hanging="283"/>
              <w:rPr>
                <w:ins w:id="60" w:author="ENA" w:date="2021-02-16T19:04:00Z"/>
              </w:rPr>
            </w:pPr>
            <w:ins w:id="61" w:author="ENA" w:date="2021-02-16T19:04:00Z">
              <w:r>
                <w:t xml:space="preserve">A field in the harmonics test sheet to indicate, for 3-phase Micro-generators, whether measurements for all phases are the same; </w:t>
              </w:r>
            </w:ins>
          </w:p>
          <w:p w14:paraId="517EBC46" w14:textId="77777777" w:rsidR="00A76635" w:rsidRDefault="006E6B66" w:rsidP="003B3649">
            <w:pPr>
              <w:pStyle w:val="TABLE-cell"/>
              <w:numPr>
                <w:ilvl w:val="1"/>
                <w:numId w:val="53"/>
              </w:numPr>
              <w:ind w:left="397" w:hanging="283"/>
              <w:rPr>
                <w:ins w:id="62" w:author="ENA" w:date="2021-02-16T19:04:00Z"/>
              </w:rPr>
            </w:pPr>
            <w:ins w:id="63" w:author="ENA" w:date="2021-02-16T19:04:00Z">
              <w:r>
                <w:t>Moved fields for test dates and location to top of voltage fluctuations and flicker test sheet;</w:t>
              </w:r>
            </w:ins>
          </w:p>
          <w:p w14:paraId="77BCCB8B" w14:textId="58E5B38C" w:rsidR="006E6B66" w:rsidRDefault="00A76635" w:rsidP="003B3649">
            <w:pPr>
              <w:pStyle w:val="TABLE-cell"/>
              <w:numPr>
                <w:ilvl w:val="1"/>
                <w:numId w:val="53"/>
              </w:numPr>
              <w:ind w:left="397" w:hanging="283"/>
              <w:rPr>
                <w:ins w:id="64" w:author="ENA" w:date="2021-02-16T19:04:00Z"/>
              </w:rPr>
            </w:pPr>
            <w:ins w:id="65" w:author="ENA" w:date="2021-02-16T19:04:00Z">
              <w:r>
                <w:t>R</w:t>
              </w:r>
              <w:r w:rsidRPr="00A76635">
                <w:t>emove</w:t>
              </w:r>
              <w:r>
                <w:t>d</w:t>
              </w:r>
              <w:r w:rsidRPr="00A76635">
                <w:t xml:space="preserve"> four rows </w:t>
              </w:r>
              <w:r>
                <w:t xml:space="preserve">in the Power Factor test sheet </w:t>
              </w:r>
              <w:r w:rsidRPr="00A76635">
                <w:t>for results at different levels of Registered Capacity and replace</w:t>
              </w:r>
              <w:r>
                <w:t>d</w:t>
              </w:r>
              <w:r w:rsidRPr="00A76635">
                <w:t xml:space="preserve"> with a single row for measured output</w:t>
              </w:r>
              <w:r>
                <w:t xml:space="preserve"> (aligned with equivalent G99 forms);</w:t>
              </w:r>
              <w:r w:rsidR="00795E36">
                <w:t xml:space="preserve"> and</w:t>
              </w:r>
              <w:r w:rsidR="006E6B66">
                <w:t xml:space="preserve"> </w:t>
              </w:r>
            </w:ins>
          </w:p>
          <w:p w14:paraId="587E1F75" w14:textId="09233FCA" w:rsidR="006E6B66" w:rsidRDefault="00A76635" w:rsidP="003B3649">
            <w:pPr>
              <w:pStyle w:val="TABLE-cell"/>
              <w:numPr>
                <w:ilvl w:val="1"/>
                <w:numId w:val="53"/>
              </w:numPr>
              <w:ind w:left="397" w:hanging="283"/>
              <w:rPr>
                <w:ins w:id="66" w:author="ENA" w:date="2021-02-16T19:04:00Z"/>
              </w:rPr>
            </w:pPr>
            <w:ins w:id="67" w:author="ENA" w:date="2021-02-16T19:04:00Z">
              <w:r>
                <w:t>Added a c</w:t>
              </w:r>
              <w:r w:rsidR="006E6B66">
                <w:t>lear check box for logic interface port and new requirement to provide a high</w:t>
              </w:r>
              <w:r w:rsidR="00CA3900">
                <w:t>-</w:t>
              </w:r>
              <w:r w:rsidR="006E6B66">
                <w:t>level description of the logic interface</w:t>
              </w:r>
              <w:r w:rsidR="00795E36">
                <w:t>.</w:t>
              </w:r>
            </w:ins>
          </w:p>
          <w:p w14:paraId="105A1947" w14:textId="4451EBD9" w:rsidR="00B442E8" w:rsidRPr="006F1070" w:rsidRDefault="00503766" w:rsidP="003B3649">
            <w:pPr>
              <w:pStyle w:val="TABLE-cell"/>
              <w:numPr>
                <w:ilvl w:val="0"/>
                <w:numId w:val="53"/>
              </w:numPr>
              <w:ind w:left="397" w:hanging="283"/>
              <w:rPr>
                <w:ins w:id="68" w:author="ENA" w:date="2021-02-16T19:04:00Z"/>
              </w:rPr>
            </w:pPr>
            <w:ins w:id="69" w:author="ENA" w:date="2021-07-11T07:33:00Z">
              <w:r>
                <w:rPr>
                  <w:rFonts w:cs="Arial"/>
                  <w:szCs w:val="20"/>
                </w:rPr>
                <w:t xml:space="preserve"> </w:t>
              </w:r>
            </w:ins>
            <w:ins w:id="70" w:author="ENA" w:date="2021-02-16T19:04:00Z">
              <w:r w:rsidR="00B442E8">
                <w:rPr>
                  <w:rFonts w:cs="Arial"/>
                  <w:szCs w:val="20"/>
                </w:rPr>
                <w:t>A small number of minor typographical corrections throughout.</w:t>
              </w:r>
            </w:ins>
          </w:p>
        </w:tc>
      </w:tr>
    </w:tbl>
    <w:p w14:paraId="3C503574" w14:textId="77777777" w:rsidR="006D1399" w:rsidRDefault="006D1399" w:rsidP="00B22C3D"/>
    <w:p w14:paraId="6C1F8897" w14:textId="77777777" w:rsidR="00393F8B" w:rsidRDefault="00393F8B" w:rsidP="00B22C3D"/>
    <w:p w14:paraId="10C806D0" w14:textId="77777777" w:rsidR="00393F8B" w:rsidRDefault="00393F8B" w:rsidP="00B22C3D">
      <w:pPr>
        <w:sectPr w:rsidR="00393F8B" w:rsidSect="00BC6E37">
          <w:headerReference w:type="even" r:id="rId15"/>
          <w:headerReference w:type="default" r:id="rId16"/>
          <w:footerReference w:type="even" r:id="rId17"/>
          <w:headerReference w:type="first" r:id="rId18"/>
          <w:pgSz w:w="11906" w:h="16838" w:code="9"/>
          <w:pgMar w:top="1701" w:right="1418" w:bottom="851" w:left="1418" w:header="1128" w:footer="737" w:gutter="0"/>
          <w:cols w:space="720"/>
          <w:docGrid w:linePitch="272"/>
        </w:sectPr>
      </w:pPr>
    </w:p>
    <w:p w14:paraId="64BA1A13" w14:textId="654D53FB" w:rsidR="00997BF0" w:rsidRDefault="00B22C3D" w:rsidP="00673421">
      <w:pPr>
        <w:pStyle w:val="CONTENTStitle"/>
      </w:pPr>
      <w:r w:rsidRPr="00C45B60">
        <w:lastRenderedPageBreak/>
        <w:t>Contents</w:t>
      </w:r>
    </w:p>
    <w:p w14:paraId="0BCEFF61" w14:textId="28020372" w:rsidR="001E063D" w:rsidRDefault="007962C9">
      <w:pPr>
        <w:pStyle w:val="TOC1"/>
        <w:rPr>
          <w:ins w:id="71" w:author="ENA" w:date="2021-07-11T07:52:00Z"/>
          <w:rFonts w:asciiTheme="minorHAnsi" w:eastAsiaTheme="minorEastAsia" w:hAnsiTheme="minorHAnsi" w:cstheme="minorBidi"/>
          <w:noProof/>
          <w:szCs w:val="22"/>
          <w:lang w:eastAsia="en-GB"/>
        </w:rPr>
      </w:pPr>
      <w:r>
        <w:fldChar w:fldCharType="begin"/>
      </w:r>
      <w:r>
        <w:instrText xml:space="preserve"> TOC \o "1-1" \h \z \t "Heading 2,2,ANNEX-heading1,2,Subtitle,2" </w:instrText>
      </w:r>
      <w:r>
        <w:fldChar w:fldCharType="separate"/>
      </w:r>
      <w:ins w:id="72" w:author="ENA" w:date="2021-07-11T07:52:00Z">
        <w:r w:rsidR="001E063D" w:rsidRPr="00344815">
          <w:rPr>
            <w:rStyle w:val="Hyperlink"/>
            <w:noProof/>
          </w:rPr>
          <w:fldChar w:fldCharType="begin"/>
        </w:r>
        <w:r w:rsidR="001E063D" w:rsidRPr="00344815">
          <w:rPr>
            <w:rStyle w:val="Hyperlink"/>
            <w:noProof/>
          </w:rPr>
          <w:instrText xml:space="preserve"> </w:instrText>
        </w:r>
        <w:r w:rsidR="001E063D">
          <w:rPr>
            <w:noProof/>
          </w:rPr>
          <w:instrText>HYPERLINK \l "_Toc76882365"</w:instrText>
        </w:r>
        <w:r w:rsidR="001E063D" w:rsidRPr="00344815">
          <w:rPr>
            <w:rStyle w:val="Hyperlink"/>
            <w:noProof/>
          </w:rPr>
          <w:instrText xml:space="preserve"> </w:instrText>
        </w:r>
        <w:r w:rsidR="001E063D" w:rsidRPr="00344815">
          <w:rPr>
            <w:rStyle w:val="Hyperlink"/>
            <w:noProof/>
          </w:rPr>
          <w:fldChar w:fldCharType="separate"/>
        </w:r>
        <w:r w:rsidR="001E063D" w:rsidRPr="00344815">
          <w:rPr>
            <w:rStyle w:val="Hyperlink"/>
            <w:noProof/>
          </w:rPr>
          <w:t>Foreword</w:t>
        </w:r>
        <w:r w:rsidR="001E063D">
          <w:rPr>
            <w:noProof/>
            <w:webHidden/>
          </w:rPr>
          <w:tab/>
        </w:r>
        <w:r w:rsidR="001E063D">
          <w:rPr>
            <w:noProof/>
            <w:webHidden/>
          </w:rPr>
          <w:fldChar w:fldCharType="begin"/>
        </w:r>
        <w:r w:rsidR="001E063D">
          <w:rPr>
            <w:noProof/>
            <w:webHidden/>
          </w:rPr>
          <w:instrText xml:space="preserve"> PAGEREF _Toc76882365 \h </w:instrText>
        </w:r>
      </w:ins>
      <w:r w:rsidR="001E063D">
        <w:rPr>
          <w:noProof/>
          <w:webHidden/>
        </w:rPr>
      </w:r>
      <w:r w:rsidR="001E063D">
        <w:rPr>
          <w:noProof/>
          <w:webHidden/>
        </w:rPr>
        <w:fldChar w:fldCharType="separate"/>
      </w:r>
      <w:ins w:id="73" w:author="ENA" w:date="2021-07-11T07:52:00Z">
        <w:r w:rsidR="001E063D">
          <w:rPr>
            <w:noProof/>
            <w:webHidden/>
          </w:rPr>
          <w:t>7</w:t>
        </w:r>
        <w:r w:rsidR="001E063D">
          <w:rPr>
            <w:noProof/>
            <w:webHidden/>
          </w:rPr>
          <w:fldChar w:fldCharType="end"/>
        </w:r>
        <w:r w:rsidR="001E063D" w:rsidRPr="00344815">
          <w:rPr>
            <w:rStyle w:val="Hyperlink"/>
            <w:noProof/>
          </w:rPr>
          <w:fldChar w:fldCharType="end"/>
        </w:r>
      </w:ins>
    </w:p>
    <w:p w14:paraId="1F27DA79" w14:textId="00EBF8EF" w:rsidR="001E063D" w:rsidRDefault="001E063D">
      <w:pPr>
        <w:pStyle w:val="TOC1"/>
        <w:rPr>
          <w:ins w:id="74" w:author="ENA" w:date="2021-07-11T07:52:00Z"/>
          <w:rFonts w:asciiTheme="minorHAnsi" w:eastAsiaTheme="minorEastAsia" w:hAnsiTheme="minorHAnsi" w:cstheme="minorBidi"/>
          <w:noProof/>
          <w:szCs w:val="22"/>
          <w:lang w:eastAsia="en-GB"/>
        </w:rPr>
      </w:pPr>
      <w:ins w:id="75"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"_Toc76882366"</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1</w:t>
        </w:r>
        <w:r>
          <w:rPr>
            <w:rFonts w:asciiTheme="minorHAnsi" w:eastAsiaTheme="minorEastAsia" w:hAnsiTheme="minorHAnsi" w:cstheme="minorBidi"/>
            <w:noProof/>
            <w:szCs w:val="22"/>
            <w:lang w:eastAsia="en-GB"/>
          </w:rPr>
          <w:tab/>
        </w:r>
        <w:r w:rsidRPr="00344815">
          <w:rPr>
            <w:rStyle w:val="Hyperlink"/>
            <w:noProof/>
          </w:rPr>
          <w:t>Legal aspects</w:t>
        </w:r>
        <w:r>
          <w:rPr>
            <w:noProof/>
            <w:webHidden/>
          </w:rPr>
          <w:tab/>
        </w:r>
        <w:r>
          <w:rPr>
            <w:noProof/>
            <w:webHidden/>
          </w:rPr>
          <w:fldChar w:fldCharType="begin"/>
        </w:r>
        <w:r>
          <w:rPr>
            <w:noProof/>
            <w:webHidden/>
          </w:rPr>
          <w:instrText xml:space="preserve"> PAGEREF _Toc76882366 \h </w:instrText>
        </w:r>
      </w:ins>
      <w:r>
        <w:rPr>
          <w:noProof/>
          <w:webHidden/>
        </w:rPr>
      </w:r>
      <w:r>
        <w:rPr>
          <w:noProof/>
          <w:webHidden/>
        </w:rPr>
        <w:fldChar w:fldCharType="separate"/>
      </w:r>
      <w:ins w:id="76" w:author="ENA" w:date="2021-07-11T07:52:00Z">
        <w:r>
          <w:rPr>
            <w:noProof/>
            <w:webHidden/>
          </w:rPr>
          <w:t>9</w:t>
        </w:r>
        <w:r>
          <w:rPr>
            <w:noProof/>
            <w:webHidden/>
          </w:rPr>
          <w:fldChar w:fldCharType="end"/>
        </w:r>
        <w:r w:rsidRPr="00344815">
          <w:rPr>
            <w:rStyle w:val="Hyperlink"/>
            <w:noProof/>
          </w:rPr>
          <w:fldChar w:fldCharType="end"/>
        </w:r>
      </w:ins>
    </w:p>
    <w:p w14:paraId="56F50A34" w14:textId="471086BC" w:rsidR="001E063D" w:rsidRDefault="001E063D">
      <w:pPr>
        <w:pStyle w:val="TOC1"/>
        <w:rPr>
          <w:ins w:id="77" w:author="ENA" w:date="2021-07-11T07:52:00Z"/>
          <w:rFonts w:asciiTheme="minorHAnsi" w:eastAsiaTheme="minorEastAsia" w:hAnsiTheme="minorHAnsi" w:cstheme="minorBidi"/>
          <w:noProof/>
          <w:szCs w:val="22"/>
          <w:lang w:eastAsia="en-GB"/>
        </w:rPr>
      </w:pPr>
      <w:ins w:id="78"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"_Toc76882367"</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szCs w:val="22"/>
            <w:lang w:eastAsia="en-GB"/>
          </w:rPr>
          <w:tab/>
        </w:r>
        <w:r w:rsidRPr="00344815">
          <w:rPr>
            <w:rStyle w:val="Hyperlink"/>
            <w:noProof/>
          </w:rPr>
          <w:t>Scope</w:t>
        </w:r>
        <w:r>
          <w:rPr>
            <w:noProof/>
            <w:webHidden/>
          </w:rPr>
          <w:tab/>
        </w:r>
        <w:r>
          <w:rPr>
            <w:noProof/>
            <w:webHidden/>
          </w:rPr>
          <w:fldChar w:fldCharType="begin"/>
        </w:r>
        <w:r>
          <w:rPr>
            <w:noProof/>
            <w:webHidden/>
          </w:rPr>
          <w:instrText xml:space="preserve"> PAGEREF _Toc76882367 \h </w:instrText>
        </w:r>
      </w:ins>
      <w:r>
        <w:rPr>
          <w:noProof/>
          <w:webHidden/>
        </w:rPr>
      </w:r>
      <w:r>
        <w:rPr>
          <w:noProof/>
          <w:webHidden/>
        </w:rPr>
        <w:fldChar w:fldCharType="separate"/>
      </w:r>
      <w:ins w:id="79" w:author="ENA" w:date="2021-07-11T07:52:00Z">
        <w:r>
          <w:rPr>
            <w:noProof/>
            <w:webHidden/>
          </w:rPr>
          <w:t>10</w:t>
        </w:r>
        <w:r>
          <w:rPr>
            <w:noProof/>
            <w:webHidden/>
          </w:rPr>
          <w:fldChar w:fldCharType="end"/>
        </w:r>
        <w:r w:rsidRPr="00344815">
          <w:rPr>
            <w:rStyle w:val="Hyperlink"/>
            <w:noProof/>
          </w:rPr>
          <w:fldChar w:fldCharType="end"/>
        </w:r>
      </w:ins>
    </w:p>
    <w:p w14:paraId="11955A37" w14:textId="06F1065A" w:rsidR="001E063D" w:rsidRDefault="001E063D">
      <w:pPr>
        <w:pStyle w:val="TOC1"/>
        <w:rPr>
          <w:ins w:id="80" w:author="ENA" w:date="2021-07-11T07:52:00Z"/>
          <w:rFonts w:asciiTheme="minorHAnsi" w:eastAsiaTheme="minorEastAsia" w:hAnsiTheme="minorHAnsi" w:cstheme="minorBidi"/>
          <w:noProof/>
          <w:szCs w:val="22"/>
          <w:lang w:eastAsia="en-GB"/>
        </w:rPr>
      </w:pPr>
      <w:ins w:id="81"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"_Toc76882368"</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szCs w:val="22"/>
            <w:lang w:eastAsia="en-GB"/>
          </w:rPr>
          <w:tab/>
        </w:r>
        <w:r w:rsidRPr="00344815">
          <w:rPr>
            <w:rStyle w:val="Hyperlink"/>
            <w:noProof/>
          </w:rPr>
          <w:t>References</w:t>
        </w:r>
        <w:r>
          <w:rPr>
            <w:noProof/>
            <w:webHidden/>
          </w:rPr>
          <w:tab/>
        </w:r>
        <w:r>
          <w:rPr>
            <w:noProof/>
            <w:webHidden/>
          </w:rPr>
          <w:fldChar w:fldCharType="begin"/>
        </w:r>
        <w:r>
          <w:rPr>
            <w:noProof/>
            <w:webHidden/>
          </w:rPr>
          <w:instrText xml:space="preserve"> PAGEREF _Toc76882368 \h </w:instrText>
        </w:r>
      </w:ins>
      <w:r>
        <w:rPr>
          <w:noProof/>
          <w:webHidden/>
        </w:rPr>
      </w:r>
      <w:r>
        <w:rPr>
          <w:noProof/>
          <w:webHidden/>
        </w:rPr>
        <w:fldChar w:fldCharType="separate"/>
      </w:r>
      <w:ins w:id="82" w:author="ENA" w:date="2021-07-11T07:52:00Z">
        <w:r>
          <w:rPr>
            <w:noProof/>
            <w:webHidden/>
          </w:rPr>
          <w:t>13</w:t>
        </w:r>
        <w:r>
          <w:rPr>
            <w:noProof/>
            <w:webHidden/>
          </w:rPr>
          <w:fldChar w:fldCharType="end"/>
        </w:r>
        <w:r w:rsidRPr="00344815">
          <w:rPr>
            <w:rStyle w:val="Hyperlink"/>
            <w:noProof/>
          </w:rPr>
          <w:fldChar w:fldCharType="end"/>
        </w:r>
      </w:ins>
    </w:p>
    <w:p w14:paraId="29B2A3FB" w14:textId="4A27F018" w:rsidR="001E063D" w:rsidRDefault="001E063D">
      <w:pPr>
        <w:pStyle w:val="TOC2"/>
        <w:rPr>
          <w:ins w:id="83" w:author="ENA" w:date="2021-07-11T07:52:00Z"/>
          <w:rFonts w:asciiTheme="minorHAnsi" w:eastAsiaTheme="minorEastAsia" w:hAnsiTheme="minorHAnsi" w:cstheme="minorBidi"/>
          <w:noProof/>
          <w:szCs w:val="22"/>
          <w:lang w:eastAsia="en-GB"/>
        </w:rPr>
      </w:pPr>
      <w:ins w:id="84"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"_Toc76882369"</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3.1</w:t>
        </w:r>
        <w:r>
          <w:rPr>
            <w:rFonts w:asciiTheme="minorHAnsi" w:eastAsiaTheme="minorEastAsia" w:hAnsiTheme="minorHAnsi" w:cstheme="minorBidi"/>
            <w:noProof/>
            <w:szCs w:val="22"/>
            <w:lang w:eastAsia="en-GB"/>
          </w:rPr>
          <w:tab/>
        </w:r>
        <w:r w:rsidRPr="00344815">
          <w:rPr>
            <w:rStyle w:val="Hyperlink"/>
            <w:noProof/>
          </w:rPr>
          <w:t>Regulations and Directives</w:t>
        </w:r>
        <w:r>
          <w:rPr>
            <w:noProof/>
            <w:webHidden/>
          </w:rPr>
          <w:tab/>
        </w:r>
        <w:r>
          <w:rPr>
            <w:noProof/>
            <w:webHidden/>
          </w:rPr>
          <w:fldChar w:fldCharType="begin"/>
        </w:r>
        <w:r>
          <w:rPr>
            <w:noProof/>
            <w:webHidden/>
          </w:rPr>
          <w:instrText xml:space="preserve"> PAGEREF _Toc76882369 \h </w:instrText>
        </w:r>
      </w:ins>
      <w:r>
        <w:rPr>
          <w:noProof/>
          <w:webHidden/>
        </w:rPr>
      </w:r>
      <w:r>
        <w:rPr>
          <w:noProof/>
          <w:webHidden/>
        </w:rPr>
        <w:fldChar w:fldCharType="separate"/>
      </w:r>
      <w:ins w:id="85" w:author="ENA" w:date="2021-07-11T07:52:00Z">
        <w:r>
          <w:rPr>
            <w:noProof/>
            <w:webHidden/>
          </w:rPr>
          <w:t>13</w:t>
        </w:r>
        <w:r>
          <w:rPr>
            <w:noProof/>
            <w:webHidden/>
          </w:rPr>
          <w:fldChar w:fldCharType="end"/>
        </w:r>
        <w:r w:rsidRPr="00344815">
          <w:rPr>
            <w:rStyle w:val="Hyperlink"/>
            <w:noProof/>
          </w:rPr>
          <w:fldChar w:fldCharType="end"/>
        </w:r>
      </w:ins>
    </w:p>
    <w:p w14:paraId="4549B045" w14:textId="61611917" w:rsidR="001E063D" w:rsidRDefault="001E063D">
      <w:pPr>
        <w:pStyle w:val="TOC2"/>
        <w:rPr>
          <w:ins w:id="86" w:author="ENA" w:date="2021-07-11T07:52:00Z"/>
          <w:rFonts w:asciiTheme="minorHAnsi" w:eastAsiaTheme="minorEastAsia" w:hAnsiTheme="minorHAnsi" w:cstheme="minorBidi"/>
          <w:noProof/>
          <w:szCs w:val="22"/>
          <w:lang w:eastAsia="en-GB"/>
        </w:rPr>
      </w:pPr>
      <w:ins w:id="87"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"_Toc76882370"</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3.2</w:t>
        </w:r>
        <w:r>
          <w:rPr>
            <w:rFonts w:asciiTheme="minorHAnsi" w:eastAsiaTheme="minorEastAsia" w:hAnsiTheme="minorHAnsi" w:cstheme="minorBidi"/>
            <w:noProof/>
            <w:szCs w:val="22"/>
            <w:lang w:eastAsia="en-GB"/>
          </w:rPr>
          <w:tab/>
        </w:r>
        <w:r w:rsidRPr="00344815">
          <w:rPr>
            <w:rStyle w:val="Hyperlink"/>
            <w:noProof/>
          </w:rPr>
          <w:t>Standards publications</w:t>
        </w:r>
        <w:r>
          <w:rPr>
            <w:noProof/>
            <w:webHidden/>
          </w:rPr>
          <w:tab/>
        </w:r>
        <w:r>
          <w:rPr>
            <w:noProof/>
            <w:webHidden/>
          </w:rPr>
          <w:fldChar w:fldCharType="begin"/>
        </w:r>
        <w:r>
          <w:rPr>
            <w:noProof/>
            <w:webHidden/>
          </w:rPr>
          <w:instrText xml:space="preserve"> PAGEREF _Toc76882370 \h </w:instrText>
        </w:r>
      </w:ins>
      <w:r>
        <w:rPr>
          <w:noProof/>
          <w:webHidden/>
        </w:rPr>
      </w:r>
      <w:r>
        <w:rPr>
          <w:noProof/>
          <w:webHidden/>
        </w:rPr>
        <w:fldChar w:fldCharType="separate"/>
      </w:r>
      <w:ins w:id="88" w:author="ENA" w:date="2021-07-11T07:52:00Z">
        <w:r>
          <w:rPr>
            <w:noProof/>
            <w:webHidden/>
          </w:rPr>
          <w:t>14</w:t>
        </w:r>
        <w:r>
          <w:rPr>
            <w:noProof/>
            <w:webHidden/>
          </w:rPr>
          <w:fldChar w:fldCharType="end"/>
        </w:r>
        <w:r w:rsidRPr="00344815">
          <w:rPr>
            <w:rStyle w:val="Hyperlink"/>
            <w:noProof/>
          </w:rPr>
          <w:fldChar w:fldCharType="end"/>
        </w:r>
      </w:ins>
    </w:p>
    <w:p w14:paraId="36FC29F9" w14:textId="4D65926A" w:rsidR="001E063D" w:rsidRDefault="001E063D">
      <w:pPr>
        <w:pStyle w:val="TOC2"/>
        <w:rPr>
          <w:ins w:id="89" w:author="ENA" w:date="2021-07-11T07:52:00Z"/>
          <w:rFonts w:asciiTheme="minorHAnsi" w:eastAsiaTheme="minorEastAsia" w:hAnsiTheme="minorHAnsi" w:cstheme="minorBidi"/>
          <w:noProof/>
          <w:szCs w:val="22"/>
          <w:lang w:eastAsia="en-GB"/>
        </w:rPr>
      </w:pPr>
      <w:ins w:id="90"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"_Toc76882371"</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3.3</w:t>
        </w:r>
        <w:r>
          <w:rPr>
            <w:rFonts w:asciiTheme="minorHAnsi" w:eastAsiaTheme="minorEastAsia" w:hAnsiTheme="minorHAnsi" w:cstheme="minorBidi"/>
            <w:noProof/>
            <w:szCs w:val="22"/>
            <w:lang w:eastAsia="en-GB"/>
          </w:rPr>
          <w:tab/>
        </w:r>
        <w:r w:rsidRPr="00344815">
          <w:rPr>
            <w:rStyle w:val="Hyperlink"/>
            <w:noProof/>
          </w:rPr>
          <w:t>Other publications</w:t>
        </w:r>
        <w:r>
          <w:rPr>
            <w:noProof/>
            <w:webHidden/>
          </w:rPr>
          <w:tab/>
        </w:r>
        <w:r>
          <w:rPr>
            <w:noProof/>
            <w:webHidden/>
          </w:rPr>
          <w:fldChar w:fldCharType="begin"/>
        </w:r>
        <w:r>
          <w:rPr>
            <w:noProof/>
            <w:webHidden/>
          </w:rPr>
          <w:instrText xml:space="preserve"> PAGEREF _Toc76882371 \h </w:instrText>
        </w:r>
      </w:ins>
      <w:r>
        <w:rPr>
          <w:noProof/>
          <w:webHidden/>
        </w:rPr>
      </w:r>
      <w:r>
        <w:rPr>
          <w:noProof/>
          <w:webHidden/>
        </w:rPr>
        <w:fldChar w:fldCharType="separate"/>
      </w:r>
      <w:ins w:id="91" w:author="ENA" w:date="2021-07-11T07:52:00Z">
        <w:r>
          <w:rPr>
            <w:noProof/>
            <w:webHidden/>
          </w:rPr>
          <w:t>15</w:t>
        </w:r>
        <w:r>
          <w:rPr>
            <w:noProof/>
            <w:webHidden/>
          </w:rPr>
          <w:fldChar w:fldCharType="end"/>
        </w:r>
        <w:r w:rsidRPr="00344815">
          <w:rPr>
            <w:rStyle w:val="Hyperlink"/>
            <w:noProof/>
          </w:rPr>
          <w:fldChar w:fldCharType="end"/>
        </w:r>
      </w:ins>
    </w:p>
    <w:p w14:paraId="02E3064F" w14:textId="59807190" w:rsidR="001E063D" w:rsidRDefault="001E063D">
      <w:pPr>
        <w:pStyle w:val="TOC1"/>
        <w:rPr>
          <w:ins w:id="92" w:author="ENA" w:date="2021-07-11T07:52:00Z"/>
          <w:rFonts w:asciiTheme="minorHAnsi" w:eastAsiaTheme="minorEastAsia" w:hAnsiTheme="minorHAnsi" w:cstheme="minorBidi"/>
          <w:noProof/>
          <w:szCs w:val="22"/>
          <w:lang w:eastAsia="en-GB"/>
        </w:rPr>
      </w:pPr>
      <w:ins w:id="93"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"_Toc76882372"</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szCs w:val="22"/>
            <w:lang w:eastAsia="en-GB"/>
          </w:rPr>
          <w:tab/>
        </w:r>
        <w:r w:rsidRPr="00344815">
          <w:rPr>
            <w:rStyle w:val="Hyperlink"/>
            <w:noProof/>
          </w:rPr>
          <w:t>Terms and definitions</w:t>
        </w:r>
        <w:r>
          <w:rPr>
            <w:noProof/>
            <w:webHidden/>
          </w:rPr>
          <w:tab/>
        </w:r>
        <w:r>
          <w:rPr>
            <w:noProof/>
            <w:webHidden/>
          </w:rPr>
          <w:fldChar w:fldCharType="begin"/>
        </w:r>
        <w:r>
          <w:rPr>
            <w:noProof/>
            <w:webHidden/>
          </w:rPr>
          <w:instrText xml:space="preserve"> PAGEREF _Toc76882372 \h </w:instrText>
        </w:r>
      </w:ins>
      <w:r>
        <w:rPr>
          <w:noProof/>
          <w:webHidden/>
        </w:rPr>
      </w:r>
      <w:r>
        <w:rPr>
          <w:noProof/>
          <w:webHidden/>
        </w:rPr>
        <w:fldChar w:fldCharType="separate"/>
      </w:r>
      <w:ins w:id="94" w:author="ENA" w:date="2021-07-11T07:52:00Z">
        <w:r>
          <w:rPr>
            <w:noProof/>
            <w:webHidden/>
          </w:rPr>
          <w:t>16</w:t>
        </w:r>
        <w:r>
          <w:rPr>
            <w:noProof/>
            <w:webHidden/>
          </w:rPr>
          <w:fldChar w:fldCharType="end"/>
        </w:r>
        <w:r w:rsidRPr="00344815">
          <w:rPr>
            <w:rStyle w:val="Hyperlink"/>
            <w:noProof/>
          </w:rPr>
          <w:fldChar w:fldCharType="end"/>
        </w:r>
      </w:ins>
    </w:p>
    <w:p w14:paraId="5A75B7CD" w14:textId="68876BE3" w:rsidR="001E063D" w:rsidRDefault="001E063D">
      <w:pPr>
        <w:pStyle w:val="TOC1"/>
        <w:rPr>
          <w:ins w:id="95" w:author="ENA" w:date="2021-07-11T07:52:00Z"/>
          <w:rFonts w:asciiTheme="minorHAnsi" w:eastAsiaTheme="minorEastAsia" w:hAnsiTheme="minorHAnsi" w:cstheme="minorBidi"/>
          <w:noProof/>
          <w:szCs w:val="22"/>
          <w:lang w:eastAsia="en-GB"/>
        </w:rPr>
      </w:pPr>
      <w:ins w:id="96"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"_Toc76882373"</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szCs w:val="22"/>
            <w:lang w:eastAsia="en-GB"/>
          </w:rPr>
          <w:tab/>
        </w:r>
        <w:r w:rsidRPr="00344815">
          <w:rPr>
            <w:rStyle w:val="Hyperlink"/>
            <w:noProof/>
          </w:rPr>
          <w:t>Connection Procedure</w:t>
        </w:r>
        <w:r>
          <w:rPr>
            <w:noProof/>
            <w:webHidden/>
          </w:rPr>
          <w:tab/>
        </w:r>
        <w:r>
          <w:rPr>
            <w:noProof/>
            <w:webHidden/>
          </w:rPr>
          <w:fldChar w:fldCharType="begin"/>
        </w:r>
        <w:r>
          <w:rPr>
            <w:noProof/>
            <w:webHidden/>
          </w:rPr>
          <w:instrText xml:space="preserve"> PAGEREF _Toc76882373 \h </w:instrText>
        </w:r>
      </w:ins>
      <w:r>
        <w:rPr>
          <w:noProof/>
          <w:webHidden/>
        </w:rPr>
      </w:r>
      <w:r>
        <w:rPr>
          <w:noProof/>
          <w:webHidden/>
        </w:rPr>
        <w:fldChar w:fldCharType="separate"/>
      </w:r>
      <w:ins w:id="97" w:author="ENA" w:date="2021-07-11T07:52:00Z">
        <w:r>
          <w:rPr>
            <w:noProof/>
            <w:webHidden/>
          </w:rPr>
          <w:t>19</w:t>
        </w:r>
        <w:r>
          <w:rPr>
            <w:noProof/>
            <w:webHidden/>
          </w:rPr>
          <w:fldChar w:fldCharType="end"/>
        </w:r>
        <w:r w:rsidRPr="00344815">
          <w:rPr>
            <w:rStyle w:val="Hyperlink"/>
            <w:noProof/>
          </w:rPr>
          <w:fldChar w:fldCharType="end"/>
        </w:r>
      </w:ins>
    </w:p>
    <w:p w14:paraId="711908AA" w14:textId="0DD44A95" w:rsidR="001E063D" w:rsidRDefault="001E063D">
      <w:pPr>
        <w:pStyle w:val="TOC2"/>
        <w:rPr>
          <w:ins w:id="98" w:author="ENA" w:date="2021-07-11T07:52:00Z"/>
          <w:rFonts w:asciiTheme="minorHAnsi" w:eastAsiaTheme="minorEastAsia" w:hAnsiTheme="minorHAnsi" w:cstheme="minorBidi"/>
          <w:noProof/>
          <w:szCs w:val="22"/>
          <w:lang w:eastAsia="en-GB"/>
        </w:rPr>
      </w:pPr>
      <w:ins w:id="99"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"_Toc76882374"</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5.1</w:t>
        </w:r>
        <w:r>
          <w:rPr>
            <w:rFonts w:asciiTheme="minorHAnsi" w:eastAsiaTheme="minorEastAsia" w:hAnsiTheme="minorHAnsi" w:cstheme="minorBidi"/>
            <w:noProof/>
            <w:szCs w:val="22"/>
            <w:lang w:eastAsia="en-GB"/>
          </w:rPr>
          <w:tab/>
        </w:r>
        <w:r w:rsidRPr="00344815">
          <w:rPr>
            <w:rStyle w:val="Hyperlink"/>
            <w:noProof/>
          </w:rPr>
          <w:t>Single Premises Connection Procedure</w:t>
        </w:r>
        <w:r>
          <w:rPr>
            <w:noProof/>
            <w:webHidden/>
          </w:rPr>
          <w:tab/>
        </w:r>
        <w:r>
          <w:rPr>
            <w:noProof/>
            <w:webHidden/>
          </w:rPr>
          <w:fldChar w:fldCharType="begin"/>
        </w:r>
        <w:r>
          <w:rPr>
            <w:noProof/>
            <w:webHidden/>
          </w:rPr>
          <w:instrText xml:space="preserve"> PAGEREF _Toc76882374 \h </w:instrText>
        </w:r>
      </w:ins>
      <w:r>
        <w:rPr>
          <w:noProof/>
          <w:webHidden/>
        </w:rPr>
      </w:r>
      <w:r>
        <w:rPr>
          <w:noProof/>
          <w:webHidden/>
        </w:rPr>
        <w:fldChar w:fldCharType="separate"/>
      </w:r>
      <w:ins w:id="100" w:author="ENA" w:date="2021-07-11T07:52:00Z">
        <w:r>
          <w:rPr>
            <w:noProof/>
            <w:webHidden/>
          </w:rPr>
          <w:t>19</w:t>
        </w:r>
        <w:r>
          <w:rPr>
            <w:noProof/>
            <w:webHidden/>
          </w:rPr>
          <w:fldChar w:fldCharType="end"/>
        </w:r>
        <w:r w:rsidRPr="00344815">
          <w:rPr>
            <w:rStyle w:val="Hyperlink"/>
            <w:noProof/>
          </w:rPr>
          <w:fldChar w:fldCharType="end"/>
        </w:r>
      </w:ins>
    </w:p>
    <w:p w14:paraId="686E66C1" w14:textId="037EE62A" w:rsidR="001E063D" w:rsidRDefault="001E063D">
      <w:pPr>
        <w:pStyle w:val="TOC2"/>
        <w:rPr>
          <w:ins w:id="101" w:author="ENA" w:date="2021-07-11T07:52:00Z"/>
          <w:rFonts w:asciiTheme="minorHAnsi" w:eastAsiaTheme="minorEastAsia" w:hAnsiTheme="minorHAnsi" w:cstheme="minorBidi"/>
          <w:noProof/>
          <w:szCs w:val="22"/>
          <w:lang w:eastAsia="en-GB"/>
        </w:rPr>
      </w:pPr>
      <w:ins w:id="102"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"_Toc76882375"</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5.2</w:t>
        </w:r>
        <w:r>
          <w:rPr>
            <w:rFonts w:asciiTheme="minorHAnsi" w:eastAsiaTheme="minorEastAsia" w:hAnsiTheme="minorHAnsi" w:cstheme="minorBidi"/>
            <w:noProof/>
            <w:szCs w:val="22"/>
            <w:lang w:eastAsia="en-GB"/>
          </w:rPr>
          <w:tab/>
        </w:r>
        <w:r w:rsidRPr="00344815">
          <w:rPr>
            <w:rStyle w:val="Hyperlink"/>
            <w:noProof/>
          </w:rPr>
          <w:t>Multiple Premises Connection Procedure</w:t>
        </w:r>
        <w:r>
          <w:rPr>
            <w:noProof/>
            <w:webHidden/>
          </w:rPr>
          <w:tab/>
        </w:r>
        <w:r>
          <w:rPr>
            <w:noProof/>
            <w:webHidden/>
          </w:rPr>
          <w:fldChar w:fldCharType="begin"/>
        </w:r>
        <w:r>
          <w:rPr>
            <w:noProof/>
            <w:webHidden/>
          </w:rPr>
          <w:instrText xml:space="preserve"> PAGEREF _Toc76882375 \h </w:instrText>
        </w:r>
      </w:ins>
      <w:r>
        <w:rPr>
          <w:noProof/>
          <w:webHidden/>
        </w:rPr>
      </w:r>
      <w:r>
        <w:rPr>
          <w:noProof/>
          <w:webHidden/>
        </w:rPr>
        <w:fldChar w:fldCharType="separate"/>
      </w:r>
      <w:ins w:id="103" w:author="ENA" w:date="2021-07-11T07:52:00Z">
        <w:r>
          <w:rPr>
            <w:noProof/>
            <w:webHidden/>
          </w:rPr>
          <w:t>19</w:t>
        </w:r>
        <w:r>
          <w:rPr>
            <w:noProof/>
            <w:webHidden/>
          </w:rPr>
          <w:fldChar w:fldCharType="end"/>
        </w:r>
        <w:r w:rsidRPr="00344815">
          <w:rPr>
            <w:rStyle w:val="Hyperlink"/>
            <w:noProof/>
          </w:rPr>
          <w:fldChar w:fldCharType="end"/>
        </w:r>
      </w:ins>
    </w:p>
    <w:p w14:paraId="6E68E3D6" w14:textId="7975495B" w:rsidR="001E063D" w:rsidRDefault="001E063D">
      <w:pPr>
        <w:pStyle w:val="TOC2"/>
        <w:rPr>
          <w:ins w:id="104" w:author="ENA" w:date="2021-07-11T07:52:00Z"/>
          <w:rFonts w:asciiTheme="minorHAnsi" w:eastAsiaTheme="minorEastAsia" w:hAnsiTheme="minorHAnsi" w:cstheme="minorBidi"/>
          <w:noProof/>
          <w:szCs w:val="22"/>
          <w:lang w:eastAsia="en-GB"/>
        </w:rPr>
      </w:pPr>
      <w:ins w:id="105"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"_Toc76882376"</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5.3</w:t>
        </w:r>
        <w:r>
          <w:rPr>
            <w:rFonts w:asciiTheme="minorHAnsi" w:eastAsiaTheme="minorEastAsia" w:hAnsiTheme="minorHAnsi" w:cstheme="minorBidi"/>
            <w:noProof/>
            <w:szCs w:val="22"/>
            <w:lang w:eastAsia="en-GB"/>
          </w:rPr>
          <w:tab/>
        </w:r>
        <w:r w:rsidRPr="00344815">
          <w:rPr>
            <w:rStyle w:val="Hyperlink"/>
            <w:noProof/>
          </w:rPr>
          <w:t>General</w:t>
        </w:r>
        <w:r>
          <w:rPr>
            <w:noProof/>
            <w:webHidden/>
          </w:rPr>
          <w:tab/>
        </w:r>
        <w:r>
          <w:rPr>
            <w:noProof/>
            <w:webHidden/>
          </w:rPr>
          <w:fldChar w:fldCharType="begin"/>
        </w:r>
        <w:r>
          <w:rPr>
            <w:noProof/>
            <w:webHidden/>
          </w:rPr>
          <w:instrText xml:space="preserve"> PAGEREF _Toc76882376 \h </w:instrText>
        </w:r>
      </w:ins>
      <w:r>
        <w:rPr>
          <w:noProof/>
          <w:webHidden/>
        </w:rPr>
      </w:r>
      <w:r>
        <w:rPr>
          <w:noProof/>
          <w:webHidden/>
        </w:rPr>
        <w:fldChar w:fldCharType="separate"/>
      </w:r>
      <w:ins w:id="106" w:author="ENA" w:date="2021-07-11T07:52:00Z">
        <w:r>
          <w:rPr>
            <w:noProof/>
            <w:webHidden/>
          </w:rPr>
          <w:t>20</w:t>
        </w:r>
        <w:r>
          <w:rPr>
            <w:noProof/>
            <w:webHidden/>
          </w:rPr>
          <w:fldChar w:fldCharType="end"/>
        </w:r>
        <w:r w:rsidRPr="00344815">
          <w:rPr>
            <w:rStyle w:val="Hyperlink"/>
            <w:noProof/>
          </w:rPr>
          <w:fldChar w:fldCharType="end"/>
        </w:r>
      </w:ins>
    </w:p>
    <w:p w14:paraId="48F96DE5" w14:textId="69DDAB55" w:rsidR="001E063D" w:rsidRDefault="001E063D">
      <w:pPr>
        <w:pStyle w:val="TOC1"/>
        <w:rPr>
          <w:ins w:id="107" w:author="ENA" w:date="2021-07-11T07:52:00Z"/>
          <w:rFonts w:asciiTheme="minorHAnsi" w:eastAsiaTheme="minorEastAsia" w:hAnsiTheme="minorHAnsi" w:cstheme="minorBidi"/>
          <w:noProof/>
          <w:szCs w:val="22"/>
          <w:lang w:eastAsia="en-GB"/>
        </w:rPr>
      </w:pPr>
      <w:ins w:id="108"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"_Toc76882377"</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szCs w:val="22"/>
            <w:lang w:eastAsia="en-GB"/>
          </w:rPr>
          <w:tab/>
        </w:r>
        <w:r w:rsidRPr="00344815">
          <w:rPr>
            <w:rStyle w:val="Hyperlink"/>
            <w:noProof/>
          </w:rPr>
          <w:t>Certification Requirements</w:t>
        </w:r>
        <w:r>
          <w:rPr>
            <w:noProof/>
            <w:webHidden/>
          </w:rPr>
          <w:tab/>
        </w:r>
        <w:r>
          <w:rPr>
            <w:noProof/>
            <w:webHidden/>
          </w:rPr>
          <w:fldChar w:fldCharType="begin"/>
        </w:r>
        <w:r>
          <w:rPr>
            <w:noProof/>
            <w:webHidden/>
          </w:rPr>
          <w:instrText xml:space="preserve"> PAGEREF _Toc76882377 \h </w:instrText>
        </w:r>
      </w:ins>
      <w:r>
        <w:rPr>
          <w:noProof/>
          <w:webHidden/>
        </w:rPr>
      </w:r>
      <w:r>
        <w:rPr>
          <w:noProof/>
          <w:webHidden/>
        </w:rPr>
        <w:fldChar w:fldCharType="separate"/>
      </w:r>
      <w:ins w:id="109" w:author="ENA" w:date="2021-07-11T07:52:00Z">
        <w:r>
          <w:rPr>
            <w:noProof/>
            <w:webHidden/>
          </w:rPr>
          <w:t>20</w:t>
        </w:r>
        <w:r>
          <w:rPr>
            <w:noProof/>
            <w:webHidden/>
          </w:rPr>
          <w:fldChar w:fldCharType="end"/>
        </w:r>
        <w:r w:rsidRPr="00344815">
          <w:rPr>
            <w:rStyle w:val="Hyperlink"/>
            <w:noProof/>
          </w:rPr>
          <w:fldChar w:fldCharType="end"/>
        </w:r>
      </w:ins>
    </w:p>
    <w:p w14:paraId="23F9CC6D" w14:textId="731210D3" w:rsidR="001E063D" w:rsidRDefault="001E063D">
      <w:pPr>
        <w:pStyle w:val="TOC2"/>
        <w:rPr>
          <w:ins w:id="110" w:author="ENA" w:date="2021-07-11T07:52:00Z"/>
          <w:rFonts w:asciiTheme="minorHAnsi" w:eastAsiaTheme="minorEastAsia" w:hAnsiTheme="minorHAnsi" w:cstheme="minorBidi"/>
          <w:noProof/>
          <w:szCs w:val="22"/>
          <w:lang w:eastAsia="en-GB"/>
        </w:rPr>
      </w:pPr>
      <w:ins w:id="111"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"_Toc76882378"</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6.1</w:t>
        </w:r>
        <w:r>
          <w:rPr>
            <w:rFonts w:asciiTheme="minorHAnsi" w:eastAsiaTheme="minorEastAsia" w:hAnsiTheme="minorHAnsi" w:cstheme="minorBidi"/>
            <w:noProof/>
            <w:szCs w:val="22"/>
            <w:lang w:eastAsia="en-GB"/>
          </w:rPr>
          <w:tab/>
        </w:r>
        <w:r w:rsidRPr="00344815">
          <w:rPr>
            <w:rStyle w:val="Hyperlink"/>
            <w:noProof/>
          </w:rPr>
          <w:t>Type Test Certification</w:t>
        </w:r>
        <w:r>
          <w:rPr>
            <w:noProof/>
            <w:webHidden/>
          </w:rPr>
          <w:tab/>
        </w:r>
        <w:r>
          <w:rPr>
            <w:noProof/>
            <w:webHidden/>
          </w:rPr>
          <w:fldChar w:fldCharType="begin"/>
        </w:r>
        <w:r>
          <w:rPr>
            <w:noProof/>
            <w:webHidden/>
          </w:rPr>
          <w:instrText xml:space="preserve"> PAGEREF _Toc76882378 \h </w:instrText>
        </w:r>
      </w:ins>
      <w:r>
        <w:rPr>
          <w:noProof/>
          <w:webHidden/>
        </w:rPr>
      </w:r>
      <w:r>
        <w:rPr>
          <w:noProof/>
          <w:webHidden/>
        </w:rPr>
        <w:fldChar w:fldCharType="separate"/>
      </w:r>
      <w:ins w:id="112" w:author="ENA" w:date="2021-07-11T07:52:00Z">
        <w:r>
          <w:rPr>
            <w:noProof/>
            <w:webHidden/>
          </w:rPr>
          <w:t>20</w:t>
        </w:r>
        <w:r>
          <w:rPr>
            <w:noProof/>
            <w:webHidden/>
          </w:rPr>
          <w:fldChar w:fldCharType="end"/>
        </w:r>
        <w:r w:rsidRPr="00344815">
          <w:rPr>
            <w:rStyle w:val="Hyperlink"/>
            <w:noProof/>
          </w:rPr>
          <w:fldChar w:fldCharType="end"/>
        </w:r>
      </w:ins>
    </w:p>
    <w:p w14:paraId="41242A18" w14:textId="079BCB59" w:rsidR="001E063D" w:rsidRDefault="001E063D">
      <w:pPr>
        <w:pStyle w:val="TOC2"/>
        <w:rPr>
          <w:ins w:id="113" w:author="ENA" w:date="2021-07-11T07:52:00Z"/>
          <w:rFonts w:asciiTheme="minorHAnsi" w:eastAsiaTheme="minorEastAsia" w:hAnsiTheme="minorHAnsi" w:cstheme="minorBidi"/>
          <w:noProof/>
          <w:szCs w:val="22"/>
          <w:lang w:eastAsia="en-GB"/>
        </w:rPr>
      </w:pPr>
      <w:ins w:id="114"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"_Toc76882379"</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6.2</w:t>
        </w:r>
        <w:r>
          <w:rPr>
            <w:rFonts w:asciiTheme="minorHAnsi" w:eastAsiaTheme="minorEastAsia" w:hAnsiTheme="minorHAnsi" w:cstheme="minorBidi"/>
            <w:noProof/>
            <w:szCs w:val="22"/>
            <w:lang w:eastAsia="en-GB"/>
          </w:rPr>
          <w:tab/>
        </w:r>
        <w:r w:rsidRPr="00344815">
          <w:rPr>
            <w:rStyle w:val="Hyperlink"/>
            <w:noProof/>
          </w:rPr>
          <w:t>Compliance</w:t>
        </w:r>
        <w:r>
          <w:rPr>
            <w:noProof/>
            <w:webHidden/>
          </w:rPr>
          <w:tab/>
        </w:r>
        <w:r>
          <w:rPr>
            <w:noProof/>
            <w:webHidden/>
          </w:rPr>
          <w:fldChar w:fldCharType="begin"/>
        </w:r>
        <w:r>
          <w:rPr>
            <w:noProof/>
            <w:webHidden/>
          </w:rPr>
          <w:instrText xml:space="preserve"> PAGEREF _Toc76882379 \h </w:instrText>
        </w:r>
      </w:ins>
      <w:r>
        <w:rPr>
          <w:noProof/>
          <w:webHidden/>
        </w:rPr>
      </w:r>
      <w:r>
        <w:rPr>
          <w:noProof/>
          <w:webHidden/>
        </w:rPr>
        <w:fldChar w:fldCharType="separate"/>
      </w:r>
      <w:ins w:id="115" w:author="ENA" w:date="2021-07-11T07:52:00Z">
        <w:r>
          <w:rPr>
            <w:noProof/>
            <w:webHidden/>
          </w:rPr>
          <w:t>21</w:t>
        </w:r>
        <w:r>
          <w:rPr>
            <w:noProof/>
            <w:webHidden/>
          </w:rPr>
          <w:fldChar w:fldCharType="end"/>
        </w:r>
        <w:r w:rsidRPr="00344815">
          <w:rPr>
            <w:rStyle w:val="Hyperlink"/>
            <w:noProof/>
          </w:rPr>
          <w:fldChar w:fldCharType="end"/>
        </w:r>
      </w:ins>
    </w:p>
    <w:p w14:paraId="236FB2E9" w14:textId="0B151FE7" w:rsidR="001E063D" w:rsidRDefault="001E063D">
      <w:pPr>
        <w:pStyle w:val="TOC2"/>
        <w:rPr>
          <w:ins w:id="116" w:author="ENA" w:date="2021-07-11T07:52:00Z"/>
          <w:rFonts w:asciiTheme="minorHAnsi" w:eastAsiaTheme="minorEastAsia" w:hAnsiTheme="minorHAnsi" w:cstheme="minorBidi"/>
          <w:noProof/>
          <w:szCs w:val="22"/>
          <w:lang w:eastAsia="en-GB"/>
        </w:rPr>
      </w:pPr>
      <w:ins w:id="117"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"_Toc76882380"</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6.3</w:t>
        </w:r>
        <w:r>
          <w:rPr>
            <w:rFonts w:asciiTheme="minorHAnsi" w:eastAsiaTheme="minorEastAsia" w:hAnsiTheme="minorHAnsi" w:cstheme="minorBidi"/>
            <w:noProof/>
            <w:szCs w:val="22"/>
            <w:lang w:eastAsia="en-GB"/>
          </w:rPr>
          <w:tab/>
        </w:r>
        <w:r w:rsidRPr="00344815">
          <w:rPr>
            <w:rStyle w:val="Hyperlink"/>
            <w:noProof/>
          </w:rPr>
          <w:t>Family approach to Type Testing</w:t>
        </w:r>
        <w:r>
          <w:rPr>
            <w:noProof/>
            <w:webHidden/>
          </w:rPr>
          <w:tab/>
        </w:r>
        <w:r>
          <w:rPr>
            <w:noProof/>
            <w:webHidden/>
          </w:rPr>
          <w:fldChar w:fldCharType="begin"/>
        </w:r>
        <w:r>
          <w:rPr>
            <w:noProof/>
            <w:webHidden/>
          </w:rPr>
          <w:instrText xml:space="preserve"> PAGEREF _Toc76882380 \h </w:instrText>
        </w:r>
      </w:ins>
      <w:r>
        <w:rPr>
          <w:noProof/>
          <w:webHidden/>
        </w:rPr>
      </w:r>
      <w:r>
        <w:rPr>
          <w:noProof/>
          <w:webHidden/>
        </w:rPr>
        <w:fldChar w:fldCharType="separate"/>
      </w:r>
      <w:ins w:id="118" w:author="ENA" w:date="2021-07-11T07:52:00Z">
        <w:r>
          <w:rPr>
            <w:noProof/>
            <w:webHidden/>
          </w:rPr>
          <w:t>21</w:t>
        </w:r>
        <w:r>
          <w:rPr>
            <w:noProof/>
            <w:webHidden/>
          </w:rPr>
          <w:fldChar w:fldCharType="end"/>
        </w:r>
        <w:r w:rsidRPr="00344815">
          <w:rPr>
            <w:rStyle w:val="Hyperlink"/>
            <w:noProof/>
          </w:rPr>
          <w:fldChar w:fldCharType="end"/>
        </w:r>
      </w:ins>
    </w:p>
    <w:p w14:paraId="0F2F6678" w14:textId="405B5D0C" w:rsidR="001E063D" w:rsidRDefault="001E063D">
      <w:pPr>
        <w:pStyle w:val="TOC1"/>
        <w:rPr>
          <w:ins w:id="119" w:author="ENA" w:date="2021-07-11T07:52:00Z"/>
          <w:rFonts w:asciiTheme="minorHAnsi" w:eastAsiaTheme="minorEastAsia" w:hAnsiTheme="minorHAnsi" w:cstheme="minorBidi"/>
          <w:noProof/>
          <w:szCs w:val="22"/>
          <w:lang w:eastAsia="en-GB"/>
        </w:rPr>
      </w:pPr>
      <w:ins w:id="120"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"_Toc76882381"</w:instrText>
        </w:r>
        <w:r w:rsidRPr="00344815">
          <w:rPr>
            <w:rStyle w:val="Hyperlink"/>
            <w:noProof/>
          </w:rPr>
          <w:instrText xml:space="preserve"> </w:instrText>
        </w:r>
        <w:r w:rsidRPr="00344815">
          <w:rPr>
            <w:rStyle w:val="Hyperlink"/>
            <w:noProof/>
          </w:rPr>
          <w:fldChar w:fldCharType="separate"/>
        </w:r>
        <w:r w:rsidRPr="00344815">
          <w:rPr>
            <w:rStyle w:val="Hyperlink"/>
            <w:noProof/>
            <w:lang w:eastAsia="en-GB"/>
            <w14:scene3d>
              <w14:camera w14:prst="orthographicFront"/>
              <w14:lightRig w14:rig="threePt" w14:dir="t">
                <w14:rot w14:lat="0" w14:lon="0" w14:rev="0"/>
              </w14:lightRig>
            </w14:scene3d>
          </w:rPr>
          <w:t>7</w:t>
        </w:r>
        <w:r>
          <w:rPr>
            <w:rFonts w:asciiTheme="minorHAnsi" w:eastAsiaTheme="minorEastAsia" w:hAnsiTheme="minorHAnsi" w:cstheme="minorBidi"/>
            <w:noProof/>
            <w:szCs w:val="22"/>
            <w:lang w:eastAsia="en-GB"/>
          </w:rPr>
          <w:tab/>
        </w:r>
        <w:r w:rsidRPr="00344815">
          <w:rPr>
            <w:rStyle w:val="Hyperlink"/>
            <w:noProof/>
          </w:rPr>
          <w:t>Operation</w:t>
        </w:r>
        <w:r w:rsidRPr="00344815">
          <w:rPr>
            <w:rStyle w:val="Hyperlink"/>
            <w:noProof/>
            <w:lang w:eastAsia="en-GB"/>
          </w:rPr>
          <w:t xml:space="preserve"> and Safety</w:t>
        </w:r>
        <w:r>
          <w:rPr>
            <w:noProof/>
            <w:webHidden/>
          </w:rPr>
          <w:tab/>
        </w:r>
        <w:r>
          <w:rPr>
            <w:noProof/>
            <w:webHidden/>
          </w:rPr>
          <w:fldChar w:fldCharType="begin"/>
        </w:r>
        <w:r>
          <w:rPr>
            <w:noProof/>
            <w:webHidden/>
          </w:rPr>
          <w:instrText xml:space="preserve"> PAGEREF _Toc76882381 \h </w:instrText>
        </w:r>
      </w:ins>
      <w:r>
        <w:rPr>
          <w:noProof/>
          <w:webHidden/>
        </w:rPr>
      </w:r>
      <w:r>
        <w:rPr>
          <w:noProof/>
          <w:webHidden/>
        </w:rPr>
        <w:fldChar w:fldCharType="separate"/>
      </w:r>
      <w:ins w:id="121" w:author="ENA" w:date="2021-07-11T07:52:00Z">
        <w:r>
          <w:rPr>
            <w:noProof/>
            <w:webHidden/>
          </w:rPr>
          <w:t>22</w:t>
        </w:r>
        <w:r>
          <w:rPr>
            <w:noProof/>
            <w:webHidden/>
          </w:rPr>
          <w:fldChar w:fldCharType="end"/>
        </w:r>
        <w:r w:rsidRPr="00344815">
          <w:rPr>
            <w:rStyle w:val="Hyperlink"/>
            <w:noProof/>
          </w:rPr>
          <w:fldChar w:fldCharType="end"/>
        </w:r>
      </w:ins>
    </w:p>
    <w:p w14:paraId="287ACA8F" w14:textId="6934E5F8" w:rsidR="001E063D" w:rsidRDefault="001E063D">
      <w:pPr>
        <w:pStyle w:val="TOC2"/>
        <w:rPr>
          <w:ins w:id="122" w:author="ENA" w:date="2021-07-11T07:52:00Z"/>
          <w:rFonts w:asciiTheme="minorHAnsi" w:eastAsiaTheme="minorEastAsia" w:hAnsiTheme="minorHAnsi" w:cstheme="minorBidi"/>
          <w:noProof/>
          <w:szCs w:val="22"/>
          <w:lang w:eastAsia="en-GB"/>
        </w:rPr>
      </w:pPr>
      <w:ins w:id="123"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"_Toc76882382"</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7.1</w:t>
        </w:r>
        <w:r>
          <w:rPr>
            <w:rFonts w:asciiTheme="minorHAnsi" w:eastAsiaTheme="minorEastAsia" w:hAnsiTheme="minorHAnsi" w:cstheme="minorBidi"/>
            <w:noProof/>
            <w:szCs w:val="22"/>
            <w:lang w:eastAsia="en-GB"/>
          </w:rPr>
          <w:tab/>
        </w:r>
        <w:r w:rsidRPr="00344815">
          <w:rPr>
            <w:rStyle w:val="Hyperlink"/>
            <w:noProof/>
          </w:rPr>
          <w:t>Operational Requirements</w:t>
        </w:r>
        <w:r>
          <w:rPr>
            <w:noProof/>
            <w:webHidden/>
          </w:rPr>
          <w:tab/>
        </w:r>
        <w:r>
          <w:rPr>
            <w:noProof/>
            <w:webHidden/>
          </w:rPr>
          <w:fldChar w:fldCharType="begin"/>
        </w:r>
        <w:r>
          <w:rPr>
            <w:noProof/>
            <w:webHidden/>
          </w:rPr>
          <w:instrText xml:space="preserve"> PAGEREF _Toc76882382 \h </w:instrText>
        </w:r>
      </w:ins>
      <w:r>
        <w:rPr>
          <w:noProof/>
          <w:webHidden/>
        </w:rPr>
      </w:r>
      <w:r>
        <w:rPr>
          <w:noProof/>
          <w:webHidden/>
        </w:rPr>
        <w:fldChar w:fldCharType="separate"/>
      </w:r>
      <w:ins w:id="124" w:author="ENA" w:date="2021-07-11T07:52:00Z">
        <w:r>
          <w:rPr>
            <w:noProof/>
            <w:webHidden/>
          </w:rPr>
          <w:t>22</w:t>
        </w:r>
        <w:r>
          <w:rPr>
            <w:noProof/>
            <w:webHidden/>
          </w:rPr>
          <w:fldChar w:fldCharType="end"/>
        </w:r>
        <w:r w:rsidRPr="00344815">
          <w:rPr>
            <w:rStyle w:val="Hyperlink"/>
            <w:noProof/>
          </w:rPr>
          <w:fldChar w:fldCharType="end"/>
        </w:r>
      </w:ins>
    </w:p>
    <w:p w14:paraId="09B995F0" w14:textId="3D35E865" w:rsidR="001E063D" w:rsidRDefault="001E063D">
      <w:pPr>
        <w:pStyle w:val="TOC2"/>
        <w:rPr>
          <w:ins w:id="125" w:author="ENA" w:date="2021-07-11T07:52:00Z"/>
          <w:rFonts w:asciiTheme="minorHAnsi" w:eastAsiaTheme="minorEastAsia" w:hAnsiTheme="minorHAnsi" w:cstheme="minorBidi"/>
          <w:noProof/>
          <w:szCs w:val="22"/>
          <w:lang w:eastAsia="en-GB"/>
        </w:rPr>
      </w:pPr>
      <w:ins w:id="126"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"_Toc76882383"</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7.2</w:t>
        </w:r>
        <w:r>
          <w:rPr>
            <w:rFonts w:asciiTheme="minorHAnsi" w:eastAsiaTheme="minorEastAsia" w:hAnsiTheme="minorHAnsi" w:cstheme="minorBidi"/>
            <w:noProof/>
            <w:szCs w:val="22"/>
            <w:lang w:eastAsia="en-GB"/>
          </w:rPr>
          <w:tab/>
        </w:r>
        <w:r w:rsidRPr="00344815">
          <w:rPr>
            <w:rStyle w:val="Hyperlink"/>
            <w:noProof/>
          </w:rPr>
          <w:t>Installation Wiring and Isolation</w:t>
        </w:r>
        <w:r>
          <w:rPr>
            <w:noProof/>
            <w:webHidden/>
          </w:rPr>
          <w:tab/>
        </w:r>
        <w:r>
          <w:rPr>
            <w:noProof/>
            <w:webHidden/>
          </w:rPr>
          <w:fldChar w:fldCharType="begin"/>
        </w:r>
        <w:r>
          <w:rPr>
            <w:noProof/>
            <w:webHidden/>
          </w:rPr>
          <w:instrText xml:space="preserve"> PAGEREF _Toc76882383 \h </w:instrText>
        </w:r>
      </w:ins>
      <w:r>
        <w:rPr>
          <w:noProof/>
          <w:webHidden/>
        </w:rPr>
      </w:r>
      <w:r>
        <w:rPr>
          <w:noProof/>
          <w:webHidden/>
        </w:rPr>
        <w:fldChar w:fldCharType="separate"/>
      </w:r>
      <w:ins w:id="127" w:author="ENA" w:date="2021-07-11T07:52:00Z">
        <w:r>
          <w:rPr>
            <w:noProof/>
            <w:webHidden/>
          </w:rPr>
          <w:t>22</w:t>
        </w:r>
        <w:r>
          <w:rPr>
            <w:noProof/>
            <w:webHidden/>
          </w:rPr>
          <w:fldChar w:fldCharType="end"/>
        </w:r>
        <w:r w:rsidRPr="00344815">
          <w:rPr>
            <w:rStyle w:val="Hyperlink"/>
            <w:noProof/>
          </w:rPr>
          <w:fldChar w:fldCharType="end"/>
        </w:r>
      </w:ins>
    </w:p>
    <w:p w14:paraId="2FB9BE54" w14:textId="61F88B4F" w:rsidR="001E063D" w:rsidRDefault="001E063D">
      <w:pPr>
        <w:pStyle w:val="TOC2"/>
        <w:rPr>
          <w:ins w:id="128" w:author="ENA" w:date="2021-07-11T07:52:00Z"/>
          <w:rFonts w:asciiTheme="minorHAnsi" w:eastAsiaTheme="minorEastAsia" w:hAnsiTheme="minorHAnsi" w:cstheme="minorBidi"/>
          <w:noProof/>
          <w:szCs w:val="22"/>
          <w:lang w:eastAsia="en-GB"/>
        </w:rPr>
      </w:pPr>
      <w:ins w:id="129"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"_Toc76882384"</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7.3</w:t>
        </w:r>
        <w:r>
          <w:rPr>
            <w:rFonts w:asciiTheme="minorHAnsi" w:eastAsiaTheme="minorEastAsia" w:hAnsiTheme="minorHAnsi" w:cstheme="minorBidi"/>
            <w:noProof/>
            <w:szCs w:val="22"/>
            <w:lang w:eastAsia="en-GB"/>
          </w:rPr>
          <w:tab/>
        </w:r>
        <w:r w:rsidRPr="00344815">
          <w:rPr>
            <w:rStyle w:val="Hyperlink"/>
            <w:noProof/>
          </w:rPr>
          <w:t>Labelling</w:t>
        </w:r>
        <w:r>
          <w:rPr>
            <w:noProof/>
            <w:webHidden/>
          </w:rPr>
          <w:tab/>
        </w:r>
        <w:r>
          <w:rPr>
            <w:noProof/>
            <w:webHidden/>
          </w:rPr>
          <w:fldChar w:fldCharType="begin"/>
        </w:r>
        <w:r>
          <w:rPr>
            <w:noProof/>
            <w:webHidden/>
          </w:rPr>
          <w:instrText xml:space="preserve"> PAGEREF _Toc76882384 \h </w:instrText>
        </w:r>
      </w:ins>
      <w:r>
        <w:rPr>
          <w:noProof/>
          <w:webHidden/>
        </w:rPr>
      </w:r>
      <w:r>
        <w:rPr>
          <w:noProof/>
          <w:webHidden/>
        </w:rPr>
        <w:fldChar w:fldCharType="separate"/>
      </w:r>
      <w:ins w:id="130" w:author="ENA" w:date="2021-07-11T07:52:00Z">
        <w:r>
          <w:rPr>
            <w:noProof/>
            <w:webHidden/>
          </w:rPr>
          <w:t>22</w:t>
        </w:r>
        <w:r>
          <w:rPr>
            <w:noProof/>
            <w:webHidden/>
          </w:rPr>
          <w:fldChar w:fldCharType="end"/>
        </w:r>
        <w:r w:rsidRPr="00344815">
          <w:rPr>
            <w:rStyle w:val="Hyperlink"/>
            <w:noProof/>
          </w:rPr>
          <w:fldChar w:fldCharType="end"/>
        </w:r>
      </w:ins>
    </w:p>
    <w:p w14:paraId="03C76174" w14:textId="6059C582" w:rsidR="001E063D" w:rsidRDefault="001E063D">
      <w:pPr>
        <w:pStyle w:val="TOC2"/>
        <w:rPr>
          <w:ins w:id="131" w:author="ENA" w:date="2021-07-11T07:52:00Z"/>
          <w:rFonts w:asciiTheme="minorHAnsi" w:eastAsiaTheme="minorEastAsia" w:hAnsiTheme="minorHAnsi" w:cstheme="minorBidi"/>
          <w:noProof/>
          <w:szCs w:val="22"/>
          <w:lang w:eastAsia="en-GB"/>
        </w:rPr>
      </w:pPr>
      <w:ins w:id="132"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"_Toc76882385"</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7.4</w:t>
        </w:r>
        <w:r>
          <w:rPr>
            <w:rFonts w:asciiTheme="minorHAnsi" w:eastAsiaTheme="minorEastAsia" w:hAnsiTheme="minorHAnsi" w:cstheme="minorBidi"/>
            <w:noProof/>
            <w:szCs w:val="22"/>
            <w:lang w:eastAsia="en-GB"/>
          </w:rPr>
          <w:tab/>
        </w:r>
        <w:r w:rsidRPr="00344815">
          <w:rPr>
            <w:rStyle w:val="Hyperlink"/>
            <w:noProof/>
          </w:rPr>
          <w:t>Maintenance &amp; Routine Testing</w:t>
        </w:r>
        <w:r>
          <w:rPr>
            <w:noProof/>
            <w:webHidden/>
          </w:rPr>
          <w:tab/>
        </w:r>
        <w:r>
          <w:rPr>
            <w:noProof/>
            <w:webHidden/>
          </w:rPr>
          <w:fldChar w:fldCharType="begin"/>
        </w:r>
        <w:r>
          <w:rPr>
            <w:noProof/>
            <w:webHidden/>
          </w:rPr>
          <w:instrText xml:space="preserve"> PAGEREF _Toc76882385 \h </w:instrText>
        </w:r>
      </w:ins>
      <w:r>
        <w:rPr>
          <w:noProof/>
          <w:webHidden/>
        </w:rPr>
      </w:r>
      <w:r>
        <w:rPr>
          <w:noProof/>
          <w:webHidden/>
        </w:rPr>
        <w:fldChar w:fldCharType="separate"/>
      </w:r>
      <w:ins w:id="133" w:author="ENA" w:date="2021-07-11T07:52:00Z">
        <w:r>
          <w:rPr>
            <w:noProof/>
            <w:webHidden/>
          </w:rPr>
          <w:t>23</w:t>
        </w:r>
        <w:r>
          <w:rPr>
            <w:noProof/>
            <w:webHidden/>
          </w:rPr>
          <w:fldChar w:fldCharType="end"/>
        </w:r>
        <w:r w:rsidRPr="00344815">
          <w:rPr>
            <w:rStyle w:val="Hyperlink"/>
            <w:noProof/>
          </w:rPr>
          <w:fldChar w:fldCharType="end"/>
        </w:r>
      </w:ins>
    </w:p>
    <w:p w14:paraId="12F256D1" w14:textId="4141AC8D" w:rsidR="001E063D" w:rsidRDefault="001E063D">
      <w:pPr>
        <w:pStyle w:val="TOC2"/>
        <w:rPr>
          <w:ins w:id="134" w:author="ENA" w:date="2021-07-11T07:52:00Z"/>
          <w:rFonts w:asciiTheme="minorHAnsi" w:eastAsiaTheme="minorEastAsia" w:hAnsiTheme="minorHAnsi" w:cstheme="minorBidi"/>
          <w:noProof/>
          <w:szCs w:val="22"/>
          <w:lang w:eastAsia="en-GB"/>
        </w:rPr>
      </w:pPr>
      <w:ins w:id="135"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"_Toc76882386"</w:instrText>
        </w:r>
        <w:r w:rsidRPr="00344815">
          <w:rPr>
            <w:rStyle w:val="Hyperlink"/>
            <w:noProof/>
          </w:rPr>
          <w:instrText xml:space="preserve"> </w:instrText>
        </w:r>
        <w:r w:rsidRPr="00344815">
          <w:rPr>
            <w:rStyle w:val="Hyperlink"/>
            <w:noProof/>
          </w:rPr>
          <w:fldChar w:fldCharType="separate"/>
        </w:r>
        <w:r w:rsidRPr="00344815">
          <w:rPr>
            <w:rStyle w:val="Hyperlink"/>
            <w:noProof/>
            <w:lang w:eastAsia="en-GB"/>
            <w14:scene3d>
              <w14:camera w14:prst="orthographicFront"/>
              <w14:lightRig w14:rig="threePt" w14:dir="t">
                <w14:rot w14:lat="0" w14:lon="0" w14:rev="0"/>
              </w14:lightRig>
            </w14:scene3d>
          </w:rPr>
          <w:t>7.5</w:t>
        </w:r>
        <w:r>
          <w:rPr>
            <w:rFonts w:asciiTheme="minorHAnsi" w:eastAsiaTheme="minorEastAsia" w:hAnsiTheme="minorHAnsi" w:cstheme="minorBidi"/>
            <w:noProof/>
            <w:szCs w:val="22"/>
            <w:lang w:eastAsia="en-GB"/>
          </w:rPr>
          <w:tab/>
        </w:r>
        <w:r w:rsidRPr="00344815">
          <w:rPr>
            <w:rStyle w:val="Hyperlink"/>
            <w:noProof/>
            <w:lang w:eastAsia="en-GB"/>
          </w:rPr>
          <w:t>Phase Unbalance</w:t>
        </w:r>
        <w:r>
          <w:rPr>
            <w:noProof/>
            <w:webHidden/>
          </w:rPr>
          <w:tab/>
        </w:r>
        <w:r>
          <w:rPr>
            <w:noProof/>
            <w:webHidden/>
          </w:rPr>
          <w:fldChar w:fldCharType="begin"/>
        </w:r>
        <w:r>
          <w:rPr>
            <w:noProof/>
            <w:webHidden/>
          </w:rPr>
          <w:instrText xml:space="preserve"> PAGEREF _Toc76882386 \h </w:instrText>
        </w:r>
      </w:ins>
      <w:r>
        <w:rPr>
          <w:noProof/>
          <w:webHidden/>
        </w:rPr>
      </w:r>
      <w:r>
        <w:rPr>
          <w:noProof/>
          <w:webHidden/>
        </w:rPr>
        <w:fldChar w:fldCharType="separate"/>
      </w:r>
      <w:ins w:id="136" w:author="ENA" w:date="2021-07-11T07:52:00Z">
        <w:r>
          <w:rPr>
            <w:noProof/>
            <w:webHidden/>
          </w:rPr>
          <w:t>24</w:t>
        </w:r>
        <w:r>
          <w:rPr>
            <w:noProof/>
            <w:webHidden/>
          </w:rPr>
          <w:fldChar w:fldCharType="end"/>
        </w:r>
        <w:r w:rsidRPr="00344815">
          <w:rPr>
            <w:rStyle w:val="Hyperlink"/>
            <w:noProof/>
          </w:rPr>
          <w:fldChar w:fldCharType="end"/>
        </w:r>
      </w:ins>
    </w:p>
    <w:p w14:paraId="75F941D3" w14:textId="38FF7BE3" w:rsidR="001E063D" w:rsidRDefault="001E063D">
      <w:pPr>
        <w:pStyle w:val="TOC2"/>
        <w:rPr>
          <w:ins w:id="137" w:author="ENA" w:date="2021-07-11T07:52:00Z"/>
          <w:rFonts w:asciiTheme="minorHAnsi" w:eastAsiaTheme="minorEastAsia" w:hAnsiTheme="minorHAnsi" w:cstheme="minorBidi"/>
          <w:noProof/>
          <w:szCs w:val="22"/>
          <w:lang w:eastAsia="en-GB"/>
        </w:rPr>
      </w:pPr>
      <w:ins w:id="138"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"_Toc76882387"</w:instrText>
        </w:r>
        <w:r w:rsidRPr="00344815">
          <w:rPr>
            <w:rStyle w:val="Hyperlink"/>
            <w:noProof/>
          </w:rPr>
          <w:instrText xml:space="preserve"> </w:instrText>
        </w:r>
        <w:r w:rsidRPr="00344815">
          <w:rPr>
            <w:rStyle w:val="Hyperlink"/>
            <w:noProof/>
          </w:rPr>
          <w:fldChar w:fldCharType="separate"/>
        </w:r>
        <w:r w:rsidRPr="00344815">
          <w:rPr>
            <w:rStyle w:val="Hyperlink"/>
            <w:noProof/>
            <w:lang w:eastAsia="en-GB"/>
            <w14:scene3d>
              <w14:camera w14:prst="orthographicFront"/>
              <w14:lightRig w14:rig="threePt" w14:dir="t">
                <w14:rot w14:lat="0" w14:lon="0" w14:rev="0"/>
              </w14:lightRig>
            </w14:scene3d>
          </w:rPr>
          <w:t>7.6</w:t>
        </w:r>
        <w:r>
          <w:rPr>
            <w:rFonts w:asciiTheme="minorHAnsi" w:eastAsiaTheme="minorEastAsia" w:hAnsiTheme="minorHAnsi" w:cstheme="minorBidi"/>
            <w:noProof/>
            <w:szCs w:val="22"/>
            <w:lang w:eastAsia="en-GB"/>
          </w:rPr>
          <w:tab/>
        </w:r>
        <w:r w:rsidRPr="00344815">
          <w:rPr>
            <w:rStyle w:val="Hyperlink"/>
            <w:noProof/>
            <w:lang w:eastAsia="en-GB"/>
          </w:rPr>
          <w:t>Voltage Management Units</w:t>
        </w:r>
        <w:r>
          <w:rPr>
            <w:noProof/>
            <w:webHidden/>
          </w:rPr>
          <w:tab/>
        </w:r>
        <w:r>
          <w:rPr>
            <w:noProof/>
            <w:webHidden/>
          </w:rPr>
          <w:fldChar w:fldCharType="begin"/>
        </w:r>
        <w:r>
          <w:rPr>
            <w:noProof/>
            <w:webHidden/>
          </w:rPr>
          <w:instrText xml:space="preserve"> PAGEREF _Toc76882387 \h </w:instrText>
        </w:r>
      </w:ins>
      <w:r>
        <w:rPr>
          <w:noProof/>
          <w:webHidden/>
        </w:rPr>
      </w:r>
      <w:r>
        <w:rPr>
          <w:noProof/>
          <w:webHidden/>
        </w:rPr>
        <w:fldChar w:fldCharType="separate"/>
      </w:r>
      <w:ins w:id="139" w:author="ENA" w:date="2021-07-11T07:52:00Z">
        <w:r>
          <w:rPr>
            <w:noProof/>
            <w:webHidden/>
          </w:rPr>
          <w:t>24</w:t>
        </w:r>
        <w:r>
          <w:rPr>
            <w:noProof/>
            <w:webHidden/>
          </w:rPr>
          <w:fldChar w:fldCharType="end"/>
        </w:r>
        <w:r w:rsidRPr="00344815">
          <w:rPr>
            <w:rStyle w:val="Hyperlink"/>
            <w:noProof/>
          </w:rPr>
          <w:fldChar w:fldCharType="end"/>
        </w:r>
      </w:ins>
    </w:p>
    <w:p w14:paraId="765F3ACD" w14:textId="47BAAAED" w:rsidR="001E063D" w:rsidRDefault="001E063D">
      <w:pPr>
        <w:pStyle w:val="TOC2"/>
        <w:rPr>
          <w:ins w:id="140" w:author="ENA" w:date="2021-07-11T07:52:00Z"/>
          <w:rFonts w:asciiTheme="minorHAnsi" w:eastAsiaTheme="minorEastAsia" w:hAnsiTheme="minorHAnsi" w:cstheme="minorBidi"/>
          <w:noProof/>
          <w:szCs w:val="22"/>
          <w:lang w:eastAsia="en-GB"/>
        </w:rPr>
      </w:pPr>
      <w:ins w:id="141"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"_Toc76882388"</w:instrText>
        </w:r>
        <w:r w:rsidRPr="00344815">
          <w:rPr>
            <w:rStyle w:val="Hyperlink"/>
            <w:noProof/>
          </w:rPr>
          <w:instrText xml:space="preserve"> </w:instrText>
        </w:r>
        <w:r w:rsidRPr="00344815">
          <w:rPr>
            <w:rStyle w:val="Hyperlink"/>
            <w:noProof/>
          </w:rPr>
          <w:fldChar w:fldCharType="separate"/>
        </w:r>
        <w:r w:rsidRPr="00344815">
          <w:rPr>
            <w:rStyle w:val="Hyperlink"/>
            <w:noProof/>
            <w:lang w:eastAsia="en-GB"/>
            <w14:scene3d>
              <w14:camera w14:prst="orthographicFront"/>
              <w14:lightRig w14:rig="threePt" w14:dir="t">
                <w14:rot w14:lat="0" w14:lon="0" w14:rev="0"/>
              </w14:lightRig>
            </w14:scene3d>
          </w:rPr>
          <w:t>7.7</w:t>
        </w:r>
        <w:r>
          <w:rPr>
            <w:rFonts w:asciiTheme="minorHAnsi" w:eastAsiaTheme="minorEastAsia" w:hAnsiTheme="minorHAnsi" w:cstheme="minorBidi"/>
            <w:noProof/>
            <w:szCs w:val="22"/>
            <w:lang w:eastAsia="en-GB"/>
          </w:rPr>
          <w:tab/>
        </w:r>
        <w:r w:rsidRPr="00344815">
          <w:rPr>
            <w:rStyle w:val="Hyperlink"/>
            <w:noProof/>
            <w:lang w:eastAsia="en-GB"/>
          </w:rPr>
          <w:t>Earthing</w:t>
        </w:r>
        <w:r>
          <w:rPr>
            <w:noProof/>
            <w:webHidden/>
          </w:rPr>
          <w:tab/>
        </w:r>
        <w:r>
          <w:rPr>
            <w:noProof/>
            <w:webHidden/>
          </w:rPr>
          <w:fldChar w:fldCharType="begin"/>
        </w:r>
        <w:r>
          <w:rPr>
            <w:noProof/>
            <w:webHidden/>
          </w:rPr>
          <w:instrText xml:space="preserve"> PAGEREF _Toc76882388 \h </w:instrText>
        </w:r>
      </w:ins>
      <w:r>
        <w:rPr>
          <w:noProof/>
          <w:webHidden/>
        </w:rPr>
      </w:r>
      <w:r>
        <w:rPr>
          <w:noProof/>
          <w:webHidden/>
        </w:rPr>
        <w:fldChar w:fldCharType="separate"/>
      </w:r>
      <w:ins w:id="142" w:author="ENA" w:date="2021-07-11T07:52:00Z">
        <w:r>
          <w:rPr>
            <w:noProof/>
            <w:webHidden/>
          </w:rPr>
          <w:t>24</w:t>
        </w:r>
        <w:r>
          <w:rPr>
            <w:noProof/>
            <w:webHidden/>
          </w:rPr>
          <w:fldChar w:fldCharType="end"/>
        </w:r>
        <w:r w:rsidRPr="00344815">
          <w:rPr>
            <w:rStyle w:val="Hyperlink"/>
            <w:noProof/>
          </w:rPr>
          <w:fldChar w:fldCharType="end"/>
        </w:r>
      </w:ins>
    </w:p>
    <w:p w14:paraId="3E5FD41E" w14:textId="25E75717" w:rsidR="001E063D" w:rsidRDefault="001E063D">
      <w:pPr>
        <w:pStyle w:val="TOC1"/>
        <w:rPr>
          <w:ins w:id="143" w:author="ENA" w:date="2021-07-11T07:52:00Z"/>
          <w:rFonts w:asciiTheme="minorHAnsi" w:eastAsiaTheme="minorEastAsia" w:hAnsiTheme="minorHAnsi" w:cstheme="minorBidi"/>
          <w:noProof/>
          <w:szCs w:val="22"/>
          <w:lang w:eastAsia="en-GB"/>
        </w:rPr>
      </w:pPr>
      <w:ins w:id="144"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"_Toc76882389"</w:instrText>
        </w:r>
        <w:r w:rsidRPr="00344815">
          <w:rPr>
            <w:rStyle w:val="Hyperlink"/>
            <w:noProof/>
          </w:rPr>
          <w:instrText xml:space="preserve"> </w:instrText>
        </w:r>
        <w:r w:rsidRPr="00344815">
          <w:rPr>
            <w:rStyle w:val="Hyperlink"/>
            <w:noProof/>
          </w:rPr>
          <w:fldChar w:fldCharType="separate"/>
        </w:r>
        <w:r w:rsidRPr="00344815">
          <w:rPr>
            <w:rStyle w:val="Hyperlink"/>
            <w:rFonts w:cs="Arial"/>
            <w:noProof/>
            <w:lang w:eastAsia="en-GB"/>
            <w14:scene3d>
              <w14:camera w14:prst="orthographicFront"/>
              <w14:lightRig w14:rig="threePt" w14:dir="t">
                <w14:rot w14:lat="0" w14:lon="0" w14:rev="0"/>
              </w14:lightRig>
            </w14:scene3d>
          </w:rPr>
          <w:t>8</w:t>
        </w:r>
        <w:r>
          <w:rPr>
            <w:rFonts w:asciiTheme="minorHAnsi" w:eastAsiaTheme="minorEastAsia" w:hAnsiTheme="minorHAnsi" w:cstheme="minorBidi"/>
            <w:noProof/>
            <w:szCs w:val="22"/>
            <w:lang w:eastAsia="en-GB"/>
          </w:rPr>
          <w:tab/>
        </w:r>
        <w:r w:rsidRPr="00344815">
          <w:rPr>
            <w:rStyle w:val="Hyperlink"/>
            <w:noProof/>
          </w:rPr>
          <w:t>Commissioning, Notification and Decommissioning</w:t>
        </w:r>
        <w:r>
          <w:rPr>
            <w:noProof/>
            <w:webHidden/>
          </w:rPr>
          <w:tab/>
        </w:r>
        <w:r>
          <w:rPr>
            <w:noProof/>
            <w:webHidden/>
          </w:rPr>
          <w:fldChar w:fldCharType="begin"/>
        </w:r>
        <w:r>
          <w:rPr>
            <w:noProof/>
            <w:webHidden/>
          </w:rPr>
          <w:instrText xml:space="preserve"> PAGEREF _Toc76882389 \h </w:instrText>
        </w:r>
      </w:ins>
      <w:r>
        <w:rPr>
          <w:noProof/>
          <w:webHidden/>
        </w:rPr>
      </w:r>
      <w:r>
        <w:rPr>
          <w:noProof/>
          <w:webHidden/>
        </w:rPr>
        <w:fldChar w:fldCharType="separate"/>
      </w:r>
      <w:ins w:id="145" w:author="ENA" w:date="2021-07-11T07:52:00Z">
        <w:r>
          <w:rPr>
            <w:noProof/>
            <w:webHidden/>
          </w:rPr>
          <w:t>24</w:t>
        </w:r>
        <w:r>
          <w:rPr>
            <w:noProof/>
            <w:webHidden/>
          </w:rPr>
          <w:fldChar w:fldCharType="end"/>
        </w:r>
        <w:r w:rsidRPr="00344815">
          <w:rPr>
            <w:rStyle w:val="Hyperlink"/>
            <w:noProof/>
          </w:rPr>
          <w:fldChar w:fldCharType="end"/>
        </w:r>
      </w:ins>
    </w:p>
    <w:p w14:paraId="7D59504C" w14:textId="618F44B3" w:rsidR="001E063D" w:rsidRDefault="001E063D">
      <w:pPr>
        <w:pStyle w:val="TOC2"/>
        <w:rPr>
          <w:ins w:id="146" w:author="ENA" w:date="2021-07-11T07:52:00Z"/>
          <w:rFonts w:asciiTheme="minorHAnsi" w:eastAsiaTheme="minorEastAsia" w:hAnsiTheme="minorHAnsi" w:cstheme="minorBidi"/>
          <w:noProof/>
          <w:szCs w:val="22"/>
          <w:lang w:eastAsia="en-GB"/>
        </w:rPr>
      </w:pPr>
      <w:ins w:id="147"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"_Toc76882390"</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8.1</w:t>
        </w:r>
        <w:r>
          <w:rPr>
            <w:rFonts w:asciiTheme="minorHAnsi" w:eastAsiaTheme="minorEastAsia" w:hAnsiTheme="minorHAnsi" w:cstheme="minorBidi"/>
            <w:noProof/>
            <w:szCs w:val="22"/>
            <w:lang w:eastAsia="en-GB"/>
          </w:rPr>
          <w:tab/>
        </w:r>
        <w:r w:rsidRPr="00344815">
          <w:rPr>
            <w:rStyle w:val="Hyperlink"/>
            <w:noProof/>
          </w:rPr>
          <w:t>General</w:t>
        </w:r>
        <w:r>
          <w:rPr>
            <w:noProof/>
            <w:webHidden/>
          </w:rPr>
          <w:tab/>
        </w:r>
        <w:r>
          <w:rPr>
            <w:noProof/>
            <w:webHidden/>
          </w:rPr>
          <w:fldChar w:fldCharType="begin"/>
        </w:r>
        <w:r>
          <w:rPr>
            <w:noProof/>
            <w:webHidden/>
          </w:rPr>
          <w:instrText xml:space="preserve"> PAGEREF _Toc76882390 \h </w:instrText>
        </w:r>
      </w:ins>
      <w:r>
        <w:rPr>
          <w:noProof/>
          <w:webHidden/>
        </w:rPr>
      </w:r>
      <w:r>
        <w:rPr>
          <w:noProof/>
          <w:webHidden/>
        </w:rPr>
        <w:fldChar w:fldCharType="separate"/>
      </w:r>
      <w:ins w:id="148" w:author="ENA" w:date="2021-07-11T07:52:00Z">
        <w:r>
          <w:rPr>
            <w:noProof/>
            <w:webHidden/>
          </w:rPr>
          <w:t>24</w:t>
        </w:r>
        <w:r>
          <w:rPr>
            <w:noProof/>
            <w:webHidden/>
          </w:rPr>
          <w:fldChar w:fldCharType="end"/>
        </w:r>
        <w:r w:rsidRPr="00344815">
          <w:rPr>
            <w:rStyle w:val="Hyperlink"/>
            <w:noProof/>
          </w:rPr>
          <w:fldChar w:fldCharType="end"/>
        </w:r>
      </w:ins>
    </w:p>
    <w:p w14:paraId="666A65CC" w14:textId="46A80BB7" w:rsidR="001E063D" w:rsidRDefault="001E063D">
      <w:pPr>
        <w:pStyle w:val="TOC2"/>
        <w:rPr>
          <w:ins w:id="149" w:author="ENA" w:date="2021-07-11T07:52:00Z"/>
          <w:rFonts w:asciiTheme="minorHAnsi" w:eastAsiaTheme="minorEastAsia" w:hAnsiTheme="minorHAnsi" w:cstheme="minorBidi"/>
          <w:noProof/>
          <w:szCs w:val="22"/>
          <w:lang w:eastAsia="en-GB"/>
        </w:rPr>
      </w:pPr>
      <w:ins w:id="150"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"_Toc76882391"</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eastAsia="en-GB"/>
          </w:rPr>
          <w:tab/>
        </w:r>
        <w:r w:rsidRPr="00344815">
          <w:rPr>
            <w:rStyle w:val="Hyperlink"/>
            <w:noProof/>
          </w:rPr>
          <w:t>Commissioning</w:t>
        </w:r>
        <w:r>
          <w:rPr>
            <w:noProof/>
            <w:webHidden/>
          </w:rPr>
          <w:tab/>
        </w:r>
        <w:r>
          <w:rPr>
            <w:noProof/>
            <w:webHidden/>
          </w:rPr>
          <w:fldChar w:fldCharType="begin"/>
        </w:r>
        <w:r>
          <w:rPr>
            <w:noProof/>
            <w:webHidden/>
          </w:rPr>
          <w:instrText xml:space="preserve"> PAGEREF _Toc76882391 \h </w:instrText>
        </w:r>
      </w:ins>
      <w:r>
        <w:rPr>
          <w:noProof/>
          <w:webHidden/>
        </w:rPr>
      </w:r>
      <w:r>
        <w:rPr>
          <w:noProof/>
          <w:webHidden/>
        </w:rPr>
        <w:fldChar w:fldCharType="separate"/>
      </w:r>
      <w:ins w:id="151" w:author="ENA" w:date="2021-07-11T07:52:00Z">
        <w:r>
          <w:rPr>
            <w:noProof/>
            <w:webHidden/>
          </w:rPr>
          <w:t>25</w:t>
        </w:r>
        <w:r>
          <w:rPr>
            <w:noProof/>
            <w:webHidden/>
          </w:rPr>
          <w:fldChar w:fldCharType="end"/>
        </w:r>
        <w:r w:rsidRPr="00344815">
          <w:rPr>
            <w:rStyle w:val="Hyperlink"/>
            <w:noProof/>
          </w:rPr>
          <w:fldChar w:fldCharType="end"/>
        </w:r>
      </w:ins>
    </w:p>
    <w:p w14:paraId="1AD03C6C" w14:textId="1B4BF8D6" w:rsidR="001E063D" w:rsidRDefault="001E063D">
      <w:pPr>
        <w:pStyle w:val="TOC2"/>
        <w:rPr>
          <w:ins w:id="152" w:author="ENA" w:date="2021-07-11T07:52:00Z"/>
          <w:rFonts w:asciiTheme="minorHAnsi" w:eastAsiaTheme="minorEastAsia" w:hAnsiTheme="minorHAnsi" w:cstheme="minorBidi"/>
          <w:noProof/>
          <w:szCs w:val="22"/>
          <w:lang w:eastAsia="en-GB"/>
        </w:rPr>
      </w:pPr>
      <w:ins w:id="153"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"_Toc76882392"</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8.3</w:t>
        </w:r>
        <w:r>
          <w:rPr>
            <w:rFonts w:asciiTheme="minorHAnsi" w:eastAsiaTheme="minorEastAsia" w:hAnsiTheme="minorHAnsi" w:cstheme="minorBidi"/>
            <w:noProof/>
            <w:szCs w:val="22"/>
            <w:lang w:eastAsia="en-GB"/>
          </w:rPr>
          <w:tab/>
        </w:r>
        <w:r w:rsidRPr="00344815">
          <w:rPr>
            <w:rStyle w:val="Hyperlink"/>
            <w:noProof/>
          </w:rPr>
          <w:t>Notification of Commissioning</w:t>
        </w:r>
        <w:r>
          <w:rPr>
            <w:noProof/>
            <w:webHidden/>
          </w:rPr>
          <w:tab/>
        </w:r>
        <w:r>
          <w:rPr>
            <w:noProof/>
            <w:webHidden/>
          </w:rPr>
          <w:fldChar w:fldCharType="begin"/>
        </w:r>
        <w:r>
          <w:rPr>
            <w:noProof/>
            <w:webHidden/>
          </w:rPr>
          <w:instrText xml:space="preserve"> PAGEREF _Toc76882392 \h </w:instrText>
        </w:r>
      </w:ins>
      <w:r>
        <w:rPr>
          <w:noProof/>
          <w:webHidden/>
        </w:rPr>
      </w:r>
      <w:r>
        <w:rPr>
          <w:noProof/>
          <w:webHidden/>
        </w:rPr>
        <w:fldChar w:fldCharType="separate"/>
      </w:r>
      <w:ins w:id="154" w:author="ENA" w:date="2021-07-11T07:52:00Z">
        <w:r>
          <w:rPr>
            <w:noProof/>
            <w:webHidden/>
          </w:rPr>
          <w:t>25</w:t>
        </w:r>
        <w:r>
          <w:rPr>
            <w:noProof/>
            <w:webHidden/>
          </w:rPr>
          <w:fldChar w:fldCharType="end"/>
        </w:r>
        <w:r w:rsidRPr="00344815">
          <w:rPr>
            <w:rStyle w:val="Hyperlink"/>
            <w:noProof/>
          </w:rPr>
          <w:fldChar w:fldCharType="end"/>
        </w:r>
      </w:ins>
    </w:p>
    <w:p w14:paraId="41AAB1A2" w14:textId="69734E93" w:rsidR="001E063D" w:rsidRDefault="001E063D">
      <w:pPr>
        <w:pStyle w:val="TOC2"/>
        <w:rPr>
          <w:ins w:id="155" w:author="ENA" w:date="2021-07-11T07:52:00Z"/>
          <w:rFonts w:asciiTheme="minorHAnsi" w:eastAsiaTheme="minorEastAsia" w:hAnsiTheme="minorHAnsi" w:cstheme="minorBidi"/>
          <w:noProof/>
          <w:szCs w:val="22"/>
          <w:lang w:eastAsia="en-GB"/>
        </w:rPr>
      </w:pPr>
      <w:ins w:id="156"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"_Toc76882393"</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8.4</w:t>
        </w:r>
        <w:r>
          <w:rPr>
            <w:rFonts w:asciiTheme="minorHAnsi" w:eastAsiaTheme="minorEastAsia" w:hAnsiTheme="minorHAnsi" w:cstheme="minorBidi"/>
            <w:noProof/>
            <w:szCs w:val="22"/>
            <w:lang w:eastAsia="en-GB"/>
          </w:rPr>
          <w:tab/>
        </w:r>
        <w:r w:rsidRPr="00344815">
          <w:rPr>
            <w:rStyle w:val="Hyperlink"/>
            <w:noProof/>
          </w:rPr>
          <w:t>Notification of Changes</w:t>
        </w:r>
        <w:r>
          <w:rPr>
            <w:noProof/>
            <w:webHidden/>
          </w:rPr>
          <w:tab/>
        </w:r>
        <w:r>
          <w:rPr>
            <w:noProof/>
            <w:webHidden/>
          </w:rPr>
          <w:fldChar w:fldCharType="begin"/>
        </w:r>
        <w:r>
          <w:rPr>
            <w:noProof/>
            <w:webHidden/>
          </w:rPr>
          <w:instrText xml:space="preserve"> PAGEREF _Toc76882393 \h </w:instrText>
        </w:r>
      </w:ins>
      <w:r>
        <w:rPr>
          <w:noProof/>
          <w:webHidden/>
        </w:rPr>
      </w:r>
      <w:r>
        <w:rPr>
          <w:noProof/>
          <w:webHidden/>
        </w:rPr>
        <w:fldChar w:fldCharType="separate"/>
      </w:r>
      <w:ins w:id="157" w:author="ENA" w:date="2021-07-11T07:52:00Z">
        <w:r>
          <w:rPr>
            <w:noProof/>
            <w:webHidden/>
          </w:rPr>
          <w:t>25</w:t>
        </w:r>
        <w:r>
          <w:rPr>
            <w:noProof/>
            <w:webHidden/>
          </w:rPr>
          <w:fldChar w:fldCharType="end"/>
        </w:r>
        <w:r w:rsidRPr="00344815">
          <w:rPr>
            <w:rStyle w:val="Hyperlink"/>
            <w:noProof/>
          </w:rPr>
          <w:fldChar w:fldCharType="end"/>
        </w:r>
      </w:ins>
    </w:p>
    <w:p w14:paraId="4C6D68BF" w14:textId="7AA1B919" w:rsidR="001E063D" w:rsidRDefault="001E063D">
      <w:pPr>
        <w:pStyle w:val="TOC2"/>
        <w:rPr>
          <w:ins w:id="158" w:author="ENA" w:date="2021-07-11T07:52:00Z"/>
          <w:rFonts w:asciiTheme="minorHAnsi" w:eastAsiaTheme="minorEastAsia" w:hAnsiTheme="minorHAnsi" w:cstheme="minorBidi"/>
          <w:noProof/>
          <w:szCs w:val="22"/>
          <w:lang w:eastAsia="en-GB"/>
        </w:rPr>
      </w:pPr>
      <w:ins w:id="159"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"_Toc76882394"</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8.5</w:t>
        </w:r>
        <w:r>
          <w:rPr>
            <w:rFonts w:asciiTheme="minorHAnsi" w:eastAsiaTheme="minorEastAsia" w:hAnsiTheme="minorHAnsi" w:cstheme="minorBidi"/>
            <w:noProof/>
            <w:szCs w:val="22"/>
            <w:lang w:eastAsia="en-GB"/>
          </w:rPr>
          <w:tab/>
        </w:r>
        <w:r w:rsidRPr="00344815">
          <w:rPr>
            <w:rStyle w:val="Hyperlink"/>
            <w:noProof/>
          </w:rPr>
          <w:t>Notification of Decommissioning</w:t>
        </w:r>
        <w:r>
          <w:rPr>
            <w:noProof/>
            <w:webHidden/>
          </w:rPr>
          <w:tab/>
        </w:r>
        <w:r>
          <w:rPr>
            <w:noProof/>
            <w:webHidden/>
          </w:rPr>
          <w:fldChar w:fldCharType="begin"/>
        </w:r>
        <w:r>
          <w:rPr>
            <w:noProof/>
            <w:webHidden/>
          </w:rPr>
          <w:instrText xml:space="preserve"> PAGEREF _Toc76882394 \h </w:instrText>
        </w:r>
      </w:ins>
      <w:r>
        <w:rPr>
          <w:noProof/>
          <w:webHidden/>
        </w:rPr>
      </w:r>
      <w:r>
        <w:rPr>
          <w:noProof/>
          <w:webHidden/>
        </w:rPr>
        <w:fldChar w:fldCharType="separate"/>
      </w:r>
      <w:ins w:id="160" w:author="ENA" w:date="2021-07-11T07:52:00Z">
        <w:r>
          <w:rPr>
            <w:noProof/>
            <w:webHidden/>
          </w:rPr>
          <w:t>26</w:t>
        </w:r>
        <w:r>
          <w:rPr>
            <w:noProof/>
            <w:webHidden/>
          </w:rPr>
          <w:fldChar w:fldCharType="end"/>
        </w:r>
        <w:r w:rsidRPr="00344815">
          <w:rPr>
            <w:rStyle w:val="Hyperlink"/>
            <w:noProof/>
          </w:rPr>
          <w:fldChar w:fldCharType="end"/>
        </w:r>
      </w:ins>
    </w:p>
    <w:p w14:paraId="1C583983" w14:textId="0F44CCEC" w:rsidR="001E063D" w:rsidRDefault="001E063D">
      <w:pPr>
        <w:pStyle w:val="TOC1"/>
        <w:rPr>
          <w:ins w:id="161" w:author="ENA" w:date="2021-07-11T07:52:00Z"/>
          <w:rFonts w:asciiTheme="minorHAnsi" w:eastAsiaTheme="minorEastAsia" w:hAnsiTheme="minorHAnsi" w:cstheme="minorBidi"/>
          <w:noProof/>
          <w:szCs w:val="22"/>
          <w:lang w:eastAsia="en-GB"/>
        </w:rPr>
      </w:pPr>
      <w:ins w:id="162"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"_Toc76882395"</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szCs w:val="22"/>
            <w:lang w:eastAsia="en-GB"/>
          </w:rPr>
          <w:tab/>
        </w:r>
        <w:r w:rsidRPr="00344815">
          <w:rPr>
            <w:rStyle w:val="Hyperlink"/>
            <w:noProof/>
          </w:rPr>
          <w:t>General Technical Requirements</w:t>
        </w:r>
        <w:r>
          <w:rPr>
            <w:noProof/>
            <w:webHidden/>
          </w:rPr>
          <w:tab/>
        </w:r>
        <w:r>
          <w:rPr>
            <w:noProof/>
            <w:webHidden/>
          </w:rPr>
          <w:fldChar w:fldCharType="begin"/>
        </w:r>
        <w:r>
          <w:rPr>
            <w:noProof/>
            <w:webHidden/>
          </w:rPr>
          <w:instrText xml:space="preserve"> PAGEREF _Toc76882395 \h </w:instrText>
        </w:r>
      </w:ins>
      <w:r>
        <w:rPr>
          <w:noProof/>
          <w:webHidden/>
        </w:rPr>
      </w:r>
      <w:r>
        <w:rPr>
          <w:noProof/>
          <w:webHidden/>
        </w:rPr>
        <w:fldChar w:fldCharType="separate"/>
      </w:r>
      <w:ins w:id="163" w:author="ENA" w:date="2021-07-11T07:52:00Z">
        <w:r>
          <w:rPr>
            <w:noProof/>
            <w:webHidden/>
          </w:rPr>
          <w:t>27</w:t>
        </w:r>
        <w:r>
          <w:rPr>
            <w:noProof/>
            <w:webHidden/>
          </w:rPr>
          <w:fldChar w:fldCharType="end"/>
        </w:r>
        <w:r w:rsidRPr="00344815">
          <w:rPr>
            <w:rStyle w:val="Hyperlink"/>
            <w:noProof/>
          </w:rPr>
          <w:fldChar w:fldCharType="end"/>
        </w:r>
      </w:ins>
    </w:p>
    <w:p w14:paraId="7FA30D0F" w14:textId="7FE515EE" w:rsidR="001E063D" w:rsidRDefault="001E063D">
      <w:pPr>
        <w:pStyle w:val="TOC2"/>
        <w:rPr>
          <w:ins w:id="164" w:author="ENA" w:date="2021-07-11T07:52:00Z"/>
          <w:rFonts w:asciiTheme="minorHAnsi" w:eastAsiaTheme="minorEastAsia" w:hAnsiTheme="minorHAnsi" w:cstheme="minorBidi"/>
          <w:noProof/>
          <w:szCs w:val="22"/>
          <w:lang w:eastAsia="en-GB"/>
        </w:rPr>
      </w:pPr>
      <w:ins w:id="165"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"_Toc76882396"</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9.1</w:t>
        </w:r>
        <w:r>
          <w:rPr>
            <w:rFonts w:asciiTheme="minorHAnsi" w:eastAsiaTheme="minorEastAsia" w:hAnsiTheme="minorHAnsi" w:cstheme="minorBidi"/>
            <w:noProof/>
            <w:szCs w:val="22"/>
            <w:lang w:eastAsia="en-GB"/>
          </w:rPr>
          <w:tab/>
        </w:r>
        <w:r w:rsidRPr="00344815">
          <w:rPr>
            <w:rStyle w:val="Hyperlink"/>
            <w:noProof/>
          </w:rPr>
          <w:t>Frequency withstand</w:t>
        </w:r>
        <w:r>
          <w:rPr>
            <w:noProof/>
            <w:webHidden/>
          </w:rPr>
          <w:tab/>
        </w:r>
        <w:r>
          <w:rPr>
            <w:noProof/>
            <w:webHidden/>
          </w:rPr>
          <w:fldChar w:fldCharType="begin"/>
        </w:r>
        <w:r>
          <w:rPr>
            <w:noProof/>
            <w:webHidden/>
          </w:rPr>
          <w:instrText xml:space="preserve"> PAGEREF _Toc76882396 \h </w:instrText>
        </w:r>
      </w:ins>
      <w:r>
        <w:rPr>
          <w:noProof/>
          <w:webHidden/>
        </w:rPr>
      </w:r>
      <w:r>
        <w:rPr>
          <w:noProof/>
          <w:webHidden/>
        </w:rPr>
        <w:fldChar w:fldCharType="separate"/>
      </w:r>
      <w:ins w:id="166" w:author="ENA" w:date="2021-07-11T07:52:00Z">
        <w:r>
          <w:rPr>
            <w:noProof/>
            <w:webHidden/>
          </w:rPr>
          <w:t>27</w:t>
        </w:r>
        <w:r>
          <w:rPr>
            <w:noProof/>
            <w:webHidden/>
          </w:rPr>
          <w:fldChar w:fldCharType="end"/>
        </w:r>
        <w:r w:rsidRPr="00344815">
          <w:rPr>
            <w:rStyle w:val="Hyperlink"/>
            <w:noProof/>
          </w:rPr>
          <w:fldChar w:fldCharType="end"/>
        </w:r>
      </w:ins>
    </w:p>
    <w:p w14:paraId="2D38FAAD" w14:textId="415AD51B" w:rsidR="001E063D" w:rsidRDefault="001E063D">
      <w:pPr>
        <w:pStyle w:val="TOC2"/>
        <w:rPr>
          <w:ins w:id="167" w:author="ENA" w:date="2021-07-11T07:52:00Z"/>
          <w:rFonts w:asciiTheme="minorHAnsi" w:eastAsiaTheme="minorEastAsia" w:hAnsiTheme="minorHAnsi" w:cstheme="minorBidi"/>
          <w:noProof/>
          <w:szCs w:val="22"/>
          <w:lang w:eastAsia="en-GB"/>
        </w:rPr>
      </w:pPr>
      <w:ins w:id="168"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"_Toc76882397"</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9.2</w:t>
        </w:r>
        <w:r>
          <w:rPr>
            <w:rFonts w:asciiTheme="minorHAnsi" w:eastAsiaTheme="minorEastAsia" w:hAnsiTheme="minorHAnsi" w:cstheme="minorBidi"/>
            <w:noProof/>
            <w:szCs w:val="22"/>
            <w:lang w:eastAsia="en-GB"/>
          </w:rPr>
          <w:tab/>
        </w:r>
        <w:r w:rsidRPr="00344815">
          <w:rPr>
            <w:rStyle w:val="Hyperlink"/>
            <w:noProof/>
          </w:rPr>
          <w:t>Rate of Change of Frequency</w:t>
        </w:r>
        <w:r>
          <w:rPr>
            <w:noProof/>
            <w:webHidden/>
          </w:rPr>
          <w:tab/>
        </w:r>
        <w:r>
          <w:rPr>
            <w:noProof/>
            <w:webHidden/>
          </w:rPr>
          <w:fldChar w:fldCharType="begin"/>
        </w:r>
        <w:r>
          <w:rPr>
            <w:noProof/>
            <w:webHidden/>
          </w:rPr>
          <w:instrText xml:space="preserve"> PAGEREF _Toc76882397 \h </w:instrText>
        </w:r>
      </w:ins>
      <w:r>
        <w:rPr>
          <w:noProof/>
          <w:webHidden/>
        </w:rPr>
      </w:r>
      <w:r>
        <w:rPr>
          <w:noProof/>
          <w:webHidden/>
        </w:rPr>
        <w:fldChar w:fldCharType="separate"/>
      </w:r>
      <w:ins w:id="169" w:author="ENA" w:date="2021-07-11T07:52:00Z">
        <w:r>
          <w:rPr>
            <w:noProof/>
            <w:webHidden/>
          </w:rPr>
          <w:t>27</w:t>
        </w:r>
        <w:r>
          <w:rPr>
            <w:noProof/>
            <w:webHidden/>
          </w:rPr>
          <w:fldChar w:fldCharType="end"/>
        </w:r>
        <w:r w:rsidRPr="00344815">
          <w:rPr>
            <w:rStyle w:val="Hyperlink"/>
            <w:noProof/>
          </w:rPr>
          <w:fldChar w:fldCharType="end"/>
        </w:r>
      </w:ins>
    </w:p>
    <w:p w14:paraId="7DF58CFF" w14:textId="3F3B703B" w:rsidR="001E063D" w:rsidRDefault="001E063D">
      <w:pPr>
        <w:pStyle w:val="TOC2"/>
        <w:rPr>
          <w:ins w:id="170" w:author="ENA" w:date="2021-07-11T07:52:00Z"/>
          <w:rFonts w:asciiTheme="minorHAnsi" w:eastAsiaTheme="minorEastAsia" w:hAnsiTheme="minorHAnsi" w:cstheme="minorBidi"/>
          <w:noProof/>
          <w:szCs w:val="22"/>
          <w:lang w:eastAsia="en-GB"/>
        </w:rPr>
      </w:pPr>
      <w:ins w:id="171"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"_Toc76882398"</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9.3</w:t>
        </w:r>
        <w:r>
          <w:rPr>
            <w:rFonts w:asciiTheme="minorHAnsi" w:eastAsiaTheme="minorEastAsia" w:hAnsiTheme="minorHAnsi" w:cstheme="minorBidi"/>
            <w:noProof/>
            <w:szCs w:val="22"/>
            <w:lang w:eastAsia="en-GB"/>
          </w:rPr>
          <w:tab/>
        </w:r>
        <w:r w:rsidRPr="00344815">
          <w:rPr>
            <w:rStyle w:val="Hyperlink"/>
            <w:noProof/>
          </w:rPr>
          <w:t>Limited Frequency Sensitive Mode – Overfrequency</w:t>
        </w:r>
        <w:r>
          <w:rPr>
            <w:noProof/>
            <w:webHidden/>
          </w:rPr>
          <w:tab/>
        </w:r>
        <w:r>
          <w:rPr>
            <w:noProof/>
            <w:webHidden/>
          </w:rPr>
          <w:fldChar w:fldCharType="begin"/>
        </w:r>
        <w:r>
          <w:rPr>
            <w:noProof/>
            <w:webHidden/>
          </w:rPr>
          <w:instrText xml:space="preserve"> PAGEREF _Toc76882398 \h </w:instrText>
        </w:r>
      </w:ins>
      <w:r>
        <w:rPr>
          <w:noProof/>
          <w:webHidden/>
        </w:rPr>
      </w:r>
      <w:r>
        <w:rPr>
          <w:noProof/>
          <w:webHidden/>
        </w:rPr>
        <w:fldChar w:fldCharType="separate"/>
      </w:r>
      <w:ins w:id="172" w:author="ENA" w:date="2021-07-11T07:52:00Z">
        <w:r>
          <w:rPr>
            <w:noProof/>
            <w:webHidden/>
          </w:rPr>
          <w:t>27</w:t>
        </w:r>
        <w:r>
          <w:rPr>
            <w:noProof/>
            <w:webHidden/>
          </w:rPr>
          <w:fldChar w:fldCharType="end"/>
        </w:r>
        <w:r w:rsidRPr="00344815">
          <w:rPr>
            <w:rStyle w:val="Hyperlink"/>
            <w:noProof/>
          </w:rPr>
          <w:fldChar w:fldCharType="end"/>
        </w:r>
      </w:ins>
    </w:p>
    <w:p w14:paraId="502EFDC9" w14:textId="7B2E0B3A" w:rsidR="001E063D" w:rsidRDefault="001E063D">
      <w:pPr>
        <w:pStyle w:val="TOC2"/>
        <w:rPr>
          <w:ins w:id="173" w:author="ENA" w:date="2021-07-11T07:52:00Z"/>
          <w:rFonts w:asciiTheme="minorHAnsi" w:eastAsiaTheme="minorEastAsia" w:hAnsiTheme="minorHAnsi" w:cstheme="minorBidi"/>
          <w:noProof/>
          <w:szCs w:val="22"/>
          <w:lang w:eastAsia="en-GB"/>
        </w:rPr>
      </w:pPr>
      <w:ins w:id="174"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"_Toc76882399"</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9.4</w:t>
        </w:r>
        <w:r>
          <w:rPr>
            <w:rFonts w:asciiTheme="minorHAnsi" w:eastAsiaTheme="minorEastAsia" w:hAnsiTheme="minorHAnsi" w:cstheme="minorBidi"/>
            <w:noProof/>
            <w:szCs w:val="22"/>
            <w:lang w:eastAsia="en-GB"/>
          </w:rPr>
          <w:tab/>
        </w:r>
        <w:r w:rsidRPr="00344815">
          <w:rPr>
            <w:rStyle w:val="Hyperlink"/>
            <w:noProof/>
          </w:rPr>
          <w:t>Active Power Output</w:t>
        </w:r>
        <w:r>
          <w:rPr>
            <w:noProof/>
            <w:webHidden/>
          </w:rPr>
          <w:tab/>
        </w:r>
        <w:r>
          <w:rPr>
            <w:noProof/>
            <w:webHidden/>
          </w:rPr>
          <w:fldChar w:fldCharType="begin"/>
        </w:r>
        <w:r>
          <w:rPr>
            <w:noProof/>
            <w:webHidden/>
          </w:rPr>
          <w:instrText xml:space="preserve"> PAGEREF _Toc76882399 \h </w:instrText>
        </w:r>
      </w:ins>
      <w:r>
        <w:rPr>
          <w:noProof/>
          <w:webHidden/>
        </w:rPr>
      </w:r>
      <w:r>
        <w:rPr>
          <w:noProof/>
          <w:webHidden/>
        </w:rPr>
        <w:fldChar w:fldCharType="separate"/>
      </w:r>
      <w:ins w:id="175" w:author="ENA" w:date="2021-07-11T07:52:00Z">
        <w:r>
          <w:rPr>
            <w:noProof/>
            <w:webHidden/>
          </w:rPr>
          <w:t>28</w:t>
        </w:r>
        <w:r>
          <w:rPr>
            <w:noProof/>
            <w:webHidden/>
          </w:rPr>
          <w:fldChar w:fldCharType="end"/>
        </w:r>
        <w:r w:rsidRPr="00344815">
          <w:rPr>
            <w:rStyle w:val="Hyperlink"/>
            <w:noProof/>
          </w:rPr>
          <w:fldChar w:fldCharType="end"/>
        </w:r>
      </w:ins>
    </w:p>
    <w:p w14:paraId="35CAD845" w14:textId="5F246D00" w:rsidR="001E063D" w:rsidRDefault="001E063D">
      <w:pPr>
        <w:pStyle w:val="TOC2"/>
        <w:rPr>
          <w:ins w:id="176" w:author="ENA" w:date="2021-07-11T07:52:00Z"/>
          <w:rFonts w:asciiTheme="minorHAnsi" w:eastAsiaTheme="minorEastAsia" w:hAnsiTheme="minorHAnsi" w:cstheme="minorBidi"/>
          <w:noProof/>
          <w:szCs w:val="22"/>
          <w:lang w:eastAsia="en-GB"/>
        </w:rPr>
      </w:pPr>
      <w:ins w:id="177"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"_Toc76882400"</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9.5</w:t>
        </w:r>
        <w:r>
          <w:rPr>
            <w:rFonts w:asciiTheme="minorHAnsi" w:eastAsiaTheme="minorEastAsia" w:hAnsiTheme="minorHAnsi" w:cstheme="minorBidi"/>
            <w:noProof/>
            <w:szCs w:val="22"/>
            <w:lang w:eastAsia="en-GB"/>
          </w:rPr>
          <w:tab/>
        </w:r>
        <w:r w:rsidRPr="00344815">
          <w:rPr>
            <w:rStyle w:val="Hyperlink"/>
            <w:noProof/>
          </w:rPr>
          <w:t>Power Factor</w:t>
        </w:r>
        <w:r>
          <w:rPr>
            <w:noProof/>
            <w:webHidden/>
          </w:rPr>
          <w:tab/>
        </w:r>
        <w:r>
          <w:rPr>
            <w:noProof/>
            <w:webHidden/>
          </w:rPr>
          <w:fldChar w:fldCharType="begin"/>
        </w:r>
        <w:r>
          <w:rPr>
            <w:noProof/>
            <w:webHidden/>
          </w:rPr>
          <w:instrText xml:space="preserve"> PAGEREF _Toc76882400 \h </w:instrText>
        </w:r>
      </w:ins>
      <w:r>
        <w:rPr>
          <w:noProof/>
          <w:webHidden/>
        </w:rPr>
      </w:r>
      <w:r>
        <w:rPr>
          <w:noProof/>
          <w:webHidden/>
        </w:rPr>
        <w:fldChar w:fldCharType="separate"/>
      </w:r>
      <w:ins w:id="178" w:author="ENA" w:date="2021-07-11T07:52:00Z">
        <w:r>
          <w:rPr>
            <w:noProof/>
            <w:webHidden/>
          </w:rPr>
          <w:t>29</w:t>
        </w:r>
        <w:r>
          <w:rPr>
            <w:noProof/>
            <w:webHidden/>
          </w:rPr>
          <w:fldChar w:fldCharType="end"/>
        </w:r>
        <w:r w:rsidRPr="00344815">
          <w:rPr>
            <w:rStyle w:val="Hyperlink"/>
            <w:noProof/>
          </w:rPr>
          <w:fldChar w:fldCharType="end"/>
        </w:r>
      </w:ins>
    </w:p>
    <w:p w14:paraId="41D79726" w14:textId="6B084074" w:rsidR="001E063D" w:rsidRDefault="001E063D">
      <w:pPr>
        <w:pStyle w:val="TOC2"/>
        <w:rPr>
          <w:ins w:id="179" w:author="ENA" w:date="2021-07-11T07:52:00Z"/>
          <w:rFonts w:asciiTheme="minorHAnsi" w:eastAsiaTheme="minorEastAsia" w:hAnsiTheme="minorHAnsi" w:cstheme="minorBidi"/>
          <w:noProof/>
          <w:szCs w:val="22"/>
          <w:lang w:eastAsia="en-GB"/>
        </w:rPr>
      </w:pPr>
      <w:ins w:id="180"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"_Toc76882401"</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9.6</w:t>
        </w:r>
        <w:r>
          <w:rPr>
            <w:rFonts w:asciiTheme="minorHAnsi" w:eastAsiaTheme="minorEastAsia" w:hAnsiTheme="minorHAnsi" w:cstheme="minorBidi"/>
            <w:noProof/>
            <w:szCs w:val="22"/>
            <w:lang w:eastAsia="en-GB"/>
          </w:rPr>
          <w:tab/>
        </w:r>
        <w:r w:rsidRPr="00344815">
          <w:rPr>
            <w:rStyle w:val="Hyperlink"/>
            <w:noProof/>
          </w:rPr>
          <w:t>Automatic Connection</w:t>
        </w:r>
        <w:r>
          <w:rPr>
            <w:noProof/>
            <w:webHidden/>
          </w:rPr>
          <w:tab/>
        </w:r>
        <w:r>
          <w:rPr>
            <w:noProof/>
            <w:webHidden/>
          </w:rPr>
          <w:fldChar w:fldCharType="begin"/>
        </w:r>
        <w:r>
          <w:rPr>
            <w:noProof/>
            <w:webHidden/>
          </w:rPr>
          <w:instrText xml:space="preserve"> PAGEREF _Toc76882401 \h </w:instrText>
        </w:r>
      </w:ins>
      <w:r>
        <w:rPr>
          <w:noProof/>
          <w:webHidden/>
        </w:rPr>
      </w:r>
      <w:r>
        <w:rPr>
          <w:noProof/>
          <w:webHidden/>
        </w:rPr>
        <w:fldChar w:fldCharType="separate"/>
      </w:r>
      <w:ins w:id="181" w:author="ENA" w:date="2021-07-11T07:52:00Z">
        <w:r>
          <w:rPr>
            <w:noProof/>
            <w:webHidden/>
          </w:rPr>
          <w:t>29</w:t>
        </w:r>
        <w:r>
          <w:rPr>
            <w:noProof/>
            <w:webHidden/>
          </w:rPr>
          <w:fldChar w:fldCharType="end"/>
        </w:r>
        <w:r w:rsidRPr="00344815">
          <w:rPr>
            <w:rStyle w:val="Hyperlink"/>
            <w:noProof/>
          </w:rPr>
          <w:fldChar w:fldCharType="end"/>
        </w:r>
      </w:ins>
    </w:p>
    <w:p w14:paraId="06CE5C9B" w14:textId="671FECEA" w:rsidR="001E063D" w:rsidRDefault="001E063D">
      <w:pPr>
        <w:pStyle w:val="TOC2"/>
        <w:rPr>
          <w:ins w:id="182" w:author="ENA" w:date="2021-07-11T07:52:00Z"/>
          <w:rFonts w:asciiTheme="minorHAnsi" w:eastAsiaTheme="minorEastAsia" w:hAnsiTheme="minorHAnsi" w:cstheme="minorBidi"/>
          <w:noProof/>
          <w:szCs w:val="22"/>
          <w:lang w:eastAsia="en-GB"/>
        </w:rPr>
      </w:pPr>
      <w:ins w:id="183"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"_Toc76882402"</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9.7</w:t>
        </w:r>
        <w:r>
          <w:rPr>
            <w:rFonts w:asciiTheme="minorHAnsi" w:eastAsiaTheme="minorEastAsia" w:hAnsiTheme="minorHAnsi" w:cstheme="minorBidi"/>
            <w:noProof/>
            <w:szCs w:val="22"/>
            <w:lang w:eastAsia="en-GB"/>
          </w:rPr>
          <w:tab/>
        </w:r>
        <w:r w:rsidRPr="00344815">
          <w:rPr>
            <w:rStyle w:val="Hyperlink"/>
            <w:noProof/>
          </w:rPr>
          <w:t>Cyber Security</w:t>
        </w:r>
        <w:r>
          <w:rPr>
            <w:noProof/>
            <w:webHidden/>
          </w:rPr>
          <w:tab/>
        </w:r>
        <w:r>
          <w:rPr>
            <w:noProof/>
            <w:webHidden/>
          </w:rPr>
          <w:fldChar w:fldCharType="begin"/>
        </w:r>
        <w:r>
          <w:rPr>
            <w:noProof/>
            <w:webHidden/>
          </w:rPr>
          <w:instrText xml:space="preserve"> PAGEREF _Toc76882402 \h </w:instrText>
        </w:r>
      </w:ins>
      <w:r>
        <w:rPr>
          <w:noProof/>
          <w:webHidden/>
        </w:rPr>
      </w:r>
      <w:r>
        <w:rPr>
          <w:noProof/>
          <w:webHidden/>
        </w:rPr>
        <w:fldChar w:fldCharType="separate"/>
      </w:r>
      <w:ins w:id="184" w:author="ENA" w:date="2021-07-11T07:52:00Z">
        <w:r>
          <w:rPr>
            <w:noProof/>
            <w:webHidden/>
          </w:rPr>
          <w:t>29</w:t>
        </w:r>
        <w:r>
          <w:rPr>
            <w:noProof/>
            <w:webHidden/>
          </w:rPr>
          <w:fldChar w:fldCharType="end"/>
        </w:r>
        <w:r w:rsidRPr="00344815">
          <w:rPr>
            <w:rStyle w:val="Hyperlink"/>
            <w:noProof/>
          </w:rPr>
          <w:fldChar w:fldCharType="end"/>
        </w:r>
      </w:ins>
    </w:p>
    <w:p w14:paraId="35C36AF2" w14:textId="7A0C1E23" w:rsidR="001E063D" w:rsidRDefault="001E063D">
      <w:pPr>
        <w:pStyle w:val="TOC1"/>
        <w:rPr>
          <w:ins w:id="185" w:author="ENA" w:date="2021-07-11T07:52:00Z"/>
          <w:rFonts w:asciiTheme="minorHAnsi" w:eastAsiaTheme="minorEastAsia" w:hAnsiTheme="minorHAnsi" w:cstheme="minorBidi"/>
          <w:noProof/>
          <w:szCs w:val="22"/>
          <w:lang w:eastAsia="en-GB"/>
        </w:rPr>
      </w:pPr>
      <w:ins w:id="186"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"_Toc76882403"</w:instrText>
        </w:r>
        <w:r w:rsidRPr="00344815">
          <w:rPr>
            <w:rStyle w:val="Hyperlink"/>
            <w:noProof/>
          </w:rPr>
          <w:instrText xml:space="preserve"> </w:instrText>
        </w:r>
        <w:r w:rsidRPr="00344815">
          <w:rPr>
            <w:rStyle w:val="Hyperlink"/>
            <w:noProof/>
          </w:rPr>
          <w:fldChar w:fldCharType="separate"/>
        </w:r>
        <w:r w:rsidRPr="00344815">
          <w:rPr>
            <w:rStyle w:val="Hyperlink"/>
            <w:rFonts w:eastAsia="Batang"/>
            <w:noProof/>
            <w14:scene3d>
              <w14:camera w14:prst="orthographicFront"/>
              <w14:lightRig w14:rig="threePt" w14:dir="t">
                <w14:rot w14:lat="0" w14:lon="0" w14:rev="0"/>
              </w14:lightRig>
            </w14:scene3d>
          </w:rPr>
          <w:t>10</w:t>
        </w:r>
        <w:r>
          <w:rPr>
            <w:rFonts w:asciiTheme="minorHAnsi" w:eastAsiaTheme="minorEastAsia" w:hAnsiTheme="minorHAnsi" w:cstheme="minorBidi"/>
            <w:noProof/>
            <w:szCs w:val="22"/>
            <w:lang w:eastAsia="en-GB"/>
          </w:rPr>
          <w:tab/>
        </w:r>
        <w:r w:rsidRPr="00344815">
          <w:rPr>
            <w:rStyle w:val="Hyperlink"/>
            <w:rFonts w:eastAsia="Batang"/>
            <w:noProof/>
          </w:rPr>
          <w:t>Interface Protection</w:t>
        </w:r>
        <w:r>
          <w:rPr>
            <w:noProof/>
            <w:webHidden/>
          </w:rPr>
          <w:tab/>
        </w:r>
        <w:r>
          <w:rPr>
            <w:noProof/>
            <w:webHidden/>
          </w:rPr>
          <w:fldChar w:fldCharType="begin"/>
        </w:r>
        <w:r>
          <w:rPr>
            <w:noProof/>
            <w:webHidden/>
          </w:rPr>
          <w:instrText xml:space="preserve"> PAGEREF _Toc76882403 \h </w:instrText>
        </w:r>
      </w:ins>
      <w:r>
        <w:rPr>
          <w:noProof/>
          <w:webHidden/>
        </w:rPr>
      </w:r>
      <w:r>
        <w:rPr>
          <w:noProof/>
          <w:webHidden/>
        </w:rPr>
        <w:fldChar w:fldCharType="separate"/>
      </w:r>
      <w:ins w:id="187" w:author="ENA" w:date="2021-07-11T07:52:00Z">
        <w:r>
          <w:rPr>
            <w:noProof/>
            <w:webHidden/>
          </w:rPr>
          <w:t>31</w:t>
        </w:r>
        <w:r>
          <w:rPr>
            <w:noProof/>
            <w:webHidden/>
          </w:rPr>
          <w:fldChar w:fldCharType="end"/>
        </w:r>
        <w:r w:rsidRPr="00344815">
          <w:rPr>
            <w:rStyle w:val="Hyperlink"/>
            <w:noProof/>
          </w:rPr>
          <w:fldChar w:fldCharType="end"/>
        </w:r>
      </w:ins>
    </w:p>
    <w:p w14:paraId="24EA8814" w14:textId="3DA5063B" w:rsidR="001E063D" w:rsidRDefault="001E063D">
      <w:pPr>
        <w:pStyle w:val="TOC2"/>
        <w:rPr>
          <w:ins w:id="188" w:author="ENA" w:date="2021-07-11T07:52:00Z"/>
          <w:rFonts w:asciiTheme="minorHAnsi" w:eastAsiaTheme="minorEastAsia" w:hAnsiTheme="minorHAnsi" w:cstheme="minorBidi"/>
          <w:noProof/>
          <w:szCs w:val="22"/>
          <w:lang w:eastAsia="en-GB"/>
        </w:rPr>
      </w:pPr>
      <w:ins w:id="189"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"_Toc76882404"</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10.1</w:t>
        </w:r>
        <w:r>
          <w:rPr>
            <w:rFonts w:asciiTheme="minorHAnsi" w:eastAsiaTheme="minorEastAsia" w:hAnsiTheme="minorHAnsi" w:cstheme="minorBidi"/>
            <w:noProof/>
            <w:szCs w:val="22"/>
            <w:lang w:eastAsia="en-GB"/>
          </w:rPr>
          <w:tab/>
        </w:r>
        <w:r w:rsidRPr="00344815">
          <w:rPr>
            <w:rStyle w:val="Hyperlink"/>
            <w:noProof/>
          </w:rPr>
          <w:t>General</w:t>
        </w:r>
        <w:r>
          <w:rPr>
            <w:noProof/>
            <w:webHidden/>
          </w:rPr>
          <w:tab/>
        </w:r>
        <w:r>
          <w:rPr>
            <w:noProof/>
            <w:webHidden/>
          </w:rPr>
          <w:fldChar w:fldCharType="begin"/>
        </w:r>
        <w:r>
          <w:rPr>
            <w:noProof/>
            <w:webHidden/>
          </w:rPr>
          <w:instrText xml:space="preserve"> PAGEREF _Toc76882404 \h </w:instrText>
        </w:r>
      </w:ins>
      <w:r>
        <w:rPr>
          <w:noProof/>
          <w:webHidden/>
        </w:rPr>
      </w:r>
      <w:r>
        <w:rPr>
          <w:noProof/>
          <w:webHidden/>
        </w:rPr>
        <w:fldChar w:fldCharType="separate"/>
      </w:r>
      <w:ins w:id="190" w:author="ENA" w:date="2021-07-11T07:52:00Z">
        <w:r>
          <w:rPr>
            <w:noProof/>
            <w:webHidden/>
          </w:rPr>
          <w:t>31</w:t>
        </w:r>
        <w:r>
          <w:rPr>
            <w:noProof/>
            <w:webHidden/>
          </w:rPr>
          <w:fldChar w:fldCharType="end"/>
        </w:r>
        <w:r w:rsidRPr="00344815">
          <w:rPr>
            <w:rStyle w:val="Hyperlink"/>
            <w:noProof/>
          </w:rPr>
          <w:fldChar w:fldCharType="end"/>
        </w:r>
      </w:ins>
    </w:p>
    <w:p w14:paraId="547329A7" w14:textId="6FA92980" w:rsidR="001E063D" w:rsidRDefault="001E063D">
      <w:pPr>
        <w:pStyle w:val="TOC2"/>
        <w:rPr>
          <w:ins w:id="191" w:author="ENA" w:date="2021-07-11T07:52:00Z"/>
          <w:rFonts w:asciiTheme="minorHAnsi" w:eastAsiaTheme="minorEastAsia" w:hAnsiTheme="minorHAnsi" w:cstheme="minorBidi"/>
          <w:noProof/>
          <w:szCs w:val="22"/>
          <w:lang w:eastAsia="en-GB"/>
        </w:rPr>
      </w:pPr>
      <w:ins w:id="192"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"_Toc76882405"</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10.2</w:t>
        </w:r>
        <w:r>
          <w:rPr>
            <w:rFonts w:asciiTheme="minorHAnsi" w:eastAsiaTheme="minorEastAsia" w:hAnsiTheme="minorHAnsi" w:cstheme="minorBidi"/>
            <w:noProof/>
            <w:szCs w:val="22"/>
            <w:lang w:eastAsia="en-GB"/>
          </w:rPr>
          <w:tab/>
        </w:r>
        <w:r w:rsidRPr="00344815">
          <w:rPr>
            <w:rStyle w:val="Hyperlink"/>
            <w:noProof/>
          </w:rPr>
          <w:t>Loss of Mains Protection</w:t>
        </w:r>
        <w:r>
          <w:rPr>
            <w:noProof/>
            <w:webHidden/>
          </w:rPr>
          <w:tab/>
        </w:r>
        <w:r>
          <w:rPr>
            <w:noProof/>
            <w:webHidden/>
          </w:rPr>
          <w:fldChar w:fldCharType="begin"/>
        </w:r>
        <w:r>
          <w:rPr>
            <w:noProof/>
            <w:webHidden/>
          </w:rPr>
          <w:instrText xml:space="preserve"> PAGEREF _Toc76882405 \h </w:instrText>
        </w:r>
      </w:ins>
      <w:r>
        <w:rPr>
          <w:noProof/>
          <w:webHidden/>
        </w:rPr>
      </w:r>
      <w:r>
        <w:rPr>
          <w:noProof/>
          <w:webHidden/>
        </w:rPr>
        <w:fldChar w:fldCharType="separate"/>
      </w:r>
      <w:ins w:id="193" w:author="ENA" w:date="2021-07-11T07:52:00Z">
        <w:r>
          <w:rPr>
            <w:noProof/>
            <w:webHidden/>
          </w:rPr>
          <w:t>32</w:t>
        </w:r>
        <w:r>
          <w:rPr>
            <w:noProof/>
            <w:webHidden/>
          </w:rPr>
          <w:fldChar w:fldCharType="end"/>
        </w:r>
        <w:r w:rsidRPr="00344815">
          <w:rPr>
            <w:rStyle w:val="Hyperlink"/>
            <w:noProof/>
          </w:rPr>
          <w:fldChar w:fldCharType="end"/>
        </w:r>
      </w:ins>
    </w:p>
    <w:p w14:paraId="6111C2F5" w14:textId="1A75FD07" w:rsidR="001E063D" w:rsidRDefault="001E063D">
      <w:pPr>
        <w:pStyle w:val="TOC2"/>
        <w:rPr>
          <w:ins w:id="194" w:author="ENA" w:date="2021-07-11T07:52:00Z"/>
          <w:rFonts w:asciiTheme="minorHAnsi" w:eastAsiaTheme="minorEastAsia" w:hAnsiTheme="minorHAnsi" w:cstheme="minorBidi"/>
          <w:noProof/>
          <w:szCs w:val="22"/>
          <w:lang w:eastAsia="en-GB"/>
        </w:rPr>
      </w:pPr>
      <w:ins w:id="195" w:author="ENA" w:date="2021-07-11T07:52:00Z">
        <w:r w:rsidRPr="00344815">
          <w:rPr>
            <w:rStyle w:val="Hyperlink"/>
            <w:noProof/>
          </w:rPr>
          <w:lastRenderedPageBreak/>
          <w:fldChar w:fldCharType="begin"/>
        </w:r>
        <w:r w:rsidRPr="00344815">
          <w:rPr>
            <w:rStyle w:val="Hyperlink"/>
            <w:noProof/>
          </w:rPr>
          <w:instrText xml:space="preserve"> </w:instrText>
        </w:r>
        <w:r>
          <w:rPr>
            <w:noProof/>
          </w:rPr>
          <w:instrText>HYPERLINK \l "_Toc76882406"</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10.3</w:t>
        </w:r>
        <w:r>
          <w:rPr>
            <w:rFonts w:asciiTheme="minorHAnsi" w:eastAsiaTheme="minorEastAsia" w:hAnsiTheme="minorHAnsi" w:cstheme="minorBidi"/>
            <w:noProof/>
            <w:szCs w:val="22"/>
            <w:lang w:eastAsia="en-GB"/>
          </w:rPr>
          <w:tab/>
        </w:r>
        <w:r w:rsidRPr="00344815">
          <w:rPr>
            <w:rStyle w:val="Hyperlink"/>
            <w:noProof/>
          </w:rPr>
          <w:t>Frequency Drift and Step Change Stability Test</w:t>
        </w:r>
        <w:r>
          <w:rPr>
            <w:noProof/>
            <w:webHidden/>
          </w:rPr>
          <w:tab/>
        </w:r>
        <w:r>
          <w:rPr>
            <w:noProof/>
            <w:webHidden/>
          </w:rPr>
          <w:fldChar w:fldCharType="begin"/>
        </w:r>
        <w:r>
          <w:rPr>
            <w:noProof/>
            <w:webHidden/>
          </w:rPr>
          <w:instrText xml:space="preserve"> PAGEREF _Toc76882406 \h </w:instrText>
        </w:r>
      </w:ins>
      <w:r>
        <w:rPr>
          <w:noProof/>
          <w:webHidden/>
        </w:rPr>
      </w:r>
      <w:r>
        <w:rPr>
          <w:noProof/>
          <w:webHidden/>
        </w:rPr>
        <w:fldChar w:fldCharType="separate"/>
      </w:r>
      <w:ins w:id="196" w:author="ENA" w:date="2021-07-11T07:52:00Z">
        <w:r>
          <w:rPr>
            <w:noProof/>
            <w:webHidden/>
          </w:rPr>
          <w:t>33</w:t>
        </w:r>
        <w:r>
          <w:rPr>
            <w:noProof/>
            <w:webHidden/>
          </w:rPr>
          <w:fldChar w:fldCharType="end"/>
        </w:r>
        <w:r w:rsidRPr="00344815">
          <w:rPr>
            <w:rStyle w:val="Hyperlink"/>
            <w:noProof/>
          </w:rPr>
          <w:fldChar w:fldCharType="end"/>
        </w:r>
      </w:ins>
    </w:p>
    <w:p w14:paraId="0171224D" w14:textId="3B55881C" w:rsidR="001E063D" w:rsidRDefault="001E063D">
      <w:pPr>
        <w:pStyle w:val="TOC1"/>
        <w:rPr>
          <w:ins w:id="197" w:author="ENA" w:date="2021-07-11T07:52:00Z"/>
          <w:rFonts w:asciiTheme="minorHAnsi" w:eastAsiaTheme="minorEastAsia" w:hAnsiTheme="minorHAnsi" w:cstheme="minorBidi"/>
          <w:noProof/>
          <w:szCs w:val="22"/>
          <w:lang w:eastAsia="en-GB"/>
        </w:rPr>
      </w:pPr>
      <w:ins w:id="198"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"_Toc76882407"</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szCs w:val="22"/>
            <w:lang w:eastAsia="en-GB"/>
          </w:rPr>
          <w:tab/>
        </w:r>
        <w:r w:rsidRPr="00344815">
          <w:rPr>
            <w:rStyle w:val="Hyperlink"/>
            <w:noProof/>
          </w:rPr>
          <w:t>Quality of Supply</w:t>
        </w:r>
        <w:r>
          <w:rPr>
            <w:noProof/>
            <w:webHidden/>
          </w:rPr>
          <w:tab/>
        </w:r>
        <w:r>
          <w:rPr>
            <w:noProof/>
            <w:webHidden/>
          </w:rPr>
          <w:fldChar w:fldCharType="begin"/>
        </w:r>
        <w:r>
          <w:rPr>
            <w:noProof/>
            <w:webHidden/>
          </w:rPr>
          <w:instrText xml:space="preserve"> PAGEREF _Toc76882407 \h </w:instrText>
        </w:r>
      </w:ins>
      <w:r>
        <w:rPr>
          <w:noProof/>
          <w:webHidden/>
        </w:rPr>
      </w:r>
      <w:r>
        <w:rPr>
          <w:noProof/>
          <w:webHidden/>
        </w:rPr>
        <w:fldChar w:fldCharType="separate"/>
      </w:r>
      <w:ins w:id="199" w:author="ENA" w:date="2021-07-11T07:52:00Z">
        <w:r>
          <w:rPr>
            <w:noProof/>
            <w:webHidden/>
          </w:rPr>
          <w:t>34</w:t>
        </w:r>
        <w:r>
          <w:rPr>
            <w:noProof/>
            <w:webHidden/>
          </w:rPr>
          <w:fldChar w:fldCharType="end"/>
        </w:r>
        <w:r w:rsidRPr="00344815">
          <w:rPr>
            <w:rStyle w:val="Hyperlink"/>
            <w:noProof/>
          </w:rPr>
          <w:fldChar w:fldCharType="end"/>
        </w:r>
      </w:ins>
    </w:p>
    <w:p w14:paraId="6C3D89A9" w14:textId="3084495D" w:rsidR="001E063D" w:rsidRDefault="001E063D">
      <w:pPr>
        <w:pStyle w:val="TOC2"/>
        <w:rPr>
          <w:ins w:id="200" w:author="ENA" w:date="2021-07-11T07:52:00Z"/>
          <w:rFonts w:asciiTheme="minorHAnsi" w:eastAsiaTheme="minorEastAsia" w:hAnsiTheme="minorHAnsi" w:cstheme="minorBidi"/>
          <w:noProof/>
          <w:szCs w:val="22"/>
          <w:lang w:eastAsia="en-GB"/>
        </w:rPr>
      </w:pPr>
      <w:ins w:id="201"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"_Toc76882408"</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11.3</w:t>
        </w:r>
        <w:r>
          <w:rPr>
            <w:rFonts w:asciiTheme="minorHAnsi" w:eastAsiaTheme="minorEastAsia" w:hAnsiTheme="minorHAnsi" w:cstheme="minorBidi"/>
            <w:noProof/>
            <w:szCs w:val="22"/>
            <w:lang w:eastAsia="en-GB"/>
          </w:rPr>
          <w:tab/>
        </w:r>
        <w:r w:rsidRPr="00344815">
          <w:rPr>
            <w:rStyle w:val="Hyperlink"/>
            <w:noProof/>
          </w:rPr>
          <w:t>Electromagnetic Compatibility (EMC)</w:t>
        </w:r>
        <w:r>
          <w:rPr>
            <w:noProof/>
            <w:webHidden/>
          </w:rPr>
          <w:tab/>
        </w:r>
        <w:r>
          <w:rPr>
            <w:noProof/>
            <w:webHidden/>
          </w:rPr>
          <w:fldChar w:fldCharType="begin"/>
        </w:r>
        <w:r>
          <w:rPr>
            <w:noProof/>
            <w:webHidden/>
          </w:rPr>
          <w:instrText xml:space="preserve"> PAGEREF _Toc76882408 \h </w:instrText>
        </w:r>
      </w:ins>
      <w:r>
        <w:rPr>
          <w:noProof/>
          <w:webHidden/>
        </w:rPr>
      </w:r>
      <w:r>
        <w:rPr>
          <w:noProof/>
          <w:webHidden/>
        </w:rPr>
        <w:fldChar w:fldCharType="separate"/>
      </w:r>
      <w:ins w:id="202" w:author="ENA" w:date="2021-07-11T07:52:00Z">
        <w:r>
          <w:rPr>
            <w:noProof/>
            <w:webHidden/>
          </w:rPr>
          <w:t>34</w:t>
        </w:r>
        <w:r>
          <w:rPr>
            <w:noProof/>
            <w:webHidden/>
          </w:rPr>
          <w:fldChar w:fldCharType="end"/>
        </w:r>
        <w:r w:rsidRPr="00344815">
          <w:rPr>
            <w:rStyle w:val="Hyperlink"/>
            <w:noProof/>
          </w:rPr>
          <w:fldChar w:fldCharType="end"/>
        </w:r>
      </w:ins>
    </w:p>
    <w:p w14:paraId="0FD70040" w14:textId="5D9A1828" w:rsidR="001E063D" w:rsidRDefault="001E063D">
      <w:pPr>
        <w:pStyle w:val="TOC2"/>
        <w:rPr>
          <w:ins w:id="203" w:author="ENA" w:date="2021-07-11T07:52:00Z"/>
          <w:rFonts w:asciiTheme="minorHAnsi" w:eastAsiaTheme="minorEastAsia" w:hAnsiTheme="minorHAnsi" w:cstheme="minorBidi"/>
          <w:noProof/>
          <w:szCs w:val="22"/>
          <w:lang w:eastAsia="en-GB"/>
        </w:rPr>
      </w:pPr>
      <w:ins w:id="204"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"_Toc76882409"</w:instrText>
        </w:r>
        <w:r w:rsidRPr="00344815">
          <w:rPr>
            <w:rStyle w:val="Hyperlink"/>
            <w:noProof/>
          </w:rPr>
          <w:instrText xml:space="preserve"> </w:instrText>
        </w:r>
        <w:r w:rsidRPr="00344815">
          <w:rPr>
            <w:rStyle w:val="Hyperlink"/>
            <w:noProof/>
          </w:rPr>
          <w:fldChar w:fldCharType="separate"/>
        </w:r>
        <w:r w:rsidRPr="00344815">
          <w:rPr>
            <w:rStyle w:val="Hyperlink"/>
            <w:noProof/>
            <w14:scene3d>
              <w14:camera w14:prst="orthographicFront"/>
              <w14:lightRig w14:rig="threePt" w14:dir="t">
                <w14:rot w14:lat="0" w14:lon="0" w14:rev="0"/>
              </w14:lightRig>
            </w14:scene3d>
          </w:rPr>
          <w:t>11.4</w:t>
        </w:r>
        <w:r>
          <w:rPr>
            <w:rFonts w:asciiTheme="minorHAnsi" w:eastAsiaTheme="minorEastAsia" w:hAnsiTheme="minorHAnsi" w:cstheme="minorBidi"/>
            <w:noProof/>
            <w:szCs w:val="22"/>
            <w:lang w:eastAsia="en-GB"/>
          </w:rPr>
          <w:tab/>
        </w:r>
        <w:r w:rsidRPr="00344815">
          <w:rPr>
            <w:rStyle w:val="Hyperlink"/>
            <w:noProof/>
          </w:rPr>
          <w:t>Short Circuit Current Contribution</w:t>
        </w:r>
        <w:r>
          <w:rPr>
            <w:noProof/>
            <w:webHidden/>
          </w:rPr>
          <w:tab/>
        </w:r>
        <w:r>
          <w:rPr>
            <w:noProof/>
            <w:webHidden/>
          </w:rPr>
          <w:fldChar w:fldCharType="begin"/>
        </w:r>
        <w:r>
          <w:rPr>
            <w:noProof/>
            <w:webHidden/>
          </w:rPr>
          <w:instrText xml:space="preserve"> PAGEREF _Toc76882409 \h </w:instrText>
        </w:r>
      </w:ins>
      <w:r>
        <w:rPr>
          <w:noProof/>
          <w:webHidden/>
        </w:rPr>
      </w:r>
      <w:r>
        <w:rPr>
          <w:noProof/>
          <w:webHidden/>
        </w:rPr>
        <w:fldChar w:fldCharType="separate"/>
      </w:r>
      <w:ins w:id="205" w:author="ENA" w:date="2021-07-11T07:52:00Z">
        <w:r>
          <w:rPr>
            <w:noProof/>
            <w:webHidden/>
          </w:rPr>
          <w:t>34</w:t>
        </w:r>
        <w:r>
          <w:rPr>
            <w:noProof/>
            <w:webHidden/>
          </w:rPr>
          <w:fldChar w:fldCharType="end"/>
        </w:r>
        <w:r w:rsidRPr="00344815">
          <w:rPr>
            <w:rStyle w:val="Hyperlink"/>
            <w:noProof/>
          </w:rPr>
          <w:fldChar w:fldCharType="end"/>
        </w:r>
      </w:ins>
    </w:p>
    <w:p w14:paraId="46314CD3" w14:textId="1B97F40A" w:rsidR="001E063D" w:rsidRDefault="001E063D">
      <w:pPr>
        <w:pStyle w:val="TOC2"/>
        <w:rPr>
          <w:ins w:id="206" w:author="ENA" w:date="2021-07-11T07:52:00Z"/>
          <w:rFonts w:asciiTheme="minorHAnsi" w:eastAsiaTheme="minorEastAsia" w:hAnsiTheme="minorHAnsi" w:cstheme="minorBidi"/>
          <w:noProof/>
          <w:szCs w:val="22"/>
          <w:lang w:eastAsia="en-GB"/>
        </w:rPr>
      </w:pPr>
      <w:ins w:id="207"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"_Toc76882410"</w:instrText>
        </w:r>
        <w:r w:rsidRPr="00344815">
          <w:rPr>
            <w:rStyle w:val="Hyperlink"/>
            <w:noProof/>
          </w:rPr>
          <w:instrText xml:space="preserve"> </w:instrText>
        </w:r>
        <w:r w:rsidRPr="00344815">
          <w:rPr>
            <w:rStyle w:val="Hyperlink"/>
            <w:noProof/>
          </w:rPr>
          <w:fldChar w:fldCharType="separate"/>
        </w:r>
        <w:r w:rsidRPr="00344815">
          <w:rPr>
            <w:rStyle w:val="Hyperlink"/>
            <w:noProof/>
          </w:rPr>
          <w:t>Appendix 1 Emerging Technologies and other Exceptions</w:t>
        </w:r>
        <w:r>
          <w:rPr>
            <w:noProof/>
            <w:webHidden/>
          </w:rPr>
          <w:tab/>
        </w:r>
        <w:r>
          <w:rPr>
            <w:noProof/>
            <w:webHidden/>
          </w:rPr>
          <w:fldChar w:fldCharType="begin"/>
        </w:r>
        <w:r>
          <w:rPr>
            <w:noProof/>
            <w:webHidden/>
          </w:rPr>
          <w:instrText xml:space="preserve"> PAGEREF _Toc76882410 \h </w:instrText>
        </w:r>
      </w:ins>
      <w:r>
        <w:rPr>
          <w:noProof/>
          <w:webHidden/>
        </w:rPr>
      </w:r>
      <w:r>
        <w:rPr>
          <w:noProof/>
          <w:webHidden/>
        </w:rPr>
        <w:fldChar w:fldCharType="separate"/>
      </w:r>
      <w:ins w:id="208" w:author="ENA" w:date="2021-07-11T07:52:00Z">
        <w:r>
          <w:rPr>
            <w:noProof/>
            <w:webHidden/>
          </w:rPr>
          <w:t>35</w:t>
        </w:r>
        <w:r>
          <w:rPr>
            <w:noProof/>
            <w:webHidden/>
          </w:rPr>
          <w:fldChar w:fldCharType="end"/>
        </w:r>
        <w:r w:rsidRPr="00344815">
          <w:rPr>
            <w:rStyle w:val="Hyperlink"/>
            <w:noProof/>
          </w:rPr>
          <w:fldChar w:fldCharType="end"/>
        </w:r>
      </w:ins>
    </w:p>
    <w:p w14:paraId="6C5D0F9E" w14:textId="5DBC5A3C" w:rsidR="001E063D" w:rsidRDefault="001E063D">
      <w:pPr>
        <w:pStyle w:val="TOC2"/>
        <w:rPr>
          <w:ins w:id="209" w:author="ENA" w:date="2021-07-11T07:52:00Z"/>
          <w:rFonts w:asciiTheme="minorHAnsi" w:eastAsiaTheme="minorEastAsia" w:hAnsiTheme="minorHAnsi" w:cstheme="minorBidi"/>
          <w:noProof/>
          <w:szCs w:val="22"/>
          <w:lang w:eastAsia="en-GB"/>
        </w:rPr>
      </w:pPr>
      <w:ins w:id="210"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"_Toc76882411"</w:instrText>
        </w:r>
        <w:r w:rsidRPr="00344815">
          <w:rPr>
            <w:rStyle w:val="Hyperlink"/>
            <w:noProof/>
          </w:rPr>
          <w:instrText xml:space="preserve"> </w:instrText>
        </w:r>
        <w:r w:rsidRPr="00344815">
          <w:rPr>
            <w:rStyle w:val="Hyperlink"/>
            <w:noProof/>
          </w:rPr>
          <w:fldChar w:fldCharType="separate"/>
        </w:r>
        <w:r w:rsidRPr="00344815">
          <w:rPr>
            <w:rStyle w:val="Hyperlink"/>
            <w:rFonts w:eastAsia="Batang"/>
            <w:noProof/>
          </w:rPr>
          <w:t>Emerging Technologies</w:t>
        </w:r>
        <w:r>
          <w:rPr>
            <w:noProof/>
            <w:webHidden/>
          </w:rPr>
          <w:tab/>
        </w:r>
        <w:r>
          <w:rPr>
            <w:noProof/>
            <w:webHidden/>
          </w:rPr>
          <w:fldChar w:fldCharType="begin"/>
        </w:r>
        <w:r>
          <w:rPr>
            <w:noProof/>
            <w:webHidden/>
          </w:rPr>
          <w:instrText xml:space="preserve"> PAGEREF _Toc76882411 \h </w:instrText>
        </w:r>
      </w:ins>
      <w:r>
        <w:rPr>
          <w:noProof/>
          <w:webHidden/>
        </w:rPr>
      </w:r>
      <w:r>
        <w:rPr>
          <w:noProof/>
          <w:webHidden/>
        </w:rPr>
        <w:fldChar w:fldCharType="separate"/>
      </w:r>
      <w:ins w:id="211" w:author="ENA" w:date="2021-07-11T07:52:00Z">
        <w:r>
          <w:rPr>
            <w:noProof/>
            <w:webHidden/>
          </w:rPr>
          <w:t>35</w:t>
        </w:r>
        <w:r>
          <w:rPr>
            <w:noProof/>
            <w:webHidden/>
          </w:rPr>
          <w:fldChar w:fldCharType="end"/>
        </w:r>
        <w:r w:rsidRPr="00344815">
          <w:rPr>
            <w:rStyle w:val="Hyperlink"/>
            <w:noProof/>
          </w:rPr>
          <w:fldChar w:fldCharType="end"/>
        </w:r>
      </w:ins>
    </w:p>
    <w:p w14:paraId="492D1FDA" w14:textId="2BFBBB63" w:rsidR="001E063D" w:rsidRDefault="001E063D">
      <w:pPr>
        <w:pStyle w:val="TOC1"/>
        <w:rPr>
          <w:ins w:id="212" w:author="ENA" w:date="2021-07-11T07:52:00Z"/>
          <w:rFonts w:asciiTheme="minorHAnsi" w:eastAsiaTheme="minorEastAsia" w:hAnsiTheme="minorHAnsi" w:cstheme="minorBidi"/>
          <w:noProof/>
          <w:szCs w:val="22"/>
          <w:lang w:eastAsia="en-GB"/>
        </w:rPr>
      </w:pPr>
      <w:ins w:id="213"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"_Toc76882412"</w:instrText>
        </w:r>
        <w:r w:rsidRPr="00344815">
          <w:rPr>
            <w:rStyle w:val="Hyperlink"/>
            <w:noProof/>
          </w:rPr>
          <w:instrText xml:space="preserve"> </w:instrText>
        </w:r>
        <w:r w:rsidRPr="00344815">
          <w:rPr>
            <w:rStyle w:val="Hyperlink"/>
            <w:noProof/>
          </w:rPr>
          <w:fldChar w:fldCharType="separate"/>
        </w:r>
        <w:r w:rsidRPr="00344815">
          <w:rPr>
            <w:rStyle w:val="Hyperlink"/>
            <w:rFonts w:eastAsia="Calibri"/>
            <w:noProof/>
          </w:rPr>
          <w:t>Appendix 2 Connection Procedure Flow Chart</w:t>
        </w:r>
        <w:r>
          <w:rPr>
            <w:noProof/>
            <w:webHidden/>
          </w:rPr>
          <w:tab/>
        </w:r>
        <w:r>
          <w:rPr>
            <w:noProof/>
            <w:webHidden/>
          </w:rPr>
          <w:fldChar w:fldCharType="begin"/>
        </w:r>
        <w:r>
          <w:rPr>
            <w:noProof/>
            <w:webHidden/>
          </w:rPr>
          <w:instrText xml:space="preserve"> PAGEREF _Toc76882412 \h </w:instrText>
        </w:r>
      </w:ins>
      <w:r>
        <w:rPr>
          <w:noProof/>
          <w:webHidden/>
        </w:rPr>
      </w:r>
      <w:r>
        <w:rPr>
          <w:noProof/>
          <w:webHidden/>
        </w:rPr>
        <w:fldChar w:fldCharType="separate"/>
      </w:r>
      <w:ins w:id="214" w:author="ENA" w:date="2021-07-11T07:52:00Z">
        <w:r>
          <w:rPr>
            <w:noProof/>
            <w:webHidden/>
          </w:rPr>
          <w:t>37</w:t>
        </w:r>
        <w:r>
          <w:rPr>
            <w:noProof/>
            <w:webHidden/>
          </w:rPr>
          <w:fldChar w:fldCharType="end"/>
        </w:r>
        <w:r w:rsidRPr="00344815">
          <w:rPr>
            <w:rStyle w:val="Hyperlink"/>
            <w:noProof/>
          </w:rPr>
          <w:fldChar w:fldCharType="end"/>
        </w:r>
      </w:ins>
    </w:p>
    <w:p w14:paraId="632BC6FC" w14:textId="4CBB6480" w:rsidR="001E063D" w:rsidRDefault="001E063D">
      <w:pPr>
        <w:pStyle w:val="TOC1"/>
        <w:rPr>
          <w:ins w:id="215" w:author="ENA" w:date="2021-07-11T07:52:00Z"/>
          <w:rFonts w:asciiTheme="minorHAnsi" w:eastAsiaTheme="minorEastAsia" w:hAnsiTheme="minorHAnsi" w:cstheme="minorBidi"/>
          <w:noProof/>
          <w:szCs w:val="22"/>
          <w:lang w:eastAsia="en-GB"/>
        </w:rPr>
      </w:pPr>
      <w:ins w:id="216"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"_Toc76882413"</w:instrText>
        </w:r>
        <w:r w:rsidRPr="00344815">
          <w:rPr>
            <w:rStyle w:val="Hyperlink"/>
            <w:noProof/>
          </w:rPr>
          <w:instrText xml:space="preserve"> </w:instrText>
        </w:r>
        <w:r w:rsidRPr="00344815">
          <w:rPr>
            <w:rStyle w:val="Hyperlink"/>
            <w:noProof/>
          </w:rPr>
          <w:fldChar w:fldCharType="separate"/>
        </w:r>
        <w:r w:rsidRPr="00344815">
          <w:rPr>
            <w:rStyle w:val="Hyperlink"/>
            <w:noProof/>
          </w:rPr>
          <w:t>Appendix 3. Micro-generator Documentation</w:t>
        </w:r>
        <w:r>
          <w:rPr>
            <w:noProof/>
            <w:webHidden/>
          </w:rPr>
          <w:tab/>
        </w:r>
        <w:r>
          <w:rPr>
            <w:noProof/>
            <w:webHidden/>
          </w:rPr>
          <w:fldChar w:fldCharType="begin"/>
        </w:r>
        <w:r>
          <w:rPr>
            <w:noProof/>
            <w:webHidden/>
          </w:rPr>
          <w:instrText xml:space="preserve"> PAGEREF _Toc76882413 \h </w:instrText>
        </w:r>
      </w:ins>
      <w:r>
        <w:rPr>
          <w:noProof/>
          <w:webHidden/>
        </w:rPr>
      </w:r>
      <w:r>
        <w:rPr>
          <w:noProof/>
          <w:webHidden/>
        </w:rPr>
        <w:fldChar w:fldCharType="separate"/>
      </w:r>
      <w:ins w:id="217" w:author="ENA" w:date="2021-07-11T07:52:00Z">
        <w:r>
          <w:rPr>
            <w:noProof/>
            <w:webHidden/>
          </w:rPr>
          <w:t>38</w:t>
        </w:r>
        <w:r>
          <w:rPr>
            <w:noProof/>
            <w:webHidden/>
          </w:rPr>
          <w:fldChar w:fldCharType="end"/>
        </w:r>
        <w:r w:rsidRPr="00344815">
          <w:rPr>
            <w:rStyle w:val="Hyperlink"/>
            <w:noProof/>
          </w:rPr>
          <w:fldChar w:fldCharType="end"/>
        </w:r>
      </w:ins>
    </w:p>
    <w:p w14:paraId="217D94C1" w14:textId="1C8F4091" w:rsidR="001E063D" w:rsidRDefault="001E063D">
      <w:pPr>
        <w:pStyle w:val="TOC1"/>
        <w:rPr>
          <w:ins w:id="218" w:author="ENA" w:date="2021-07-11T07:52:00Z"/>
          <w:rFonts w:asciiTheme="minorHAnsi" w:eastAsiaTheme="minorEastAsia" w:hAnsiTheme="minorHAnsi" w:cstheme="minorBidi"/>
          <w:noProof/>
          <w:szCs w:val="22"/>
          <w:lang w:eastAsia="en-GB"/>
        </w:rPr>
      </w:pPr>
      <w:ins w:id="219"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"_Toc76882414"</w:instrText>
        </w:r>
        <w:r w:rsidRPr="00344815">
          <w:rPr>
            <w:rStyle w:val="Hyperlink"/>
            <w:noProof/>
          </w:rPr>
          <w:instrText xml:space="preserve"> </w:instrText>
        </w:r>
        <w:r w:rsidRPr="00344815">
          <w:rPr>
            <w:rStyle w:val="Hyperlink"/>
            <w:noProof/>
          </w:rPr>
          <w:fldChar w:fldCharType="separate"/>
        </w:r>
        <w:r w:rsidRPr="00344815">
          <w:rPr>
            <w:rStyle w:val="Hyperlink"/>
            <w:noProof/>
          </w:rPr>
          <w:t>Appendix 4 Relaxation of Commissioning Notification Timescales for Micro-generator: HSE Certificate of Exemption (August 2008)</w:t>
        </w:r>
        <w:r>
          <w:rPr>
            <w:noProof/>
            <w:webHidden/>
          </w:rPr>
          <w:tab/>
        </w:r>
        <w:r>
          <w:rPr>
            <w:noProof/>
            <w:webHidden/>
          </w:rPr>
          <w:fldChar w:fldCharType="begin"/>
        </w:r>
        <w:r>
          <w:rPr>
            <w:noProof/>
            <w:webHidden/>
          </w:rPr>
          <w:instrText xml:space="preserve"> PAGEREF _Toc76882414 \h </w:instrText>
        </w:r>
      </w:ins>
      <w:r>
        <w:rPr>
          <w:noProof/>
          <w:webHidden/>
        </w:rPr>
      </w:r>
      <w:r>
        <w:rPr>
          <w:noProof/>
          <w:webHidden/>
        </w:rPr>
        <w:fldChar w:fldCharType="separate"/>
      </w:r>
      <w:ins w:id="220" w:author="ENA" w:date="2021-07-11T07:52:00Z">
        <w:r>
          <w:rPr>
            <w:noProof/>
            <w:webHidden/>
          </w:rPr>
          <w:t>60</w:t>
        </w:r>
        <w:r>
          <w:rPr>
            <w:noProof/>
            <w:webHidden/>
          </w:rPr>
          <w:fldChar w:fldCharType="end"/>
        </w:r>
        <w:r w:rsidRPr="00344815">
          <w:rPr>
            <w:rStyle w:val="Hyperlink"/>
            <w:noProof/>
          </w:rPr>
          <w:fldChar w:fldCharType="end"/>
        </w:r>
      </w:ins>
    </w:p>
    <w:p w14:paraId="69C07678" w14:textId="6C56E391" w:rsidR="001E063D" w:rsidRDefault="001E063D">
      <w:pPr>
        <w:pStyle w:val="TOC2"/>
        <w:rPr>
          <w:ins w:id="221" w:author="ENA" w:date="2021-07-11T07:52:00Z"/>
          <w:rFonts w:asciiTheme="minorHAnsi" w:eastAsiaTheme="minorEastAsia" w:hAnsiTheme="minorHAnsi" w:cstheme="minorBidi"/>
          <w:noProof/>
          <w:szCs w:val="22"/>
          <w:lang w:eastAsia="en-GB"/>
        </w:rPr>
      </w:pPr>
      <w:ins w:id="222"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"_Toc76882415"</w:instrText>
        </w:r>
        <w:r w:rsidRPr="00344815">
          <w:rPr>
            <w:rStyle w:val="Hyperlink"/>
            <w:noProof/>
          </w:rPr>
          <w:instrText xml:space="preserve"> </w:instrText>
        </w:r>
        <w:r w:rsidRPr="00344815">
          <w:rPr>
            <w:rStyle w:val="Hyperlink"/>
            <w:noProof/>
          </w:rPr>
          <w:fldChar w:fldCharType="separate"/>
        </w:r>
        <w:r w:rsidRPr="00344815">
          <w:rPr>
            <w:rStyle w:val="Hyperlink"/>
            <w:noProof/>
          </w:rPr>
          <w:t>A.1</w:t>
        </w:r>
        <w:r>
          <w:rPr>
            <w:rFonts w:asciiTheme="minorHAnsi" w:eastAsiaTheme="minorEastAsia" w:hAnsiTheme="minorHAnsi" w:cstheme="minorBidi"/>
            <w:noProof/>
            <w:szCs w:val="22"/>
            <w:lang w:eastAsia="en-GB"/>
          </w:rPr>
          <w:tab/>
        </w:r>
        <w:r w:rsidRPr="00344815">
          <w:rPr>
            <w:rStyle w:val="Hyperlink"/>
            <w:noProof/>
          </w:rPr>
          <w:t>Annex A1 Requirements for Type Testing of Inverter Connected Micro-generators</w:t>
        </w:r>
        <w:r>
          <w:rPr>
            <w:noProof/>
            <w:webHidden/>
          </w:rPr>
          <w:tab/>
        </w:r>
        <w:r>
          <w:rPr>
            <w:noProof/>
            <w:webHidden/>
          </w:rPr>
          <w:fldChar w:fldCharType="begin"/>
        </w:r>
        <w:r>
          <w:rPr>
            <w:noProof/>
            <w:webHidden/>
          </w:rPr>
          <w:instrText xml:space="preserve"> PAGEREF _Toc76882415 \h </w:instrText>
        </w:r>
      </w:ins>
      <w:r>
        <w:rPr>
          <w:noProof/>
          <w:webHidden/>
        </w:rPr>
      </w:r>
      <w:r>
        <w:rPr>
          <w:noProof/>
          <w:webHidden/>
        </w:rPr>
        <w:fldChar w:fldCharType="separate"/>
      </w:r>
      <w:ins w:id="223" w:author="ENA" w:date="2021-07-11T07:52:00Z">
        <w:r>
          <w:rPr>
            <w:noProof/>
            <w:webHidden/>
          </w:rPr>
          <w:t>61</w:t>
        </w:r>
        <w:r>
          <w:rPr>
            <w:noProof/>
            <w:webHidden/>
          </w:rPr>
          <w:fldChar w:fldCharType="end"/>
        </w:r>
        <w:r w:rsidRPr="00344815">
          <w:rPr>
            <w:rStyle w:val="Hyperlink"/>
            <w:noProof/>
          </w:rPr>
          <w:fldChar w:fldCharType="end"/>
        </w:r>
      </w:ins>
    </w:p>
    <w:p w14:paraId="178DC8F1" w14:textId="310E0170" w:rsidR="001E063D" w:rsidRDefault="001E063D">
      <w:pPr>
        <w:pStyle w:val="TOC2"/>
        <w:rPr>
          <w:ins w:id="224" w:author="ENA" w:date="2021-07-11T07:52:00Z"/>
          <w:rFonts w:asciiTheme="minorHAnsi" w:eastAsiaTheme="minorEastAsia" w:hAnsiTheme="minorHAnsi" w:cstheme="minorBidi"/>
          <w:noProof/>
          <w:szCs w:val="22"/>
          <w:lang w:eastAsia="en-GB"/>
        </w:rPr>
      </w:pPr>
      <w:ins w:id="225" w:author="ENA" w:date="2021-07-11T07:52:00Z">
        <w:r w:rsidRPr="00344815">
          <w:rPr>
            <w:rStyle w:val="Hyperlink"/>
            <w:noProof/>
          </w:rPr>
          <w:fldChar w:fldCharType="begin"/>
        </w:r>
        <w:r w:rsidRPr="00344815">
          <w:rPr>
            <w:rStyle w:val="Hyperlink"/>
            <w:noProof/>
          </w:rPr>
          <w:instrText xml:space="preserve"> </w:instrText>
        </w:r>
        <w:r>
          <w:rPr>
            <w:noProof/>
          </w:rPr>
          <w:instrText>HYPERLINK \l "_Toc76882417"</w:instrText>
        </w:r>
        <w:r w:rsidRPr="00344815">
          <w:rPr>
            <w:rStyle w:val="Hyperlink"/>
            <w:noProof/>
          </w:rPr>
          <w:instrText xml:space="preserve"> </w:instrText>
        </w:r>
        <w:r w:rsidRPr="00344815">
          <w:rPr>
            <w:rStyle w:val="Hyperlink"/>
            <w:noProof/>
          </w:rPr>
          <w:fldChar w:fldCharType="separate"/>
        </w:r>
        <w:r w:rsidRPr="00344815">
          <w:rPr>
            <w:rStyle w:val="Hyperlink"/>
            <w:noProof/>
          </w:rPr>
          <w:t>A.2</w:t>
        </w:r>
        <w:r>
          <w:rPr>
            <w:rFonts w:asciiTheme="minorHAnsi" w:eastAsiaTheme="minorEastAsia" w:hAnsiTheme="minorHAnsi" w:cstheme="minorBidi"/>
            <w:noProof/>
            <w:szCs w:val="22"/>
            <w:lang w:eastAsia="en-GB"/>
          </w:rPr>
          <w:tab/>
        </w:r>
        <w:r w:rsidRPr="00344815">
          <w:rPr>
            <w:rStyle w:val="Hyperlink"/>
            <w:noProof/>
          </w:rPr>
          <w:t>Annex A2 Requirements for Type Testing of Synchronous and non-Inverter Micro-generators</w:t>
        </w:r>
        <w:r>
          <w:rPr>
            <w:noProof/>
            <w:webHidden/>
          </w:rPr>
          <w:tab/>
        </w:r>
        <w:r>
          <w:rPr>
            <w:noProof/>
            <w:webHidden/>
          </w:rPr>
          <w:fldChar w:fldCharType="begin"/>
        </w:r>
        <w:r>
          <w:rPr>
            <w:noProof/>
            <w:webHidden/>
          </w:rPr>
          <w:instrText xml:space="preserve"> PAGEREF _Toc76882417 \h </w:instrText>
        </w:r>
      </w:ins>
      <w:r>
        <w:rPr>
          <w:noProof/>
          <w:webHidden/>
        </w:rPr>
      </w:r>
      <w:r>
        <w:rPr>
          <w:noProof/>
          <w:webHidden/>
        </w:rPr>
        <w:fldChar w:fldCharType="separate"/>
      </w:r>
      <w:ins w:id="226" w:author="ENA" w:date="2021-07-11T07:52:00Z">
        <w:r>
          <w:rPr>
            <w:noProof/>
            <w:webHidden/>
          </w:rPr>
          <w:t>72</w:t>
        </w:r>
        <w:r>
          <w:rPr>
            <w:noProof/>
            <w:webHidden/>
          </w:rPr>
          <w:fldChar w:fldCharType="end"/>
        </w:r>
        <w:r w:rsidRPr="00344815">
          <w:rPr>
            <w:rStyle w:val="Hyperlink"/>
            <w:noProof/>
          </w:rPr>
          <w:fldChar w:fldCharType="end"/>
        </w:r>
      </w:ins>
    </w:p>
    <w:p w14:paraId="7E576AE9" w14:textId="3D767DB9" w:rsidR="006A211D" w:rsidRPr="006A211D" w:rsidRDefault="007962C9" w:rsidP="00011668">
      <w:r>
        <w:fldChar w:fldCharType="end"/>
      </w:r>
    </w:p>
    <w:p w14:paraId="1D2A3D26" w14:textId="77777777" w:rsidR="000E44DE" w:rsidRDefault="000E44DE" w:rsidP="00507A8B"/>
    <w:p w14:paraId="78788B5B" w14:textId="77777777" w:rsidR="00365A3C" w:rsidRDefault="00365A3C" w:rsidP="0020096E">
      <w:pPr>
        <w:pStyle w:val="ListNumber"/>
        <w:numPr>
          <w:ilvl w:val="0"/>
          <w:numId w:val="0"/>
        </w:numPr>
        <w:ind w:left="360"/>
        <w:sectPr w:rsidR="00365A3C" w:rsidSect="00D6379C">
          <w:headerReference w:type="even" r:id="rId19"/>
          <w:headerReference w:type="default" r:id="rId20"/>
          <w:headerReference w:type="first" r:id="rId21"/>
          <w:pgSz w:w="11906" w:h="16838" w:code="9"/>
          <w:pgMar w:top="1701" w:right="1418" w:bottom="851" w:left="1418" w:header="1128" w:footer="737" w:gutter="0"/>
          <w:cols w:space="720"/>
          <w:docGrid w:linePitch="299"/>
        </w:sectPr>
      </w:pPr>
    </w:p>
    <w:p w14:paraId="63087F33" w14:textId="0264E6C5" w:rsidR="0029104E" w:rsidRPr="003B2076" w:rsidRDefault="002801DA" w:rsidP="000A551F">
      <w:pPr>
        <w:pStyle w:val="HEADING-nonumber"/>
      </w:pPr>
      <w:bookmarkStart w:id="231" w:name="_Toc311018335"/>
      <w:bookmarkStart w:id="232" w:name="_Toc76882365"/>
      <w:r w:rsidRPr="003B2076">
        <w:lastRenderedPageBreak/>
        <w:t>Foreword</w:t>
      </w:r>
      <w:bookmarkEnd w:id="231"/>
      <w:bookmarkEnd w:id="232"/>
    </w:p>
    <w:p w14:paraId="28D0D5EE" w14:textId="77777777" w:rsidR="00F355BC" w:rsidRDefault="0029104E" w:rsidP="00F355BC">
      <w:pPr>
        <w:rPr>
          <w:spacing w:val="0"/>
          <w:szCs w:val="22"/>
        </w:rPr>
      </w:pPr>
      <w:r w:rsidRPr="00A068B0">
        <w:rPr>
          <w:spacing w:val="0"/>
        </w:rPr>
        <w:t xml:space="preserve">This </w:t>
      </w:r>
      <w:r w:rsidRPr="003B2076">
        <w:rPr>
          <w:spacing w:val="0"/>
        </w:rPr>
        <w:t xml:space="preserve">Engineering Recommendation (EREC) G98 </w:t>
      </w:r>
      <w:r w:rsidRPr="00A068B0">
        <w:rPr>
          <w:spacing w:val="0"/>
        </w:rPr>
        <w:t xml:space="preserve">is published by the Energy Networks Association (ENA) and comes into effect </w:t>
      </w:r>
      <w:r w:rsidRPr="003B2076">
        <w:rPr>
          <w:spacing w:val="0"/>
        </w:rPr>
        <w:t xml:space="preserve">on </w:t>
      </w:r>
      <w:r w:rsidR="00B85E9A">
        <w:rPr>
          <w:rFonts w:eastAsia="Batang"/>
          <w:szCs w:val="22"/>
          <w:lang w:eastAsia="en-GB"/>
        </w:rPr>
        <w:t>27 April 2019</w:t>
      </w:r>
      <w:r w:rsidRPr="003B2076">
        <w:rPr>
          <w:spacing w:val="0"/>
        </w:rPr>
        <w:t xml:space="preserve"> for </w:t>
      </w:r>
      <w:r w:rsidRPr="003B2076">
        <w:rPr>
          <w:b/>
          <w:spacing w:val="0"/>
        </w:rPr>
        <w:t>Micro-generator</w:t>
      </w:r>
      <w:r w:rsidRPr="000C66EA">
        <w:rPr>
          <w:bCs/>
          <w:spacing w:val="0"/>
        </w:rPr>
        <w:t>s</w:t>
      </w:r>
      <w:r w:rsidRPr="003B2076">
        <w:rPr>
          <w:spacing w:val="0"/>
        </w:rPr>
        <w:t xml:space="preserve"> commissioned on or after that date. </w:t>
      </w:r>
      <w:bookmarkStart w:id="233" w:name="_Hlk515365305"/>
      <w:r w:rsidRPr="003B2076">
        <w:rPr>
          <w:spacing w:val="0"/>
        </w:rPr>
        <w:t xml:space="preserve">The definition of </w:t>
      </w:r>
      <w:r w:rsidRPr="003B2076">
        <w:rPr>
          <w:b/>
          <w:spacing w:val="0"/>
        </w:rPr>
        <w:t>Micro-generator</w:t>
      </w:r>
      <w:r w:rsidRPr="000C66EA">
        <w:rPr>
          <w:bCs/>
          <w:spacing w:val="0"/>
        </w:rPr>
        <w:t>s</w:t>
      </w:r>
      <w:r w:rsidRPr="003B2076">
        <w:rPr>
          <w:spacing w:val="0"/>
        </w:rPr>
        <w:t xml:space="preserve"> within this document includes </w:t>
      </w:r>
      <w:r w:rsidR="00876A38" w:rsidRPr="00183741">
        <w:rPr>
          <w:b/>
          <w:spacing w:val="0"/>
        </w:rPr>
        <w:t>Electricity Storage</w:t>
      </w:r>
      <w:r w:rsidR="00876A38" w:rsidRPr="003B2076">
        <w:rPr>
          <w:spacing w:val="0"/>
        </w:rPr>
        <w:t xml:space="preserve"> </w:t>
      </w:r>
      <w:r w:rsidR="00C77BD3">
        <w:rPr>
          <w:spacing w:val="0"/>
        </w:rPr>
        <w:t xml:space="preserve">devices </w:t>
      </w:r>
      <w:r w:rsidRPr="003B2076">
        <w:rPr>
          <w:spacing w:val="0"/>
        </w:rPr>
        <w:t xml:space="preserve">and hence this document also applies to </w:t>
      </w:r>
      <w:r w:rsidR="00876A38" w:rsidRPr="00183741">
        <w:rPr>
          <w:b/>
          <w:spacing w:val="0"/>
        </w:rPr>
        <w:t>Electricity Storage</w:t>
      </w:r>
      <w:r w:rsidR="00C77BD3">
        <w:rPr>
          <w:b/>
          <w:spacing w:val="0"/>
        </w:rPr>
        <w:t xml:space="preserve"> </w:t>
      </w:r>
      <w:r w:rsidR="00C77BD3" w:rsidRPr="00183741">
        <w:rPr>
          <w:spacing w:val="0"/>
        </w:rPr>
        <w:t>devices</w:t>
      </w:r>
      <w:r w:rsidR="00F355BC">
        <w:rPr>
          <w:spacing w:val="0"/>
        </w:rPr>
        <w:t xml:space="preserve"> (including any electric vehicle operating in vehicle to grid mode, but not otherwise) when operating in an export </w:t>
      </w:r>
      <w:r w:rsidR="00F355BC" w:rsidRPr="00007FEE">
        <w:rPr>
          <w:spacing w:val="0"/>
          <w:szCs w:val="22"/>
        </w:rPr>
        <w:t>mode</w:t>
      </w:r>
      <w:r w:rsidR="00F355BC" w:rsidRPr="00007FEE">
        <w:rPr>
          <w:rStyle w:val="FootnoteReference"/>
          <w:spacing w:val="0"/>
          <w:sz w:val="22"/>
          <w:szCs w:val="22"/>
        </w:rPr>
        <w:footnoteReference w:id="2"/>
      </w:r>
      <w:r w:rsidR="00F355BC" w:rsidRPr="00007FEE">
        <w:rPr>
          <w:spacing w:val="0"/>
          <w:szCs w:val="22"/>
        </w:rPr>
        <w:t xml:space="preserve">. </w:t>
      </w:r>
      <w:r w:rsidR="00F355BC" w:rsidRPr="00605B3A">
        <w:rPr>
          <w:spacing w:val="0"/>
          <w:szCs w:val="22"/>
        </w:rPr>
        <w:t xml:space="preserve">The applicability of the requirements in this document to </w:t>
      </w:r>
      <w:r w:rsidR="00F355BC" w:rsidRPr="00605B3A">
        <w:rPr>
          <w:b/>
          <w:bCs/>
          <w:spacing w:val="0"/>
          <w:szCs w:val="22"/>
        </w:rPr>
        <w:t>Electricity Storage</w:t>
      </w:r>
      <w:r w:rsidR="00F355BC" w:rsidRPr="00605B3A">
        <w:rPr>
          <w:spacing w:val="0"/>
          <w:szCs w:val="22"/>
        </w:rPr>
        <w:t xml:space="preserve"> depend on the date </w:t>
      </w:r>
      <w:r w:rsidR="00F355BC">
        <w:rPr>
          <w:spacing w:val="0"/>
          <w:szCs w:val="22"/>
        </w:rPr>
        <w:t>on</w:t>
      </w:r>
      <w:r w:rsidR="00F355BC" w:rsidRPr="00605B3A">
        <w:rPr>
          <w:spacing w:val="0"/>
          <w:szCs w:val="22"/>
        </w:rPr>
        <w:t xml:space="preserve"> which the </w:t>
      </w:r>
      <w:r w:rsidR="00F355BC" w:rsidRPr="00605B3A">
        <w:rPr>
          <w:b/>
          <w:bCs/>
          <w:spacing w:val="0"/>
          <w:szCs w:val="22"/>
        </w:rPr>
        <w:t>Electricity Storage</w:t>
      </w:r>
      <w:r w:rsidR="00F355BC" w:rsidRPr="00605B3A">
        <w:rPr>
          <w:spacing w:val="0"/>
          <w:szCs w:val="22"/>
        </w:rPr>
        <w:t xml:space="preserve"> devices are commissioned as detailed in paragraph 2.2.  </w:t>
      </w:r>
    </w:p>
    <w:p w14:paraId="6EABC288" w14:textId="77777777" w:rsidR="00F355BC" w:rsidRDefault="00F355BC" w:rsidP="00F355BC">
      <w:pPr>
        <w:rPr>
          <w:spacing w:val="0"/>
          <w:szCs w:val="22"/>
        </w:rPr>
      </w:pPr>
    </w:p>
    <w:p w14:paraId="4E52C8A7" w14:textId="77777777" w:rsidR="00F355BC" w:rsidRPr="00F16942" w:rsidRDefault="00F355BC" w:rsidP="00F355BC">
      <w:pPr>
        <w:rPr>
          <w:spacing w:val="0"/>
        </w:rPr>
      </w:pPr>
      <w:r w:rsidRPr="00F16942">
        <w:rPr>
          <w:spacing w:val="0"/>
        </w:rPr>
        <w:t xml:space="preserve">It should be noted that there is likely to be a new requirement for </w:t>
      </w:r>
      <w:r w:rsidRPr="00F16942">
        <w:rPr>
          <w:b/>
          <w:bCs/>
          <w:spacing w:val="0"/>
        </w:rPr>
        <w:t xml:space="preserve">Electricity Storage </w:t>
      </w:r>
      <w:r w:rsidRPr="00F16942">
        <w:rPr>
          <w:spacing w:val="0"/>
        </w:rPr>
        <w:t xml:space="preserve">devices when operating in an import mode to switch to an export mode of operation when the system frequency falls below a defined threshold. In this case, the requirement would apply when the </w:t>
      </w:r>
      <w:r w:rsidRPr="00F16942">
        <w:rPr>
          <w:b/>
          <w:bCs/>
          <w:spacing w:val="0"/>
        </w:rPr>
        <w:t>Electricity Storage</w:t>
      </w:r>
      <w:r w:rsidRPr="00F16942">
        <w:rPr>
          <w:spacing w:val="0"/>
        </w:rPr>
        <w:t xml:space="preserve"> device(s) is operating in import mode. The specifics of the requirement for both falling frequency and during system recovery are being considered by a NETSO working group and are not yet mandatory. The likely future requirement for </w:t>
      </w:r>
      <w:r w:rsidRPr="00F16942">
        <w:rPr>
          <w:b/>
          <w:bCs/>
          <w:spacing w:val="0"/>
        </w:rPr>
        <w:t xml:space="preserve">Electricity Storage </w:t>
      </w:r>
      <w:r w:rsidRPr="00F16942">
        <w:rPr>
          <w:spacing w:val="0"/>
        </w:rPr>
        <w:t>devices to transition from importing to exporting is described as an optional performance characteristic in this EREC G9</w:t>
      </w:r>
      <w:r>
        <w:rPr>
          <w:spacing w:val="0"/>
        </w:rPr>
        <w:t>8</w:t>
      </w:r>
      <w:r w:rsidRPr="00F16942">
        <w:rPr>
          <w:spacing w:val="0"/>
        </w:rPr>
        <w:t>. The NETSO working group is expected to confirm the characteristic described here, and to define the requirements as the frequency recovers. It is currently expected that the NETSO working group will conclude during 2022, following which the requirement</w:t>
      </w:r>
      <w:r>
        <w:rPr>
          <w:spacing w:val="0"/>
        </w:rPr>
        <w:t>, or something similar,</w:t>
      </w:r>
      <w:r w:rsidRPr="00F16942">
        <w:rPr>
          <w:spacing w:val="0"/>
        </w:rPr>
        <w:t xml:space="preserve"> will become mandatory.</w:t>
      </w:r>
    </w:p>
    <w:p w14:paraId="44B244B1" w14:textId="58E88236" w:rsidR="0029104E" w:rsidRPr="003B2076" w:rsidRDefault="0029104E" w:rsidP="003B7C17">
      <w:pPr>
        <w:rPr>
          <w:spacing w:val="0"/>
        </w:rPr>
      </w:pPr>
      <w:del w:id="235" w:author="ENA" w:date="2021-07-11T07:34:00Z">
        <w:r w:rsidRPr="003B2076" w:rsidDel="00503766">
          <w:rPr>
            <w:spacing w:val="0"/>
          </w:rPr>
          <w:delText>.</w:delText>
        </w:r>
      </w:del>
      <w:bookmarkStart w:id="236" w:name="_Hlk498418886"/>
      <w:bookmarkEnd w:id="233"/>
      <w:del w:id="237" w:author="ENA" w:date="2021-02-16T19:04:00Z">
        <w:r w:rsidRPr="003B2076">
          <w:rPr>
            <w:b/>
            <w:spacing w:val="0"/>
          </w:rPr>
          <w:delText>Micro-generators</w:delText>
        </w:r>
        <w:r w:rsidRPr="003B2076">
          <w:rPr>
            <w:spacing w:val="0"/>
          </w:rPr>
          <w:delText xml:space="preserve"> that </w:delText>
        </w:r>
        <w:r w:rsidR="00C52A0F" w:rsidRPr="003B2076">
          <w:rPr>
            <w:spacing w:val="0"/>
          </w:rPr>
          <w:delText>conform to</w:delText>
        </w:r>
        <w:r w:rsidRPr="003B2076">
          <w:rPr>
            <w:spacing w:val="0"/>
          </w:rPr>
          <w:delText xml:space="preserve"> this EREC G98 can be connected in advance of </w:delText>
        </w:r>
        <w:r w:rsidR="00B85E9A">
          <w:rPr>
            <w:rFonts w:eastAsia="Batang"/>
            <w:szCs w:val="22"/>
            <w:lang w:eastAsia="en-GB"/>
          </w:rPr>
          <w:delText>27 April 2019</w:delText>
        </w:r>
        <w:r w:rsidRPr="003B2076">
          <w:rPr>
            <w:spacing w:val="0"/>
          </w:rPr>
          <w:delText xml:space="preserve"> as they also </w:delText>
        </w:r>
        <w:r w:rsidR="00C52A0F" w:rsidRPr="003B2076">
          <w:rPr>
            <w:spacing w:val="0"/>
          </w:rPr>
          <w:delText>conform to</w:delText>
        </w:r>
        <w:r w:rsidRPr="003B2076">
          <w:rPr>
            <w:spacing w:val="0"/>
          </w:rPr>
          <w:delText xml:space="preserve"> the pre-existing EREC G83 requirements.</w:delText>
        </w:r>
      </w:del>
    </w:p>
    <w:p w14:paraId="75DD64D2" w14:textId="77777777" w:rsidR="006636E4" w:rsidRPr="003B2076" w:rsidRDefault="006636E4" w:rsidP="003B7C17">
      <w:pPr>
        <w:rPr>
          <w:spacing w:val="0"/>
        </w:rPr>
      </w:pPr>
    </w:p>
    <w:bookmarkEnd w:id="236"/>
    <w:p w14:paraId="06020F93" w14:textId="19A3DB4D" w:rsidR="0029104E" w:rsidRPr="003B2076" w:rsidRDefault="0029104E" w:rsidP="003B7C17">
      <w:pPr>
        <w:rPr>
          <w:spacing w:val="0"/>
        </w:rPr>
      </w:pPr>
      <w:r w:rsidRPr="003B2076">
        <w:rPr>
          <w:spacing w:val="0"/>
        </w:rPr>
        <w:t xml:space="preserve">This document </w:t>
      </w:r>
      <w:r w:rsidRPr="00A068B0">
        <w:rPr>
          <w:spacing w:val="0"/>
        </w:rPr>
        <w:t xml:space="preserve">has been prepared and approved under the authority of the </w:t>
      </w:r>
      <w:r w:rsidRPr="00A068B0">
        <w:rPr>
          <w:b/>
          <w:spacing w:val="0"/>
        </w:rPr>
        <w:t>Great Britain Distribution Code Review Panel</w:t>
      </w:r>
      <w:r w:rsidRPr="0074572D">
        <w:rPr>
          <w:spacing w:val="0"/>
        </w:rPr>
        <w:t>.</w:t>
      </w:r>
      <w:r w:rsidRPr="00A068B0">
        <w:rPr>
          <w:spacing w:val="0"/>
        </w:rPr>
        <w:t xml:space="preserve"> </w:t>
      </w:r>
      <w:r w:rsidRPr="003B2076">
        <w:rPr>
          <w:spacing w:val="0"/>
        </w:rPr>
        <w:t>This EREC G98 has been written to take account of the EU Network Code on Requirements for Grid Connection of Generators</w:t>
      </w:r>
      <w:r w:rsidRPr="00A068B0">
        <w:rPr>
          <w:spacing w:val="0"/>
        </w:rPr>
        <w:t xml:space="preserve"> </w:t>
      </w:r>
      <w:r w:rsidRPr="003B2076">
        <w:rPr>
          <w:spacing w:val="0"/>
        </w:rPr>
        <w:t>14 April 2016.</w:t>
      </w:r>
    </w:p>
    <w:p w14:paraId="3E20E04E" w14:textId="77777777" w:rsidR="008E483E" w:rsidRPr="003B2076" w:rsidRDefault="008E483E" w:rsidP="003B7C17">
      <w:pPr>
        <w:rPr>
          <w:spacing w:val="0"/>
        </w:rPr>
      </w:pPr>
    </w:p>
    <w:p w14:paraId="181C22A4" w14:textId="5E9E85BA" w:rsidR="0029104E" w:rsidRPr="00A068B0" w:rsidRDefault="0029104E" w:rsidP="003B7C17">
      <w:pPr>
        <w:rPr>
          <w:spacing w:val="0"/>
        </w:rPr>
      </w:pPr>
      <w:r w:rsidRPr="003B2076">
        <w:rPr>
          <w:b/>
          <w:spacing w:val="0"/>
        </w:rPr>
        <w:t>Micro-generator</w:t>
      </w:r>
      <w:r w:rsidRPr="000C66EA">
        <w:rPr>
          <w:bCs/>
          <w:spacing w:val="0"/>
        </w:rPr>
        <w:t>s</w:t>
      </w:r>
      <w:r w:rsidRPr="003B2076">
        <w:rPr>
          <w:spacing w:val="0"/>
        </w:rPr>
        <w:t xml:space="preserve"> </w:t>
      </w:r>
      <w:r w:rsidR="006F1070">
        <w:rPr>
          <w:spacing w:val="0"/>
        </w:rPr>
        <w:t xml:space="preserve">shall </w:t>
      </w:r>
      <w:r w:rsidRPr="003B2076">
        <w:rPr>
          <w:spacing w:val="0"/>
        </w:rPr>
        <w:t xml:space="preserve">meet all of the requirements set out in this document. They </w:t>
      </w:r>
      <w:r w:rsidR="006F1070">
        <w:rPr>
          <w:spacing w:val="0"/>
        </w:rPr>
        <w:t xml:space="preserve">shall </w:t>
      </w:r>
      <w:r w:rsidRPr="003B2076">
        <w:rPr>
          <w:spacing w:val="0"/>
        </w:rPr>
        <w:t xml:space="preserve">have the formal status of </w:t>
      </w:r>
      <w:r w:rsidRPr="003B2076">
        <w:rPr>
          <w:b/>
          <w:spacing w:val="0"/>
        </w:rPr>
        <w:t>Fully</w:t>
      </w:r>
      <w:r w:rsidRPr="003B2076">
        <w:rPr>
          <w:spacing w:val="0"/>
        </w:rPr>
        <w:t xml:space="preserve"> </w:t>
      </w:r>
      <w:r w:rsidRPr="003B2076">
        <w:rPr>
          <w:b/>
          <w:spacing w:val="0"/>
        </w:rPr>
        <w:t xml:space="preserve">Type Tested </w:t>
      </w:r>
      <w:r w:rsidRPr="003B2076">
        <w:rPr>
          <w:spacing w:val="0"/>
        </w:rPr>
        <w:t>and have provided proof that the requirements have been met.</w:t>
      </w:r>
      <w:r w:rsidRPr="00A068B0">
        <w:rPr>
          <w:spacing w:val="0"/>
        </w:rPr>
        <w:t xml:space="preserve"> </w:t>
      </w:r>
    </w:p>
    <w:p w14:paraId="4885F637" w14:textId="77777777" w:rsidR="008E483E" w:rsidRPr="003B2076" w:rsidRDefault="008E483E" w:rsidP="003B7C17">
      <w:pPr>
        <w:rPr>
          <w:spacing w:val="0"/>
        </w:rPr>
      </w:pPr>
    </w:p>
    <w:p w14:paraId="0A69B5D0" w14:textId="272A56DA" w:rsidR="0029104E" w:rsidRPr="00A068B0" w:rsidRDefault="0029104E" w:rsidP="003B7C17">
      <w:pPr>
        <w:rPr>
          <w:spacing w:val="0"/>
        </w:rPr>
      </w:pPr>
      <w:r w:rsidRPr="003B2076">
        <w:rPr>
          <w:spacing w:val="0"/>
        </w:rPr>
        <w:t xml:space="preserve">In order to </w:t>
      </w:r>
      <w:r w:rsidR="00C52A0F" w:rsidRPr="003B2076">
        <w:rPr>
          <w:spacing w:val="0"/>
        </w:rPr>
        <w:t>conform to</w:t>
      </w:r>
      <w:r w:rsidRPr="003B2076">
        <w:rPr>
          <w:spacing w:val="0"/>
        </w:rPr>
        <w:t xml:space="preserve"> this EREC G98, the relevant part of the </w:t>
      </w:r>
      <w:r w:rsidRPr="003B2076">
        <w:rPr>
          <w:b/>
          <w:spacing w:val="0"/>
        </w:rPr>
        <w:t>Customer Installation</w:t>
      </w:r>
      <w:r w:rsidRPr="003B2076">
        <w:rPr>
          <w:spacing w:val="0"/>
        </w:rPr>
        <w:t xml:space="preserve"> shall </w:t>
      </w:r>
      <w:r w:rsidR="00C52A0F" w:rsidRPr="003B2076">
        <w:rPr>
          <w:spacing w:val="0"/>
        </w:rPr>
        <w:t>conform to</w:t>
      </w:r>
      <w:r w:rsidRPr="003B2076">
        <w:rPr>
          <w:spacing w:val="0"/>
        </w:rPr>
        <w:t xml:space="preserve"> </w:t>
      </w:r>
      <w:r w:rsidR="006F1C91" w:rsidRPr="003B2076">
        <w:rPr>
          <w:spacing w:val="0"/>
        </w:rPr>
        <w:t xml:space="preserve">the </w:t>
      </w:r>
      <w:r w:rsidRPr="003B2076">
        <w:rPr>
          <w:spacing w:val="0"/>
        </w:rPr>
        <w:t xml:space="preserve">requirements of EN </w:t>
      </w:r>
      <w:del w:id="238" w:author="ENA" w:date="2021-02-16T19:04:00Z">
        <w:r w:rsidRPr="003B2076">
          <w:rPr>
            <w:spacing w:val="0"/>
          </w:rPr>
          <w:delText>50438</w:delText>
        </w:r>
      </w:del>
      <w:ins w:id="239" w:author="ENA" w:date="2021-02-16T19:04:00Z">
        <w:r w:rsidR="0081079E" w:rsidRPr="003B2076">
          <w:rPr>
            <w:spacing w:val="0"/>
          </w:rPr>
          <w:t>50</w:t>
        </w:r>
        <w:r w:rsidR="0081079E">
          <w:rPr>
            <w:spacing w:val="0"/>
          </w:rPr>
          <w:t>549-1</w:t>
        </w:r>
        <w:r w:rsidR="0081079E" w:rsidRPr="003B2076">
          <w:rPr>
            <w:spacing w:val="0"/>
          </w:rPr>
          <w:t xml:space="preserve"> </w:t>
        </w:r>
        <w:r w:rsidR="0081079E">
          <w:rPr>
            <w:spacing w:val="0"/>
          </w:rPr>
          <w:t xml:space="preserve">as applicable to </w:t>
        </w:r>
        <w:r w:rsidR="0081079E" w:rsidRPr="00C96DD7">
          <w:rPr>
            <w:b/>
            <w:spacing w:val="0"/>
          </w:rPr>
          <w:t>Micro-generating Plant</w:t>
        </w:r>
        <w:r w:rsidR="0081079E" w:rsidRPr="003B2076" w:rsidDel="0081079E">
          <w:rPr>
            <w:spacing w:val="0"/>
          </w:rPr>
          <w:t xml:space="preserve"> </w:t>
        </w:r>
      </w:ins>
      <w:r w:rsidRPr="003B2076">
        <w:rPr>
          <w:spacing w:val="0"/>
        </w:rPr>
        <w:t xml:space="preserve"> together with additional </w:t>
      </w:r>
      <w:ins w:id="240" w:author="ENA" w:date="2021-02-16T19:04:00Z">
        <w:r w:rsidR="0081079E">
          <w:rPr>
            <w:spacing w:val="0"/>
          </w:rPr>
          <w:t xml:space="preserve">or specific </w:t>
        </w:r>
      </w:ins>
      <w:r w:rsidRPr="003B2076">
        <w:rPr>
          <w:spacing w:val="0"/>
        </w:rPr>
        <w:t xml:space="preserve">requirements </w:t>
      </w:r>
      <w:del w:id="241" w:author="ENA" w:date="2021-02-16T19:04:00Z">
        <w:r w:rsidRPr="003B2076">
          <w:rPr>
            <w:spacing w:val="0"/>
          </w:rPr>
          <w:delText xml:space="preserve">also </w:delText>
        </w:r>
      </w:del>
      <w:r w:rsidRPr="003B2076">
        <w:rPr>
          <w:spacing w:val="0"/>
        </w:rPr>
        <w:t xml:space="preserve">detailed in this document.  </w:t>
      </w:r>
      <w:r w:rsidRPr="00A068B0">
        <w:rPr>
          <w:spacing w:val="0"/>
        </w:rPr>
        <w:t xml:space="preserve">The purpose of this </w:t>
      </w:r>
      <w:r w:rsidRPr="003B2076">
        <w:rPr>
          <w:spacing w:val="0"/>
        </w:rPr>
        <w:t>EREC G98</w:t>
      </w:r>
      <w:r w:rsidRPr="00A068B0">
        <w:rPr>
          <w:spacing w:val="0"/>
        </w:rPr>
        <w:t xml:space="preserve"> is to </w:t>
      </w:r>
      <w:r w:rsidRPr="003B2076">
        <w:rPr>
          <w:spacing w:val="0"/>
        </w:rPr>
        <w:t>explain</w:t>
      </w:r>
      <w:r w:rsidRPr="00A068B0">
        <w:rPr>
          <w:spacing w:val="0"/>
        </w:rPr>
        <w:t xml:space="preserve"> the technical requirements for connection of</w:t>
      </w:r>
      <w:r w:rsidRPr="003B2076">
        <w:rPr>
          <w:b/>
          <w:spacing w:val="0"/>
        </w:rPr>
        <w:t xml:space="preserve"> Micro-generator</w:t>
      </w:r>
      <w:r w:rsidRPr="000C66EA">
        <w:rPr>
          <w:bCs/>
          <w:spacing w:val="0"/>
        </w:rPr>
        <w:t>s</w:t>
      </w:r>
      <w:r w:rsidRPr="003B2076">
        <w:rPr>
          <w:spacing w:val="0"/>
        </w:rPr>
        <w:t xml:space="preserve"> </w:t>
      </w:r>
      <w:r w:rsidRPr="00A068B0">
        <w:rPr>
          <w:spacing w:val="0"/>
        </w:rPr>
        <w:t xml:space="preserve">for operation in parallel with a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b/>
          <w:spacing w:val="0"/>
        </w:rPr>
        <w:t>,</w:t>
      </w:r>
      <w:r w:rsidRPr="00A068B0">
        <w:rPr>
          <w:spacing w:val="0"/>
        </w:rPr>
        <w:t xml:space="preserve"> by addressing all technical aspects of the connection process</w:t>
      </w:r>
      <w:r w:rsidR="006F1C91" w:rsidRPr="00A068B0">
        <w:rPr>
          <w:spacing w:val="0"/>
        </w:rPr>
        <w:t>,</w:t>
      </w:r>
      <w:r w:rsidRPr="00A068B0">
        <w:rPr>
          <w:spacing w:val="0"/>
        </w:rPr>
        <w:t xml:space="preserve"> from standards of functionality to on-site commissioning. </w:t>
      </w:r>
    </w:p>
    <w:p w14:paraId="01578F71" w14:textId="77777777" w:rsidR="00C64191" w:rsidRPr="00A068B0" w:rsidRDefault="00C64191" w:rsidP="003B7C17">
      <w:pPr>
        <w:rPr>
          <w:spacing w:val="0"/>
        </w:rPr>
      </w:pPr>
    </w:p>
    <w:p w14:paraId="1470A3F0" w14:textId="7829318A" w:rsidR="0029104E" w:rsidRPr="00A068B0" w:rsidRDefault="0029104E" w:rsidP="003B7C17">
      <w:pPr>
        <w:rPr>
          <w:spacing w:val="0"/>
        </w:rPr>
      </w:pPr>
      <w:r w:rsidRPr="00A068B0">
        <w:rPr>
          <w:spacing w:val="0"/>
        </w:rPr>
        <w:t xml:space="preserve">The procedures described are designed to facilitate the connection of </w:t>
      </w:r>
      <w:r w:rsidRPr="003B2076">
        <w:rPr>
          <w:b/>
          <w:spacing w:val="0"/>
        </w:rPr>
        <w:t>Micro-generator</w:t>
      </w:r>
      <w:r w:rsidRPr="000C66EA">
        <w:rPr>
          <w:bCs/>
          <w:spacing w:val="0"/>
        </w:rPr>
        <w:t>s</w:t>
      </w:r>
      <w:r w:rsidRPr="003B2076">
        <w:rPr>
          <w:b/>
          <w:spacing w:val="0"/>
        </w:rPr>
        <w:t xml:space="preserve"> </w:t>
      </w:r>
      <w:r w:rsidRPr="00A068B0">
        <w:rPr>
          <w:spacing w:val="0"/>
        </w:rPr>
        <w:t xml:space="preserve">whilst maintaining the integrity of the </w:t>
      </w:r>
      <w:r w:rsidRPr="003B2076">
        <w:rPr>
          <w:b/>
          <w:spacing w:val="0"/>
        </w:rPr>
        <w:t>GB</w:t>
      </w:r>
      <w:r w:rsidRPr="00A068B0">
        <w:rPr>
          <w:spacing w:val="0"/>
        </w:rPr>
        <w:t xml:space="preserve">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spacing w:val="0"/>
        </w:rPr>
        <w:t>, both in terms of safety and supply quality.</w:t>
      </w:r>
    </w:p>
    <w:p w14:paraId="1832D36F" w14:textId="77777777" w:rsidR="008E483E" w:rsidRPr="00A068B0" w:rsidRDefault="008E483E" w:rsidP="003B7C17">
      <w:pPr>
        <w:rPr>
          <w:spacing w:val="0"/>
        </w:rPr>
      </w:pPr>
    </w:p>
    <w:p w14:paraId="404DEA94" w14:textId="5F5E678D" w:rsidR="0029104E" w:rsidRPr="00A068B0" w:rsidRDefault="0029104E" w:rsidP="003B7C17">
      <w:pPr>
        <w:rPr>
          <w:spacing w:val="0"/>
        </w:rPr>
      </w:pPr>
      <w:r w:rsidRPr="00A068B0">
        <w:rPr>
          <w:spacing w:val="0"/>
        </w:rPr>
        <w:lastRenderedPageBreak/>
        <w:t xml:space="preserve">This </w:t>
      </w:r>
      <w:r w:rsidRPr="003B2076">
        <w:rPr>
          <w:spacing w:val="0"/>
        </w:rPr>
        <w:t>EREC G98</w:t>
      </w:r>
      <w:r w:rsidRPr="00A068B0">
        <w:rPr>
          <w:spacing w:val="0"/>
        </w:rPr>
        <w:t xml:space="preserve"> provides sufficient information to allow:</w:t>
      </w:r>
    </w:p>
    <w:p w14:paraId="5B1E1FB3" w14:textId="77777777" w:rsidR="008E483E" w:rsidRPr="00A068B0" w:rsidRDefault="008E483E" w:rsidP="003B7C17">
      <w:pPr>
        <w:rPr>
          <w:spacing w:val="0"/>
        </w:rPr>
      </w:pPr>
    </w:p>
    <w:p w14:paraId="082D190B" w14:textId="72A18E21" w:rsidR="0029104E" w:rsidRPr="00A068B0" w:rsidRDefault="0029104E" w:rsidP="00183741">
      <w:pPr>
        <w:pStyle w:val="ListParagraph"/>
        <w:numPr>
          <w:ilvl w:val="0"/>
          <w:numId w:val="35"/>
        </w:numPr>
        <w:jc w:val="both"/>
      </w:pPr>
      <w:r w:rsidRPr="003B2076">
        <w:rPr>
          <w:rFonts w:ascii="Arial" w:hAnsi="Arial" w:cs="Arial"/>
          <w:b/>
        </w:rPr>
        <w:t>Micro-generator</w:t>
      </w:r>
      <w:r w:rsidRPr="00A068B0">
        <w:rPr>
          <w:rFonts w:ascii="Arial" w:hAnsi="Arial" w:cs="Arial"/>
        </w:rPr>
        <w:t xml:space="preserve"> </w:t>
      </w:r>
      <w:r w:rsidRPr="00A068B0">
        <w:rPr>
          <w:rFonts w:ascii="Arial" w:hAnsi="Arial" w:cs="Arial"/>
          <w:b/>
        </w:rPr>
        <w:t>Manufacturer</w:t>
      </w:r>
      <w:r w:rsidRPr="00D277BF">
        <w:rPr>
          <w:rFonts w:ascii="Arial" w:hAnsi="Arial" w:cs="Arial"/>
          <w:bCs/>
        </w:rPr>
        <w:t>s</w:t>
      </w:r>
      <w:r w:rsidRPr="00A068B0">
        <w:rPr>
          <w:rFonts w:ascii="Arial" w:hAnsi="Arial" w:cs="Arial"/>
        </w:rPr>
        <w:t xml:space="preserve"> to design and market a product that is suitable for connection to the </w:t>
      </w:r>
      <w:r w:rsidRPr="003B2076">
        <w:rPr>
          <w:rFonts w:ascii="Arial" w:hAnsi="Arial" w:cs="Arial"/>
          <w:b/>
        </w:rPr>
        <w:t>GB</w:t>
      </w:r>
      <w:r w:rsidRPr="00A068B0">
        <w:rPr>
          <w:rFonts w:ascii="Arial" w:hAnsi="Arial" w:cs="Arial"/>
        </w:rPr>
        <w:t xml:space="preserve"> public </w:t>
      </w:r>
      <w:r w:rsidR="006F1C91" w:rsidRPr="00A068B0">
        <w:rPr>
          <w:rFonts w:ascii="Arial" w:hAnsi="Arial" w:cs="Arial"/>
          <w:b/>
        </w:rPr>
        <w:t>Low Voltage</w:t>
      </w:r>
      <w:r w:rsidRPr="00A068B0">
        <w:rPr>
          <w:rFonts w:ascii="Arial" w:hAnsi="Arial" w:cs="Arial"/>
        </w:rPr>
        <w:t xml:space="preserve"> </w:t>
      </w:r>
      <w:r w:rsidRPr="003B2076">
        <w:rPr>
          <w:rFonts w:ascii="Arial" w:hAnsi="Arial" w:cs="Arial"/>
          <w:b/>
        </w:rPr>
        <w:t>Distribution Network</w:t>
      </w:r>
      <w:r w:rsidR="006F1C91" w:rsidRPr="003B2076">
        <w:rPr>
          <w:rFonts w:ascii="Arial" w:hAnsi="Arial" w:cs="Arial"/>
        </w:rPr>
        <w:t>; and</w:t>
      </w:r>
    </w:p>
    <w:p w14:paraId="45267657" w14:textId="3AD688A4" w:rsidR="0029104E" w:rsidRPr="00A068B0" w:rsidRDefault="0029104E" w:rsidP="00183741">
      <w:pPr>
        <w:pStyle w:val="ListParagraph"/>
        <w:numPr>
          <w:ilvl w:val="0"/>
          <w:numId w:val="35"/>
        </w:numPr>
        <w:jc w:val="both"/>
        <w:rPr>
          <w:rFonts w:eastAsia="Batang"/>
          <w:b/>
        </w:rPr>
      </w:pPr>
      <w:r w:rsidRPr="00A068B0">
        <w:rPr>
          <w:rFonts w:ascii="Arial" w:hAnsi="Arial" w:cs="Arial"/>
          <w:b/>
        </w:rPr>
        <w:t>Customer</w:t>
      </w:r>
      <w:r w:rsidRPr="007F6BA6">
        <w:rPr>
          <w:rFonts w:ascii="Arial" w:hAnsi="Arial" w:cs="Arial"/>
          <w:bCs/>
        </w:rPr>
        <w:t>s</w:t>
      </w:r>
      <w:r w:rsidRPr="00A068B0">
        <w:rPr>
          <w:rFonts w:ascii="Arial" w:hAnsi="Arial" w:cs="Arial"/>
        </w:rPr>
        <w:t xml:space="preserve">, </w:t>
      </w:r>
      <w:r w:rsidRPr="00A068B0">
        <w:rPr>
          <w:rFonts w:ascii="Arial" w:hAnsi="Arial" w:cs="Arial"/>
          <w:b/>
        </w:rPr>
        <w:t>Manufacturer</w:t>
      </w:r>
      <w:r w:rsidRPr="007F6BA6">
        <w:rPr>
          <w:rFonts w:ascii="Arial" w:hAnsi="Arial" w:cs="Arial"/>
          <w:bCs/>
        </w:rPr>
        <w:t>s</w:t>
      </w:r>
      <w:r w:rsidRPr="00A068B0">
        <w:rPr>
          <w:rFonts w:ascii="Arial" w:hAnsi="Arial" w:cs="Arial"/>
        </w:rPr>
        <w:t xml:space="preserve"> and </w:t>
      </w:r>
      <w:r w:rsidRPr="00A068B0">
        <w:rPr>
          <w:rFonts w:ascii="Arial" w:hAnsi="Arial" w:cs="Arial"/>
          <w:b/>
        </w:rPr>
        <w:t>Installer</w:t>
      </w:r>
      <w:r w:rsidRPr="007F6BA6">
        <w:rPr>
          <w:rFonts w:ascii="Arial" w:hAnsi="Arial" w:cs="Arial"/>
          <w:bCs/>
        </w:rPr>
        <w:t>s</w:t>
      </w:r>
      <w:r w:rsidRPr="00A068B0">
        <w:rPr>
          <w:rFonts w:ascii="Arial" w:hAnsi="Arial" w:cs="Arial"/>
        </w:rPr>
        <w:t xml:space="preserve"> of </w:t>
      </w:r>
      <w:r w:rsidRPr="003B2076">
        <w:rPr>
          <w:rFonts w:ascii="Arial" w:hAnsi="Arial" w:cs="Arial"/>
          <w:b/>
        </w:rPr>
        <w:t>Micro-generator</w:t>
      </w:r>
      <w:r w:rsidRPr="007F6BA6">
        <w:rPr>
          <w:rFonts w:ascii="Arial" w:hAnsi="Arial" w:cs="Arial"/>
          <w:bCs/>
        </w:rPr>
        <w:t>s</w:t>
      </w:r>
      <w:r w:rsidRPr="00A068B0">
        <w:rPr>
          <w:rFonts w:ascii="Arial" w:hAnsi="Arial" w:cs="Arial"/>
        </w:rPr>
        <w:t xml:space="preserve"> to be aware of the requirements of the </w:t>
      </w:r>
      <w:r w:rsidRPr="003B2076">
        <w:rPr>
          <w:rFonts w:ascii="Arial" w:hAnsi="Arial" w:cs="Arial"/>
          <w:b/>
        </w:rPr>
        <w:t>Distribution Network Operator</w:t>
      </w:r>
      <w:r w:rsidRPr="003B2076">
        <w:rPr>
          <w:rFonts w:ascii="Arial" w:hAnsi="Arial" w:cs="Arial"/>
        </w:rPr>
        <w:t xml:space="preserve"> (</w:t>
      </w:r>
      <w:r w:rsidRPr="003B2076">
        <w:rPr>
          <w:rFonts w:ascii="Arial" w:hAnsi="Arial" w:cs="Arial"/>
          <w:b/>
        </w:rPr>
        <w:t>DNO</w:t>
      </w:r>
      <w:r w:rsidRPr="003B2076">
        <w:rPr>
          <w:rFonts w:ascii="Arial" w:hAnsi="Arial" w:cs="Arial"/>
        </w:rPr>
        <w:t>)</w:t>
      </w:r>
      <w:r w:rsidRPr="00A068B0">
        <w:rPr>
          <w:rFonts w:ascii="Arial" w:hAnsi="Arial" w:cs="Arial"/>
        </w:rPr>
        <w:t xml:space="preserve"> before the </w:t>
      </w:r>
      <w:r w:rsidRPr="003B2076">
        <w:rPr>
          <w:rFonts w:ascii="Arial" w:hAnsi="Arial" w:cs="Arial"/>
          <w:b/>
        </w:rPr>
        <w:t>Micro-generator</w:t>
      </w:r>
      <w:r w:rsidRPr="00A068B0">
        <w:rPr>
          <w:rFonts w:ascii="Arial" w:hAnsi="Arial" w:cs="Arial"/>
        </w:rPr>
        <w:t xml:space="preserve"> installation will be accepted for connection to the </w:t>
      </w:r>
      <w:r w:rsidRPr="003B2076">
        <w:rPr>
          <w:rFonts w:ascii="Arial" w:eastAsia="Batang" w:hAnsi="Arial" w:cs="Arial"/>
          <w:b/>
        </w:rPr>
        <w:t>DNO’s</w:t>
      </w:r>
      <w:r w:rsidRPr="00A068B0">
        <w:rPr>
          <w:rFonts w:ascii="Arial" w:eastAsia="Batang" w:hAnsi="Arial" w:cs="Arial"/>
          <w:b/>
        </w:rPr>
        <w:t xml:space="preserve"> Distribution </w:t>
      </w:r>
      <w:r w:rsidRPr="003B2076">
        <w:rPr>
          <w:rFonts w:ascii="Arial" w:eastAsia="Batang" w:hAnsi="Arial" w:cs="Arial"/>
          <w:b/>
        </w:rPr>
        <w:t>Network</w:t>
      </w:r>
      <w:r w:rsidRPr="00A068B0">
        <w:rPr>
          <w:rFonts w:ascii="Arial" w:eastAsia="Batang" w:hAnsi="Arial" w:cs="Arial"/>
          <w:b/>
        </w:rPr>
        <w:t>.</w:t>
      </w:r>
    </w:p>
    <w:p w14:paraId="399C248E" w14:textId="77777777" w:rsidR="000A551F" w:rsidRPr="003B2076" w:rsidRDefault="000A551F">
      <w:pPr>
        <w:jc w:val="left"/>
        <w:rPr>
          <w:rFonts w:cs="Times New Roman"/>
          <w:b/>
          <w:bCs/>
          <w:spacing w:val="0"/>
          <w:sz w:val="24"/>
          <w:szCs w:val="22"/>
        </w:rPr>
      </w:pPr>
      <w:r w:rsidRPr="003B2076">
        <w:br w:type="page"/>
      </w:r>
    </w:p>
    <w:p w14:paraId="6F96BC0C" w14:textId="1DD2F76F" w:rsidR="0029104E" w:rsidRPr="003B2076" w:rsidRDefault="0029104E" w:rsidP="003B7C17">
      <w:pPr>
        <w:pStyle w:val="Heading1"/>
      </w:pPr>
      <w:bookmarkStart w:id="242" w:name="_Toc76882366"/>
      <w:r w:rsidRPr="003B2076">
        <w:lastRenderedPageBreak/>
        <w:t>Legal aspects</w:t>
      </w:r>
      <w:bookmarkEnd w:id="242"/>
    </w:p>
    <w:p w14:paraId="04B90D67" w14:textId="6C03B1CB" w:rsidR="0029104E" w:rsidRPr="003B2076" w:rsidRDefault="0029104E" w:rsidP="003B7C17">
      <w:pPr>
        <w:pStyle w:val="PARAGRAPH"/>
        <w:numPr>
          <w:ilvl w:val="1"/>
          <w:numId w:val="17"/>
        </w:numPr>
        <w:spacing w:before="60" w:after="60"/>
        <w:ind w:left="709" w:hanging="709"/>
      </w:pPr>
      <w:r w:rsidRPr="00A068B0">
        <w:t>In accordance with</w:t>
      </w:r>
      <w:r w:rsidR="006F1C91" w:rsidRPr="00A068B0">
        <w:t xml:space="preserve"> the </w:t>
      </w:r>
      <w:r w:rsidR="006F1C91" w:rsidRPr="00A068B0">
        <w:rPr>
          <w:b/>
        </w:rPr>
        <w:t>Electricity Safety, Quality and Continuity Regulations</w:t>
      </w:r>
      <w:r w:rsidRPr="00A068B0">
        <w:t xml:space="preserve"> </w:t>
      </w:r>
      <w:r w:rsidR="006F1C91" w:rsidRPr="00A068B0">
        <w:t>(</w:t>
      </w:r>
      <w:r w:rsidRPr="00A068B0">
        <w:rPr>
          <w:b/>
        </w:rPr>
        <w:t>ESQCR</w:t>
      </w:r>
      <w:r w:rsidR="006F1C91" w:rsidRPr="00A068B0">
        <w:t>)</w:t>
      </w:r>
      <w:r w:rsidRPr="00A068B0">
        <w:t xml:space="preserve"> Regulation 22(2)(c) </w:t>
      </w:r>
      <w:r w:rsidRPr="003B2076">
        <w:t xml:space="preserve">and the exemption to </w:t>
      </w:r>
      <w:r w:rsidRPr="003B2076">
        <w:rPr>
          <w:b/>
        </w:rPr>
        <w:t>ESQCR</w:t>
      </w:r>
      <w:r w:rsidRPr="003B2076">
        <w:t xml:space="preserve"> Regulation 22(2) (c) granted </w:t>
      </w:r>
      <w:r w:rsidR="003B2076" w:rsidRPr="003B2076">
        <w:t xml:space="preserve">in </w:t>
      </w:r>
      <w:r w:rsidRPr="003B2076">
        <w:t xml:space="preserve">August 2008 by the Health &amp; Safety Executive </w:t>
      </w:r>
      <w:r w:rsidRPr="00A068B0">
        <w:t xml:space="preserve">the </w:t>
      </w:r>
      <w:r w:rsidRPr="00A068B0">
        <w:rPr>
          <w:b/>
        </w:rPr>
        <w:t>Installer</w:t>
      </w:r>
      <w:r w:rsidRPr="00A068B0">
        <w:t xml:space="preserve"> is required to ensure that the </w:t>
      </w:r>
      <w:r w:rsidRPr="00A068B0">
        <w:rPr>
          <w:b/>
        </w:rPr>
        <w:t>DNO</w:t>
      </w:r>
      <w:r w:rsidRPr="00A068B0">
        <w:t xml:space="preserve"> is made aware of the </w:t>
      </w:r>
      <w:r w:rsidRPr="00A068B0">
        <w:rPr>
          <w:b/>
        </w:rPr>
        <w:t>Micro-generator</w:t>
      </w:r>
      <w:r w:rsidRPr="00A068B0">
        <w:t xml:space="preserve"> installation </w:t>
      </w:r>
      <w:r w:rsidRPr="003B2076">
        <w:t>before the time of commissioning or no later than 28 days (inclusive of the day of commissioning) after commissioning.</w:t>
      </w:r>
    </w:p>
    <w:p w14:paraId="4A43D167" w14:textId="35B87A6C" w:rsidR="0029104E" w:rsidRPr="003B2076" w:rsidRDefault="0029104E" w:rsidP="003B7C17">
      <w:pPr>
        <w:pStyle w:val="PARAGRAPH"/>
        <w:numPr>
          <w:ilvl w:val="1"/>
          <w:numId w:val="17"/>
        </w:numPr>
        <w:spacing w:beforeLines="60" w:before="144" w:afterLines="60" w:after="144"/>
        <w:ind w:left="709" w:hanging="709"/>
      </w:pPr>
      <w:r w:rsidRPr="00A068B0">
        <w:t xml:space="preserve">The </w:t>
      </w:r>
      <w:r w:rsidRPr="003B2076">
        <w:rPr>
          <w:b/>
        </w:rPr>
        <w:t>DNO</w:t>
      </w:r>
      <w:r w:rsidRPr="003B2076">
        <w:t xml:space="preserve"> is under a legal obligation to disallow </w:t>
      </w:r>
      <w:r w:rsidRPr="00A068B0">
        <w:t xml:space="preserve">the connection of </w:t>
      </w:r>
      <w:r w:rsidRPr="003B2076">
        <w:rPr>
          <w:b/>
        </w:rPr>
        <w:t>Micro-generating Plant</w:t>
      </w:r>
      <w:r w:rsidRPr="003B2076">
        <w:t xml:space="preserve"> unless it complies with this EREC G98 and relevant legal requirements </w:t>
      </w:r>
      <w:bookmarkStart w:id="243" w:name="_Hlk494825928"/>
      <w:r w:rsidRPr="003B2076">
        <w:t xml:space="preserve">such as the Distribution Code and the </w:t>
      </w:r>
      <w:r w:rsidRPr="003B2076">
        <w:rPr>
          <w:b/>
        </w:rPr>
        <w:t>ESQCR</w:t>
      </w:r>
      <w:r w:rsidRPr="003B2076">
        <w:t>.</w:t>
      </w:r>
      <w:bookmarkEnd w:id="243"/>
    </w:p>
    <w:p w14:paraId="26C543F9" w14:textId="77777777" w:rsidR="0029104E" w:rsidRPr="003B2076" w:rsidRDefault="0029104E" w:rsidP="003B7C17">
      <w:pPr>
        <w:pStyle w:val="PARAGRAPH"/>
        <w:numPr>
          <w:ilvl w:val="1"/>
          <w:numId w:val="17"/>
        </w:numPr>
        <w:spacing w:beforeLines="60" w:before="144" w:afterLines="60" w:after="144"/>
        <w:ind w:left="709" w:hanging="709"/>
      </w:pPr>
      <w:r w:rsidRPr="003B2076">
        <w:t xml:space="preserve">Under the terms of </w:t>
      </w:r>
      <w:r w:rsidRPr="003B2076">
        <w:rPr>
          <w:b/>
        </w:rPr>
        <w:t>ESQCR</w:t>
      </w:r>
      <w:r w:rsidRPr="003B2076">
        <w:t xml:space="preserve"> Regulation 26 the </w:t>
      </w:r>
      <w:r w:rsidRPr="003B2076">
        <w:rPr>
          <w:b/>
        </w:rPr>
        <w:t>DNO</w:t>
      </w:r>
      <w:r w:rsidRPr="003B2076">
        <w:t xml:space="preserve"> may require a </w:t>
      </w:r>
      <w:r w:rsidRPr="003B2076">
        <w:rPr>
          <w:b/>
        </w:rPr>
        <w:t>Micro-generator</w:t>
      </w:r>
      <w:r w:rsidRPr="003B2076">
        <w:t xml:space="preserve"> to be disconnected if it is a source of danger or interferes with the quality of supply to other consumers.</w:t>
      </w:r>
    </w:p>
    <w:p w14:paraId="78CD5BFB" w14:textId="1E52BD44"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 xml:space="preserve">In addition to the requirements specified in this document which allows connection to the </w:t>
      </w:r>
      <w:r w:rsidRPr="00A068B0">
        <w:rPr>
          <w:b/>
          <w:spacing w:val="0"/>
        </w:rPr>
        <w:t>GB</w:t>
      </w:r>
      <w:r w:rsidRPr="00A068B0">
        <w:rPr>
          <w:spacing w:val="0"/>
        </w:rPr>
        <w:t xml:space="preserve"> public </w:t>
      </w:r>
      <w:r w:rsidR="006F1C91" w:rsidRPr="00A068B0">
        <w:rPr>
          <w:b/>
          <w:spacing w:val="0"/>
        </w:rPr>
        <w:t>Low Voltage</w:t>
      </w:r>
      <w:r w:rsidRPr="00A068B0">
        <w:rPr>
          <w:b/>
          <w:spacing w:val="0"/>
        </w:rPr>
        <w:t xml:space="preserve"> Distribution Network</w:t>
      </w:r>
      <w:r w:rsidRPr="00A068B0">
        <w:rPr>
          <w:spacing w:val="0"/>
        </w:rPr>
        <w:t xml:space="preserve">, the </w:t>
      </w:r>
      <w:r w:rsidRPr="00A068B0">
        <w:rPr>
          <w:b/>
          <w:spacing w:val="0"/>
        </w:rPr>
        <w:t>Micro-generator</w:t>
      </w:r>
      <w:r w:rsidRPr="00A068B0">
        <w:rPr>
          <w:spacing w:val="0"/>
        </w:rPr>
        <w:t xml:space="preserve"> and all of its components shall </w:t>
      </w:r>
      <w:r w:rsidR="00C52A0F" w:rsidRPr="00A068B0">
        <w:rPr>
          <w:spacing w:val="0"/>
        </w:rPr>
        <w:t>conform to</w:t>
      </w:r>
      <w:r w:rsidRPr="00A068B0">
        <w:rPr>
          <w:spacing w:val="0"/>
        </w:rPr>
        <w:t xml:space="preserve"> all relevant legal </w:t>
      </w:r>
      <w:ins w:id="244" w:author="ENA" w:date="2021-02-16T19:04:00Z">
        <w:r w:rsidR="0081079E">
          <w:rPr>
            <w:spacing w:val="0"/>
          </w:rPr>
          <w:t xml:space="preserve">compliance and safety </w:t>
        </w:r>
      </w:ins>
      <w:r w:rsidRPr="00A068B0">
        <w:rPr>
          <w:spacing w:val="0"/>
        </w:rPr>
        <w:t>requirements</w:t>
      </w:r>
      <w:del w:id="245" w:author="ENA" w:date="2021-02-16T19:04:00Z">
        <w:r w:rsidRPr="00A068B0">
          <w:rPr>
            <w:spacing w:val="0"/>
          </w:rPr>
          <w:delText xml:space="preserve"> including European Directives and CE marking</w:delText>
        </w:r>
      </w:del>
      <w:r w:rsidRPr="00A068B0">
        <w:rPr>
          <w:spacing w:val="0"/>
        </w:rPr>
        <w:t>.</w:t>
      </w:r>
    </w:p>
    <w:p w14:paraId="794E92AF" w14:textId="305AC38B"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This document does not remove any statutory rights of an individual or organisation; equally it does not remove any statutory obligation on an individual or organisation.</w:t>
      </w:r>
    </w:p>
    <w:p w14:paraId="250C7288" w14:textId="77777777" w:rsidR="00BB7D9E" w:rsidRPr="00A068B0" w:rsidRDefault="00BB7D9E" w:rsidP="003B7C17">
      <w:pPr>
        <w:widowControl w:val="0"/>
        <w:autoSpaceDE w:val="0"/>
        <w:autoSpaceDN w:val="0"/>
        <w:adjustRightInd w:val="0"/>
        <w:spacing w:beforeLines="60" w:before="144" w:afterLines="60" w:after="144"/>
        <w:ind w:right="54"/>
      </w:pPr>
    </w:p>
    <w:p w14:paraId="565E2FFF" w14:textId="77777777" w:rsidR="0029104E" w:rsidRPr="00A068B0" w:rsidRDefault="0029104E" w:rsidP="0029104E">
      <w:pPr>
        <w:rPr>
          <w:sz w:val="20"/>
        </w:rPr>
      </w:pPr>
    </w:p>
    <w:p w14:paraId="6411A13B" w14:textId="77777777" w:rsidR="000A551F" w:rsidRPr="003B2076" w:rsidRDefault="000A551F">
      <w:pPr>
        <w:jc w:val="left"/>
        <w:rPr>
          <w:rFonts w:cs="Times New Roman"/>
          <w:b/>
          <w:bCs/>
          <w:spacing w:val="0"/>
          <w:sz w:val="24"/>
          <w:szCs w:val="22"/>
        </w:rPr>
      </w:pPr>
      <w:r w:rsidRPr="003B2076">
        <w:br w:type="page"/>
      </w:r>
    </w:p>
    <w:p w14:paraId="76641D2E" w14:textId="0E249450" w:rsidR="0029104E" w:rsidRPr="003B2076" w:rsidRDefault="0029104E" w:rsidP="003B7C17">
      <w:pPr>
        <w:pStyle w:val="Heading1"/>
      </w:pPr>
      <w:bookmarkStart w:id="246" w:name="_Toc76882367"/>
      <w:r w:rsidRPr="003B2076">
        <w:lastRenderedPageBreak/>
        <w:t>Scope</w:t>
      </w:r>
      <w:bookmarkEnd w:id="246"/>
    </w:p>
    <w:p w14:paraId="79C05BDA" w14:textId="44567A5C" w:rsidR="0029104E" w:rsidRPr="003B2076" w:rsidRDefault="00BB7D9E" w:rsidP="00B83C15">
      <w:pPr>
        <w:pStyle w:val="NumberedPARAlevel2"/>
        <w:ind w:left="709" w:hanging="709"/>
        <w:rPr>
          <w:szCs w:val="22"/>
        </w:rPr>
      </w:pPr>
      <w:r w:rsidRPr="00A068B0">
        <w:rPr>
          <w:bCs w:val="0"/>
        </w:rPr>
        <w:t>T</w:t>
      </w:r>
      <w:r w:rsidR="0029104E" w:rsidRPr="00A068B0">
        <w:rPr>
          <w:rFonts w:cs="Arial"/>
          <w:szCs w:val="22"/>
        </w:rPr>
        <w:t xml:space="preserve">his EREC G98 provides guidance on the </w:t>
      </w:r>
      <w:r w:rsidR="0029104E" w:rsidRPr="003B2076">
        <w:rPr>
          <w:rFonts w:cs="Arial"/>
          <w:b/>
          <w:szCs w:val="22"/>
        </w:rPr>
        <w:t>GB</w:t>
      </w:r>
      <w:r w:rsidR="0029104E" w:rsidRPr="00A068B0">
        <w:rPr>
          <w:rFonts w:cs="Arial"/>
          <w:szCs w:val="22"/>
        </w:rPr>
        <w:t xml:space="preserve"> technical requirements for the connection of </w:t>
      </w:r>
      <w:r w:rsidR="0029104E" w:rsidRPr="003B2076">
        <w:rPr>
          <w:rFonts w:cs="Arial"/>
          <w:b/>
          <w:szCs w:val="22"/>
        </w:rPr>
        <w:t>Micro-generator</w:t>
      </w:r>
      <w:r w:rsidR="0029104E" w:rsidRPr="000C66EA">
        <w:rPr>
          <w:rFonts w:cs="Arial"/>
          <w:bCs w:val="0"/>
          <w:szCs w:val="22"/>
        </w:rPr>
        <w:t>s</w:t>
      </w:r>
      <w:r w:rsidR="0029104E" w:rsidRPr="003B2076">
        <w:rPr>
          <w:rFonts w:cs="Arial"/>
          <w:b/>
          <w:szCs w:val="22"/>
        </w:rPr>
        <w:t xml:space="preserve"> </w:t>
      </w:r>
      <w:r w:rsidR="0029104E" w:rsidRPr="00A068B0">
        <w:rPr>
          <w:rFonts w:cs="Arial"/>
          <w:szCs w:val="22"/>
        </w:rPr>
        <w:t xml:space="preserve">in parallel with public </w:t>
      </w:r>
      <w:r w:rsidR="006F1C91"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Networks</w:t>
      </w:r>
      <w:r w:rsidR="0029104E" w:rsidRPr="00A068B0">
        <w:rPr>
          <w:rFonts w:cs="Arial"/>
          <w:szCs w:val="22"/>
        </w:rPr>
        <w:t xml:space="preserve">. </w:t>
      </w:r>
      <w:r w:rsidR="0029104E" w:rsidRPr="003B2076">
        <w:rPr>
          <w:rFonts w:cs="Arial"/>
          <w:szCs w:val="22"/>
        </w:rPr>
        <w:t>The requirements set out in this EREC G98 are in addition to those of European standard EN </w:t>
      </w:r>
      <w:del w:id="247" w:author="ENA" w:date="2021-02-16T19:04:00Z">
        <w:r w:rsidR="0029104E" w:rsidRPr="003B2076">
          <w:rPr>
            <w:rFonts w:cs="Arial"/>
            <w:szCs w:val="22"/>
          </w:rPr>
          <w:delText>50438</w:delText>
        </w:r>
      </w:del>
      <w:ins w:id="248" w:author="ENA" w:date="2021-02-16T19:04:00Z">
        <w:r w:rsidR="0081079E">
          <w:rPr>
            <w:rFonts w:cs="Arial"/>
            <w:szCs w:val="22"/>
          </w:rPr>
          <w:t>50549-1</w:t>
        </w:r>
      </w:ins>
      <w:r w:rsidR="0081079E" w:rsidRPr="003B2076">
        <w:rPr>
          <w:rFonts w:cs="Arial"/>
          <w:szCs w:val="22"/>
        </w:rPr>
        <w:t xml:space="preserve"> </w:t>
      </w:r>
      <w:r w:rsidR="0029104E" w:rsidRPr="003B2076">
        <w:rPr>
          <w:rFonts w:cs="Arial"/>
          <w:szCs w:val="22"/>
        </w:rPr>
        <w:t xml:space="preserve">which should be complied with </w:t>
      </w:r>
      <w:del w:id="249" w:author="ENA" w:date="2021-02-16T19:04:00Z">
        <w:r w:rsidR="006F1C91" w:rsidRPr="003B2076">
          <w:rPr>
            <w:rFonts w:cs="Arial"/>
            <w:szCs w:val="22"/>
          </w:rPr>
          <w:delText>in full</w:delText>
        </w:r>
      </w:del>
      <w:ins w:id="250" w:author="ENA" w:date="2021-02-16T19:04:00Z">
        <w:r w:rsidR="0081079E">
          <w:rPr>
            <w:rFonts w:cs="Arial"/>
            <w:szCs w:val="22"/>
          </w:rPr>
          <w:t xml:space="preserve">as applicable to </w:t>
        </w:r>
        <w:r w:rsidR="0081079E" w:rsidRPr="0079007A">
          <w:rPr>
            <w:rFonts w:cs="Arial"/>
            <w:b/>
            <w:bCs w:val="0"/>
            <w:szCs w:val="22"/>
          </w:rPr>
          <w:t>Micro-generating Plant</w:t>
        </w:r>
      </w:ins>
      <w:r w:rsidR="0029104E" w:rsidRPr="003B2076">
        <w:rPr>
          <w:rFonts w:cs="Arial"/>
          <w:szCs w:val="22"/>
        </w:rPr>
        <w:t>.</w:t>
      </w:r>
    </w:p>
    <w:p w14:paraId="6D79402B" w14:textId="77777777" w:rsidR="00F355BC" w:rsidRPr="003B2076" w:rsidRDefault="00F355BC" w:rsidP="00F355BC">
      <w:pPr>
        <w:pStyle w:val="NumberedPARAlevel2"/>
        <w:ind w:left="709" w:hanging="709"/>
        <w:rPr>
          <w:szCs w:val="22"/>
        </w:rPr>
      </w:pPr>
      <w:r>
        <w:t xml:space="preserve">This EREC G98 applies in full to </w:t>
      </w:r>
      <w:r>
        <w:rPr>
          <w:b/>
          <w:bCs w:val="0"/>
          <w:vanish/>
        </w:rPr>
        <w:t>Micro-generating Plant</w:t>
      </w:r>
      <w:r>
        <w:rPr>
          <w:vanish/>
        </w:rPr>
        <w:t xml:space="preserve"> </w:t>
      </w:r>
      <w:r>
        <w:t xml:space="preserve">including </w:t>
      </w:r>
      <w:r w:rsidRPr="00A43E66">
        <w:rPr>
          <w:b/>
          <w:bCs w:val="0"/>
        </w:rPr>
        <w:t>Electricity Storage</w:t>
      </w:r>
      <w:r>
        <w:t xml:space="preserve"> devices commissioned on or after 01 September 2022. </w:t>
      </w:r>
      <w:r>
        <w:rPr>
          <w:b/>
          <w:bCs w:val="0"/>
        </w:rPr>
        <w:t>Micro-generating Plant</w:t>
      </w:r>
      <w:r>
        <w:t xml:space="preserve"> including </w:t>
      </w:r>
      <w:r w:rsidRPr="00A43E66">
        <w:rPr>
          <w:b/>
          <w:bCs w:val="0"/>
        </w:rPr>
        <w:t>Electricity Storage</w:t>
      </w:r>
      <w:r>
        <w:t xml:space="preserve"> devices commissioned before 01 September 2022 shall comply with this EREC G98 taking account of the specific exclusions for </w:t>
      </w:r>
      <w:r w:rsidRPr="00A43E66">
        <w:rPr>
          <w:b/>
          <w:bCs w:val="0"/>
        </w:rPr>
        <w:t>Electricity Storage</w:t>
      </w:r>
      <w:r>
        <w:t xml:space="preserve"> in Appendix 1.</w:t>
      </w:r>
    </w:p>
    <w:p w14:paraId="4262ABC4" w14:textId="6BCC1E0B" w:rsidR="0029104E" w:rsidRPr="00A068B0" w:rsidRDefault="00BB7D9E" w:rsidP="00B83C15">
      <w:pPr>
        <w:pStyle w:val="NumberedPARAlevel2"/>
        <w:ind w:left="709" w:hanging="709"/>
        <w:rPr>
          <w:szCs w:val="22"/>
        </w:rPr>
      </w:pPr>
      <w:r w:rsidRPr="00A068B0">
        <w:t>T</w:t>
      </w:r>
      <w:r w:rsidR="0029104E" w:rsidRPr="00A068B0">
        <w:rPr>
          <w:rFonts w:eastAsia="Batang" w:cs="Arial"/>
          <w:szCs w:val="22"/>
        </w:rPr>
        <w:t xml:space="preserve">here are </w:t>
      </w:r>
      <w:r w:rsidR="0029104E" w:rsidRPr="003B2076">
        <w:rPr>
          <w:rFonts w:eastAsia="Batang" w:cs="Arial"/>
          <w:szCs w:val="22"/>
        </w:rPr>
        <w:t xml:space="preserve">two </w:t>
      </w:r>
      <w:r w:rsidR="0029104E" w:rsidRPr="00A068B0">
        <w:rPr>
          <w:rFonts w:eastAsia="Batang" w:cs="Arial"/>
          <w:szCs w:val="22"/>
        </w:rPr>
        <w:t xml:space="preserve">connection procedures </w:t>
      </w:r>
      <w:r w:rsidR="0029104E" w:rsidRPr="00A068B0">
        <w:rPr>
          <w:rFonts w:cs="Arial"/>
          <w:szCs w:val="22"/>
        </w:rPr>
        <w:t>described in this document</w:t>
      </w:r>
      <w:r w:rsidR="0029104E" w:rsidRPr="00A068B0">
        <w:rPr>
          <w:rFonts w:eastAsia="Batang" w:cs="Arial"/>
          <w:szCs w:val="22"/>
        </w:rPr>
        <w:t>. The first connection procedure</w:t>
      </w:r>
      <w:r w:rsidR="0029104E" w:rsidRPr="00A068B0">
        <w:rPr>
          <w:rFonts w:cs="Arial"/>
          <w:szCs w:val="22"/>
        </w:rPr>
        <w:t xml:space="preserve"> covers the connection of </w:t>
      </w:r>
      <w:r w:rsidR="0029104E" w:rsidRPr="003B2076">
        <w:rPr>
          <w:rFonts w:cs="Arial"/>
          <w:szCs w:val="22"/>
        </w:rPr>
        <w:t xml:space="preserve">a single </w:t>
      </w:r>
      <w:r w:rsidR="0029104E" w:rsidRPr="003B2076">
        <w:rPr>
          <w:rFonts w:cs="Arial"/>
          <w:b/>
          <w:szCs w:val="22"/>
        </w:rPr>
        <w:t>Micro-generating Plant</w:t>
      </w:r>
      <w:r w:rsidR="0029104E" w:rsidRPr="003B2076">
        <w:rPr>
          <w:rFonts w:cs="Arial"/>
          <w:szCs w:val="22"/>
        </w:rPr>
        <w:t xml:space="preserve">. A </w:t>
      </w:r>
      <w:r w:rsidR="0029104E" w:rsidRPr="003B2076">
        <w:rPr>
          <w:rFonts w:cs="Arial"/>
          <w:b/>
          <w:szCs w:val="22"/>
        </w:rPr>
        <w:t>Micro-generating Plant</w:t>
      </w:r>
      <w:r w:rsidR="0029104E" w:rsidRPr="003B2076">
        <w:rPr>
          <w:rFonts w:cs="Arial"/>
          <w:szCs w:val="22"/>
        </w:rPr>
        <w:t xml:space="preserve"> is a single electrical installation that contains </w:t>
      </w:r>
      <w:r w:rsidR="0029104E" w:rsidRPr="00A068B0">
        <w:rPr>
          <w:rFonts w:cs="Arial"/>
          <w:szCs w:val="22"/>
        </w:rPr>
        <w:t xml:space="preserve">one or more </w:t>
      </w:r>
      <w:r w:rsidR="0029104E" w:rsidRPr="003B2076">
        <w:rPr>
          <w:rFonts w:cs="Arial"/>
          <w:b/>
          <w:szCs w:val="22"/>
        </w:rPr>
        <w:t>Micro-generator</w:t>
      </w:r>
      <w:r w:rsidR="0029104E" w:rsidRPr="000C66EA">
        <w:rPr>
          <w:rFonts w:cs="Arial"/>
          <w:bCs w:val="0"/>
          <w:szCs w:val="22"/>
        </w:rPr>
        <w:t>s</w:t>
      </w:r>
      <w:r w:rsidR="0029104E" w:rsidRPr="00A068B0">
        <w:rPr>
          <w:rFonts w:cs="Arial"/>
          <w:szCs w:val="22"/>
        </w:rPr>
        <w:t>, either single or multi-phase</w:t>
      </w:r>
      <w:r w:rsidR="0029104E" w:rsidRPr="003B2076">
        <w:rPr>
          <w:rFonts w:cs="Arial"/>
          <w:szCs w:val="22"/>
        </w:rPr>
        <w:t xml:space="preserve">, the aggregate </w:t>
      </w:r>
      <w:r w:rsidR="0029104E" w:rsidRPr="003B2076">
        <w:rPr>
          <w:rFonts w:cs="Arial"/>
          <w:b/>
          <w:szCs w:val="22"/>
        </w:rPr>
        <w:t>Registered Capacity</w:t>
      </w:r>
      <w:r w:rsidR="0029104E" w:rsidRPr="003B2076">
        <w:rPr>
          <w:rFonts w:cs="Arial"/>
          <w:szCs w:val="22"/>
        </w:rPr>
        <w:t xml:space="preserve"> of which is no greater than 16 A per phase</w:t>
      </w:r>
      <w:r w:rsidR="0029104E" w:rsidRPr="00A068B0">
        <w:rPr>
          <w:rStyle w:val="FootnoteReference"/>
          <w:rFonts w:cs="Arial"/>
          <w:sz w:val="22"/>
          <w:szCs w:val="22"/>
          <w:vertAlign w:val="superscript"/>
        </w:rPr>
        <w:footnoteReference w:id="3"/>
      </w:r>
      <w:r w:rsidR="0029104E" w:rsidRPr="00A068B0">
        <w:rPr>
          <w:rFonts w:cs="Arial"/>
          <w:szCs w:val="22"/>
        </w:rPr>
        <w:t xml:space="preserve">. The </w:t>
      </w:r>
      <w:r w:rsidR="0029104E" w:rsidRPr="003B2076">
        <w:rPr>
          <w:rFonts w:cs="Arial"/>
          <w:szCs w:val="22"/>
        </w:rPr>
        <w:t xml:space="preserve">second </w:t>
      </w:r>
      <w:r w:rsidR="0029104E" w:rsidRPr="00A068B0">
        <w:rPr>
          <w:rFonts w:cs="Arial"/>
          <w:szCs w:val="22"/>
        </w:rPr>
        <w:t xml:space="preserve">connection procedure covers the connection of multiple </w:t>
      </w:r>
      <w:r w:rsidR="0029104E" w:rsidRPr="00A068B0">
        <w:rPr>
          <w:rFonts w:cs="Arial"/>
          <w:b/>
          <w:szCs w:val="22"/>
        </w:rPr>
        <w:t>Micro-generator</w:t>
      </w:r>
      <w:r w:rsidR="0029104E" w:rsidRPr="000C66EA">
        <w:rPr>
          <w:rFonts w:cs="Arial"/>
          <w:bCs w:val="0"/>
          <w:szCs w:val="22"/>
        </w:rPr>
        <w:t>s</w:t>
      </w:r>
      <w:r w:rsidR="0029104E" w:rsidRPr="00A068B0">
        <w:rPr>
          <w:rFonts w:cs="Arial"/>
          <w:szCs w:val="22"/>
        </w:rPr>
        <w:t xml:space="preserve"> (other than within a single </w:t>
      </w:r>
      <w:r w:rsidR="0029104E" w:rsidRPr="00A068B0">
        <w:rPr>
          <w:rFonts w:cs="Arial"/>
          <w:b/>
          <w:szCs w:val="22"/>
        </w:rPr>
        <w:t>Customer’s Installation</w:t>
      </w:r>
      <w:r w:rsidR="0029104E" w:rsidRPr="00A068B0">
        <w:rPr>
          <w:rFonts w:cs="Arial"/>
          <w:szCs w:val="22"/>
        </w:rPr>
        <w:t xml:space="preserve">) in a </w:t>
      </w:r>
      <w:r w:rsidR="0029104E" w:rsidRPr="00A068B0">
        <w:rPr>
          <w:rFonts w:cs="Arial"/>
          <w:b/>
          <w:szCs w:val="22"/>
        </w:rPr>
        <w:t>Close Geographic Region</w:t>
      </w:r>
      <w:r w:rsidR="0029104E" w:rsidRPr="00A068B0">
        <w:rPr>
          <w:rFonts w:cs="Arial"/>
          <w:szCs w:val="22"/>
        </w:rPr>
        <w:t>, under a planned programme of work.</w:t>
      </w:r>
    </w:p>
    <w:p w14:paraId="5E6463F4" w14:textId="3DF0232A" w:rsidR="0029104E" w:rsidRPr="001B408F" w:rsidRDefault="00BB7D9E" w:rsidP="00B83C15">
      <w:pPr>
        <w:pStyle w:val="NumberedPARAlevel2"/>
        <w:ind w:left="709" w:hanging="709"/>
        <w:rPr>
          <w:szCs w:val="22"/>
        </w:rPr>
      </w:pPr>
      <w:r w:rsidRPr="00A068B0">
        <w:t>T</w:t>
      </w:r>
      <w:r w:rsidR="0029104E" w:rsidRPr="00A068B0">
        <w:rPr>
          <w:rFonts w:cs="Arial"/>
          <w:szCs w:val="22"/>
        </w:rPr>
        <w:t xml:space="preserve">his document is applicable to </w:t>
      </w:r>
      <w:r w:rsidR="0029104E" w:rsidRPr="00A068B0">
        <w:rPr>
          <w:rFonts w:cs="Arial"/>
          <w:b/>
          <w:szCs w:val="22"/>
        </w:rPr>
        <w:t>Fully Type Tested Micro-generator</w:t>
      </w:r>
      <w:r w:rsidR="0029104E" w:rsidRPr="000C66EA">
        <w:rPr>
          <w:rFonts w:cs="Arial"/>
          <w:bCs w:val="0"/>
          <w:szCs w:val="22"/>
        </w:rPr>
        <w:t>s</w:t>
      </w:r>
      <w:r w:rsidR="0029104E" w:rsidRPr="00A068B0">
        <w:rPr>
          <w:rFonts w:cs="Arial"/>
          <w:szCs w:val="22"/>
        </w:rPr>
        <w:t xml:space="preserve"> for which a </w:t>
      </w:r>
      <w:r w:rsidR="0029104E" w:rsidRPr="00A068B0">
        <w:rPr>
          <w:rFonts w:cs="Arial"/>
          <w:b/>
          <w:szCs w:val="22"/>
        </w:rPr>
        <w:t>Micro-generator</w:t>
      </w:r>
      <w:r w:rsidR="0029104E" w:rsidRPr="00A068B0">
        <w:rPr>
          <w:rFonts w:cs="Arial"/>
          <w:szCs w:val="22"/>
        </w:rPr>
        <w:t xml:space="preserve"> </w:t>
      </w:r>
      <w:r w:rsidR="00AB39CC" w:rsidRPr="00A068B0">
        <w:rPr>
          <w:rFonts w:cs="Arial"/>
          <w:b/>
          <w:szCs w:val="22"/>
        </w:rPr>
        <w:t>Type</w:t>
      </w:r>
      <w:r w:rsidR="00AB39CC"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demonstrates that the </w:t>
      </w:r>
      <w:r w:rsidR="0029104E" w:rsidRPr="00A068B0">
        <w:rPr>
          <w:rFonts w:cs="Arial"/>
          <w:b/>
          <w:szCs w:val="22"/>
        </w:rPr>
        <w:t>Micro-generator</w:t>
      </w:r>
      <w:r w:rsidR="0029104E" w:rsidRPr="00A068B0">
        <w:rPr>
          <w:rFonts w:cs="Arial"/>
          <w:szCs w:val="22"/>
        </w:rPr>
        <w:t xml:space="preserve"> design meets all the requirements set out in this EREC G98.  For </w:t>
      </w:r>
      <w:r w:rsidR="003B2076">
        <w:rPr>
          <w:rFonts w:cs="Arial"/>
          <w:b/>
          <w:szCs w:val="22"/>
        </w:rPr>
        <w:t>Micro-generator</w:t>
      </w:r>
      <w:r w:rsidR="003B2076" w:rsidRPr="000C66EA">
        <w:rPr>
          <w:rFonts w:cs="Arial"/>
          <w:bCs w:val="0"/>
          <w:szCs w:val="22"/>
        </w:rPr>
        <w:t>s</w:t>
      </w:r>
      <w:r w:rsidR="00A36F32" w:rsidRPr="00A068B0">
        <w:rPr>
          <w:rFonts w:cs="Arial"/>
          <w:szCs w:val="22"/>
        </w:rPr>
        <w:t xml:space="preserve"> </w:t>
      </w:r>
      <w:r w:rsidR="0029104E" w:rsidRPr="00A068B0">
        <w:rPr>
          <w:rFonts w:cs="Arial"/>
          <w:szCs w:val="22"/>
        </w:rPr>
        <w:t>greater than 16 A per phase the procedures described in EREC G99 apply.</w:t>
      </w:r>
    </w:p>
    <w:p w14:paraId="6DC54179" w14:textId="77777777" w:rsidR="001B408F" w:rsidRPr="0031654A" w:rsidRDefault="001B408F" w:rsidP="001B408F">
      <w:pPr>
        <w:pStyle w:val="NumberedPARAlevel2"/>
        <w:rPr>
          <w:rFonts w:cs="Arial"/>
          <w:szCs w:val="22"/>
        </w:rPr>
      </w:pPr>
      <w:r w:rsidRPr="0031654A">
        <w:rPr>
          <w:rFonts w:cs="Arial"/>
          <w:szCs w:val="22"/>
        </w:rPr>
        <w:t xml:space="preserve">Where a </w:t>
      </w:r>
      <w:r w:rsidRPr="0005362A">
        <w:rPr>
          <w:rFonts w:cs="Arial"/>
          <w:b/>
          <w:szCs w:val="22"/>
        </w:rPr>
        <w:t>Customer</w:t>
      </w:r>
      <w:r w:rsidRPr="0031654A">
        <w:rPr>
          <w:rFonts w:cs="Arial"/>
          <w:szCs w:val="22"/>
        </w:rPr>
        <w:t xml:space="preserve">: </w:t>
      </w:r>
    </w:p>
    <w:p w14:paraId="436DB711" w14:textId="52CE81EC" w:rsidR="001B408F" w:rsidRPr="0031654A" w:rsidRDefault="001B408F" w:rsidP="000E1B29">
      <w:pPr>
        <w:pStyle w:val="NumberedPARAlevel2"/>
        <w:numPr>
          <w:ilvl w:val="0"/>
          <w:numId w:val="45"/>
        </w:numPr>
        <w:rPr>
          <w:rFonts w:cs="Arial"/>
          <w:szCs w:val="22"/>
        </w:rPr>
      </w:pPr>
      <w:r w:rsidRPr="0031654A">
        <w:rPr>
          <w:rFonts w:cs="Arial"/>
          <w:szCs w:val="22"/>
        </w:rPr>
        <w:t xml:space="preserve">has an existing </w:t>
      </w:r>
      <w:r w:rsidRPr="0005362A">
        <w:rPr>
          <w:rFonts w:cs="Arial"/>
          <w:b/>
          <w:szCs w:val="22"/>
        </w:rPr>
        <w:t>Micro-generator</w:t>
      </w:r>
      <w:r w:rsidRPr="0031654A">
        <w:rPr>
          <w:rFonts w:cs="Arial"/>
          <w:szCs w:val="22"/>
        </w:rPr>
        <w:t xml:space="preserve"> that conforms with </w:t>
      </w:r>
      <w:r>
        <w:rPr>
          <w:rFonts w:cs="Arial"/>
          <w:szCs w:val="22"/>
        </w:rPr>
        <w:t xml:space="preserve">the </w:t>
      </w:r>
      <w:r w:rsidRPr="0031654A">
        <w:rPr>
          <w:rFonts w:cs="Arial"/>
          <w:szCs w:val="22"/>
        </w:rPr>
        <w:t xml:space="preserve">EREC G83 or </w:t>
      </w:r>
      <w:r>
        <w:rPr>
          <w:rFonts w:cs="Arial"/>
          <w:szCs w:val="22"/>
        </w:rPr>
        <w:t>EREC G98</w:t>
      </w:r>
      <w:r w:rsidRPr="0031654A">
        <w:rPr>
          <w:rFonts w:cs="Arial"/>
          <w:szCs w:val="22"/>
        </w:rPr>
        <w:t xml:space="preserve"> requirements, and they wish to install a</w:t>
      </w:r>
      <w:r w:rsidR="00876A38">
        <w:rPr>
          <w:rFonts w:cs="Arial"/>
          <w:szCs w:val="22"/>
        </w:rPr>
        <w:t>n</w:t>
      </w:r>
      <w:r w:rsidRPr="0031654A">
        <w:rPr>
          <w:rFonts w:cs="Arial"/>
          <w:szCs w:val="22"/>
        </w:rPr>
        <w:t xml:space="preserve"> </w:t>
      </w:r>
      <w:r w:rsidR="00876A38" w:rsidRPr="00183741">
        <w:rPr>
          <w:rFonts w:cs="Arial"/>
          <w:b/>
          <w:szCs w:val="22"/>
        </w:rPr>
        <w:t>Electricity S</w:t>
      </w:r>
      <w:r w:rsidRPr="00183741">
        <w:rPr>
          <w:rFonts w:cs="Arial"/>
          <w:b/>
          <w:szCs w:val="22"/>
        </w:rPr>
        <w:t>torage</w:t>
      </w:r>
      <w:r w:rsidRPr="0031654A">
        <w:rPr>
          <w:rFonts w:cs="Arial"/>
          <w:szCs w:val="22"/>
        </w:rPr>
        <w:t xml:space="preserve"> d</w:t>
      </w:r>
      <w:r>
        <w:rPr>
          <w:rFonts w:cs="Arial"/>
          <w:szCs w:val="22"/>
        </w:rPr>
        <w:t xml:space="preserve">evice </w:t>
      </w:r>
      <w:r w:rsidR="00183741">
        <w:rPr>
          <w:rFonts w:cs="Arial"/>
          <w:szCs w:val="22"/>
        </w:rPr>
        <w:t>via</w:t>
      </w:r>
      <w:r w:rsidR="000E1B29">
        <w:rPr>
          <w:rFonts w:cs="Arial"/>
          <w:szCs w:val="22"/>
        </w:rPr>
        <w:t xml:space="preserve"> </w:t>
      </w:r>
      <w:r w:rsidR="000E1B29" w:rsidRPr="000E1B29">
        <w:rPr>
          <w:rFonts w:cs="Arial"/>
          <w:szCs w:val="22"/>
        </w:rPr>
        <w:t xml:space="preserve">an EREC G98 </w:t>
      </w:r>
      <w:r w:rsidR="006F1070">
        <w:rPr>
          <w:rFonts w:cs="Arial"/>
          <w:b/>
          <w:szCs w:val="22"/>
        </w:rPr>
        <w:t>Fully T</w:t>
      </w:r>
      <w:r w:rsidR="000E1B29" w:rsidRPr="00183741">
        <w:rPr>
          <w:rFonts w:cs="Arial"/>
          <w:b/>
          <w:szCs w:val="22"/>
        </w:rPr>
        <w:t>ype Tested Inverter</w:t>
      </w:r>
      <w:r w:rsidR="000E1B29" w:rsidRPr="000E1B29">
        <w:rPr>
          <w:rFonts w:cs="Arial"/>
          <w:szCs w:val="22"/>
        </w:rPr>
        <w:t xml:space="preserve"> that is separate from the existing </w:t>
      </w:r>
      <w:r w:rsidR="000E1B29" w:rsidRPr="00183741">
        <w:rPr>
          <w:rFonts w:cs="Arial"/>
          <w:b/>
          <w:szCs w:val="22"/>
        </w:rPr>
        <w:t>Micro-generator Inverter</w:t>
      </w:r>
      <w:r w:rsidR="009669F1">
        <w:rPr>
          <w:rFonts w:cs="Arial"/>
          <w:szCs w:val="22"/>
        </w:rPr>
        <w:t>;</w:t>
      </w:r>
      <w:r w:rsidRPr="0031654A">
        <w:rPr>
          <w:rFonts w:cs="Arial"/>
          <w:szCs w:val="22"/>
        </w:rPr>
        <w:t xml:space="preserve"> or </w:t>
      </w:r>
    </w:p>
    <w:p w14:paraId="6314E79B" w14:textId="44A0F32A" w:rsidR="001B408F" w:rsidRPr="0031654A" w:rsidRDefault="001B408F" w:rsidP="001B408F">
      <w:pPr>
        <w:pStyle w:val="NumberedPARAlevel2"/>
        <w:numPr>
          <w:ilvl w:val="0"/>
          <w:numId w:val="45"/>
        </w:numPr>
        <w:rPr>
          <w:rFonts w:cs="Arial"/>
          <w:szCs w:val="22"/>
        </w:rPr>
      </w:pPr>
      <w:r w:rsidRPr="0031654A">
        <w:rPr>
          <w:rFonts w:cs="Arial"/>
          <w:szCs w:val="22"/>
        </w:rPr>
        <w:t xml:space="preserve">wishes to install both a new </w:t>
      </w:r>
      <w:r w:rsidRPr="0005362A">
        <w:rPr>
          <w:rFonts w:cs="Arial"/>
          <w:b/>
          <w:szCs w:val="22"/>
        </w:rPr>
        <w:t>Micro-generator</w:t>
      </w:r>
      <w:r w:rsidRPr="0031654A">
        <w:rPr>
          <w:rFonts w:cs="Arial"/>
          <w:szCs w:val="22"/>
        </w:rPr>
        <w:t xml:space="preserve"> (non-</w:t>
      </w:r>
      <w:r w:rsidR="00876A38">
        <w:rPr>
          <w:rFonts w:cs="Arial"/>
          <w:b/>
          <w:szCs w:val="22"/>
        </w:rPr>
        <w:t>Electricity Storage</w:t>
      </w:r>
      <w:r w:rsidRPr="0031654A">
        <w:rPr>
          <w:rFonts w:cs="Arial"/>
          <w:szCs w:val="22"/>
        </w:rPr>
        <w:t>) th</w:t>
      </w:r>
      <w:r>
        <w:rPr>
          <w:rFonts w:cs="Arial"/>
          <w:szCs w:val="22"/>
        </w:rPr>
        <w:t>at conforms with the EREC G98</w:t>
      </w:r>
      <w:r w:rsidRPr="0031654A">
        <w:rPr>
          <w:rFonts w:cs="Arial"/>
          <w:szCs w:val="22"/>
        </w:rPr>
        <w:t xml:space="preserve"> requirements, a</w:t>
      </w:r>
      <w:r>
        <w:rPr>
          <w:rFonts w:cs="Arial"/>
          <w:szCs w:val="22"/>
        </w:rPr>
        <w:t>nd a</w:t>
      </w:r>
      <w:r w:rsidR="00D97B7B">
        <w:rPr>
          <w:rFonts w:cs="Arial"/>
          <w:szCs w:val="22"/>
        </w:rPr>
        <w:t>n</w:t>
      </w:r>
      <w:r>
        <w:rPr>
          <w:rFonts w:cs="Arial"/>
          <w:szCs w:val="22"/>
        </w:rPr>
        <w:t xml:space="preserve"> </w:t>
      </w:r>
      <w:r w:rsidR="00876A38" w:rsidRPr="00183741">
        <w:rPr>
          <w:rFonts w:cs="Arial"/>
          <w:b/>
          <w:szCs w:val="22"/>
        </w:rPr>
        <w:t>Electricity S</w:t>
      </w:r>
      <w:r w:rsidRPr="00183741">
        <w:rPr>
          <w:rFonts w:cs="Arial"/>
          <w:b/>
          <w:szCs w:val="22"/>
        </w:rPr>
        <w:t>torage</w:t>
      </w:r>
      <w:r>
        <w:rPr>
          <w:rFonts w:cs="Arial"/>
          <w:szCs w:val="22"/>
        </w:rPr>
        <w:t xml:space="preserve"> device via a G98</w:t>
      </w:r>
      <w:r w:rsidRPr="0031654A">
        <w:rPr>
          <w:rFonts w:cs="Arial"/>
          <w:szCs w:val="22"/>
        </w:rPr>
        <w:t xml:space="preserve"> </w:t>
      </w:r>
      <w:r w:rsidR="006F1070" w:rsidRPr="006F1070">
        <w:rPr>
          <w:rFonts w:cs="Arial"/>
          <w:b/>
          <w:szCs w:val="22"/>
        </w:rPr>
        <w:t xml:space="preserve">Fully </w:t>
      </w:r>
      <w:r w:rsidRPr="0005362A">
        <w:rPr>
          <w:rFonts w:cs="Arial"/>
          <w:b/>
          <w:szCs w:val="22"/>
        </w:rPr>
        <w:t>Type Tested Inverter</w:t>
      </w:r>
      <w:r>
        <w:rPr>
          <w:rFonts w:cs="Arial"/>
          <w:szCs w:val="22"/>
        </w:rPr>
        <w:t xml:space="preserve"> together with an export limitation s</w:t>
      </w:r>
      <w:r w:rsidRPr="0031654A">
        <w:rPr>
          <w:rFonts w:cs="Arial"/>
          <w:szCs w:val="22"/>
        </w:rPr>
        <w:t>cheme that conforms with the EREC G100 requirements</w:t>
      </w:r>
      <w:r w:rsidR="009669F1">
        <w:rPr>
          <w:rFonts w:cs="Arial"/>
          <w:szCs w:val="22"/>
        </w:rPr>
        <w:t>;</w:t>
      </w:r>
      <w:del w:id="252" w:author="ENA" w:date="2021-02-16T19:04:00Z">
        <w:r w:rsidRPr="0031654A">
          <w:rPr>
            <w:rFonts w:cs="Arial"/>
            <w:szCs w:val="22"/>
          </w:rPr>
          <w:delText xml:space="preserve"> </w:delText>
        </w:r>
      </w:del>
    </w:p>
    <w:p w14:paraId="34061CBF" w14:textId="7261BA2A" w:rsidR="001B408F" w:rsidRPr="0031654A" w:rsidRDefault="001B408F" w:rsidP="001B408F">
      <w:pPr>
        <w:pStyle w:val="NumberedPARAlevel2"/>
        <w:numPr>
          <w:ilvl w:val="0"/>
          <w:numId w:val="0"/>
        </w:numPr>
        <w:ind w:left="709"/>
        <w:rPr>
          <w:rFonts w:cs="Arial"/>
          <w:szCs w:val="22"/>
        </w:rPr>
      </w:pPr>
      <w:r w:rsidRPr="0031654A">
        <w:rPr>
          <w:rFonts w:cs="Arial"/>
          <w:szCs w:val="22"/>
        </w:rPr>
        <w:t>referen</w:t>
      </w:r>
      <w:r>
        <w:rPr>
          <w:rFonts w:cs="Arial"/>
          <w:szCs w:val="22"/>
        </w:rPr>
        <w:t>ce should be made to EREC G99</w:t>
      </w:r>
      <w:r w:rsidRPr="0031654A">
        <w:rPr>
          <w:rFonts w:cs="Arial"/>
          <w:szCs w:val="22"/>
        </w:rPr>
        <w:t xml:space="preserve"> as the </w:t>
      </w:r>
      <w:r w:rsidR="00876A38">
        <w:rPr>
          <w:rFonts w:cs="Arial"/>
          <w:szCs w:val="22"/>
        </w:rPr>
        <w:t>integrated micro generation and storage</w:t>
      </w:r>
      <w:r w:rsidRPr="00905206">
        <w:rPr>
          <w:rFonts w:cs="Arial"/>
          <w:szCs w:val="22"/>
        </w:rPr>
        <w:t xml:space="preserve"> p</w:t>
      </w:r>
      <w:r w:rsidRPr="0031654A">
        <w:rPr>
          <w:rFonts w:cs="Arial"/>
          <w:szCs w:val="22"/>
        </w:rPr>
        <w:t xml:space="preserve">rocedure may be appropriate. </w:t>
      </w:r>
      <w:r w:rsidR="00D97B7B">
        <w:rPr>
          <w:rFonts w:cs="Arial"/>
          <w:szCs w:val="22"/>
        </w:rPr>
        <w:t xml:space="preserve"> </w:t>
      </w:r>
      <w:r w:rsidRPr="00905206">
        <w:rPr>
          <w:rFonts w:cs="Arial"/>
          <w:szCs w:val="22"/>
        </w:rPr>
        <w:t xml:space="preserve">The </w:t>
      </w:r>
      <w:r w:rsidR="00876A38">
        <w:rPr>
          <w:rFonts w:cs="Arial"/>
          <w:szCs w:val="22"/>
        </w:rPr>
        <w:t>integrated micro</w:t>
      </w:r>
      <w:r w:rsidRPr="00AB750C">
        <w:rPr>
          <w:rFonts w:cs="Arial"/>
          <w:szCs w:val="22"/>
        </w:rPr>
        <w:t xml:space="preserve"> generation and storage</w:t>
      </w:r>
      <w:r w:rsidRPr="00905206">
        <w:rPr>
          <w:rFonts w:cs="Arial"/>
          <w:szCs w:val="22"/>
        </w:rPr>
        <w:t xml:space="preserve"> procedure</w:t>
      </w:r>
      <w:r w:rsidRPr="0031654A">
        <w:rPr>
          <w:rFonts w:cs="Arial"/>
          <w:szCs w:val="22"/>
        </w:rPr>
        <w:t xml:space="preserve"> does not apply where the total aggregate capacity of the </w:t>
      </w:r>
      <w:r w:rsidRPr="0005362A">
        <w:rPr>
          <w:rFonts w:cs="Arial"/>
          <w:b/>
          <w:szCs w:val="22"/>
        </w:rPr>
        <w:t>Micro-generator</w:t>
      </w:r>
      <w:r w:rsidRPr="000C66EA">
        <w:rPr>
          <w:rFonts w:cs="Arial"/>
          <w:bCs w:val="0"/>
          <w:szCs w:val="22"/>
        </w:rPr>
        <w:t>s</w:t>
      </w:r>
      <w:r w:rsidRPr="0031654A">
        <w:rPr>
          <w:rFonts w:cs="Arial"/>
          <w:szCs w:val="22"/>
        </w:rPr>
        <w:t xml:space="preserve"> (both non-</w:t>
      </w:r>
      <w:r w:rsidR="00876A38" w:rsidRPr="00183741">
        <w:rPr>
          <w:rFonts w:cs="Arial"/>
          <w:b/>
          <w:szCs w:val="22"/>
        </w:rPr>
        <w:t>Electricity Storage</w:t>
      </w:r>
      <w:r w:rsidRPr="0031654A">
        <w:rPr>
          <w:rFonts w:cs="Arial"/>
          <w:szCs w:val="22"/>
        </w:rPr>
        <w:t xml:space="preserve"> and </w:t>
      </w:r>
      <w:r w:rsidR="00876A38" w:rsidRPr="00183741">
        <w:rPr>
          <w:rFonts w:cs="Arial"/>
          <w:b/>
          <w:szCs w:val="22"/>
        </w:rPr>
        <w:t>Electricity S</w:t>
      </w:r>
      <w:r w:rsidRPr="00183741">
        <w:rPr>
          <w:rFonts w:cs="Arial"/>
          <w:b/>
          <w:szCs w:val="22"/>
        </w:rPr>
        <w:t>torage</w:t>
      </w:r>
      <w:r w:rsidR="00F355BC" w:rsidRPr="00F355BC">
        <w:rPr>
          <w:rFonts w:cs="Arial"/>
          <w:bCs w:val="0"/>
          <w:szCs w:val="22"/>
        </w:rPr>
        <w:t xml:space="preserve"> devices</w:t>
      </w:r>
      <w:r w:rsidRPr="0031654A">
        <w:rPr>
          <w:rFonts w:cs="Arial"/>
          <w:szCs w:val="22"/>
        </w:rPr>
        <w:t xml:space="preserve">) is </w:t>
      </w:r>
      <w:r w:rsidR="009669F1">
        <w:rPr>
          <w:rFonts w:cs="Arial"/>
          <w:szCs w:val="22"/>
        </w:rPr>
        <w:t>less</w:t>
      </w:r>
      <w:r w:rsidRPr="0031654A">
        <w:rPr>
          <w:rFonts w:cs="Arial"/>
          <w:szCs w:val="22"/>
        </w:rPr>
        <w:t xml:space="preserve"> than </w:t>
      </w:r>
      <w:r w:rsidR="009669F1">
        <w:rPr>
          <w:rFonts w:cs="Arial"/>
          <w:szCs w:val="22"/>
        </w:rPr>
        <w:t xml:space="preserve">or equal to </w:t>
      </w:r>
      <w:r w:rsidRPr="0031654A">
        <w:rPr>
          <w:rFonts w:cs="Arial"/>
          <w:szCs w:val="22"/>
        </w:rPr>
        <w:t xml:space="preserve">16 A </w:t>
      </w:r>
      <w:r>
        <w:rPr>
          <w:rFonts w:cs="Arial"/>
          <w:szCs w:val="22"/>
        </w:rPr>
        <w:t>per phase, when this EREC G98</w:t>
      </w:r>
      <w:r w:rsidRPr="0031654A">
        <w:rPr>
          <w:rFonts w:cs="Arial"/>
          <w:szCs w:val="22"/>
        </w:rPr>
        <w:t xml:space="preserve"> applies.</w:t>
      </w:r>
      <w:del w:id="253" w:author="ENA" w:date="2021-02-16T19:04:00Z">
        <w:r w:rsidRPr="0031654A">
          <w:rPr>
            <w:rFonts w:cs="Arial"/>
            <w:szCs w:val="22"/>
          </w:rPr>
          <w:delText xml:space="preserve">    </w:delText>
        </w:r>
      </w:del>
    </w:p>
    <w:p w14:paraId="4C5B7B1B" w14:textId="1D94C558" w:rsidR="0029104E" w:rsidRPr="00A068B0" w:rsidRDefault="00BB7D9E" w:rsidP="00B83C15">
      <w:pPr>
        <w:pStyle w:val="NumberedPARAlevel2"/>
        <w:ind w:left="709" w:hanging="709"/>
        <w:rPr>
          <w:szCs w:val="22"/>
        </w:rPr>
      </w:pPr>
      <w:r w:rsidRPr="00A068B0">
        <w:t>F</w:t>
      </w:r>
      <w:r w:rsidR="0029104E" w:rsidRPr="00A068B0">
        <w:rPr>
          <w:rFonts w:cs="Arial"/>
          <w:szCs w:val="22"/>
        </w:rPr>
        <w:t xml:space="preserve">or the purposes of this </w:t>
      </w:r>
      <w:r w:rsidR="0029104E" w:rsidRPr="003B2076">
        <w:rPr>
          <w:rFonts w:cs="Arial"/>
          <w:szCs w:val="22"/>
        </w:rPr>
        <w:t>EREC G98 the</w:t>
      </w:r>
      <w:r w:rsidR="0029104E" w:rsidRPr="00A068B0">
        <w:rPr>
          <w:rFonts w:cs="Arial"/>
          <w:szCs w:val="22"/>
        </w:rPr>
        <w:t xml:space="preserve"> </w:t>
      </w:r>
      <w:r w:rsidR="0029104E" w:rsidRPr="00A068B0">
        <w:rPr>
          <w:rFonts w:cs="Arial"/>
          <w:b/>
          <w:szCs w:val="22"/>
        </w:rPr>
        <w:t>Registered Capacity</w:t>
      </w:r>
      <w:r w:rsidR="0029104E" w:rsidRPr="00A068B0">
        <w:rPr>
          <w:rFonts w:cs="Arial"/>
          <w:szCs w:val="22"/>
        </w:rPr>
        <w:t xml:space="preserve"> of 16 A per phase, single or multi-phase, 230/400</w:t>
      </w:r>
      <w:r w:rsidR="00A72BF0" w:rsidRPr="00A068B0">
        <w:rPr>
          <w:rFonts w:cs="Arial"/>
          <w:szCs w:val="22"/>
        </w:rPr>
        <w:t xml:space="preserve"> </w:t>
      </w:r>
      <w:r w:rsidR="0029104E" w:rsidRPr="00A068B0">
        <w:rPr>
          <w:rFonts w:cs="Arial"/>
          <w:szCs w:val="22"/>
        </w:rPr>
        <w:t xml:space="preserve">V </w:t>
      </w:r>
      <w:r w:rsidR="0029104E" w:rsidRPr="00A068B0">
        <w:rPr>
          <w:rFonts w:cs="Arial"/>
          <w:b/>
          <w:szCs w:val="22"/>
        </w:rPr>
        <w:t>AC</w:t>
      </w:r>
      <w:r w:rsidR="0029104E" w:rsidRPr="00A068B0">
        <w:rPr>
          <w:rFonts w:cs="Arial"/>
          <w:szCs w:val="22"/>
        </w:rPr>
        <w:t xml:space="preserve"> corresponds to 3.68 kilowatts (kW) on a single-phase </w:t>
      </w:r>
      <w:r w:rsidR="0029104E" w:rsidRPr="00A068B0">
        <w:rPr>
          <w:rFonts w:cs="Arial"/>
          <w:szCs w:val="22"/>
        </w:rPr>
        <w:lastRenderedPageBreak/>
        <w:t>supply and 11.04 kW on a three-phase supply. The kW rating shall be based on the nominal voltage (</w:t>
      </w:r>
      <w:proofErr w:type="spellStart"/>
      <w:r w:rsidR="00410A30">
        <w:rPr>
          <w:rFonts w:cs="Arial"/>
          <w:szCs w:val="22"/>
        </w:rPr>
        <w:t>ie</w:t>
      </w:r>
      <w:proofErr w:type="spellEnd"/>
      <w:r w:rsidR="0029104E" w:rsidRPr="00A068B0">
        <w:rPr>
          <w:rFonts w:cs="Arial"/>
          <w:szCs w:val="22"/>
        </w:rPr>
        <w:t xml:space="preserve"> 230</w:t>
      </w:r>
      <w:r w:rsidR="00A72BF0" w:rsidRPr="00A068B0">
        <w:rPr>
          <w:rFonts w:cs="Arial"/>
          <w:szCs w:val="22"/>
        </w:rPr>
        <w:t xml:space="preserve"> </w:t>
      </w:r>
      <w:r w:rsidR="0029104E" w:rsidRPr="00A068B0">
        <w:rPr>
          <w:rFonts w:cs="Arial"/>
          <w:szCs w:val="22"/>
        </w:rPr>
        <w:t xml:space="preserve">V) as defined in BS EN 50160 and the </w:t>
      </w:r>
      <w:r w:rsidR="0029104E" w:rsidRPr="00A068B0">
        <w:rPr>
          <w:rFonts w:cs="Arial"/>
          <w:b/>
          <w:szCs w:val="22"/>
        </w:rPr>
        <w:t>ESQCR</w:t>
      </w:r>
      <w:r w:rsidR="0029104E" w:rsidRPr="0093019E">
        <w:rPr>
          <w:rFonts w:cs="Arial"/>
          <w:bCs w:val="0"/>
          <w:szCs w:val="22"/>
        </w:rPr>
        <w:t>.</w:t>
      </w:r>
    </w:p>
    <w:p w14:paraId="6C8E9120" w14:textId="201593DF" w:rsidR="0029104E" w:rsidRPr="00A068B0" w:rsidRDefault="00BB7D9E" w:rsidP="00B83C15">
      <w:pPr>
        <w:pStyle w:val="NumberedPARAlevel2"/>
        <w:ind w:left="709" w:hanging="709"/>
        <w:rPr>
          <w:szCs w:val="22"/>
        </w:rPr>
      </w:pPr>
      <w:r w:rsidRPr="003B2076">
        <w:t>W</w:t>
      </w:r>
      <w:r w:rsidR="0029104E" w:rsidRPr="003B2076">
        <w:rPr>
          <w:rFonts w:cs="Arial"/>
          <w:szCs w:val="22"/>
        </w:rPr>
        <w:t xml:space="preserve">here there is an existing </w:t>
      </w:r>
      <w:r w:rsidR="0029104E" w:rsidRPr="003B2076">
        <w:rPr>
          <w:rFonts w:cs="Arial"/>
          <w:b/>
          <w:szCs w:val="22"/>
        </w:rPr>
        <w:t>Micro-generator</w:t>
      </w:r>
      <w:r w:rsidR="0029104E" w:rsidRPr="003B2076">
        <w:rPr>
          <w:rFonts w:cs="Arial"/>
          <w:szCs w:val="22"/>
        </w:rPr>
        <w:t xml:space="preserve"> commissioned under EREC G83, any additional </w:t>
      </w:r>
      <w:r w:rsidR="0029104E" w:rsidRPr="003B2076">
        <w:rPr>
          <w:rFonts w:cs="Arial"/>
          <w:b/>
          <w:szCs w:val="22"/>
        </w:rPr>
        <w:t>Micro-generator</w:t>
      </w:r>
      <w:r w:rsidR="0029104E" w:rsidRPr="000C66EA">
        <w:rPr>
          <w:rFonts w:cs="Arial"/>
          <w:bCs w:val="0"/>
          <w:szCs w:val="22"/>
        </w:rPr>
        <w:t>s</w:t>
      </w:r>
      <w:r w:rsidR="0029104E" w:rsidRPr="003B2076">
        <w:rPr>
          <w:rFonts w:cs="Arial"/>
          <w:szCs w:val="22"/>
        </w:rPr>
        <w:t xml:space="preserve"> will be treated separately. Only the additional </w:t>
      </w:r>
      <w:r w:rsidR="0029104E" w:rsidRPr="003B2076">
        <w:rPr>
          <w:rFonts w:cs="Arial"/>
          <w:b/>
          <w:szCs w:val="22"/>
        </w:rPr>
        <w:t>Micro-generator</w:t>
      </w:r>
      <w:r w:rsidR="0029104E" w:rsidRPr="000C66EA">
        <w:rPr>
          <w:rFonts w:cs="Arial"/>
          <w:bCs w:val="0"/>
          <w:szCs w:val="22"/>
        </w:rPr>
        <w:t>s</w:t>
      </w:r>
      <w:r w:rsidR="0029104E" w:rsidRPr="003B2076">
        <w:rPr>
          <w:rFonts w:cs="Arial"/>
          <w:szCs w:val="22"/>
        </w:rPr>
        <w:t xml:space="preserve"> need to </w:t>
      </w:r>
      <w:r w:rsidR="00C52A0F" w:rsidRPr="003B2076">
        <w:rPr>
          <w:rFonts w:cs="Arial"/>
          <w:szCs w:val="22"/>
        </w:rPr>
        <w:t>conform to</w:t>
      </w:r>
      <w:r w:rsidR="0029104E" w:rsidRPr="003B2076">
        <w:rPr>
          <w:rFonts w:cs="Arial"/>
          <w:szCs w:val="22"/>
        </w:rPr>
        <w:t xml:space="preserve"> EREC G98. However, if the total aggregate capacity of the installation exceeds 16</w:t>
      </w:r>
      <w:r w:rsidR="00A72BF0" w:rsidRPr="003B2076">
        <w:rPr>
          <w:rFonts w:cs="Arial"/>
          <w:szCs w:val="22"/>
        </w:rPr>
        <w:t xml:space="preserve"> </w:t>
      </w:r>
      <w:r w:rsidR="0029104E" w:rsidRPr="003B2076">
        <w:rPr>
          <w:rFonts w:cs="Arial"/>
          <w:szCs w:val="22"/>
        </w:rPr>
        <w:t xml:space="preserve">A per phase the </w:t>
      </w:r>
      <w:r w:rsidR="009347A9" w:rsidRPr="003B2076">
        <w:rPr>
          <w:rFonts w:cs="Arial"/>
          <w:szCs w:val="22"/>
        </w:rPr>
        <w:t xml:space="preserve">EREC </w:t>
      </w:r>
      <w:r w:rsidR="00375E9B" w:rsidRPr="003B2076">
        <w:rPr>
          <w:rFonts w:cs="Arial"/>
          <w:szCs w:val="22"/>
        </w:rPr>
        <w:t xml:space="preserve">G99 </w:t>
      </w:r>
      <w:r w:rsidR="0029104E" w:rsidRPr="003B2076">
        <w:rPr>
          <w:rFonts w:cs="Arial"/>
          <w:szCs w:val="22"/>
        </w:rPr>
        <w:t xml:space="preserve">process applies and the </w:t>
      </w:r>
      <w:r w:rsidR="0029104E" w:rsidRPr="003B2076">
        <w:rPr>
          <w:rFonts w:cs="Arial"/>
          <w:b/>
          <w:szCs w:val="22"/>
        </w:rPr>
        <w:t>DNO</w:t>
      </w:r>
      <w:r w:rsidR="0029104E" w:rsidRPr="003B2076">
        <w:rPr>
          <w:rFonts w:cs="Arial"/>
          <w:szCs w:val="22"/>
        </w:rPr>
        <w:t xml:space="preserve"> needs to be consulted before the installation is undertaken.</w:t>
      </w:r>
    </w:p>
    <w:p w14:paraId="3C72606D" w14:textId="7D493496" w:rsidR="0029104E" w:rsidRPr="00A068B0" w:rsidRDefault="00BB7D9E">
      <w:pPr>
        <w:pStyle w:val="NumberedPARAlevel2"/>
        <w:ind w:left="709" w:hanging="709"/>
        <w:rPr>
          <w:szCs w:val="22"/>
        </w:rPr>
      </w:pPr>
      <w:r w:rsidRPr="003B2076">
        <w:t>W</w:t>
      </w:r>
      <w:r w:rsidR="0029104E" w:rsidRPr="003B2076">
        <w:rPr>
          <w:rFonts w:cs="Arial"/>
          <w:szCs w:val="22"/>
        </w:rPr>
        <w:t xml:space="preserve">here </w:t>
      </w:r>
      <w:r w:rsidR="0029104E" w:rsidRPr="003B2076">
        <w:rPr>
          <w:rFonts w:cs="Arial"/>
          <w:b/>
          <w:szCs w:val="22"/>
        </w:rPr>
        <w:t>Micro-generator</w:t>
      </w:r>
      <w:r w:rsidR="0029104E" w:rsidRPr="000C66EA">
        <w:rPr>
          <w:rFonts w:cs="Arial"/>
          <w:bCs w:val="0"/>
          <w:szCs w:val="22"/>
        </w:rPr>
        <w:t>s</w:t>
      </w:r>
      <w:r w:rsidR="0029104E" w:rsidRPr="003B2076">
        <w:rPr>
          <w:rFonts w:cs="Arial"/>
          <w:szCs w:val="22"/>
        </w:rPr>
        <w:t xml:space="preserve"> form part of a </w:t>
      </w:r>
      <w:r w:rsidR="0029104E" w:rsidRPr="00A068B0">
        <w:rPr>
          <w:rFonts w:cs="Arial"/>
          <w:szCs w:val="22"/>
        </w:rPr>
        <w:t xml:space="preserve">combined heat and power facility </w:t>
      </w:r>
      <w:r w:rsidR="0029104E" w:rsidRPr="003B2076">
        <w:rPr>
          <w:rFonts w:cs="Arial"/>
          <w:szCs w:val="22"/>
        </w:rPr>
        <w:t xml:space="preserve">the impact on the </w:t>
      </w:r>
      <w:r w:rsidR="0029104E" w:rsidRPr="003B2076">
        <w:rPr>
          <w:rFonts w:cs="Arial"/>
          <w:b/>
          <w:szCs w:val="22"/>
        </w:rPr>
        <w:t>DNO’</w:t>
      </w:r>
      <w:r w:rsidR="0029104E" w:rsidRPr="003B2076">
        <w:rPr>
          <w:rFonts w:cs="Arial"/>
          <w:szCs w:val="22"/>
        </w:rPr>
        <w:t xml:space="preserve">s </w:t>
      </w:r>
      <w:r w:rsidR="0029104E" w:rsidRPr="003B2076">
        <w:rPr>
          <w:rFonts w:cs="Arial"/>
          <w:b/>
          <w:szCs w:val="22"/>
        </w:rPr>
        <w:t>Distribution Network</w:t>
      </w:r>
      <w:r w:rsidR="0029104E" w:rsidRPr="00A068B0">
        <w:rPr>
          <w:rFonts w:cs="Arial"/>
          <w:szCs w:val="22"/>
        </w:rPr>
        <w:t xml:space="preserve"> shall be assessed on the basis of their electrical </w:t>
      </w:r>
      <w:r w:rsidR="0029104E" w:rsidRPr="003B2076">
        <w:rPr>
          <w:rFonts w:cs="Arial"/>
          <w:b/>
          <w:szCs w:val="22"/>
        </w:rPr>
        <w:t xml:space="preserve">Registered </w:t>
      </w:r>
      <w:r w:rsidR="0029104E" w:rsidRPr="00A068B0">
        <w:rPr>
          <w:rFonts w:cs="Arial"/>
          <w:b/>
          <w:szCs w:val="22"/>
        </w:rPr>
        <w:t>Capacity</w:t>
      </w:r>
      <w:r w:rsidR="0029104E" w:rsidRPr="00A068B0">
        <w:rPr>
          <w:rFonts w:cs="Arial"/>
          <w:szCs w:val="22"/>
        </w:rPr>
        <w:t>.</w:t>
      </w:r>
    </w:p>
    <w:p w14:paraId="4991008A" w14:textId="77777777" w:rsidR="0029104E" w:rsidRPr="00A068B0" w:rsidRDefault="00BB7D9E">
      <w:pPr>
        <w:pStyle w:val="NumberedPARAlevel2"/>
        <w:ind w:left="709" w:hanging="709"/>
        <w:rPr>
          <w:del w:id="254" w:author="ENA" w:date="2021-02-16T19:04:00Z"/>
          <w:szCs w:val="22"/>
        </w:rPr>
      </w:pPr>
      <w:del w:id="255" w:author="ENA" w:date="2021-02-16T19:04:00Z">
        <w:r w:rsidRPr="00A068B0">
          <w:delText>W</w:delText>
        </w:r>
        <w:r w:rsidR="0029104E" w:rsidRPr="00A068B0">
          <w:rPr>
            <w:rFonts w:cs="Arial"/>
            <w:szCs w:val="22"/>
          </w:rPr>
          <w:delText xml:space="preserve">here the </w:delText>
        </w:r>
        <w:r w:rsidR="0029104E" w:rsidRPr="003B2076">
          <w:rPr>
            <w:rFonts w:cs="Arial"/>
            <w:b/>
            <w:szCs w:val="22"/>
          </w:rPr>
          <w:delText>Micro-generator</w:delText>
        </w:r>
        <w:r w:rsidR="0029104E" w:rsidRPr="00A068B0">
          <w:rPr>
            <w:rFonts w:cs="Arial"/>
            <w:szCs w:val="22"/>
          </w:rPr>
          <w:delText xml:space="preserve"> includes an </w:delText>
        </w:r>
        <w:r w:rsidR="0029104E" w:rsidRPr="00A068B0">
          <w:rPr>
            <w:rFonts w:cs="Arial"/>
            <w:b/>
            <w:szCs w:val="22"/>
          </w:rPr>
          <w:delText>Inverter</w:delText>
        </w:r>
        <w:r w:rsidR="006F1070" w:rsidRPr="006F1070">
          <w:rPr>
            <w:rFonts w:cs="Arial"/>
            <w:szCs w:val="22"/>
          </w:rPr>
          <w:delText>,</w:delText>
        </w:r>
        <w:r w:rsidR="0029104E" w:rsidRPr="00A068B0">
          <w:rPr>
            <w:rFonts w:cs="Arial"/>
            <w:b/>
            <w:szCs w:val="22"/>
          </w:rPr>
          <w:delText xml:space="preserve"> </w:delText>
        </w:r>
        <w:r w:rsidR="0029104E" w:rsidRPr="00A068B0">
          <w:rPr>
            <w:rFonts w:cs="Arial"/>
            <w:szCs w:val="22"/>
          </w:rPr>
          <w:delText xml:space="preserve">its </w:delText>
        </w:r>
        <w:r w:rsidR="0029104E" w:rsidRPr="00A068B0">
          <w:rPr>
            <w:rFonts w:cs="Arial"/>
            <w:b/>
            <w:szCs w:val="22"/>
          </w:rPr>
          <w:delText>Registered Capacity</w:delText>
        </w:r>
        <w:r w:rsidR="0029104E" w:rsidRPr="00A068B0">
          <w:rPr>
            <w:rFonts w:cs="Arial"/>
            <w:szCs w:val="22"/>
          </w:rPr>
          <w:delText xml:space="preserve"> is deemed to be the</w:delText>
        </w:r>
        <w:r w:rsidR="0029104E" w:rsidRPr="00A068B0">
          <w:rPr>
            <w:rFonts w:cs="Arial"/>
            <w:b/>
            <w:szCs w:val="22"/>
          </w:rPr>
          <w:delText xml:space="preserve"> Inverter’s </w:delText>
        </w:r>
        <w:r w:rsidR="0029104E" w:rsidRPr="00A068B0">
          <w:rPr>
            <w:rFonts w:cs="Arial"/>
            <w:szCs w:val="22"/>
          </w:rPr>
          <w:delText>continuous steady state rating.</w:delText>
        </w:r>
        <w:r w:rsidR="0029104E" w:rsidRPr="00A068B0">
          <w:rPr>
            <w:rStyle w:val="FootnoteReference"/>
            <w:rFonts w:cs="Arial"/>
            <w:sz w:val="22"/>
            <w:szCs w:val="22"/>
            <w:vertAlign w:val="superscript"/>
          </w:rPr>
          <w:footnoteReference w:id="4"/>
        </w:r>
        <w:r w:rsidR="0029104E" w:rsidRPr="00A068B0">
          <w:rPr>
            <w:rFonts w:cs="Arial"/>
            <w:szCs w:val="22"/>
          </w:rPr>
          <w:delText xml:space="preserve">  </w:delText>
        </w:r>
      </w:del>
    </w:p>
    <w:p w14:paraId="0AE9F930" w14:textId="27943B76" w:rsidR="0029104E" w:rsidRPr="003B2076" w:rsidRDefault="00BB7D9E" w:rsidP="00B83C15">
      <w:pPr>
        <w:pStyle w:val="NumberedPARAlevel2"/>
        <w:ind w:left="709" w:hanging="709"/>
        <w:rPr>
          <w:szCs w:val="22"/>
        </w:rPr>
      </w:pPr>
      <w:r w:rsidRPr="003B2076">
        <w:t>F</w:t>
      </w:r>
      <w:r w:rsidR="0029104E" w:rsidRPr="003B2076">
        <w:rPr>
          <w:rFonts w:cs="Arial"/>
          <w:szCs w:val="22"/>
        </w:rPr>
        <w:t xml:space="preserve">or the avoidance of doubt where a </w:t>
      </w:r>
      <w:r w:rsidR="0029104E" w:rsidRPr="003B2076">
        <w:rPr>
          <w:rFonts w:cs="Arial"/>
          <w:b/>
          <w:szCs w:val="22"/>
        </w:rPr>
        <w:t>Customer’s Installation</w:t>
      </w:r>
      <w:r w:rsidR="0029104E" w:rsidRPr="003B2076">
        <w:rPr>
          <w:rFonts w:cs="Arial"/>
          <w:szCs w:val="22"/>
        </w:rPr>
        <w:t xml:space="preserve"> comprises a single </w:t>
      </w:r>
      <w:r w:rsidR="0029104E" w:rsidRPr="003B2076">
        <w:rPr>
          <w:rFonts w:cs="Arial"/>
          <w:b/>
          <w:szCs w:val="22"/>
        </w:rPr>
        <w:t>Connection Point</w:t>
      </w:r>
      <w:r w:rsidR="0029104E" w:rsidRPr="003B2076">
        <w:rPr>
          <w:rFonts w:cs="Arial"/>
          <w:szCs w:val="22"/>
        </w:rPr>
        <w:t xml:space="preserve"> and more than one </w:t>
      </w:r>
      <w:r w:rsidR="0029104E" w:rsidRPr="003B2076">
        <w:rPr>
          <w:rFonts w:cs="Arial"/>
          <w:b/>
          <w:szCs w:val="22"/>
        </w:rPr>
        <w:t>Inverter</w:t>
      </w:r>
      <w:r w:rsidR="0029104E" w:rsidRPr="003B2076">
        <w:rPr>
          <w:rFonts w:cs="Arial"/>
          <w:szCs w:val="22"/>
        </w:rPr>
        <w:t xml:space="preserve">, which have an aggregate </w:t>
      </w:r>
      <w:r w:rsidR="0029104E" w:rsidRPr="00A068B0">
        <w:rPr>
          <w:rFonts w:cs="Arial"/>
          <w:b/>
          <w:szCs w:val="22"/>
        </w:rPr>
        <w:t>Registered Capacity</w:t>
      </w:r>
      <w:r w:rsidR="0029104E" w:rsidRPr="003B2076">
        <w:rPr>
          <w:rFonts w:cs="Arial"/>
          <w:szCs w:val="22"/>
        </w:rPr>
        <w:t xml:space="preserve"> of less than</w:t>
      </w:r>
      <w:r w:rsidR="00460A08">
        <w:rPr>
          <w:rFonts w:cs="Arial"/>
          <w:szCs w:val="22"/>
        </w:rPr>
        <w:t xml:space="preserve"> </w:t>
      </w:r>
      <w:ins w:id="257" w:author="ENA" w:date="2021-02-16T19:04:00Z">
        <w:r w:rsidR="00460A08">
          <w:rPr>
            <w:rFonts w:cs="Arial"/>
            <w:szCs w:val="22"/>
          </w:rPr>
          <w:t>or equal to</w:t>
        </w:r>
        <w:r w:rsidR="0029104E" w:rsidRPr="003B2076">
          <w:rPr>
            <w:rFonts w:cs="Arial"/>
            <w:szCs w:val="22"/>
          </w:rPr>
          <w:t xml:space="preserve"> </w:t>
        </w:r>
      </w:ins>
      <w:r w:rsidR="0029104E" w:rsidRPr="003B2076">
        <w:rPr>
          <w:rFonts w:cs="Arial"/>
          <w:szCs w:val="22"/>
        </w:rPr>
        <w:t xml:space="preserve">16 A per phase, single or multi- phase, 230/400 V </w:t>
      </w:r>
      <w:r w:rsidR="0029104E" w:rsidRPr="003B2076">
        <w:rPr>
          <w:rFonts w:cs="Arial"/>
          <w:b/>
          <w:szCs w:val="22"/>
        </w:rPr>
        <w:t>AC</w:t>
      </w:r>
      <w:r w:rsidR="0029104E" w:rsidRPr="0093019E">
        <w:rPr>
          <w:rFonts w:cs="Arial"/>
          <w:bCs w:val="0"/>
          <w:szCs w:val="22"/>
        </w:rPr>
        <w:t>;</w:t>
      </w:r>
      <w:r w:rsidR="0029104E" w:rsidRPr="003B2076">
        <w:rPr>
          <w:rFonts w:cs="Arial"/>
          <w:szCs w:val="22"/>
        </w:rPr>
        <w:t xml:space="preserve"> the installation shall be considered as a single </w:t>
      </w:r>
      <w:r w:rsidR="0029104E" w:rsidRPr="003B2076">
        <w:rPr>
          <w:rFonts w:cs="Arial"/>
          <w:b/>
          <w:szCs w:val="22"/>
        </w:rPr>
        <w:t>Micro-generating Plant</w:t>
      </w:r>
      <w:r w:rsidR="0029104E" w:rsidRPr="003B2076">
        <w:rPr>
          <w:rFonts w:cs="Arial"/>
          <w:szCs w:val="22"/>
        </w:rPr>
        <w:t xml:space="preserve">. </w:t>
      </w:r>
    </w:p>
    <w:p w14:paraId="4D0953C5" w14:textId="6F6381D1" w:rsidR="0029104E" w:rsidRPr="00A068B0" w:rsidRDefault="00BB7D9E" w:rsidP="00B83C15">
      <w:pPr>
        <w:pStyle w:val="NumberedPARAlevel2"/>
        <w:ind w:left="709" w:hanging="709"/>
        <w:rPr>
          <w:szCs w:val="22"/>
        </w:rPr>
      </w:pPr>
      <w:r w:rsidRPr="00A068B0">
        <w:t>T</w:t>
      </w:r>
      <w:r w:rsidR="0029104E" w:rsidRPr="00A068B0">
        <w:rPr>
          <w:rFonts w:cs="Arial"/>
          <w:szCs w:val="22"/>
        </w:rPr>
        <w:t xml:space="preserve">his EREC G98 only specifies the requirements applicable to those </w:t>
      </w:r>
      <w:r w:rsidR="0029104E" w:rsidRPr="003B2076">
        <w:rPr>
          <w:rFonts w:cs="Arial"/>
          <w:b/>
          <w:szCs w:val="22"/>
        </w:rPr>
        <w:t>Micro-generator</w:t>
      </w:r>
      <w:r w:rsidR="0029104E" w:rsidRPr="000C66EA">
        <w:rPr>
          <w:rFonts w:cs="Arial"/>
          <w:bCs w:val="0"/>
          <w:szCs w:val="22"/>
        </w:rPr>
        <w:t>s</w:t>
      </w:r>
      <w:r w:rsidR="0029104E" w:rsidRPr="00A068B0">
        <w:rPr>
          <w:rFonts w:cs="Arial"/>
          <w:b/>
          <w:szCs w:val="22"/>
        </w:rPr>
        <w:t xml:space="preserve"> </w:t>
      </w:r>
      <w:r w:rsidR="0029104E" w:rsidRPr="00A068B0">
        <w:rPr>
          <w:rFonts w:cs="Arial"/>
          <w:szCs w:val="22"/>
        </w:rPr>
        <w:t xml:space="preserve">that are designed to normally operate in parallel with a public </w:t>
      </w:r>
      <w:r w:rsidR="00A36F32"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w:t>
      </w:r>
      <w:r w:rsidR="0029104E" w:rsidRPr="00A068B0">
        <w:rPr>
          <w:rFonts w:cs="Arial"/>
          <w:szCs w:val="22"/>
        </w:rPr>
        <w:t xml:space="preserve">. Those installations that </w:t>
      </w:r>
      <w:r w:rsidR="0029104E" w:rsidRPr="003B2076">
        <w:rPr>
          <w:rFonts w:cs="Arial"/>
          <w:szCs w:val="22"/>
        </w:rPr>
        <w:t>are designed to</w:t>
      </w:r>
      <w:r w:rsidR="0029104E" w:rsidRPr="00A068B0">
        <w:rPr>
          <w:rFonts w:cs="Arial"/>
          <w:szCs w:val="22"/>
        </w:rPr>
        <w:t xml:space="preserve"> operate in parallel with the </w:t>
      </w:r>
      <w:r w:rsidR="0029104E" w:rsidRPr="003B2076">
        <w:rPr>
          <w:rFonts w:cs="Arial"/>
          <w:b/>
          <w:szCs w:val="22"/>
        </w:rPr>
        <w:t>DNO’s Distribution Network</w:t>
      </w:r>
      <w:r w:rsidR="0029104E" w:rsidRPr="00A068B0">
        <w:rPr>
          <w:rFonts w:cs="Arial"/>
          <w:szCs w:val="22"/>
        </w:rPr>
        <w:t xml:space="preserve"> for short periods (</w:t>
      </w:r>
      <w:proofErr w:type="spellStart"/>
      <w:r w:rsidR="00410A30">
        <w:rPr>
          <w:rFonts w:cs="Arial"/>
          <w:szCs w:val="22"/>
        </w:rPr>
        <w:t>ie</w:t>
      </w:r>
      <w:proofErr w:type="spellEnd"/>
      <w:r w:rsidR="0029104E" w:rsidRPr="00A068B0">
        <w:rPr>
          <w:rFonts w:cs="Arial"/>
          <w:szCs w:val="22"/>
        </w:rPr>
        <w:t xml:space="preserve"> less than 5 minutes per month) or as an islanded installation </w:t>
      </w:r>
      <w:r w:rsidR="004D6221">
        <w:rPr>
          <w:rFonts w:cs="Arial"/>
          <w:szCs w:val="22"/>
        </w:rPr>
        <w:t xml:space="preserve">should refer to EREC G99 as they </w:t>
      </w:r>
      <w:r w:rsidR="0029104E" w:rsidRPr="00A068B0">
        <w:rPr>
          <w:rFonts w:cs="Arial"/>
          <w:szCs w:val="22"/>
        </w:rPr>
        <w:t>are considered to be out of scope</w:t>
      </w:r>
      <w:r w:rsidR="004D6221">
        <w:rPr>
          <w:rFonts w:cs="Arial"/>
          <w:szCs w:val="22"/>
        </w:rPr>
        <w:t xml:space="preserve"> of this EREC G98</w:t>
      </w:r>
      <w:r w:rsidR="0029104E" w:rsidRPr="00A068B0">
        <w:rPr>
          <w:rFonts w:cs="Arial"/>
          <w:szCs w:val="22"/>
        </w:rPr>
        <w:t>, on the basis that it is not possible to devise generic rules that will ensure safe operation under all operating conditions.</w:t>
      </w:r>
    </w:p>
    <w:p w14:paraId="79DF8248" w14:textId="242472A9" w:rsidR="0029104E" w:rsidRPr="00A068B0" w:rsidRDefault="00BB7D9E" w:rsidP="00B83C15">
      <w:pPr>
        <w:pStyle w:val="NumberedPARAlevel2"/>
        <w:ind w:left="709" w:hanging="709"/>
        <w:rPr>
          <w:szCs w:val="22"/>
        </w:rPr>
      </w:pPr>
      <w:r w:rsidRPr="00A068B0">
        <w:t>A</w:t>
      </w:r>
      <w:r w:rsidR="0029104E" w:rsidRPr="00A068B0">
        <w:rPr>
          <w:rFonts w:cs="Arial"/>
          <w:szCs w:val="22"/>
        </w:rPr>
        <w:t xml:space="preserve">ppendix 3 contains pro forma that relate to the connection, commissioning, testing, and decommissioning of </w:t>
      </w:r>
      <w:r w:rsidR="0029104E" w:rsidRPr="003B2076">
        <w:rPr>
          <w:rFonts w:cs="Arial"/>
          <w:b/>
          <w:szCs w:val="22"/>
        </w:rPr>
        <w:t>Micro-generator</w:t>
      </w:r>
      <w:r w:rsidR="0029104E" w:rsidRPr="000C66EA">
        <w:rPr>
          <w:rFonts w:cs="Arial"/>
          <w:bCs w:val="0"/>
          <w:szCs w:val="22"/>
        </w:rPr>
        <w:t>s</w:t>
      </w:r>
      <w:r w:rsidR="0029104E" w:rsidRPr="00A068B0">
        <w:rPr>
          <w:rFonts w:cs="Arial"/>
          <w:szCs w:val="22"/>
        </w:rPr>
        <w:t>.</w:t>
      </w:r>
    </w:p>
    <w:p w14:paraId="0E95FC92" w14:textId="543DE66C" w:rsidR="0029104E" w:rsidRPr="00A068B0" w:rsidRDefault="00BB7D9E" w:rsidP="00B83C15">
      <w:pPr>
        <w:pStyle w:val="NumberedPARAlevel2"/>
        <w:ind w:left="709" w:hanging="709"/>
        <w:rPr>
          <w:szCs w:val="22"/>
        </w:rPr>
      </w:pPr>
      <w:del w:id="258" w:author="ENA" w:date="2021-02-16T19:04:00Z">
        <w:r w:rsidRPr="003B2076">
          <w:delText>E</w:delText>
        </w:r>
        <w:r w:rsidR="00A36F32" w:rsidRPr="003B2076">
          <w:rPr>
            <w:rFonts w:cs="Arial"/>
            <w:szCs w:val="22"/>
          </w:rPr>
          <w:delText xml:space="preserve">N 50438 Annex D together with </w:delText>
        </w:r>
      </w:del>
      <w:r w:rsidR="0029104E" w:rsidRPr="00A068B0">
        <w:rPr>
          <w:rFonts w:cs="Arial"/>
          <w:szCs w:val="22"/>
        </w:rPr>
        <w:t>Annex</w:t>
      </w:r>
      <w:r w:rsidR="00AF5CF8" w:rsidRPr="00A068B0">
        <w:rPr>
          <w:rFonts w:cs="Arial"/>
          <w:szCs w:val="22"/>
        </w:rPr>
        <w:t>es</w:t>
      </w:r>
      <w:r w:rsidR="0029104E" w:rsidRPr="00A068B0">
        <w:rPr>
          <w:rFonts w:cs="Arial"/>
          <w:szCs w:val="22"/>
        </w:rPr>
        <w:t xml:space="preserve"> A1 </w:t>
      </w:r>
      <w:r w:rsidR="00AF5CF8" w:rsidRPr="003B2076">
        <w:rPr>
          <w:rFonts w:cs="Arial"/>
          <w:szCs w:val="22"/>
        </w:rPr>
        <w:t>and A2</w:t>
      </w:r>
      <w:r w:rsidR="00AF5CF8" w:rsidRPr="00A068B0">
        <w:rPr>
          <w:rFonts w:cs="Arial"/>
          <w:szCs w:val="22"/>
        </w:rPr>
        <w:t xml:space="preserve"> </w:t>
      </w:r>
      <w:r w:rsidR="0029104E" w:rsidRPr="00A068B0">
        <w:rPr>
          <w:rFonts w:cs="Arial"/>
          <w:szCs w:val="22"/>
        </w:rPr>
        <w:t xml:space="preserve">of this EREC G98 describe a methodology for testing various types of electrical interface between the </w:t>
      </w:r>
      <w:r w:rsidR="0029104E" w:rsidRPr="003B2076">
        <w:rPr>
          <w:rFonts w:cs="Arial"/>
          <w:b/>
          <w:szCs w:val="22"/>
        </w:rPr>
        <w:t>Micro-generator</w:t>
      </w:r>
      <w:r w:rsidR="0029104E" w:rsidRPr="00A068B0">
        <w:rPr>
          <w:rFonts w:cs="Arial"/>
          <w:b/>
          <w:szCs w:val="22"/>
        </w:rPr>
        <w:t xml:space="preserve"> </w:t>
      </w:r>
      <w:r w:rsidR="0029104E" w:rsidRPr="00A068B0">
        <w:rPr>
          <w:rFonts w:cs="Arial"/>
          <w:szCs w:val="22"/>
        </w:rPr>
        <w:t xml:space="preserve">and the public </w:t>
      </w:r>
      <w:r w:rsidR="00A36F32" w:rsidRPr="00A068B0">
        <w:rPr>
          <w:rFonts w:cs="Arial"/>
          <w:b/>
          <w:szCs w:val="22"/>
        </w:rPr>
        <w:t>L</w:t>
      </w:r>
      <w:r w:rsidR="0029104E" w:rsidRPr="00A068B0">
        <w:rPr>
          <w:rFonts w:cs="Arial"/>
          <w:b/>
          <w:szCs w:val="22"/>
        </w:rPr>
        <w:t>ow</w:t>
      </w:r>
      <w:r w:rsidR="00A36F32" w:rsidRPr="00A068B0">
        <w:rPr>
          <w:rFonts w:cs="Arial"/>
          <w:b/>
          <w:szCs w:val="22"/>
        </w:rPr>
        <w:t xml:space="preserve"> Voltage </w:t>
      </w:r>
      <w:r w:rsidR="0029104E" w:rsidRPr="003B2076">
        <w:rPr>
          <w:rFonts w:cs="Arial"/>
          <w:b/>
          <w:szCs w:val="22"/>
        </w:rPr>
        <w:t>Distribution</w:t>
      </w:r>
      <w:r w:rsidR="0029104E" w:rsidRPr="00A068B0">
        <w:rPr>
          <w:rFonts w:cs="Arial"/>
          <w:b/>
          <w:szCs w:val="22"/>
        </w:rPr>
        <w:t xml:space="preserve"> </w:t>
      </w:r>
      <w:r w:rsidR="0029104E" w:rsidRPr="003B2076">
        <w:rPr>
          <w:rFonts w:cs="Arial"/>
          <w:b/>
          <w:szCs w:val="22"/>
        </w:rPr>
        <w:t>Network</w:t>
      </w:r>
      <w:r w:rsidR="0029104E" w:rsidRPr="003B2076">
        <w:rPr>
          <w:rFonts w:cs="Arial"/>
          <w:szCs w:val="22"/>
        </w:rPr>
        <w:t>.</w:t>
      </w:r>
      <w:r w:rsidR="00A36F32" w:rsidRPr="00A068B0">
        <w:rPr>
          <w:rFonts w:cs="Arial"/>
          <w:szCs w:val="22"/>
        </w:rPr>
        <w:t xml:space="preserve"> </w:t>
      </w:r>
      <w:r w:rsidR="00A36F32" w:rsidRPr="003B2076">
        <w:rPr>
          <w:rFonts w:cs="Arial"/>
          <w:szCs w:val="22"/>
        </w:rPr>
        <w:t xml:space="preserve">The purpose of </w:t>
      </w:r>
      <w:del w:id="259" w:author="ENA" w:date="2021-02-16T19:04:00Z">
        <w:r w:rsidR="00A36F32" w:rsidRPr="003B2076">
          <w:rPr>
            <w:rFonts w:cs="Arial"/>
            <w:szCs w:val="22"/>
          </w:rPr>
          <w:delText>the</w:delText>
        </w:r>
      </w:del>
      <w:ins w:id="260" w:author="ENA" w:date="2021-02-16T19:04:00Z">
        <w:r w:rsidR="00A36F32" w:rsidRPr="003B2076">
          <w:rPr>
            <w:rFonts w:cs="Arial"/>
            <w:szCs w:val="22"/>
          </w:rPr>
          <w:t>the</w:t>
        </w:r>
        <w:r w:rsidR="0081079E">
          <w:rPr>
            <w:rFonts w:cs="Arial"/>
            <w:szCs w:val="22"/>
          </w:rPr>
          <w:t>se</w:t>
        </w:r>
      </w:ins>
      <w:r w:rsidR="00A36F32" w:rsidRPr="003B2076">
        <w:rPr>
          <w:rFonts w:cs="Arial"/>
          <w:szCs w:val="22"/>
        </w:rPr>
        <w:t xml:space="preserve"> type tests</w:t>
      </w:r>
      <w:r w:rsidR="00A36F32" w:rsidRPr="0074572D">
        <w:t xml:space="preserve"> </w:t>
      </w:r>
      <w:del w:id="261" w:author="ENA" w:date="2021-02-16T19:04:00Z">
        <w:r w:rsidR="00A36F32" w:rsidRPr="003B2076">
          <w:rPr>
            <w:rFonts w:cs="Arial"/>
            <w:szCs w:val="22"/>
          </w:rPr>
          <w:delText xml:space="preserve">set out in EN 50438 Annex D </w:delText>
        </w:r>
      </w:del>
      <w:r w:rsidR="00A36F32" w:rsidRPr="003B2076">
        <w:rPr>
          <w:rFonts w:cs="Arial"/>
          <w:szCs w:val="22"/>
        </w:rPr>
        <w:t xml:space="preserve">is to demonstrate compliance with the requirements of </w:t>
      </w:r>
      <w:del w:id="262" w:author="ENA" w:date="2021-02-16T19:04:00Z">
        <w:r w:rsidR="00A36F32" w:rsidRPr="003B2076">
          <w:rPr>
            <w:rFonts w:cs="Arial"/>
            <w:szCs w:val="22"/>
          </w:rPr>
          <w:delText xml:space="preserve">EN 50438 and hence the requirements of </w:delText>
        </w:r>
      </w:del>
      <w:r w:rsidR="00A36F32" w:rsidRPr="003B2076">
        <w:rPr>
          <w:rFonts w:cs="Arial"/>
          <w:szCs w:val="22"/>
        </w:rPr>
        <w:t xml:space="preserve">this EREC G98. </w:t>
      </w:r>
      <w:r w:rsidR="0029104E" w:rsidRPr="00A068B0">
        <w:rPr>
          <w:rFonts w:cs="Arial"/>
          <w:szCs w:val="22"/>
        </w:rPr>
        <w:t xml:space="preserve">The </w:t>
      </w:r>
      <w:r w:rsidR="0029104E" w:rsidRPr="003B2076">
        <w:rPr>
          <w:rFonts w:cs="Arial"/>
          <w:b/>
          <w:szCs w:val="22"/>
        </w:rPr>
        <w:t>Micro-generator</w:t>
      </w:r>
      <w:r w:rsidR="0029104E" w:rsidRPr="00A068B0">
        <w:rPr>
          <w:rFonts w:cs="Arial"/>
          <w:szCs w:val="22"/>
        </w:rPr>
        <w:t xml:space="preserve"> can be considered an approved </w:t>
      </w:r>
      <w:r w:rsidR="0029104E" w:rsidRPr="003B2076">
        <w:rPr>
          <w:rFonts w:cs="Arial"/>
          <w:b/>
          <w:szCs w:val="22"/>
        </w:rPr>
        <w:t>Micro-generator</w:t>
      </w:r>
      <w:r w:rsidR="0029104E" w:rsidRPr="00A068B0">
        <w:rPr>
          <w:rFonts w:cs="Arial"/>
          <w:szCs w:val="22"/>
        </w:rPr>
        <w:t xml:space="preserve"> for connection to </w:t>
      </w:r>
      <w:r w:rsidR="0029104E" w:rsidRPr="003B2076">
        <w:rPr>
          <w:rFonts w:cs="Arial"/>
          <w:szCs w:val="22"/>
        </w:rPr>
        <w:t xml:space="preserve">the </w:t>
      </w:r>
      <w:r w:rsidR="0029104E" w:rsidRPr="003B2076">
        <w:rPr>
          <w:rFonts w:cs="Arial"/>
          <w:b/>
          <w:szCs w:val="22"/>
        </w:rPr>
        <w:t>GB</w:t>
      </w:r>
      <w:r w:rsidR="0029104E" w:rsidRPr="00A068B0">
        <w:rPr>
          <w:rFonts w:cs="Arial"/>
          <w:szCs w:val="22"/>
        </w:rPr>
        <w:t xml:space="preserve"> public </w:t>
      </w:r>
      <w:r w:rsidR="00A36F32" w:rsidRPr="00A068B0">
        <w:rPr>
          <w:rFonts w:cs="Arial"/>
          <w:b/>
          <w:szCs w:val="22"/>
        </w:rPr>
        <w:t>Low Voltage</w:t>
      </w:r>
      <w:r w:rsidR="0029104E" w:rsidRPr="00A068B0">
        <w:rPr>
          <w:rFonts w:cs="Arial"/>
          <w:szCs w:val="22"/>
        </w:rPr>
        <w:t xml:space="preserve"> </w:t>
      </w:r>
      <w:r w:rsidR="0029104E" w:rsidRPr="003B2076">
        <w:rPr>
          <w:rFonts w:cs="Arial"/>
          <w:b/>
          <w:szCs w:val="22"/>
        </w:rPr>
        <w:t>Distribution Network</w:t>
      </w:r>
      <w:r w:rsidR="0029104E" w:rsidRPr="00A068B0">
        <w:rPr>
          <w:rFonts w:cs="Arial"/>
          <w:szCs w:val="22"/>
        </w:rPr>
        <w:t xml:space="preserve"> by:</w:t>
      </w:r>
    </w:p>
    <w:p w14:paraId="2B071C9F" w14:textId="7E166F5F" w:rsidR="0029104E" w:rsidRPr="00A068B0" w:rsidRDefault="0029104E" w:rsidP="00B83C15">
      <w:pPr>
        <w:pStyle w:val="ListParagraph"/>
        <w:widowControl w:val="0"/>
        <w:numPr>
          <w:ilvl w:val="0"/>
          <w:numId w:val="25"/>
        </w:numPr>
        <w:autoSpaceDE w:val="0"/>
        <w:autoSpaceDN w:val="0"/>
        <w:adjustRightInd w:val="0"/>
        <w:ind w:left="1418" w:right="53" w:hanging="709"/>
        <w:jc w:val="both"/>
        <w:rPr>
          <w:rFonts w:ascii="Arial" w:hAnsi="Arial" w:cs="Arial"/>
        </w:rPr>
      </w:pPr>
      <w:r w:rsidRPr="003B2076">
        <w:rPr>
          <w:rFonts w:ascii="Arial" w:hAnsi="Arial" w:cs="Arial"/>
        </w:rPr>
        <w:t>completing the</w:t>
      </w:r>
      <w:r w:rsidRPr="003B2076">
        <w:rPr>
          <w:rFonts w:ascii="Arial" w:hAnsi="Arial" w:cs="Arial"/>
          <w:b/>
        </w:rPr>
        <w:t xml:space="preserve"> </w:t>
      </w:r>
      <w:r w:rsidR="00AB39CC" w:rsidRPr="003B2076">
        <w:rPr>
          <w:rFonts w:ascii="Arial" w:hAnsi="Arial" w:cs="Arial"/>
          <w:b/>
        </w:rPr>
        <w:t xml:space="preserve">Type </w:t>
      </w:r>
      <w:r w:rsidRPr="003B2076">
        <w:rPr>
          <w:rFonts w:ascii="Arial" w:hAnsi="Arial" w:cs="Arial"/>
          <w:b/>
        </w:rPr>
        <w:t>Test Verification Report</w:t>
      </w:r>
      <w:r w:rsidRPr="003B2076">
        <w:rPr>
          <w:rFonts w:ascii="Arial" w:hAnsi="Arial" w:cs="Arial"/>
        </w:rPr>
        <w:t xml:space="preserve"> in Appendix 3 Form C of this EREC G98</w:t>
      </w:r>
      <w:r w:rsidRPr="00A068B0">
        <w:rPr>
          <w:rFonts w:ascii="Arial" w:hAnsi="Arial" w:cs="Arial"/>
        </w:rPr>
        <w:t>;</w:t>
      </w:r>
      <w:ins w:id="263" w:author="ENA" w:date="2021-02-16T19:04:00Z">
        <w:r w:rsidR="0081079E">
          <w:rPr>
            <w:rFonts w:ascii="Arial" w:hAnsi="Arial" w:cs="Arial"/>
          </w:rPr>
          <w:t xml:space="preserve"> and</w:t>
        </w:r>
      </w:ins>
    </w:p>
    <w:p w14:paraId="65BDAC20" w14:textId="77777777" w:rsidR="00A36F32" w:rsidRPr="00A068B0" w:rsidRDefault="00A36F32" w:rsidP="00B83C15">
      <w:pPr>
        <w:pStyle w:val="ListParagraph"/>
        <w:widowControl w:val="0"/>
        <w:numPr>
          <w:ilvl w:val="0"/>
          <w:numId w:val="25"/>
        </w:numPr>
        <w:autoSpaceDE w:val="0"/>
        <w:autoSpaceDN w:val="0"/>
        <w:adjustRightInd w:val="0"/>
        <w:ind w:left="1418" w:right="53" w:hanging="709"/>
        <w:jc w:val="both"/>
        <w:rPr>
          <w:del w:id="264" w:author="ENA" w:date="2021-02-16T19:04:00Z"/>
          <w:rFonts w:ascii="Arial" w:hAnsi="Arial" w:cs="Arial"/>
        </w:rPr>
      </w:pPr>
      <w:r w:rsidRPr="003B2076">
        <w:rPr>
          <w:rFonts w:ascii="Arial" w:hAnsi="Arial" w:cs="Arial"/>
        </w:rPr>
        <w:t>satisfying the</w:t>
      </w:r>
      <w:del w:id="265" w:author="ENA" w:date="2021-02-16T19:04:00Z">
        <w:r w:rsidR="0029104E" w:rsidRPr="003B2076">
          <w:rPr>
            <w:rFonts w:ascii="Arial" w:hAnsi="Arial" w:cs="Arial"/>
          </w:rPr>
          <w:delText xml:space="preserve"> tests in EN 50438 Annex D</w:delText>
        </w:r>
        <w:r w:rsidRPr="003B2076">
          <w:rPr>
            <w:rFonts w:ascii="Arial" w:hAnsi="Arial" w:cs="Arial"/>
          </w:rPr>
          <w:delText>; and</w:delText>
        </w:r>
      </w:del>
    </w:p>
    <w:p w14:paraId="77393E13" w14:textId="51B06D11" w:rsidR="00BB7D9E" w:rsidRPr="00A068B0" w:rsidRDefault="00A36F32" w:rsidP="007D531B">
      <w:pPr>
        <w:pStyle w:val="ListParagraph"/>
        <w:widowControl w:val="0"/>
        <w:numPr>
          <w:ilvl w:val="0"/>
          <w:numId w:val="25"/>
        </w:numPr>
        <w:autoSpaceDE w:val="0"/>
        <w:autoSpaceDN w:val="0"/>
        <w:adjustRightInd w:val="0"/>
        <w:spacing w:line="240" w:lineRule="auto"/>
        <w:ind w:left="1418" w:right="51" w:hanging="709"/>
        <w:jc w:val="both"/>
        <w:rPr>
          <w:rFonts w:ascii="Arial" w:hAnsi="Arial" w:cs="Arial"/>
        </w:rPr>
      </w:pPr>
      <w:del w:id="266" w:author="ENA" w:date="2021-02-16T19:04:00Z">
        <w:r w:rsidRPr="003B2076">
          <w:rPr>
            <w:rFonts w:ascii="Arial" w:hAnsi="Arial" w:cs="Arial"/>
          </w:rPr>
          <w:delText>satisfying the supplementary</w:delText>
        </w:r>
      </w:del>
      <w:r w:rsidRPr="003B2076">
        <w:rPr>
          <w:rFonts w:ascii="Arial" w:hAnsi="Arial" w:cs="Arial"/>
        </w:rPr>
        <w:t xml:space="preserve"> tests in Annex A1</w:t>
      </w:r>
      <w:r w:rsidR="00AA29A8" w:rsidRPr="003B2076">
        <w:rPr>
          <w:rFonts w:ascii="Arial" w:hAnsi="Arial" w:cs="Arial"/>
        </w:rPr>
        <w:t xml:space="preserve"> (for </w:t>
      </w:r>
      <w:r w:rsidR="00AA29A8" w:rsidRPr="003B2076">
        <w:rPr>
          <w:rFonts w:ascii="Arial" w:hAnsi="Arial" w:cs="Arial"/>
          <w:b/>
        </w:rPr>
        <w:t>Inverter</w:t>
      </w:r>
      <w:r w:rsidR="00AA29A8" w:rsidRPr="003B2076">
        <w:rPr>
          <w:rFonts w:ascii="Arial" w:hAnsi="Arial" w:cs="Arial"/>
        </w:rPr>
        <w:t xml:space="preserve"> connected </w:t>
      </w:r>
      <w:r w:rsidR="00AA29A8" w:rsidRPr="003B2076">
        <w:rPr>
          <w:rFonts w:ascii="Arial" w:hAnsi="Arial" w:cs="Arial"/>
          <w:b/>
        </w:rPr>
        <w:t>Micro-generator</w:t>
      </w:r>
      <w:r w:rsidR="00AA29A8" w:rsidRPr="000C66EA">
        <w:rPr>
          <w:rFonts w:ascii="Arial" w:hAnsi="Arial" w:cs="Arial"/>
          <w:bCs/>
        </w:rPr>
        <w:t>s</w:t>
      </w:r>
      <w:r w:rsidR="00AA29A8" w:rsidRPr="003B2076">
        <w:rPr>
          <w:rFonts w:ascii="Arial" w:hAnsi="Arial" w:cs="Arial"/>
        </w:rPr>
        <w:t>)</w:t>
      </w:r>
      <w:r w:rsidRPr="003B2076">
        <w:rPr>
          <w:rFonts w:ascii="Arial" w:hAnsi="Arial" w:cs="Arial"/>
        </w:rPr>
        <w:t xml:space="preserve"> </w:t>
      </w:r>
      <w:r w:rsidR="00AF5CF8" w:rsidRPr="003B2076">
        <w:rPr>
          <w:rFonts w:ascii="Arial" w:hAnsi="Arial" w:cs="Arial"/>
        </w:rPr>
        <w:t>or Annex A2</w:t>
      </w:r>
      <w:r w:rsidR="00AA29A8" w:rsidRPr="003B2076">
        <w:rPr>
          <w:rFonts w:ascii="Arial" w:hAnsi="Arial" w:cs="Arial"/>
        </w:rPr>
        <w:t xml:space="preserve"> (for synchronous </w:t>
      </w:r>
      <w:r w:rsidR="00AA29A8" w:rsidRPr="003B2076">
        <w:rPr>
          <w:rFonts w:ascii="Arial" w:hAnsi="Arial" w:cs="Arial"/>
          <w:b/>
        </w:rPr>
        <w:t>Micro-generator</w:t>
      </w:r>
      <w:r w:rsidR="00AA29A8" w:rsidRPr="000C66EA">
        <w:rPr>
          <w:rFonts w:ascii="Arial" w:hAnsi="Arial" w:cs="Arial"/>
          <w:bCs/>
        </w:rPr>
        <w:t>s</w:t>
      </w:r>
      <w:r w:rsidR="00AA29A8" w:rsidRPr="003B2076">
        <w:rPr>
          <w:rFonts w:ascii="Arial" w:hAnsi="Arial" w:cs="Arial"/>
        </w:rPr>
        <w:t>)</w:t>
      </w:r>
      <w:r w:rsidR="00AF5CF8" w:rsidRPr="003B2076">
        <w:rPr>
          <w:rFonts w:ascii="Arial" w:hAnsi="Arial" w:cs="Arial"/>
        </w:rPr>
        <w:t xml:space="preserve"> </w:t>
      </w:r>
      <w:del w:id="267" w:author="ENA" w:date="2021-02-16T19:04:00Z">
        <w:r w:rsidR="00AF5CF8" w:rsidRPr="003B2076">
          <w:rPr>
            <w:rFonts w:ascii="Arial" w:hAnsi="Arial" w:cs="Arial"/>
          </w:rPr>
          <w:delText xml:space="preserve">as appropriate </w:delText>
        </w:r>
      </w:del>
      <w:r w:rsidRPr="003B2076">
        <w:rPr>
          <w:rFonts w:ascii="Arial" w:hAnsi="Arial" w:cs="Arial"/>
        </w:rPr>
        <w:t>of this EREC G98</w:t>
      </w:r>
      <w:ins w:id="268" w:author="ENA" w:date="2021-02-16T19:04:00Z">
        <w:r w:rsidR="00460A08">
          <w:rPr>
            <w:rFonts w:ascii="Arial" w:hAnsi="Arial" w:cs="Arial"/>
          </w:rPr>
          <w:t xml:space="preserve"> as appropriate</w:t>
        </w:r>
      </w:ins>
      <w:r w:rsidRPr="003B2076">
        <w:rPr>
          <w:rFonts w:ascii="Arial" w:hAnsi="Arial" w:cs="Arial"/>
        </w:rPr>
        <w:t>.</w:t>
      </w:r>
    </w:p>
    <w:p w14:paraId="1003B3A3" w14:textId="370B237A" w:rsidR="0029104E" w:rsidRPr="00A068B0" w:rsidRDefault="00BB7D9E" w:rsidP="00B83C15">
      <w:pPr>
        <w:pStyle w:val="NumberedPARAlevel2"/>
        <w:ind w:left="709" w:hanging="709"/>
        <w:rPr>
          <w:szCs w:val="22"/>
        </w:rPr>
      </w:pPr>
      <w:r w:rsidRPr="00A068B0">
        <w:t xml:space="preserve">A </w:t>
      </w:r>
      <w:bookmarkStart w:id="269" w:name="_Hlk495254692"/>
      <w:r w:rsidR="0029104E" w:rsidRPr="00A068B0">
        <w:rPr>
          <w:rFonts w:cs="Arial"/>
          <w:b/>
          <w:szCs w:val="22"/>
        </w:rPr>
        <w:t xml:space="preserve">Manufacturer </w:t>
      </w:r>
      <w:r w:rsidR="0029104E" w:rsidRPr="00A068B0">
        <w:rPr>
          <w:rFonts w:cs="Arial"/>
          <w:szCs w:val="22"/>
        </w:rPr>
        <w:t>of a</w:t>
      </w:r>
      <w:r w:rsidR="0029104E" w:rsidRPr="00A068B0">
        <w:rPr>
          <w:rFonts w:cs="Arial"/>
          <w:b/>
          <w:szCs w:val="22"/>
        </w:rPr>
        <w:t xml:space="preserve"> Fully Type Tested</w:t>
      </w:r>
      <w:r w:rsidR="0029104E" w:rsidRPr="00A068B0">
        <w:rPr>
          <w:rFonts w:cs="Arial"/>
          <w:szCs w:val="22"/>
        </w:rPr>
        <w:t xml:space="preserve"> </w:t>
      </w:r>
      <w:r w:rsidR="0029104E" w:rsidRPr="00A068B0">
        <w:rPr>
          <w:rFonts w:cs="Arial"/>
          <w:b/>
          <w:szCs w:val="22"/>
        </w:rPr>
        <w:t>Micro-generator</w:t>
      </w:r>
      <w:r w:rsidR="0029104E" w:rsidRPr="00A068B0">
        <w:rPr>
          <w:rFonts w:cs="Arial"/>
          <w:szCs w:val="22"/>
        </w:rPr>
        <w:t xml:space="preserve"> should allo</w:t>
      </w:r>
      <w:r w:rsidR="0078613B" w:rsidRPr="00A068B0">
        <w:rPr>
          <w:rFonts w:cs="Arial"/>
          <w:szCs w:val="22"/>
        </w:rPr>
        <w:t xml:space="preserve">cate a </w:t>
      </w:r>
      <w:r w:rsidR="0078613B" w:rsidRPr="00A068B0">
        <w:rPr>
          <w:rFonts w:cs="Arial"/>
          <w:b/>
          <w:szCs w:val="22"/>
        </w:rPr>
        <w:t>Manufacturer</w:t>
      </w:r>
      <w:r w:rsidR="00A36F32" w:rsidRPr="00A068B0">
        <w:rPr>
          <w:rFonts w:cs="Arial"/>
          <w:szCs w:val="22"/>
        </w:rPr>
        <w:t>’</w:t>
      </w:r>
      <w:r w:rsidR="0078613B" w:rsidRPr="00A068B0">
        <w:rPr>
          <w:rFonts w:cs="Arial"/>
          <w:szCs w:val="22"/>
        </w:rPr>
        <w:t>s reference</w:t>
      </w:r>
      <w:r w:rsidR="0029104E" w:rsidRPr="00A068B0">
        <w:rPr>
          <w:rFonts w:cs="Arial"/>
          <w:szCs w:val="22"/>
        </w:rPr>
        <w:t xml:space="preserve"> number, which should be registered on the Energy </w:t>
      </w:r>
      <w:r w:rsidR="0029104E" w:rsidRPr="00A068B0">
        <w:rPr>
          <w:rFonts w:cs="Arial"/>
          <w:szCs w:val="22"/>
        </w:rPr>
        <w:lastRenderedPageBreak/>
        <w:t xml:space="preserve">Networks Association (ENA) </w:t>
      </w:r>
      <w:r w:rsidR="0029104E" w:rsidRPr="00D44441">
        <w:rPr>
          <w:rFonts w:cs="Arial"/>
          <w:bCs w:val="0"/>
          <w:szCs w:val="22"/>
        </w:rPr>
        <w:t>Type Test</w:t>
      </w:r>
      <w:r w:rsidR="0029104E" w:rsidRPr="00A068B0">
        <w:rPr>
          <w:rFonts w:cs="Arial"/>
          <w:b/>
          <w:szCs w:val="22"/>
        </w:rPr>
        <w:t xml:space="preserve"> </w:t>
      </w:r>
      <w:del w:id="270" w:author="ENA" w:date="2021-04-15T20:07:00Z">
        <w:r w:rsidR="0029104E" w:rsidRPr="00A068B0" w:rsidDel="00D44441">
          <w:rPr>
            <w:rFonts w:cs="Arial"/>
            <w:b/>
            <w:szCs w:val="22"/>
          </w:rPr>
          <w:delText>Verification Report</w:delText>
        </w:r>
        <w:r w:rsidR="0029104E" w:rsidRPr="00A068B0" w:rsidDel="00D44441">
          <w:rPr>
            <w:rFonts w:cs="Arial"/>
            <w:szCs w:val="22"/>
          </w:rPr>
          <w:delText xml:space="preserve"> </w:delText>
        </w:r>
      </w:del>
      <w:r w:rsidR="0029104E" w:rsidRPr="00A068B0">
        <w:rPr>
          <w:rFonts w:cs="Arial"/>
          <w:szCs w:val="22"/>
        </w:rPr>
        <w:t xml:space="preserve">Register as the </w:t>
      </w:r>
      <w:del w:id="271" w:author="ENA" w:date="2021-02-16T19:04:00Z">
        <w:r w:rsidR="0029104E" w:rsidRPr="00A068B0">
          <w:rPr>
            <w:rFonts w:cs="Arial"/>
            <w:szCs w:val="22"/>
          </w:rPr>
          <w:delText>Product ID.</w:delText>
        </w:r>
      </w:del>
      <w:ins w:id="272" w:author="ENA" w:date="2021-02-16T19:04:00Z">
        <w:r w:rsidR="00E86BBD">
          <w:rPr>
            <w:rFonts w:cs="Arial"/>
            <w:szCs w:val="22"/>
          </w:rPr>
          <w:t>system reference</w:t>
        </w:r>
        <w:r w:rsidR="0029104E" w:rsidRPr="00A068B0">
          <w:rPr>
            <w:rFonts w:cs="Arial"/>
            <w:szCs w:val="22"/>
          </w:rPr>
          <w:t>.</w:t>
        </w:r>
      </w:ins>
      <w:r w:rsidR="0029104E" w:rsidRPr="00A068B0">
        <w:rPr>
          <w:rFonts w:cs="Arial"/>
          <w:szCs w:val="22"/>
        </w:rPr>
        <w:t xml:space="preserve">  </w:t>
      </w:r>
      <w:r w:rsidR="0029104E" w:rsidRPr="003B2076">
        <w:rPr>
          <w:rFonts w:cs="Arial"/>
          <w:szCs w:val="22"/>
        </w:rPr>
        <w:t xml:space="preserve">It is not necessary </w:t>
      </w:r>
      <w:r w:rsidR="0029104E" w:rsidRPr="00A068B0">
        <w:rPr>
          <w:rFonts w:cs="Arial"/>
          <w:szCs w:val="22"/>
        </w:rPr>
        <w:t>for</w:t>
      </w:r>
      <w:r w:rsidR="0029104E" w:rsidRPr="003B2076">
        <w:rPr>
          <w:rFonts w:cs="Arial"/>
          <w:szCs w:val="22"/>
        </w:rPr>
        <w:t xml:space="preserve"> </w:t>
      </w:r>
      <w:r w:rsidR="0029104E" w:rsidRPr="003B2076">
        <w:rPr>
          <w:rFonts w:cs="Arial"/>
          <w:b/>
          <w:szCs w:val="22"/>
        </w:rPr>
        <w:t>Manufacturer</w:t>
      </w:r>
      <w:r w:rsidR="0029104E" w:rsidRPr="00D277BF">
        <w:rPr>
          <w:rFonts w:cs="Arial"/>
          <w:bCs w:val="0"/>
          <w:szCs w:val="22"/>
        </w:rPr>
        <w:t>s</w:t>
      </w:r>
      <w:r w:rsidR="0029104E" w:rsidRPr="003B2076">
        <w:rPr>
          <w:rFonts w:cs="Arial"/>
          <w:szCs w:val="22"/>
        </w:rPr>
        <w:t xml:space="preserve"> of</w:t>
      </w:r>
      <w:r w:rsidR="0029104E" w:rsidRPr="00A068B0">
        <w:rPr>
          <w:rFonts w:cs="Arial"/>
          <w:szCs w:val="22"/>
        </w:rPr>
        <w:t xml:space="preserve"> </w:t>
      </w:r>
      <w:r w:rsidR="0029104E" w:rsidRPr="00A068B0">
        <w:rPr>
          <w:rFonts w:cs="Arial"/>
          <w:b/>
          <w:szCs w:val="22"/>
        </w:rPr>
        <w:t>Fully</w:t>
      </w:r>
      <w:r w:rsidR="0029104E" w:rsidRPr="00A068B0">
        <w:rPr>
          <w:rFonts w:cs="Arial"/>
          <w:szCs w:val="22"/>
        </w:rPr>
        <w:t xml:space="preserve"> </w:t>
      </w:r>
      <w:r w:rsidR="0029104E" w:rsidRPr="00A068B0">
        <w:rPr>
          <w:rFonts w:cs="Arial"/>
          <w:b/>
          <w:szCs w:val="22"/>
        </w:rPr>
        <w:t>Type Tested</w:t>
      </w:r>
      <w:r w:rsidR="0029104E" w:rsidRPr="00A068B0">
        <w:rPr>
          <w:rFonts w:cs="Arial"/>
          <w:szCs w:val="22"/>
        </w:rPr>
        <w:t xml:space="preserve"> </w:t>
      </w:r>
      <w:r w:rsidR="0029104E" w:rsidRPr="00A068B0">
        <w:rPr>
          <w:rFonts w:cs="Arial"/>
          <w:b/>
          <w:szCs w:val="22"/>
        </w:rPr>
        <w:t>Micro-generator</w:t>
      </w:r>
      <w:r w:rsidR="0029104E" w:rsidRPr="000C66EA">
        <w:rPr>
          <w:rFonts w:cs="Arial"/>
          <w:bCs w:val="0"/>
          <w:szCs w:val="22"/>
        </w:rPr>
        <w:t xml:space="preserve">s </w:t>
      </w:r>
      <w:r w:rsidR="0029104E" w:rsidRPr="00A068B0">
        <w:rPr>
          <w:rFonts w:cs="Arial"/>
          <w:szCs w:val="22"/>
        </w:rPr>
        <w:t xml:space="preserve">to complete a </w:t>
      </w:r>
      <w:r w:rsidR="0029104E" w:rsidRPr="00A068B0">
        <w:rPr>
          <w:rFonts w:cs="Arial"/>
          <w:b/>
          <w:szCs w:val="22"/>
        </w:rPr>
        <w:t>Type</w:t>
      </w:r>
      <w:r w:rsidR="0029104E"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w:t>
      </w:r>
      <w:r w:rsidR="006636E4" w:rsidRPr="003B2076">
        <w:rPr>
          <w:rFonts w:cs="Arial"/>
          <w:szCs w:val="22"/>
        </w:rPr>
        <w:t xml:space="preserve">Appendix 3 </w:t>
      </w:r>
      <w:r w:rsidR="0029104E" w:rsidRPr="003B2076">
        <w:rPr>
          <w:rFonts w:cs="Arial"/>
          <w:szCs w:val="22"/>
        </w:rPr>
        <w:t>Form C</w:t>
      </w:r>
      <w:r w:rsidR="0029104E" w:rsidRPr="00A068B0">
        <w:rPr>
          <w:rFonts w:cs="Arial"/>
          <w:szCs w:val="22"/>
        </w:rPr>
        <w:t>, for each I</w:t>
      </w:r>
      <w:r w:rsidR="0029104E" w:rsidRPr="00A068B0">
        <w:rPr>
          <w:rFonts w:cs="Arial"/>
          <w:b/>
          <w:szCs w:val="22"/>
        </w:rPr>
        <w:t>nstallation</w:t>
      </w:r>
      <w:r w:rsidR="0029104E" w:rsidRPr="00A068B0">
        <w:rPr>
          <w:rFonts w:cs="Arial"/>
          <w:szCs w:val="22"/>
        </w:rPr>
        <w:t>.</w:t>
      </w:r>
    </w:p>
    <w:p w14:paraId="790F3746" w14:textId="3D584DC7" w:rsidR="0029104E" w:rsidRPr="003B2076" w:rsidRDefault="00BB7D9E" w:rsidP="00B83C15">
      <w:pPr>
        <w:pStyle w:val="NumberedPARAlevel2"/>
        <w:ind w:left="709" w:hanging="709"/>
        <w:rPr>
          <w:szCs w:val="22"/>
        </w:rPr>
      </w:pPr>
      <w:r w:rsidRPr="00A068B0">
        <w:rPr>
          <w:b/>
        </w:rPr>
        <w:t>C</w:t>
      </w:r>
      <w:bookmarkEnd w:id="269"/>
      <w:r w:rsidR="0029104E" w:rsidRPr="00A068B0">
        <w:rPr>
          <w:rFonts w:cs="Arial"/>
          <w:b/>
          <w:szCs w:val="22"/>
        </w:rPr>
        <w:t>onnection Agreement</w:t>
      </w:r>
      <w:r w:rsidR="0029104E" w:rsidRPr="007F6BA6">
        <w:rPr>
          <w:rFonts w:cs="Arial"/>
          <w:bCs w:val="0"/>
          <w:szCs w:val="22"/>
        </w:rPr>
        <w:t>s</w:t>
      </w:r>
      <w:r w:rsidR="0029104E" w:rsidRPr="00A068B0">
        <w:rPr>
          <w:rFonts w:cs="Arial"/>
          <w:szCs w:val="22"/>
        </w:rPr>
        <w:t>, energy trading and metering are considered to be out of scope. These issues are mentioned in this document only in the context of raising the reader’s awareness to the fact that these matters might need to be addressed.</w:t>
      </w:r>
    </w:p>
    <w:p w14:paraId="57C86812" w14:textId="5D2E5650" w:rsidR="0029104E" w:rsidRPr="003B2076" w:rsidRDefault="00BB7D9E" w:rsidP="00B83C15">
      <w:pPr>
        <w:pStyle w:val="NumberedPARAlevel2"/>
        <w:ind w:left="709" w:hanging="709"/>
        <w:rPr>
          <w:szCs w:val="22"/>
        </w:rPr>
      </w:pPr>
      <w:r w:rsidRPr="00905206">
        <w:t>F</w:t>
      </w:r>
      <w:r w:rsidR="0029104E" w:rsidRPr="00905206">
        <w:rPr>
          <w:rFonts w:cs="Arial"/>
          <w:szCs w:val="22"/>
        </w:rPr>
        <w:t xml:space="preserve">or </w:t>
      </w:r>
      <w:r w:rsidR="00BC1B53">
        <w:rPr>
          <w:rFonts w:cs="Arial"/>
          <w:b/>
          <w:szCs w:val="22"/>
        </w:rPr>
        <w:t>Micro-generating Plant</w:t>
      </w:r>
      <w:r w:rsidR="00905206" w:rsidRPr="00B15DB2">
        <w:rPr>
          <w:rFonts w:cs="Arial"/>
          <w:szCs w:val="22"/>
        </w:rPr>
        <w:t xml:space="preserve"> with a </w:t>
      </w:r>
      <w:r w:rsidR="00905206" w:rsidRPr="00B15DB2">
        <w:rPr>
          <w:rFonts w:cs="Arial"/>
          <w:b/>
          <w:szCs w:val="22"/>
        </w:rPr>
        <w:t>Registered Capacity</w:t>
      </w:r>
      <w:r w:rsidR="00905206" w:rsidRPr="00B15DB2">
        <w:rPr>
          <w:rFonts w:cs="Arial"/>
          <w:szCs w:val="22"/>
        </w:rPr>
        <w:t xml:space="preserve"> of &lt; 800 W</w:t>
      </w:r>
      <w:r w:rsidR="00F355BC">
        <w:rPr>
          <w:rFonts w:cs="Arial"/>
          <w:szCs w:val="22"/>
        </w:rPr>
        <w:t xml:space="preserve"> and</w:t>
      </w:r>
      <w:r w:rsidR="00905206" w:rsidRPr="00905206">
        <w:rPr>
          <w:rFonts w:cs="Arial"/>
          <w:b/>
          <w:szCs w:val="22"/>
        </w:rPr>
        <w:t xml:space="preserve"> </w:t>
      </w:r>
      <w:r w:rsidR="0029104E" w:rsidRPr="00905206">
        <w:rPr>
          <w:rFonts w:cs="Arial"/>
          <w:b/>
          <w:szCs w:val="22"/>
        </w:rPr>
        <w:t>Micro-generator</w:t>
      </w:r>
      <w:r w:rsidR="0029104E" w:rsidRPr="000C66EA">
        <w:rPr>
          <w:rFonts w:cs="Arial"/>
          <w:bCs w:val="0"/>
          <w:szCs w:val="22"/>
        </w:rPr>
        <w:t>s</w:t>
      </w:r>
      <w:r w:rsidR="0029104E" w:rsidRPr="00905206">
        <w:rPr>
          <w:rFonts w:cs="Arial"/>
          <w:szCs w:val="22"/>
        </w:rPr>
        <w:t xml:space="preserve"> classified as emerging technology, some</w:t>
      </w:r>
      <w:r w:rsidR="0029104E" w:rsidRPr="003B2076">
        <w:rPr>
          <w:rFonts w:cs="Arial"/>
          <w:szCs w:val="22"/>
        </w:rPr>
        <w:t xml:space="preserve"> clauses of this EREC G98 shall not apply. Details of emerging technology and their requirements are given in Appendix</w:t>
      </w:r>
      <w:r w:rsidR="00F355BC">
        <w:rPr>
          <w:rFonts w:cs="Arial"/>
          <w:szCs w:val="22"/>
        </w:rPr>
        <w:t> </w:t>
      </w:r>
      <w:r w:rsidR="0029104E" w:rsidRPr="003B2076">
        <w:rPr>
          <w:rFonts w:cs="Arial"/>
          <w:szCs w:val="22"/>
        </w:rPr>
        <w:t xml:space="preserve">1. The exclusions for </w:t>
      </w:r>
      <w:r w:rsidR="0029104E" w:rsidRPr="003B2076">
        <w:rPr>
          <w:rFonts w:cs="Arial"/>
          <w:b/>
          <w:szCs w:val="22"/>
        </w:rPr>
        <w:t>Micro-generat</w:t>
      </w:r>
      <w:r w:rsidR="00BC1B53">
        <w:rPr>
          <w:rFonts w:cs="Arial"/>
          <w:b/>
          <w:szCs w:val="22"/>
        </w:rPr>
        <w:t>ing Plant</w:t>
      </w:r>
      <w:r w:rsidR="0029104E" w:rsidRPr="003B2076">
        <w:rPr>
          <w:rFonts w:cs="Arial"/>
          <w:szCs w:val="22"/>
        </w:rPr>
        <w:t xml:space="preserve"> with a </w:t>
      </w:r>
      <w:r w:rsidR="0029104E" w:rsidRPr="003B2076">
        <w:rPr>
          <w:rFonts w:cs="Arial"/>
          <w:b/>
          <w:szCs w:val="22"/>
        </w:rPr>
        <w:t>Registered Capacity</w:t>
      </w:r>
      <w:r w:rsidR="0029104E" w:rsidRPr="003B2076">
        <w:rPr>
          <w:rFonts w:cs="Arial"/>
          <w:szCs w:val="22"/>
        </w:rPr>
        <w:t xml:space="preserve"> of &lt; 800</w:t>
      </w:r>
      <w:r w:rsidR="00F355BC">
        <w:rPr>
          <w:rFonts w:cs="Arial"/>
          <w:szCs w:val="22"/>
        </w:rPr>
        <w:t> </w:t>
      </w:r>
      <w:r w:rsidR="0029104E" w:rsidRPr="003B2076">
        <w:rPr>
          <w:rFonts w:cs="Arial"/>
          <w:szCs w:val="22"/>
        </w:rPr>
        <w:t xml:space="preserve">W are </w:t>
      </w:r>
      <w:r w:rsidR="00A36F32" w:rsidRPr="003B2076">
        <w:rPr>
          <w:rFonts w:cs="Arial"/>
          <w:szCs w:val="22"/>
        </w:rPr>
        <w:t xml:space="preserve">also </w:t>
      </w:r>
      <w:r w:rsidR="0029104E" w:rsidRPr="003B2076">
        <w:rPr>
          <w:rFonts w:cs="Arial"/>
          <w:szCs w:val="22"/>
        </w:rPr>
        <w:t>given in Appendix 1.</w:t>
      </w:r>
    </w:p>
    <w:p w14:paraId="3E4D6D41" w14:textId="4272AB0D" w:rsidR="0029104E" w:rsidRPr="003B2076" w:rsidRDefault="00BB7D9E" w:rsidP="00B83C15">
      <w:pPr>
        <w:pStyle w:val="NumberedPARAlevel2"/>
        <w:ind w:left="709" w:hanging="709"/>
        <w:rPr>
          <w:rFonts w:cs="Arial"/>
          <w:szCs w:val="22"/>
        </w:rPr>
      </w:pPr>
      <w:r w:rsidRPr="003B2076">
        <w:t>T</w:t>
      </w:r>
      <w:r w:rsidR="0029104E" w:rsidRPr="003B2076">
        <w:rPr>
          <w:rFonts w:cs="Arial"/>
          <w:szCs w:val="22"/>
        </w:rPr>
        <w:t>he structure of this document is as follows:</w:t>
      </w:r>
    </w:p>
    <w:tbl>
      <w:tblPr>
        <w:tblStyle w:val="TableGrid"/>
        <w:tblW w:w="8222" w:type="dxa"/>
        <w:tblInd w:w="704" w:type="dxa"/>
        <w:tblLook w:val="04A0" w:firstRow="1" w:lastRow="0" w:firstColumn="1" w:lastColumn="0" w:noHBand="0" w:noVBand="1"/>
      </w:tblPr>
      <w:tblGrid>
        <w:gridCol w:w="1428"/>
        <w:gridCol w:w="3499"/>
        <w:gridCol w:w="3295"/>
      </w:tblGrid>
      <w:tr w:rsidR="0029104E" w:rsidRPr="003B2076" w14:paraId="07A08766" w14:textId="77777777" w:rsidTr="00D22790">
        <w:trPr>
          <w:tblHeader/>
        </w:trPr>
        <w:tc>
          <w:tcPr>
            <w:tcW w:w="1428" w:type="dxa"/>
            <w:vAlign w:val="center"/>
          </w:tcPr>
          <w:p w14:paraId="3B6533F9" w14:textId="77777777" w:rsidR="0029104E" w:rsidRPr="003B2076" w:rsidRDefault="0029104E" w:rsidP="0078613B">
            <w:pPr>
              <w:pStyle w:val="PARAGRAPH"/>
              <w:jc w:val="center"/>
              <w:rPr>
                <w:rFonts w:cs="Arial"/>
                <w:b/>
                <w:sz w:val="20"/>
              </w:rPr>
            </w:pPr>
            <w:r w:rsidRPr="003B2076">
              <w:rPr>
                <w:rFonts w:cs="Arial"/>
                <w:b/>
                <w:sz w:val="20"/>
              </w:rPr>
              <w:t>Section</w:t>
            </w:r>
          </w:p>
        </w:tc>
        <w:tc>
          <w:tcPr>
            <w:tcW w:w="3499" w:type="dxa"/>
            <w:vAlign w:val="center"/>
          </w:tcPr>
          <w:p w14:paraId="3487BDBC" w14:textId="77777777" w:rsidR="0029104E" w:rsidRPr="003B2076" w:rsidRDefault="0029104E" w:rsidP="0078613B">
            <w:pPr>
              <w:pStyle w:val="PARAGRAPH"/>
              <w:jc w:val="center"/>
              <w:rPr>
                <w:rFonts w:cs="Arial"/>
                <w:b/>
                <w:sz w:val="20"/>
              </w:rPr>
            </w:pPr>
            <w:r w:rsidRPr="003B2076">
              <w:rPr>
                <w:rFonts w:cs="Arial"/>
                <w:b/>
                <w:sz w:val="20"/>
              </w:rPr>
              <w:t>Subject</w:t>
            </w:r>
          </w:p>
        </w:tc>
        <w:tc>
          <w:tcPr>
            <w:tcW w:w="3295" w:type="dxa"/>
            <w:vAlign w:val="center"/>
          </w:tcPr>
          <w:p w14:paraId="5686ACD0" w14:textId="77777777" w:rsidR="0029104E" w:rsidRPr="003B2076" w:rsidRDefault="0029104E" w:rsidP="0078613B">
            <w:pPr>
              <w:pStyle w:val="PARAGRAPH"/>
              <w:jc w:val="center"/>
              <w:rPr>
                <w:rFonts w:cs="Arial"/>
                <w:b/>
                <w:sz w:val="20"/>
              </w:rPr>
            </w:pPr>
            <w:r w:rsidRPr="003B2076">
              <w:rPr>
                <w:rFonts w:cs="Arial"/>
                <w:b/>
                <w:sz w:val="20"/>
              </w:rPr>
              <w:t>Applicable parties</w:t>
            </w:r>
          </w:p>
        </w:tc>
      </w:tr>
      <w:tr w:rsidR="0029104E" w:rsidRPr="003B2076" w14:paraId="0911B250" w14:textId="77777777" w:rsidTr="00D22790">
        <w:tc>
          <w:tcPr>
            <w:tcW w:w="1428" w:type="dxa"/>
            <w:vAlign w:val="center"/>
          </w:tcPr>
          <w:p w14:paraId="347713BF" w14:textId="57782400" w:rsidR="0029104E" w:rsidRPr="003B2076" w:rsidRDefault="00F94B34" w:rsidP="0078613B">
            <w:pPr>
              <w:pStyle w:val="PARAGRAPH"/>
              <w:jc w:val="center"/>
              <w:rPr>
                <w:rFonts w:cs="Arial"/>
                <w:sz w:val="20"/>
              </w:rPr>
            </w:pPr>
            <w:r>
              <w:rPr>
                <w:rFonts w:cs="Arial"/>
                <w:sz w:val="20"/>
              </w:rPr>
              <w:t>-</w:t>
            </w:r>
          </w:p>
        </w:tc>
        <w:tc>
          <w:tcPr>
            <w:tcW w:w="3499" w:type="dxa"/>
            <w:vAlign w:val="center"/>
          </w:tcPr>
          <w:p w14:paraId="573D48FF" w14:textId="77777777" w:rsidR="0029104E" w:rsidRPr="003B2076" w:rsidRDefault="0029104E" w:rsidP="0078613B">
            <w:pPr>
              <w:pStyle w:val="PARAGRAPH"/>
              <w:jc w:val="center"/>
              <w:rPr>
                <w:rFonts w:cs="Arial"/>
                <w:sz w:val="20"/>
              </w:rPr>
            </w:pPr>
            <w:r w:rsidRPr="003B2076">
              <w:rPr>
                <w:rFonts w:cs="Arial"/>
                <w:sz w:val="20"/>
              </w:rPr>
              <w:t>Foreword</w:t>
            </w:r>
          </w:p>
        </w:tc>
        <w:tc>
          <w:tcPr>
            <w:tcW w:w="3295" w:type="dxa"/>
            <w:vAlign w:val="center"/>
          </w:tcPr>
          <w:p w14:paraId="65264AD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3A01DE07" w14:textId="77777777" w:rsidTr="00D22790">
        <w:tc>
          <w:tcPr>
            <w:tcW w:w="1428" w:type="dxa"/>
            <w:vAlign w:val="center"/>
          </w:tcPr>
          <w:p w14:paraId="06F24DE1" w14:textId="3709F9FA" w:rsidR="0029104E" w:rsidRPr="003B2076" w:rsidRDefault="00F94B34" w:rsidP="0078613B">
            <w:pPr>
              <w:pStyle w:val="PARAGRAPH"/>
              <w:jc w:val="center"/>
              <w:rPr>
                <w:rFonts w:cs="Arial"/>
                <w:sz w:val="20"/>
              </w:rPr>
            </w:pPr>
            <w:r>
              <w:rPr>
                <w:rFonts w:cs="Arial"/>
                <w:sz w:val="20"/>
              </w:rPr>
              <w:t>1</w:t>
            </w:r>
          </w:p>
        </w:tc>
        <w:tc>
          <w:tcPr>
            <w:tcW w:w="3499" w:type="dxa"/>
            <w:vAlign w:val="center"/>
          </w:tcPr>
          <w:p w14:paraId="18A267AA" w14:textId="77777777" w:rsidR="0029104E" w:rsidRPr="003B2076" w:rsidRDefault="0029104E" w:rsidP="0078613B">
            <w:pPr>
              <w:pStyle w:val="PARAGRAPH"/>
              <w:jc w:val="center"/>
              <w:rPr>
                <w:rFonts w:cs="Arial"/>
                <w:sz w:val="20"/>
              </w:rPr>
            </w:pPr>
            <w:r w:rsidRPr="003B2076">
              <w:rPr>
                <w:rFonts w:cs="Arial"/>
                <w:sz w:val="20"/>
              </w:rPr>
              <w:t>Legal Aspects</w:t>
            </w:r>
          </w:p>
        </w:tc>
        <w:tc>
          <w:tcPr>
            <w:tcW w:w="3295" w:type="dxa"/>
            <w:vAlign w:val="center"/>
          </w:tcPr>
          <w:p w14:paraId="296F9DB4"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076BE899" w14:textId="77777777" w:rsidTr="00D22790">
        <w:tc>
          <w:tcPr>
            <w:tcW w:w="1428" w:type="dxa"/>
            <w:vAlign w:val="center"/>
          </w:tcPr>
          <w:p w14:paraId="74AF9200" w14:textId="14C7CDD4" w:rsidR="0029104E" w:rsidRPr="003B2076" w:rsidRDefault="00F94B34" w:rsidP="007D531B">
            <w:pPr>
              <w:pStyle w:val="PARAGRAPH"/>
              <w:ind w:firstLine="4"/>
              <w:jc w:val="center"/>
              <w:rPr>
                <w:rFonts w:cs="Arial"/>
                <w:sz w:val="20"/>
              </w:rPr>
            </w:pPr>
            <w:r>
              <w:rPr>
                <w:rFonts w:cs="Arial"/>
                <w:sz w:val="20"/>
              </w:rPr>
              <w:t>2</w:t>
            </w:r>
          </w:p>
        </w:tc>
        <w:tc>
          <w:tcPr>
            <w:tcW w:w="3499" w:type="dxa"/>
            <w:vAlign w:val="center"/>
          </w:tcPr>
          <w:p w14:paraId="0E80F394" w14:textId="77777777" w:rsidR="0029104E" w:rsidRPr="003B2076" w:rsidRDefault="0029104E" w:rsidP="0078613B">
            <w:pPr>
              <w:pStyle w:val="PARAGRAPH"/>
              <w:jc w:val="center"/>
              <w:rPr>
                <w:rFonts w:cs="Arial"/>
                <w:sz w:val="20"/>
              </w:rPr>
            </w:pPr>
            <w:r w:rsidRPr="003B2076">
              <w:rPr>
                <w:rFonts w:cs="Arial"/>
                <w:sz w:val="20"/>
              </w:rPr>
              <w:t>Scope</w:t>
            </w:r>
          </w:p>
        </w:tc>
        <w:tc>
          <w:tcPr>
            <w:tcW w:w="3295" w:type="dxa"/>
            <w:vAlign w:val="center"/>
          </w:tcPr>
          <w:p w14:paraId="040D25B3"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41A6DB96" w14:textId="77777777" w:rsidTr="00D22790">
        <w:tc>
          <w:tcPr>
            <w:tcW w:w="1428" w:type="dxa"/>
            <w:vAlign w:val="center"/>
          </w:tcPr>
          <w:p w14:paraId="51C6DB45" w14:textId="503007F8" w:rsidR="0029104E" w:rsidRPr="003B2076" w:rsidRDefault="00F94B34" w:rsidP="0078613B">
            <w:pPr>
              <w:pStyle w:val="PARAGRAPH"/>
              <w:jc w:val="center"/>
              <w:rPr>
                <w:rFonts w:cs="Arial"/>
                <w:sz w:val="20"/>
              </w:rPr>
            </w:pPr>
            <w:r>
              <w:rPr>
                <w:rFonts w:cs="Arial"/>
                <w:sz w:val="20"/>
              </w:rPr>
              <w:t>3</w:t>
            </w:r>
          </w:p>
        </w:tc>
        <w:tc>
          <w:tcPr>
            <w:tcW w:w="3499" w:type="dxa"/>
            <w:vAlign w:val="center"/>
          </w:tcPr>
          <w:p w14:paraId="54D6CDEB" w14:textId="77777777" w:rsidR="0029104E" w:rsidRPr="003B2076" w:rsidRDefault="0029104E" w:rsidP="0078613B">
            <w:pPr>
              <w:pStyle w:val="PARAGRAPH"/>
              <w:jc w:val="center"/>
              <w:rPr>
                <w:rFonts w:cs="Arial"/>
                <w:sz w:val="20"/>
              </w:rPr>
            </w:pPr>
            <w:r w:rsidRPr="003B2076">
              <w:rPr>
                <w:rFonts w:cs="Arial"/>
                <w:sz w:val="20"/>
              </w:rPr>
              <w:t>References</w:t>
            </w:r>
          </w:p>
        </w:tc>
        <w:tc>
          <w:tcPr>
            <w:tcW w:w="3295" w:type="dxa"/>
            <w:vAlign w:val="center"/>
          </w:tcPr>
          <w:p w14:paraId="4FA680C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6C68A2C8" w14:textId="77777777" w:rsidTr="00D22790">
        <w:tc>
          <w:tcPr>
            <w:tcW w:w="1428" w:type="dxa"/>
            <w:vAlign w:val="center"/>
          </w:tcPr>
          <w:p w14:paraId="3942D10D" w14:textId="5DAE99A5" w:rsidR="0029104E" w:rsidRPr="003B2076" w:rsidRDefault="00F94B34" w:rsidP="0078613B">
            <w:pPr>
              <w:pStyle w:val="PARAGRAPH"/>
              <w:jc w:val="center"/>
              <w:rPr>
                <w:rFonts w:cs="Arial"/>
                <w:sz w:val="20"/>
              </w:rPr>
            </w:pPr>
            <w:r>
              <w:rPr>
                <w:rFonts w:cs="Arial"/>
                <w:sz w:val="20"/>
              </w:rPr>
              <w:t>4</w:t>
            </w:r>
          </w:p>
        </w:tc>
        <w:tc>
          <w:tcPr>
            <w:tcW w:w="3499" w:type="dxa"/>
            <w:vAlign w:val="center"/>
          </w:tcPr>
          <w:p w14:paraId="535AA51B" w14:textId="77777777" w:rsidR="0029104E" w:rsidRPr="003B2076" w:rsidRDefault="0029104E" w:rsidP="0078613B">
            <w:pPr>
              <w:pStyle w:val="PARAGRAPH"/>
              <w:jc w:val="center"/>
              <w:rPr>
                <w:rFonts w:cs="Arial"/>
                <w:sz w:val="20"/>
              </w:rPr>
            </w:pPr>
            <w:r w:rsidRPr="003B2076">
              <w:rPr>
                <w:rFonts w:cs="Arial"/>
                <w:sz w:val="20"/>
              </w:rPr>
              <w:t>Terms and Definitions</w:t>
            </w:r>
          </w:p>
        </w:tc>
        <w:tc>
          <w:tcPr>
            <w:tcW w:w="3295" w:type="dxa"/>
            <w:vAlign w:val="center"/>
          </w:tcPr>
          <w:p w14:paraId="577CDE4A"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5B69A708" w14:textId="77777777" w:rsidTr="00D22790">
        <w:tc>
          <w:tcPr>
            <w:tcW w:w="1428" w:type="dxa"/>
            <w:vAlign w:val="center"/>
          </w:tcPr>
          <w:p w14:paraId="0539D410" w14:textId="0E494601" w:rsidR="0029104E" w:rsidRPr="003B2076" w:rsidRDefault="00D05BA0" w:rsidP="0078613B">
            <w:pPr>
              <w:pStyle w:val="PARAGRAPH"/>
              <w:jc w:val="center"/>
              <w:rPr>
                <w:rFonts w:cs="Arial"/>
                <w:sz w:val="20"/>
              </w:rPr>
            </w:pPr>
            <w:r>
              <w:rPr>
                <w:rFonts w:cs="Arial"/>
                <w:sz w:val="20"/>
              </w:rPr>
              <w:t>5</w:t>
            </w:r>
          </w:p>
        </w:tc>
        <w:tc>
          <w:tcPr>
            <w:tcW w:w="3499" w:type="dxa"/>
            <w:vAlign w:val="center"/>
          </w:tcPr>
          <w:p w14:paraId="1689119A" w14:textId="77777777" w:rsidR="0029104E" w:rsidRPr="003B2076" w:rsidRDefault="0029104E" w:rsidP="0078613B">
            <w:pPr>
              <w:pStyle w:val="PARAGRAPH"/>
              <w:ind w:left="23" w:hanging="23"/>
              <w:jc w:val="center"/>
              <w:rPr>
                <w:rFonts w:cs="Arial"/>
                <w:sz w:val="20"/>
              </w:rPr>
            </w:pPr>
            <w:r w:rsidRPr="003B2076">
              <w:rPr>
                <w:rFonts w:cs="Arial"/>
                <w:sz w:val="20"/>
              </w:rPr>
              <w:t>Connection Process and Testing Requirements</w:t>
            </w:r>
          </w:p>
        </w:tc>
        <w:tc>
          <w:tcPr>
            <w:tcW w:w="3295" w:type="dxa"/>
            <w:vAlign w:val="center"/>
          </w:tcPr>
          <w:p w14:paraId="237505B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75D2CC3F" w14:textId="77777777" w:rsidTr="00D22790">
        <w:tc>
          <w:tcPr>
            <w:tcW w:w="1428" w:type="dxa"/>
            <w:vAlign w:val="center"/>
          </w:tcPr>
          <w:p w14:paraId="7F39BE69" w14:textId="2C0F5FE4" w:rsidR="0029104E" w:rsidRPr="003B2076" w:rsidRDefault="00D05BA0" w:rsidP="0078613B">
            <w:pPr>
              <w:pStyle w:val="PARAGRAPH"/>
              <w:jc w:val="center"/>
              <w:rPr>
                <w:rFonts w:cs="Arial"/>
                <w:sz w:val="20"/>
              </w:rPr>
            </w:pPr>
            <w:r>
              <w:rPr>
                <w:rFonts w:cs="Arial"/>
                <w:sz w:val="20"/>
              </w:rPr>
              <w:t>6</w:t>
            </w:r>
          </w:p>
        </w:tc>
        <w:tc>
          <w:tcPr>
            <w:tcW w:w="3499" w:type="dxa"/>
            <w:vAlign w:val="center"/>
          </w:tcPr>
          <w:p w14:paraId="654AC08C" w14:textId="77777777" w:rsidR="0029104E" w:rsidRPr="003B2076" w:rsidRDefault="0029104E" w:rsidP="0078613B">
            <w:pPr>
              <w:pStyle w:val="PARAGRAPH"/>
              <w:jc w:val="center"/>
              <w:rPr>
                <w:rFonts w:cs="Arial"/>
                <w:sz w:val="20"/>
              </w:rPr>
            </w:pPr>
            <w:r w:rsidRPr="003B2076">
              <w:rPr>
                <w:rFonts w:cs="Arial"/>
                <w:sz w:val="20"/>
              </w:rPr>
              <w:t>Certification Requirements</w:t>
            </w:r>
          </w:p>
        </w:tc>
        <w:tc>
          <w:tcPr>
            <w:tcW w:w="3295" w:type="dxa"/>
            <w:vAlign w:val="center"/>
          </w:tcPr>
          <w:p w14:paraId="7FC9A52E"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65989C6E" w14:textId="77777777" w:rsidTr="00D22790">
        <w:tc>
          <w:tcPr>
            <w:tcW w:w="1428" w:type="dxa"/>
            <w:vAlign w:val="center"/>
          </w:tcPr>
          <w:p w14:paraId="32F27484" w14:textId="64DE8B43" w:rsidR="0029104E" w:rsidRPr="003B2076" w:rsidRDefault="00D05BA0" w:rsidP="0078613B">
            <w:pPr>
              <w:pStyle w:val="PARAGRAPH"/>
              <w:jc w:val="center"/>
              <w:rPr>
                <w:rFonts w:cs="Arial"/>
                <w:sz w:val="20"/>
              </w:rPr>
            </w:pPr>
            <w:r>
              <w:rPr>
                <w:rFonts w:cs="Arial"/>
                <w:sz w:val="20"/>
              </w:rPr>
              <w:t>7</w:t>
            </w:r>
          </w:p>
        </w:tc>
        <w:tc>
          <w:tcPr>
            <w:tcW w:w="3499" w:type="dxa"/>
            <w:vAlign w:val="center"/>
          </w:tcPr>
          <w:p w14:paraId="1A6CA786" w14:textId="77777777" w:rsidR="0029104E" w:rsidRPr="003B2076" w:rsidRDefault="0029104E" w:rsidP="0078613B">
            <w:pPr>
              <w:pStyle w:val="PARAGRAPH"/>
              <w:jc w:val="center"/>
              <w:rPr>
                <w:rFonts w:cs="Arial"/>
                <w:sz w:val="20"/>
              </w:rPr>
            </w:pPr>
            <w:r w:rsidRPr="003B2076">
              <w:rPr>
                <w:rFonts w:cs="Arial"/>
                <w:sz w:val="20"/>
              </w:rPr>
              <w:t>Operation and Safety</w:t>
            </w:r>
          </w:p>
        </w:tc>
        <w:tc>
          <w:tcPr>
            <w:tcW w:w="3295" w:type="dxa"/>
            <w:vAlign w:val="center"/>
          </w:tcPr>
          <w:p w14:paraId="556382AA"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r w:rsidRPr="003B2076">
              <w:rPr>
                <w:rFonts w:cs="Arial"/>
                <w:sz w:val="20"/>
              </w:rPr>
              <w:t xml:space="preserve">, </w:t>
            </w:r>
            <w:r w:rsidRPr="003B2076">
              <w:rPr>
                <w:rFonts w:cs="Arial"/>
                <w:b/>
                <w:sz w:val="20"/>
              </w:rPr>
              <w:t>Manufacturer</w:t>
            </w:r>
          </w:p>
        </w:tc>
      </w:tr>
      <w:tr w:rsidR="0029104E" w:rsidRPr="003B2076" w14:paraId="6ADF0AAB" w14:textId="77777777" w:rsidTr="00D22790">
        <w:tc>
          <w:tcPr>
            <w:tcW w:w="1428" w:type="dxa"/>
            <w:vAlign w:val="center"/>
          </w:tcPr>
          <w:p w14:paraId="2AB61EA6" w14:textId="48917696" w:rsidR="0029104E" w:rsidRPr="003B2076" w:rsidRDefault="00D05BA0" w:rsidP="0078613B">
            <w:pPr>
              <w:pStyle w:val="PARAGRAPH"/>
              <w:jc w:val="center"/>
              <w:rPr>
                <w:rFonts w:cs="Arial"/>
                <w:sz w:val="20"/>
              </w:rPr>
            </w:pPr>
            <w:r>
              <w:rPr>
                <w:rFonts w:cs="Arial"/>
                <w:sz w:val="20"/>
              </w:rPr>
              <w:t>8</w:t>
            </w:r>
          </w:p>
        </w:tc>
        <w:tc>
          <w:tcPr>
            <w:tcW w:w="3499" w:type="dxa"/>
            <w:vAlign w:val="center"/>
          </w:tcPr>
          <w:p w14:paraId="27C2955B" w14:textId="77777777" w:rsidR="0029104E" w:rsidRPr="003B2076" w:rsidRDefault="0029104E" w:rsidP="0078613B">
            <w:pPr>
              <w:pStyle w:val="PARAGRAPH"/>
              <w:jc w:val="center"/>
              <w:rPr>
                <w:rFonts w:cs="Arial"/>
                <w:sz w:val="20"/>
              </w:rPr>
            </w:pPr>
            <w:r w:rsidRPr="003B2076">
              <w:rPr>
                <w:rFonts w:cs="Arial"/>
                <w:sz w:val="20"/>
              </w:rPr>
              <w:t>Commissioning, Notification and Decommissioning</w:t>
            </w:r>
          </w:p>
        </w:tc>
        <w:tc>
          <w:tcPr>
            <w:tcW w:w="3295" w:type="dxa"/>
            <w:vAlign w:val="center"/>
          </w:tcPr>
          <w:p w14:paraId="6EE88FBC"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15125FB7" w14:textId="77777777" w:rsidTr="00D22790">
        <w:tc>
          <w:tcPr>
            <w:tcW w:w="1428" w:type="dxa"/>
            <w:vAlign w:val="center"/>
          </w:tcPr>
          <w:p w14:paraId="09A92734" w14:textId="0F7F2BE4" w:rsidR="0029104E" w:rsidRPr="003B2076" w:rsidRDefault="00D05BA0" w:rsidP="0078613B">
            <w:pPr>
              <w:pStyle w:val="PARAGRAPH"/>
              <w:jc w:val="center"/>
              <w:rPr>
                <w:rFonts w:cs="Arial"/>
                <w:sz w:val="20"/>
              </w:rPr>
            </w:pPr>
            <w:r>
              <w:rPr>
                <w:rFonts w:cs="Arial"/>
                <w:sz w:val="20"/>
              </w:rPr>
              <w:t>9</w:t>
            </w:r>
          </w:p>
        </w:tc>
        <w:tc>
          <w:tcPr>
            <w:tcW w:w="3499" w:type="dxa"/>
            <w:vAlign w:val="center"/>
          </w:tcPr>
          <w:p w14:paraId="3951AAB7" w14:textId="77777777" w:rsidR="0029104E" w:rsidRPr="003B2076" w:rsidRDefault="0029104E" w:rsidP="0078613B">
            <w:pPr>
              <w:pStyle w:val="PARAGRAPH"/>
              <w:jc w:val="center"/>
              <w:rPr>
                <w:rFonts w:cs="Arial"/>
                <w:sz w:val="20"/>
              </w:rPr>
            </w:pPr>
            <w:r w:rsidRPr="003B2076">
              <w:rPr>
                <w:rFonts w:cs="Arial"/>
                <w:sz w:val="20"/>
              </w:rPr>
              <w:t>General Technical Requirements</w:t>
            </w:r>
          </w:p>
        </w:tc>
        <w:tc>
          <w:tcPr>
            <w:tcW w:w="3295" w:type="dxa"/>
            <w:vAlign w:val="center"/>
          </w:tcPr>
          <w:p w14:paraId="0D0F0A7F"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BB75514" w14:textId="77777777" w:rsidTr="00D22790">
        <w:tc>
          <w:tcPr>
            <w:tcW w:w="1428" w:type="dxa"/>
            <w:vAlign w:val="center"/>
          </w:tcPr>
          <w:p w14:paraId="7CEE9E15" w14:textId="1CC383AD" w:rsidR="0029104E" w:rsidRPr="003B2076" w:rsidRDefault="0029104E" w:rsidP="0078613B">
            <w:pPr>
              <w:pStyle w:val="PARAGRAPH"/>
              <w:jc w:val="center"/>
              <w:rPr>
                <w:rFonts w:cs="Arial"/>
                <w:sz w:val="20"/>
              </w:rPr>
            </w:pPr>
            <w:r w:rsidRPr="003B2076">
              <w:rPr>
                <w:rFonts w:cs="Arial"/>
                <w:sz w:val="20"/>
              </w:rPr>
              <w:t>1</w:t>
            </w:r>
            <w:r w:rsidR="00D05BA0">
              <w:rPr>
                <w:rFonts w:cs="Arial"/>
                <w:sz w:val="20"/>
              </w:rPr>
              <w:t>0</w:t>
            </w:r>
          </w:p>
        </w:tc>
        <w:tc>
          <w:tcPr>
            <w:tcW w:w="3499" w:type="dxa"/>
            <w:vAlign w:val="center"/>
          </w:tcPr>
          <w:p w14:paraId="69338B14" w14:textId="77777777" w:rsidR="0029104E" w:rsidRPr="000C66EA" w:rsidRDefault="0029104E" w:rsidP="0078613B">
            <w:pPr>
              <w:pStyle w:val="PARAGRAPH"/>
              <w:jc w:val="center"/>
              <w:rPr>
                <w:rFonts w:cs="Arial"/>
                <w:b/>
                <w:bCs/>
                <w:sz w:val="20"/>
                <w:rPrChange w:id="273" w:author="ENA" w:date="2021-07-11T07:19:00Z">
                  <w:rPr>
                    <w:rFonts w:cs="Arial"/>
                    <w:sz w:val="20"/>
                  </w:rPr>
                </w:rPrChange>
              </w:rPr>
            </w:pPr>
            <w:r w:rsidRPr="000C66EA">
              <w:rPr>
                <w:rFonts w:cs="Arial"/>
                <w:b/>
                <w:bCs/>
                <w:sz w:val="20"/>
                <w:rPrChange w:id="274" w:author="ENA" w:date="2021-07-11T07:19:00Z">
                  <w:rPr>
                    <w:rFonts w:cs="Arial"/>
                    <w:sz w:val="20"/>
                  </w:rPr>
                </w:rPrChange>
              </w:rPr>
              <w:t>Interface Protection</w:t>
            </w:r>
          </w:p>
        </w:tc>
        <w:tc>
          <w:tcPr>
            <w:tcW w:w="3295" w:type="dxa"/>
            <w:vAlign w:val="center"/>
          </w:tcPr>
          <w:p w14:paraId="796B7D6A"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EB88169" w14:textId="77777777" w:rsidTr="00D22790">
        <w:tc>
          <w:tcPr>
            <w:tcW w:w="1428" w:type="dxa"/>
            <w:vAlign w:val="center"/>
          </w:tcPr>
          <w:p w14:paraId="3347A6A0" w14:textId="139F4005" w:rsidR="0029104E" w:rsidRPr="003B2076" w:rsidRDefault="0029104E" w:rsidP="0078613B">
            <w:pPr>
              <w:pStyle w:val="PARAGRAPH"/>
              <w:jc w:val="center"/>
              <w:rPr>
                <w:rFonts w:cs="Arial"/>
                <w:sz w:val="20"/>
              </w:rPr>
            </w:pPr>
            <w:r w:rsidRPr="003B2076">
              <w:rPr>
                <w:rFonts w:cs="Arial"/>
                <w:sz w:val="20"/>
              </w:rPr>
              <w:t>1</w:t>
            </w:r>
            <w:r w:rsidR="003F3CC5">
              <w:rPr>
                <w:rFonts w:cs="Arial"/>
                <w:sz w:val="20"/>
              </w:rPr>
              <w:t>1</w:t>
            </w:r>
          </w:p>
        </w:tc>
        <w:tc>
          <w:tcPr>
            <w:tcW w:w="3499" w:type="dxa"/>
            <w:vAlign w:val="center"/>
          </w:tcPr>
          <w:p w14:paraId="5ED0111B" w14:textId="77777777" w:rsidR="0029104E" w:rsidRPr="003B2076" w:rsidRDefault="0029104E" w:rsidP="0078613B">
            <w:pPr>
              <w:pStyle w:val="PARAGRAPH"/>
              <w:jc w:val="center"/>
              <w:rPr>
                <w:rFonts w:cs="Arial"/>
                <w:sz w:val="20"/>
              </w:rPr>
            </w:pPr>
            <w:r w:rsidRPr="003B2076">
              <w:rPr>
                <w:rFonts w:cs="Arial"/>
                <w:sz w:val="20"/>
              </w:rPr>
              <w:t>Quality of Supply</w:t>
            </w:r>
          </w:p>
        </w:tc>
        <w:tc>
          <w:tcPr>
            <w:tcW w:w="3295" w:type="dxa"/>
            <w:vAlign w:val="center"/>
          </w:tcPr>
          <w:p w14:paraId="6F2D0F8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55DAE65B" w14:textId="77777777" w:rsidTr="00D22790">
        <w:tc>
          <w:tcPr>
            <w:tcW w:w="1428" w:type="dxa"/>
            <w:vAlign w:val="center"/>
          </w:tcPr>
          <w:p w14:paraId="77495FCD" w14:textId="5F67ADD2" w:rsidR="0029104E" w:rsidRPr="003B2076" w:rsidRDefault="0029104E" w:rsidP="0078613B">
            <w:pPr>
              <w:pStyle w:val="PARAGRAPH"/>
              <w:jc w:val="center"/>
              <w:rPr>
                <w:rFonts w:cs="Arial"/>
                <w:sz w:val="20"/>
              </w:rPr>
            </w:pPr>
            <w:r w:rsidRPr="003B2076">
              <w:rPr>
                <w:rFonts w:cs="Arial"/>
                <w:sz w:val="20"/>
              </w:rPr>
              <w:t>1</w:t>
            </w:r>
            <w:r w:rsidR="003F3CC5">
              <w:rPr>
                <w:rFonts w:cs="Arial"/>
                <w:sz w:val="20"/>
              </w:rPr>
              <w:t>2</w:t>
            </w:r>
          </w:p>
        </w:tc>
        <w:tc>
          <w:tcPr>
            <w:tcW w:w="3499" w:type="dxa"/>
            <w:vAlign w:val="center"/>
          </w:tcPr>
          <w:p w14:paraId="54ED2053" w14:textId="77777777" w:rsidR="0029104E" w:rsidRPr="003B2076" w:rsidRDefault="0029104E" w:rsidP="0078613B">
            <w:pPr>
              <w:pStyle w:val="PARAGRAPH"/>
              <w:jc w:val="center"/>
              <w:rPr>
                <w:rFonts w:cs="Arial"/>
                <w:sz w:val="20"/>
              </w:rPr>
            </w:pPr>
            <w:r w:rsidRPr="003B2076">
              <w:rPr>
                <w:rFonts w:cs="Arial"/>
                <w:sz w:val="20"/>
              </w:rPr>
              <w:t>Short Circuit Current Contribution</w:t>
            </w:r>
          </w:p>
        </w:tc>
        <w:tc>
          <w:tcPr>
            <w:tcW w:w="3295" w:type="dxa"/>
            <w:vAlign w:val="center"/>
          </w:tcPr>
          <w:p w14:paraId="27FDFCE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2891F994" w14:textId="77777777" w:rsidTr="00D22790">
        <w:tc>
          <w:tcPr>
            <w:tcW w:w="1428" w:type="dxa"/>
            <w:vAlign w:val="center"/>
          </w:tcPr>
          <w:p w14:paraId="49C407C0" w14:textId="77777777" w:rsidR="0029104E" w:rsidRPr="003B2076" w:rsidRDefault="0029104E" w:rsidP="0078613B">
            <w:pPr>
              <w:pStyle w:val="PARAGRAPH"/>
              <w:jc w:val="center"/>
              <w:rPr>
                <w:rFonts w:cs="Arial"/>
                <w:sz w:val="20"/>
              </w:rPr>
            </w:pPr>
            <w:r w:rsidRPr="003B2076">
              <w:rPr>
                <w:rFonts w:cs="Arial"/>
                <w:sz w:val="20"/>
              </w:rPr>
              <w:t>Appendix 1</w:t>
            </w:r>
          </w:p>
        </w:tc>
        <w:tc>
          <w:tcPr>
            <w:tcW w:w="3499" w:type="dxa"/>
            <w:vAlign w:val="center"/>
          </w:tcPr>
          <w:p w14:paraId="006A30AA" w14:textId="5D5044D7" w:rsidR="0029104E" w:rsidRPr="003B2076" w:rsidRDefault="0029104E" w:rsidP="0078613B">
            <w:pPr>
              <w:pStyle w:val="PARAGRAPH"/>
              <w:jc w:val="center"/>
              <w:rPr>
                <w:rFonts w:cs="Arial"/>
                <w:sz w:val="20"/>
              </w:rPr>
            </w:pPr>
            <w:r w:rsidRPr="003B2076">
              <w:rPr>
                <w:rFonts w:cs="Arial"/>
                <w:sz w:val="20"/>
              </w:rPr>
              <w:t xml:space="preserve">Emerging Technologies </w:t>
            </w:r>
            <w:r w:rsidR="009347A9" w:rsidRPr="003B2076">
              <w:rPr>
                <w:rFonts w:cs="Arial"/>
                <w:sz w:val="20"/>
              </w:rPr>
              <w:t xml:space="preserve">and other </w:t>
            </w:r>
            <w:r w:rsidRPr="003B2076">
              <w:rPr>
                <w:rFonts w:cs="Arial"/>
                <w:sz w:val="20"/>
              </w:rPr>
              <w:t>Exceptions</w:t>
            </w:r>
          </w:p>
        </w:tc>
        <w:tc>
          <w:tcPr>
            <w:tcW w:w="3295" w:type="dxa"/>
            <w:vAlign w:val="center"/>
          </w:tcPr>
          <w:p w14:paraId="04D98A0E" w14:textId="1C356CD7" w:rsidR="0029104E" w:rsidRPr="003B2076" w:rsidRDefault="0029104E" w:rsidP="0078613B">
            <w:pPr>
              <w:pStyle w:val="PARAGRAPH"/>
              <w:jc w:val="center"/>
              <w:rPr>
                <w:rFonts w:cs="Arial"/>
                <w:sz w:val="20"/>
              </w:rPr>
            </w:pPr>
            <w:r w:rsidRPr="003B2076">
              <w:rPr>
                <w:rFonts w:cs="Arial"/>
                <w:sz w:val="20"/>
              </w:rPr>
              <w:t>Emerging Technology Manufactures</w:t>
            </w:r>
            <w:r w:rsidR="009347A9" w:rsidRPr="003B2076">
              <w:rPr>
                <w:rFonts w:cs="Arial"/>
                <w:sz w:val="20"/>
              </w:rPr>
              <w:t xml:space="preserve">, </w:t>
            </w:r>
            <w:r w:rsidR="009347A9" w:rsidRPr="00A068B0">
              <w:rPr>
                <w:rFonts w:cs="Arial"/>
                <w:b/>
                <w:sz w:val="20"/>
              </w:rPr>
              <w:t>Manufacturer</w:t>
            </w:r>
          </w:p>
        </w:tc>
      </w:tr>
      <w:tr w:rsidR="0029104E" w:rsidRPr="003B2076" w14:paraId="1C2FE2C4" w14:textId="77777777" w:rsidTr="00D22790">
        <w:tc>
          <w:tcPr>
            <w:tcW w:w="1428" w:type="dxa"/>
            <w:vAlign w:val="center"/>
          </w:tcPr>
          <w:p w14:paraId="03207479" w14:textId="77777777" w:rsidR="0029104E" w:rsidRPr="003B2076" w:rsidRDefault="0029104E" w:rsidP="0078613B">
            <w:pPr>
              <w:pStyle w:val="PARAGRAPH"/>
              <w:jc w:val="center"/>
              <w:rPr>
                <w:rFonts w:cs="Arial"/>
                <w:sz w:val="20"/>
              </w:rPr>
            </w:pPr>
            <w:r w:rsidRPr="003B2076">
              <w:rPr>
                <w:rFonts w:cs="Arial"/>
                <w:sz w:val="20"/>
              </w:rPr>
              <w:lastRenderedPageBreak/>
              <w:t>Appendix 2</w:t>
            </w:r>
          </w:p>
        </w:tc>
        <w:tc>
          <w:tcPr>
            <w:tcW w:w="3499" w:type="dxa"/>
            <w:vAlign w:val="center"/>
          </w:tcPr>
          <w:p w14:paraId="0F210802" w14:textId="77777777" w:rsidR="0029104E" w:rsidRPr="003B2076" w:rsidRDefault="0029104E" w:rsidP="0078613B">
            <w:pPr>
              <w:pStyle w:val="PARAGRAPH"/>
              <w:jc w:val="center"/>
              <w:rPr>
                <w:rFonts w:cs="Arial"/>
                <w:sz w:val="20"/>
              </w:rPr>
            </w:pPr>
            <w:r w:rsidRPr="003B2076">
              <w:rPr>
                <w:rFonts w:cs="Arial"/>
                <w:sz w:val="20"/>
              </w:rPr>
              <w:t>Connection Procedure Flow Chart</w:t>
            </w:r>
          </w:p>
        </w:tc>
        <w:tc>
          <w:tcPr>
            <w:tcW w:w="3295" w:type="dxa"/>
            <w:vAlign w:val="center"/>
          </w:tcPr>
          <w:p w14:paraId="013CFFD9"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10C5165F" w14:textId="77777777" w:rsidTr="00D22790">
        <w:tc>
          <w:tcPr>
            <w:tcW w:w="1428" w:type="dxa"/>
            <w:vAlign w:val="center"/>
          </w:tcPr>
          <w:p w14:paraId="741B3A80" w14:textId="77777777" w:rsidR="0029104E" w:rsidRPr="003B2076" w:rsidRDefault="0029104E" w:rsidP="0078613B">
            <w:pPr>
              <w:pStyle w:val="PARAGRAPH"/>
              <w:jc w:val="center"/>
              <w:rPr>
                <w:rFonts w:cs="Arial"/>
                <w:sz w:val="20"/>
              </w:rPr>
            </w:pPr>
            <w:r w:rsidRPr="003B2076">
              <w:rPr>
                <w:rFonts w:cs="Arial"/>
                <w:sz w:val="20"/>
              </w:rPr>
              <w:t>Appendix 3</w:t>
            </w:r>
          </w:p>
        </w:tc>
        <w:tc>
          <w:tcPr>
            <w:tcW w:w="3499" w:type="dxa"/>
            <w:vAlign w:val="center"/>
          </w:tcPr>
          <w:p w14:paraId="53A04486" w14:textId="77777777" w:rsidR="0029104E" w:rsidRPr="003B2076" w:rsidRDefault="0029104E" w:rsidP="0078613B">
            <w:pPr>
              <w:pStyle w:val="PARAGRAPH"/>
              <w:ind w:left="23" w:hanging="23"/>
              <w:jc w:val="center"/>
              <w:rPr>
                <w:rFonts w:cs="Arial"/>
                <w:sz w:val="20"/>
              </w:rPr>
            </w:pPr>
            <w:r w:rsidRPr="000C66EA">
              <w:rPr>
                <w:rFonts w:cs="Arial"/>
                <w:b/>
                <w:bCs/>
                <w:sz w:val="20"/>
                <w:rPrChange w:id="275" w:author="ENA" w:date="2021-07-11T07:19:00Z">
                  <w:rPr>
                    <w:rFonts w:cs="Arial"/>
                    <w:sz w:val="20"/>
                  </w:rPr>
                </w:rPrChange>
              </w:rPr>
              <w:t>Micro-generator</w:t>
            </w:r>
            <w:r w:rsidRPr="003B2076">
              <w:rPr>
                <w:rFonts w:cs="Arial"/>
                <w:sz w:val="20"/>
              </w:rPr>
              <w:t xml:space="preserve"> Documentation</w:t>
            </w:r>
          </w:p>
        </w:tc>
        <w:tc>
          <w:tcPr>
            <w:tcW w:w="3295" w:type="dxa"/>
            <w:vAlign w:val="center"/>
          </w:tcPr>
          <w:p w14:paraId="4671A49E"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2E7E6784" w14:textId="77777777" w:rsidTr="00D22790">
        <w:tc>
          <w:tcPr>
            <w:tcW w:w="1428" w:type="dxa"/>
            <w:vAlign w:val="center"/>
          </w:tcPr>
          <w:p w14:paraId="73F7ED3C" w14:textId="77777777" w:rsidR="0029104E" w:rsidRPr="003B2076" w:rsidRDefault="0029104E" w:rsidP="0078613B">
            <w:pPr>
              <w:pStyle w:val="PARAGRAPH"/>
              <w:jc w:val="center"/>
              <w:rPr>
                <w:rFonts w:cs="Arial"/>
                <w:sz w:val="20"/>
              </w:rPr>
            </w:pPr>
            <w:r w:rsidRPr="003B2076">
              <w:rPr>
                <w:rFonts w:cs="Arial"/>
                <w:sz w:val="20"/>
              </w:rPr>
              <w:t>Form A</w:t>
            </w:r>
          </w:p>
        </w:tc>
        <w:tc>
          <w:tcPr>
            <w:tcW w:w="3499" w:type="dxa"/>
            <w:vAlign w:val="center"/>
          </w:tcPr>
          <w:p w14:paraId="095515E1" w14:textId="77777777" w:rsidR="0029104E" w:rsidRPr="003B2076" w:rsidRDefault="0029104E" w:rsidP="0078613B">
            <w:pPr>
              <w:pStyle w:val="PARAGRAPH"/>
              <w:ind w:left="23" w:hanging="23"/>
              <w:jc w:val="center"/>
              <w:rPr>
                <w:rFonts w:cs="Arial"/>
                <w:sz w:val="20"/>
              </w:rPr>
            </w:pPr>
            <w:r w:rsidRPr="003B2076">
              <w:rPr>
                <w:rFonts w:cs="Arial"/>
                <w:sz w:val="20"/>
              </w:rPr>
              <w:t>Application for connection</w:t>
            </w:r>
          </w:p>
        </w:tc>
        <w:tc>
          <w:tcPr>
            <w:tcW w:w="3295" w:type="dxa"/>
            <w:vAlign w:val="center"/>
          </w:tcPr>
          <w:p w14:paraId="20350E9D"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749B0500" w14:textId="77777777" w:rsidTr="00D22790">
        <w:tc>
          <w:tcPr>
            <w:tcW w:w="1428" w:type="dxa"/>
            <w:vAlign w:val="center"/>
          </w:tcPr>
          <w:p w14:paraId="4255FB8F" w14:textId="77777777" w:rsidR="0029104E" w:rsidRPr="003B2076" w:rsidRDefault="0029104E" w:rsidP="0078613B">
            <w:pPr>
              <w:pStyle w:val="PARAGRAPH"/>
              <w:jc w:val="center"/>
              <w:rPr>
                <w:rFonts w:cs="Arial"/>
                <w:sz w:val="20"/>
              </w:rPr>
            </w:pPr>
            <w:r w:rsidRPr="003B2076">
              <w:rPr>
                <w:rFonts w:cs="Arial"/>
                <w:sz w:val="20"/>
              </w:rPr>
              <w:t>Form B</w:t>
            </w:r>
          </w:p>
        </w:tc>
        <w:tc>
          <w:tcPr>
            <w:tcW w:w="3499" w:type="dxa"/>
            <w:vAlign w:val="center"/>
          </w:tcPr>
          <w:p w14:paraId="77A07729" w14:textId="77777777" w:rsidR="0029104E" w:rsidRPr="003B2076" w:rsidRDefault="0029104E" w:rsidP="0078613B">
            <w:pPr>
              <w:pStyle w:val="PARAGRAPH"/>
              <w:jc w:val="center"/>
              <w:rPr>
                <w:rFonts w:cs="Arial"/>
                <w:sz w:val="20"/>
              </w:rPr>
            </w:pPr>
            <w:r w:rsidRPr="003B2076">
              <w:rPr>
                <w:rFonts w:cs="Arial"/>
                <w:sz w:val="20"/>
              </w:rPr>
              <w:t>Installation Document</w:t>
            </w:r>
          </w:p>
        </w:tc>
        <w:tc>
          <w:tcPr>
            <w:tcW w:w="3295" w:type="dxa"/>
            <w:vAlign w:val="center"/>
          </w:tcPr>
          <w:p w14:paraId="62085468"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348D0DC4" w14:textId="77777777" w:rsidTr="00D22790">
        <w:tc>
          <w:tcPr>
            <w:tcW w:w="1428" w:type="dxa"/>
            <w:vAlign w:val="center"/>
          </w:tcPr>
          <w:p w14:paraId="7A1BCE6D" w14:textId="77777777" w:rsidR="0029104E" w:rsidRPr="003B2076" w:rsidRDefault="0029104E" w:rsidP="0078613B">
            <w:pPr>
              <w:pStyle w:val="PARAGRAPH"/>
              <w:jc w:val="center"/>
              <w:rPr>
                <w:rFonts w:cs="Arial"/>
                <w:sz w:val="20"/>
              </w:rPr>
            </w:pPr>
            <w:r w:rsidRPr="003B2076">
              <w:rPr>
                <w:rFonts w:cs="Arial"/>
                <w:sz w:val="20"/>
              </w:rPr>
              <w:t>Form C</w:t>
            </w:r>
          </w:p>
        </w:tc>
        <w:tc>
          <w:tcPr>
            <w:tcW w:w="3499" w:type="dxa"/>
            <w:vAlign w:val="center"/>
          </w:tcPr>
          <w:p w14:paraId="17CB2E80" w14:textId="77777777" w:rsidR="0029104E" w:rsidRPr="00D44441" w:rsidRDefault="0029104E" w:rsidP="0078613B">
            <w:pPr>
              <w:pStyle w:val="PARAGRAPH"/>
              <w:jc w:val="center"/>
              <w:rPr>
                <w:rFonts w:cs="Arial"/>
                <w:b/>
                <w:bCs/>
                <w:sz w:val="20"/>
              </w:rPr>
            </w:pPr>
            <w:r w:rsidRPr="00D44441">
              <w:rPr>
                <w:rFonts w:cs="Arial"/>
                <w:b/>
                <w:bCs/>
                <w:sz w:val="20"/>
              </w:rPr>
              <w:t>Type Test Verification Report</w:t>
            </w:r>
          </w:p>
        </w:tc>
        <w:tc>
          <w:tcPr>
            <w:tcW w:w="3295" w:type="dxa"/>
            <w:vAlign w:val="center"/>
          </w:tcPr>
          <w:p w14:paraId="68C3A490"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71327BB" w14:textId="77777777" w:rsidTr="00D22790">
        <w:tc>
          <w:tcPr>
            <w:tcW w:w="1428" w:type="dxa"/>
            <w:vAlign w:val="center"/>
          </w:tcPr>
          <w:p w14:paraId="2255EFCC" w14:textId="77777777" w:rsidR="0029104E" w:rsidRPr="003B2076" w:rsidRDefault="0029104E" w:rsidP="0078613B">
            <w:pPr>
              <w:pStyle w:val="PARAGRAPH"/>
              <w:jc w:val="center"/>
              <w:rPr>
                <w:rFonts w:cs="Arial"/>
                <w:sz w:val="20"/>
              </w:rPr>
            </w:pPr>
            <w:r w:rsidRPr="003B2076">
              <w:rPr>
                <w:rFonts w:cs="Arial"/>
                <w:sz w:val="20"/>
              </w:rPr>
              <w:t>Form D</w:t>
            </w:r>
          </w:p>
        </w:tc>
        <w:tc>
          <w:tcPr>
            <w:tcW w:w="3499" w:type="dxa"/>
            <w:vAlign w:val="center"/>
          </w:tcPr>
          <w:p w14:paraId="55DD258C" w14:textId="77777777" w:rsidR="0029104E" w:rsidRPr="003B2076" w:rsidRDefault="0029104E" w:rsidP="0078613B">
            <w:pPr>
              <w:pStyle w:val="PARAGRAPH"/>
              <w:jc w:val="center"/>
              <w:rPr>
                <w:rFonts w:cs="Arial"/>
                <w:sz w:val="20"/>
              </w:rPr>
            </w:pPr>
            <w:r w:rsidRPr="003B2076">
              <w:rPr>
                <w:rFonts w:cs="Arial"/>
                <w:sz w:val="20"/>
              </w:rPr>
              <w:t>Decommissioning Confirmation</w:t>
            </w:r>
          </w:p>
        </w:tc>
        <w:tc>
          <w:tcPr>
            <w:tcW w:w="3295" w:type="dxa"/>
            <w:vAlign w:val="center"/>
          </w:tcPr>
          <w:p w14:paraId="1FF64DC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2D58299E" w14:textId="77777777" w:rsidTr="00D22790">
        <w:tc>
          <w:tcPr>
            <w:tcW w:w="1428" w:type="dxa"/>
            <w:vAlign w:val="center"/>
          </w:tcPr>
          <w:p w14:paraId="44E8199C" w14:textId="77777777" w:rsidR="0029104E" w:rsidRPr="003B2076" w:rsidRDefault="0029104E" w:rsidP="0078613B">
            <w:pPr>
              <w:pStyle w:val="PARAGRAPH"/>
              <w:jc w:val="center"/>
              <w:rPr>
                <w:rFonts w:cs="Arial"/>
                <w:sz w:val="20"/>
              </w:rPr>
            </w:pPr>
            <w:r w:rsidRPr="003B2076">
              <w:rPr>
                <w:rFonts w:cs="Arial"/>
                <w:sz w:val="20"/>
              </w:rPr>
              <w:t>Appendix 4</w:t>
            </w:r>
          </w:p>
        </w:tc>
        <w:tc>
          <w:tcPr>
            <w:tcW w:w="3499" w:type="dxa"/>
            <w:vAlign w:val="center"/>
          </w:tcPr>
          <w:p w14:paraId="172B45FF" w14:textId="77777777" w:rsidR="0029104E" w:rsidRPr="003B2076" w:rsidRDefault="0029104E" w:rsidP="0078613B">
            <w:pPr>
              <w:pStyle w:val="PARAGRAPH"/>
              <w:jc w:val="center"/>
              <w:rPr>
                <w:rFonts w:cs="Arial"/>
                <w:sz w:val="20"/>
              </w:rPr>
            </w:pPr>
            <w:r w:rsidRPr="003B2076">
              <w:rPr>
                <w:rFonts w:cs="Arial"/>
                <w:sz w:val="20"/>
              </w:rPr>
              <w:t>Certificate of Exemption</w:t>
            </w:r>
          </w:p>
        </w:tc>
        <w:tc>
          <w:tcPr>
            <w:tcW w:w="3295" w:type="dxa"/>
            <w:vAlign w:val="center"/>
          </w:tcPr>
          <w:p w14:paraId="722916AF"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A0488D4" w14:textId="77777777" w:rsidTr="00D22790">
        <w:tc>
          <w:tcPr>
            <w:tcW w:w="1428" w:type="dxa"/>
            <w:vAlign w:val="center"/>
          </w:tcPr>
          <w:p w14:paraId="2A41578F" w14:textId="77777777" w:rsidR="0029104E" w:rsidRPr="003B2076" w:rsidRDefault="0029104E" w:rsidP="0078613B">
            <w:pPr>
              <w:pStyle w:val="PARAGRAPH"/>
              <w:jc w:val="center"/>
              <w:rPr>
                <w:rFonts w:cs="Arial"/>
                <w:sz w:val="20"/>
              </w:rPr>
            </w:pPr>
            <w:r w:rsidRPr="003B2076">
              <w:rPr>
                <w:rFonts w:cs="Arial"/>
                <w:sz w:val="20"/>
              </w:rPr>
              <w:t>Annex A1</w:t>
            </w:r>
          </w:p>
        </w:tc>
        <w:tc>
          <w:tcPr>
            <w:tcW w:w="3499" w:type="dxa"/>
            <w:vAlign w:val="center"/>
          </w:tcPr>
          <w:p w14:paraId="27C8D587" w14:textId="4418F201" w:rsidR="0029104E" w:rsidRPr="003B2076" w:rsidRDefault="00AA29A8" w:rsidP="0078613B">
            <w:pPr>
              <w:pStyle w:val="PARAGRAPH"/>
              <w:jc w:val="center"/>
              <w:rPr>
                <w:rFonts w:cs="Arial"/>
                <w:sz w:val="20"/>
              </w:rPr>
            </w:pPr>
            <w:r w:rsidRPr="003B2076">
              <w:rPr>
                <w:rFonts w:cs="Arial"/>
                <w:sz w:val="20"/>
              </w:rPr>
              <w:t xml:space="preserve">Requirements for Testing of </w:t>
            </w:r>
            <w:r w:rsidRPr="000C66EA">
              <w:rPr>
                <w:rFonts w:cs="Arial"/>
                <w:b/>
                <w:bCs/>
                <w:sz w:val="20"/>
                <w:rPrChange w:id="276" w:author="ENA" w:date="2021-07-11T07:19:00Z">
                  <w:rPr>
                    <w:rFonts w:cs="Arial"/>
                    <w:sz w:val="20"/>
                  </w:rPr>
                </w:rPrChange>
              </w:rPr>
              <w:t>Inverter</w:t>
            </w:r>
            <w:r w:rsidRPr="003B2076">
              <w:rPr>
                <w:rFonts w:cs="Arial"/>
                <w:sz w:val="20"/>
              </w:rPr>
              <w:t xml:space="preserve"> Connected </w:t>
            </w:r>
            <w:r w:rsidRPr="000C66EA">
              <w:rPr>
                <w:rFonts w:cs="Arial"/>
                <w:b/>
                <w:bCs/>
                <w:sz w:val="20"/>
                <w:rPrChange w:id="277" w:author="ENA" w:date="2021-07-11T07:19:00Z">
                  <w:rPr>
                    <w:rFonts w:cs="Arial"/>
                    <w:sz w:val="20"/>
                  </w:rPr>
                </w:rPrChange>
              </w:rPr>
              <w:t>Micro-generator</w:t>
            </w:r>
            <w:r w:rsidRPr="003B2076">
              <w:rPr>
                <w:rFonts w:cs="Arial"/>
                <w:sz w:val="20"/>
              </w:rPr>
              <w:t>s</w:t>
            </w:r>
          </w:p>
        </w:tc>
        <w:tc>
          <w:tcPr>
            <w:tcW w:w="3295" w:type="dxa"/>
            <w:vAlign w:val="center"/>
          </w:tcPr>
          <w:p w14:paraId="5EB467F2"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AA29A8" w:rsidRPr="003B2076" w14:paraId="6C0D2FE4" w14:textId="77777777" w:rsidTr="00D22790">
        <w:tc>
          <w:tcPr>
            <w:tcW w:w="1428" w:type="dxa"/>
            <w:vAlign w:val="center"/>
          </w:tcPr>
          <w:p w14:paraId="48B93530" w14:textId="08914752" w:rsidR="00AA29A8" w:rsidRPr="003B2076" w:rsidRDefault="00AA29A8" w:rsidP="0078613B">
            <w:pPr>
              <w:pStyle w:val="PARAGRAPH"/>
              <w:jc w:val="center"/>
              <w:rPr>
                <w:rFonts w:cs="Arial"/>
                <w:sz w:val="20"/>
              </w:rPr>
            </w:pPr>
            <w:r w:rsidRPr="003B2076">
              <w:rPr>
                <w:rFonts w:cs="Arial"/>
                <w:sz w:val="20"/>
              </w:rPr>
              <w:t>Annex A2</w:t>
            </w:r>
          </w:p>
        </w:tc>
        <w:tc>
          <w:tcPr>
            <w:tcW w:w="3499" w:type="dxa"/>
            <w:vAlign w:val="center"/>
          </w:tcPr>
          <w:p w14:paraId="043A3D39" w14:textId="19A8D106" w:rsidR="00AA29A8" w:rsidRPr="003B2076" w:rsidRDefault="00AA29A8" w:rsidP="0078613B">
            <w:pPr>
              <w:pStyle w:val="PARAGRAPH"/>
              <w:jc w:val="center"/>
              <w:rPr>
                <w:rFonts w:cs="Arial"/>
                <w:sz w:val="20"/>
              </w:rPr>
            </w:pPr>
            <w:r w:rsidRPr="003B2076">
              <w:rPr>
                <w:rFonts w:cs="Arial"/>
                <w:sz w:val="20"/>
              </w:rPr>
              <w:t xml:space="preserve">Requirements for Testing of </w:t>
            </w:r>
            <w:r w:rsidRPr="000C66EA">
              <w:rPr>
                <w:rFonts w:cs="Arial"/>
                <w:b/>
                <w:bCs/>
                <w:sz w:val="20"/>
                <w:rPrChange w:id="278" w:author="ENA" w:date="2021-07-11T07:19:00Z">
                  <w:rPr>
                    <w:rFonts w:cs="Arial"/>
                    <w:sz w:val="20"/>
                  </w:rPr>
                </w:rPrChange>
              </w:rPr>
              <w:t>Synchronous Micro-generator</w:t>
            </w:r>
            <w:r w:rsidRPr="003B2076">
              <w:rPr>
                <w:rFonts w:cs="Arial"/>
                <w:sz w:val="20"/>
              </w:rPr>
              <w:t>s</w:t>
            </w:r>
          </w:p>
        </w:tc>
        <w:tc>
          <w:tcPr>
            <w:tcW w:w="3295" w:type="dxa"/>
            <w:vAlign w:val="center"/>
          </w:tcPr>
          <w:p w14:paraId="494B6276" w14:textId="2C61B6F2" w:rsidR="00AA29A8" w:rsidRPr="003B2076" w:rsidRDefault="00AA29A8" w:rsidP="0078613B">
            <w:pPr>
              <w:pStyle w:val="PARAGRAPH"/>
              <w:jc w:val="center"/>
              <w:rPr>
                <w:rFonts w:cs="Arial"/>
                <w:b/>
                <w:sz w:val="20"/>
              </w:rPr>
            </w:pPr>
            <w:r w:rsidRPr="003B2076">
              <w:rPr>
                <w:rFonts w:cs="Arial"/>
                <w:b/>
                <w:sz w:val="20"/>
              </w:rPr>
              <w:t>Manufacturer</w:t>
            </w:r>
          </w:p>
        </w:tc>
      </w:tr>
    </w:tbl>
    <w:p w14:paraId="2B0205A8" w14:textId="77777777" w:rsidR="0029104E" w:rsidRPr="003B2076" w:rsidRDefault="0029104E" w:rsidP="0029104E">
      <w:pPr>
        <w:ind w:left="357"/>
        <w:rPr>
          <w:sz w:val="20"/>
        </w:rPr>
      </w:pPr>
    </w:p>
    <w:p w14:paraId="0FA18CE2" w14:textId="657CFFFB" w:rsidR="000A551F" w:rsidRPr="006F1070" w:rsidRDefault="006F1070" w:rsidP="006F1070">
      <w:pPr>
        <w:pStyle w:val="NumberedPARAlevel2"/>
        <w:ind w:left="709" w:hanging="709"/>
      </w:pPr>
      <w:r w:rsidRPr="00FE075A">
        <w:rPr>
          <w:b/>
          <w:bCs w:val="0"/>
        </w:rPr>
        <w:t>Micro-generator</w:t>
      </w:r>
      <w:r w:rsidRPr="006F1070">
        <w:t xml:space="preserve">s that have been </w:t>
      </w:r>
      <w:r w:rsidRPr="006F1070">
        <w:rPr>
          <w:b/>
        </w:rPr>
        <w:t>Fully Type Tested</w:t>
      </w:r>
      <w:r w:rsidRPr="006F1070">
        <w:t xml:space="preserve"> to demonstrate compliance with previous amendments of EREC G98 remain valid for this current version of EREC G98.</w:t>
      </w:r>
    </w:p>
    <w:p w14:paraId="079FD34E" w14:textId="619E43F2" w:rsidR="0029104E" w:rsidRPr="00A068B0" w:rsidRDefault="0029104E" w:rsidP="003B7C17">
      <w:pPr>
        <w:pStyle w:val="Heading1"/>
      </w:pPr>
      <w:bookmarkStart w:id="279" w:name="_Toc76882368"/>
      <w:r w:rsidRPr="003B2076">
        <w:t>References</w:t>
      </w:r>
      <w:bookmarkEnd w:id="279"/>
      <w:r w:rsidRPr="003B2076">
        <w:t xml:space="preserve"> </w:t>
      </w:r>
    </w:p>
    <w:p w14:paraId="1979FF93" w14:textId="77777777" w:rsidR="0029104E" w:rsidRPr="00A068B0" w:rsidRDefault="0029104E" w:rsidP="003B7C17">
      <w:pPr>
        <w:pStyle w:val="PARAGRAPH"/>
        <w:ind w:left="709"/>
        <w:rPr>
          <w:rFonts w:cs="Arial"/>
          <w:szCs w:val="22"/>
        </w:rPr>
      </w:pPr>
      <w:r w:rsidRPr="00A068B0">
        <w:rPr>
          <w:rFonts w:cs="Arial"/>
          <w:szCs w:val="22"/>
        </w:rPr>
        <w:t xml:space="preserve">The following referenced documents, in whole or part, are indispensable for the application of this document. It is expected that it will be appropriate to use the most recent version of the documents below.  Where any conflict arises the version in place at the time of commissioning of the </w:t>
      </w:r>
      <w:r w:rsidRPr="00A068B0">
        <w:rPr>
          <w:rFonts w:cs="Arial"/>
          <w:b/>
          <w:szCs w:val="22"/>
        </w:rPr>
        <w:t>Micro-generator</w:t>
      </w:r>
      <w:r w:rsidRPr="00A068B0">
        <w:rPr>
          <w:rFonts w:cs="Arial"/>
          <w:szCs w:val="22"/>
        </w:rPr>
        <w:t xml:space="preserve"> shall take precedence. </w:t>
      </w:r>
    </w:p>
    <w:p w14:paraId="13A7A0B9" w14:textId="11C78C45" w:rsidR="00E11398" w:rsidRDefault="009C2DAC" w:rsidP="003B7C17">
      <w:pPr>
        <w:pStyle w:val="Heading2"/>
        <w:rPr>
          <w:bCs w:val="0"/>
        </w:rPr>
      </w:pPr>
      <w:bookmarkStart w:id="280" w:name="_Toc76882369"/>
      <w:r>
        <w:rPr>
          <w:bCs w:val="0"/>
        </w:rPr>
        <w:t>Regulations and Directives</w:t>
      </w:r>
      <w:bookmarkEnd w:id="280"/>
    </w:p>
    <w:p w14:paraId="61C67B74" w14:textId="77777777" w:rsidR="00E11398" w:rsidRPr="00F011FB" w:rsidRDefault="00E11398" w:rsidP="00E11398">
      <w:pPr>
        <w:widowControl w:val="0"/>
        <w:autoSpaceDE w:val="0"/>
        <w:autoSpaceDN w:val="0"/>
        <w:adjustRightInd w:val="0"/>
        <w:ind w:left="709" w:right="-20"/>
        <w:rPr>
          <w:spacing w:val="0"/>
          <w:szCs w:val="22"/>
          <w:lang w:eastAsia="en-GB"/>
        </w:rPr>
      </w:pPr>
      <w:r w:rsidRPr="00F011FB">
        <w:rPr>
          <w:b/>
          <w:bCs/>
          <w:spacing w:val="0"/>
          <w:szCs w:val="22"/>
          <w:lang w:eastAsia="en-GB"/>
        </w:rPr>
        <w:t>Electricity Safety, Quality and Continuity Regulations (ESQCR)</w:t>
      </w:r>
    </w:p>
    <w:p w14:paraId="167B01D6" w14:textId="77777777" w:rsidR="00E11398" w:rsidRPr="00F011FB" w:rsidRDefault="00E11398" w:rsidP="00E11398">
      <w:pPr>
        <w:widowControl w:val="0"/>
        <w:autoSpaceDE w:val="0"/>
        <w:autoSpaceDN w:val="0"/>
        <w:adjustRightInd w:val="0"/>
        <w:ind w:left="709" w:right="-20"/>
        <w:rPr>
          <w:spacing w:val="0"/>
          <w:szCs w:val="22"/>
          <w:lang w:eastAsia="en-GB"/>
        </w:rPr>
      </w:pPr>
      <w:r w:rsidRPr="00F011FB">
        <w:rPr>
          <w:spacing w:val="0"/>
          <w:szCs w:val="22"/>
          <w:lang w:eastAsia="en-GB"/>
        </w:rPr>
        <w:t>The Electricity Safety, Quality and Continuity Regulations 2002 - Statutory Instrument</w:t>
      </w:r>
    </w:p>
    <w:p w14:paraId="0802296A" w14:textId="77777777" w:rsidR="00E11398" w:rsidRPr="00F011FB" w:rsidRDefault="00E11398" w:rsidP="00E11398">
      <w:pPr>
        <w:widowControl w:val="0"/>
        <w:autoSpaceDE w:val="0"/>
        <w:autoSpaceDN w:val="0"/>
        <w:adjustRightInd w:val="0"/>
        <w:spacing w:line="252" w:lineRule="exact"/>
        <w:ind w:left="709" w:right="-20"/>
        <w:rPr>
          <w:spacing w:val="0"/>
          <w:szCs w:val="22"/>
          <w:lang w:eastAsia="en-GB"/>
        </w:rPr>
      </w:pPr>
      <w:r w:rsidRPr="00F011FB">
        <w:rPr>
          <w:spacing w:val="0"/>
          <w:szCs w:val="22"/>
          <w:lang w:eastAsia="en-GB"/>
        </w:rPr>
        <w:t>Number 2665 -HMSO ISBN 0-11-042920-6 abbreviated to ESQCR in this document.</w:t>
      </w:r>
    </w:p>
    <w:p w14:paraId="6C135BA3" w14:textId="77777777" w:rsidR="00E11398" w:rsidRDefault="00E11398" w:rsidP="00E11398">
      <w:pPr>
        <w:ind w:left="709"/>
        <w:rPr>
          <w:b/>
          <w:spacing w:val="0"/>
          <w:szCs w:val="22"/>
        </w:rPr>
      </w:pPr>
    </w:p>
    <w:p w14:paraId="58CAF628" w14:textId="55B22EAD" w:rsidR="00E11398" w:rsidRPr="00F011FB" w:rsidRDefault="0058560F" w:rsidP="00E11398">
      <w:pPr>
        <w:ind w:left="709"/>
        <w:rPr>
          <w:b/>
          <w:spacing w:val="0"/>
          <w:szCs w:val="22"/>
        </w:rPr>
      </w:pPr>
      <w:r w:rsidRPr="00F011FB">
        <w:rPr>
          <w:b/>
          <w:spacing w:val="0"/>
          <w:szCs w:val="22"/>
        </w:rPr>
        <w:t>C</w:t>
      </w:r>
      <w:r>
        <w:rPr>
          <w:b/>
          <w:spacing w:val="0"/>
          <w:szCs w:val="22"/>
        </w:rPr>
        <w:t>ommission</w:t>
      </w:r>
      <w:r w:rsidRPr="00F011FB">
        <w:rPr>
          <w:b/>
          <w:spacing w:val="0"/>
          <w:szCs w:val="22"/>
        </w:rPr>
        <w:t xml:space="preserve"> R</w:t>
      </w:r>
      <w:r>
        <w:rPr>
          <w:b/>
          <w:spacing w:val="0"/>
          <w:szCs w:val="22"/>
        </w:rPr>
        <w:t>egulation</w:t>
      </w:r>
      <w:r w:rsidRPr="00F011FB">
        <w:rPr>
          <w:b/>
          <w:spacing w:val="0"/>
          <w:szCs w:val="22"/>
        </w:rPr>
        <w:t xml:space="preserve"> </w:t>
      </w:r>
      <w:r w:rsidR="00E11398" w:rsidRPr="00F011FB">
        <w:rPr>
          <w:b/>
          <w:spacing w:val="0"/>
          <w:szCs w:val="22"/>
        </w:rPr>
        <w:t>(EU) No 2016/631</w:t>
      </w:r>
    </w:p>
    <w:p w14:paraId="7D5240B5" w14:textId="77777777" w:rsidR="00E11398" w:rsidRPr="00F011FB" w:rsidRDefault="00E11398" w:rsidP="00E11398">
      <w:pPr>
        <w:ind w:left="709"/>
        <w:rPr>
          <w:spacing w:val="0"/>
          <w:szCs w:val="22"/>
        </w:rPr>
      </w:pPr>
      <w:r w:rsidRPr="00F011FB">
        <w:rPr>
          <w:spacing w:val="0"/>
          <w:szCs w:val="22"/>
        </w:rPr>
        <w:t>Establishing a network code on Requirements for Grid Connection of Generators.</w:t>
      </w:r>
    </w:p>
    <w:p w14:paraId="57895A56" w14:textId="77777777" w:rsidR="00E11398" w:rsidRPr="00F011FB" w:rsidRDefault="00E11398" w:rsidP="00E11398">
      <w:pPr>
        <w:ind w:left="709"/>
        <w:rPr>
          <w:spacing w:val="0"/>
          <w:szCs w:val="22"/>
        </w:rPr>
      </w:pPr>
    </w:p>
    <w:p w14:paraId="4B5B7560" w14:textId="620CCBA2" w:rsidR="00E11398" w:rsidRPr="004D6221" w:rsidRDefault="00E11398" w:rsidP="00E11398">
      <w:pPr>
        <w:pStyle w:val="Default"/>
        <w:ind w:left="709"/>
        <w:rPr>
          <w:rFonts w:ascii="Arial" w:hAnsi="Arial" w:cs="Arial"/>
          <w:sz w:val="22"/>
          <w:szCs w:val="22"/>
        </w:rPr>
      </w:pPr>
      <w:r w:rsidRPr="004D6221">
        <w:rPr>
          <w:rFonts w:ascii="Arial" w:hAnsi="Arial" w:cs="Arial"/>
          <w:b/>
          <w:sz w:val="22"/>
          <w:szCs w:val="22"/>
        </w:rPr>
        <w:t xml:space="preserve">Directive 2009/72/EC </w:t>
      </w:r>
      <w:r w:rsidR="0058560F">
        <w:rPr>
          <w:rFonts w:ascii="Arial" w:hAnsi="Arial" w:cs="Arial"/>
          <w:b/>
          <w:sz w:val="22"/>
          <w:szCs w:val="22"/>
        </w:rPr>
        <w:t>of the European Parliament and of the Council</w:t>
      </w:r>
    </w:p>
    <w:p w14:paraId="0EB2BF71" w14:textId="77777777" w:rsidR="00E11398" w:rsidRPr="00F011FB" w:rsidRDefault="00E11398" w:rsidP="00E11398">
      <w:pPr>
        <w:ind w:left="709"/>
        <w:rPr>
          <w:bCs/>
          <w:spacing w:val="0"/>
          <w:szCs w:val="22"/>
          <w:lang w:eastAsia="en-GB"/>
        </w:rPr>
      </w:pPr>
      <w:r w:rsidRPr="00F011FB">
        <w:rPr>
          <w:bCs/>
          <w:spacing w:val="0"/>
          <w:szCs w:val="22"/>
          <w:lang w:eastAsia="en-GB"/>
        </w:rPr>
        <w:t>Concerning common rules for the internal market in electricity and repealing Directive 2003/54/EC.</w:t>
      </w:r>
    </w:p>
    <w:p w14:paraId="5D18200B" w14:textId="77777777" w:rsidR="00E11398" w:rsidRDefault="00E11398" w:rsidP="00E11398">
      <w:pPr>
        <w:ind w:left="709"/>
        <w:rPr>
          <w:b/>
          <w:spacing w:val="0"/>
          <w:szCs w:val="22"/>
          <w:lang w:val="en"/>
        </w:rPr>
      </w:pPr>
    </w:p>
    <w:p w14:paraId="01921CD8" w14:textId="77777777" w:rsidR="00E11398" w:rsidRPr="00F011FB" w:rsidRDefault="00E11398" w:rsidP="00E11398">
      <w:pPr>
        <w:ind w:left="709"/>
        <w:rPr>
          <w:b/>
          <w:spacing w:val="0"/>
          <w:szCs w:val="22"/>
          <w:lang w:val="en"/>
        </w:rPr>
      </w:pPr>
      <w:r w:rsidRPr="00F011FB">
        <w:rPr>
          <w:b/>
          <w:spacing w:val="0"/>
          <w:szCs w:val="22"/>
          <w:lang w:val="en"/>
        </w:rPr>
        <w:t xml:space="preserve">Regulation (EC) No 714/2009 of the European Parliament and of the Council </w:t>
      </w:r>
    </w:p>
    <w:p w14:paraId="5D692B96" w14:textId="77777777" w:rsidR="00E11398" w:rsidRPr="00F011FB" w:rsidRDefault="00E11398" w:rsidP="00E11398">
      <w:pPr>
        <w:ind w:left="709"/>
        <w:rPr>
          <w:spacing w:val="0"/>
          <w:szCs w:val="22"/>
          <w:lang w:val="en"/>
        </w:rPr>
      </w:pPr>
      <w:r w:rsidRPr="00F011FB">
        <w:rPr>
          <w:spacing w:val="0"/>
          <w:szCs w:val="22"/>
          <w:lang w:val="en"/>
        </w:rPr>
        <w:t>on conditions for access to the network for cross-border exchanges in electricity and repealing Regulation (EC) No 1228/2003.</w:t>
      </w:r>
    </w:p>
    <w:p w14:paraId="26B9FE46" w14:textId="77777777" w:rsidR="00E11398" w:rsidRPr="00F011FB" w:rsidRDefault="00E11398" w:rsidP="00E11398">
      <w:pPr>
        <w:ind w:left="709"/>
        <w:rPr>
          <w:spacing w:val="0"/>
          <w:szCs w:val="22"/>
          <w:lang w:val="en"/>
        </w:rPr>
      </w:pPr>
    </w:p>
    <w:p w14:paraId="485C8E22" w14:textId="77777777" w:rsidR="00E11398" w:rsidRPr="00F011FB" w:rsidRDefault="00E11398" w:rsidP="00E11398">
      <w:pPr>
        <w:ind w:left="709"/>
        <w:rPr>
          <w:b/>
          <w:spacing w:val="0"/>
          <w:szCs w:val="22"/>
          <w:lang w:val="en"/>
        </w:rPr>
      </w:pPr>
      <w:r w:rsidRPr="00F011FB">
        <w:rPr>
          <w:b/>
          <w:spacing w:val="0"/>
          <w:szCs w:val="22"/>
          <w:lang w:val="en"/>
        </w:rPr>
        <w:t>Regulation (EC) No 765/2008 of the European Parliament and of the Council</w:t>
      </w:r>
    </w:p>
    <w:p w14:paraId="21C58BDD" w14:textId="77777777" w:rsidR="00E11398" w:rsidRPr="00F011FB" w:rsidRDefault="00E11398" w:rsidP="00E11398">
      <w:pPr>
        <w:ind w:left="709"/>
        <w:rPr>
          <w:spacing w:val="0"/>
          <w:szCs w:val="22"/>
        </w:rPr>
      </w:pPr>
      <w:r w:rsidRPr="00F011FB">
        <w:rPr>
          <w:spacing w:val="0"/>
          <w:szCs w:val="22"/>
          <w:lang w:val="en"/>
        </w:rPr>
        <w:lastRenderedPageBreak/>
        <w:t>Setting out the requirements for accreditation and market surveillance relating to the marketing of products and repealing Regulation (EEC) No 339/93.</w:t>
      </w:r>
    </w:p>
    <w:p w14:paraId="1840779C" w14:textId="77777777" w:rsidR="00E11398" w:rsidRPr="00E97AF6" w:rsidRDefault="00E11398" w:rsidP="00AB750C">
      <w:pPr>
        <w:pStyle w:val="PARAGRAPH"/>
      </w:pPr>
    </w:p>
    <w:p w14:paraId="784E72A1" w14:textId="3880EA9C" w:rsidR="0029104E" w:rsidRPr="003B2076" w:rsidRDefault="0029104E" w:rsidP="003B7C17">
      <w:pPr>
        <w:pStyle w:val="Heading2"/>
        <w:rPr>
          <w:b w:val="0"/>
          <w:bCs w:val="0"/>
        </w:rPr>
      </w:pPr>
      <w:bookmarkStart w:id="281" w:name="_Toc76882370"/>
      <w:r w:rsidRPr="003B2076">
        <w:t>Standards publications</w:t>
      </w:r>
      <w:bookmarkEnd w:id="281"/>
      <w:r w:rsidRPr="003B2076">
        <w:t xml:space="preserve"> </w:t>
      </w:r>
    </w:p>
    <w:p w14:paraId="74908E95"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7671 Requirements for Electrical Installations</w:t>
      </w:r>
    </w:p>
    <w:p w14:paraId="68BAF352" w14:textId="60BC2494" w:rsidR="0029104E" w:rsidRPr="00F011FB" w:rsidRDefault="0029104E" w:rsidP="0029104E">
      <w:pPr>
        <w:widowControl w:val="0"/>
        <w:autoSpaceDE w:val="0"/>
        <w:autoSpaceDN w:val="0"/>
        <w:adjustRightInd w:val="0"/>
        <w:ind w:left="709" w:right="-20"/>
        <w:rPr>
          <w:spacing w:val="0"/>
          <w:szCs w:val="22"/>
          <w:lang w:eastAsia="en-GB"/>
        </w:rPr>
      </w:pPr>
      <w:del w:id="282" w:author="ENA" w:date="2021-02-16T19:04:00Z">
        <w:r w:rsidRPr="00F011FB">
          <w:rPr>
            <w:spacing w:val="0"/>
            <w:szCs w:val="22"/>
            <w:lang w:eastAsia="en-GB"/>
          </w:rPr>
          <w:delText>IEE</w:delText>
        </w:r>
      </w:del>
      <w:ins w:id="283" w:author="ENA" w:date="2021-02-16T19:04:00Z">
        <w:r w:rsidRPr="00F011FB">
          <w:rPr>
            <w:spacing w:val="0"/>
            <w:szCs w:val="22"/>
            <w:lang w:eastAsia="en-GB"/>
          </w:rPr>
          <w:t>IE</w:t>
        </w:r>
        <w:r w:rsidR="00460A08">
          <w:rPr>
            <w:spacing w:val="0"/>
            <w:szCs w:val="22"/>
            <w:lang w:eastAsia="en-GB"/>
          </w:rPr>
          <w:t>T</w:t>
        </w:r>
      </w:ins>
      <w:r w:rsidRPr="00F011FB">
        <w:rPr>
          <w:spacing w:val="0"/>
          <w:szCs w:val="22"/>
          <w:lang w:eastAsia="en-GB"/>
        </w:rPr>
        <w:t xml:space="preserve"> Wiring Regulations.</w:t>
      </w:r>
    </w:p>
    <w:p w14:paraId="6715811B" w14:textId="77777777" w:rsidR="0029104E" w:rsidRPr="00F011FB" w:rsidRDefault="0029104E" w:rsidP="0029104E">
      <w:pPr>
        <w:widowControl w:val="0"/>
        <w:autoSpaceDE w:val="0"/>
        <w:autoSpaceDN w:val="0"/>
        <w:adjustRightInd w:val="0"/>
        <w:spacing w:line="200" w:lineRule="exact"/>
        <w:ind w:left="709"/>
        <w:rPr>
          <w:spacing w:val="0"/>
          <w:szCs w:val="22"/>
          <w:lang w:eastAsia="en-GB"/>
        </w:rPr>
      </w:pPr>
    </w:p>
    <w:p w14:paraId="3F06CD5D" w14:textId="77777777" w:rsidR="0029104E" w:rsidRPr="00F011FB" w:rsidRDefault="0029104E" w:rsidP="0029104E">
      <w:pPr>
        <w:widowControl w:val="0"/>
        <w:autoSpaceDE w:val="0"/>
        <w:autoSpaceDN w:val="0"/>
        <w:adjustRightInd w:val="0"/>
        <w:ind w:left="709" w:right="-20"/>
        <w:rPr>
          <w:b/>
          <w:spacing w:val="0"/>
          <w:szCs w:val="22"/>
          <w:lang w:eastAsia="en-GB"/>
        </w:rPr>
      </w:pPr>
      <w:r w:rsidRPr="00F011FB">
        <w:rPr>
          <w:b/>
          <w:spacing w:val="0"/>
          <w:szCs w:val="22"/>
          <w:lang w:eastAsia="en-GB"/>
        </w:rPr>
        <w:t>BS EN 50160</w:t>
      </w:r>
    </w:p>
    <w:p w14:paraId="0301397D"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Voltage characteristics of electricity supplied by public electricity networks.</w:t>
      </w:r>
    </w:p>
    <w:p w14:paraId="61071593" w14:textId="77777777" w:rsidR="0029104E" w:rsidRPr="00F011FB" w:rsidRDefault="0029104E" w:rsidP="0029104E">
      <w:pPr>
        <w:widowControl w:val="0"/>
        <w:autoSpaceDE w:val="0"/>
        <w:autoSpaceDN w:val="0"/>
        <w:adjustRightInd w:val="0"/>
        <w:spacing w:before="15" w:line="280" w:lineRule="exact"/>
        <w:ind w:left="709"/>
        <w:rPr>
          <w:b/>
          <w:spacing w:val="0"/>
          <w:szCs w:val="22"/>
          <w:lang w:eastAsia="en-GB"/>
        </w:rPr>
      </w:pPr>
    </w:p>
    <w:p w14:paraId="67D385D7" w14:textId="2CD41E3B" w:rsidR="0029104E" w:rsidRPr="00F011FB" w:rsidRDefault="0029104E" w:rsidP="0029104E">
      <w:pPr>
        <w:widowControl w:val="0"/>
        <w:autoSpaceDE w:val="0"/>
        <w:autoSpaceDN w:val="0"/>
        <w:adjustRightInd w:val="0"/>
        <w:spacing w:before="15" w:line="280" w:lineRule="exact"/>
        <w:ind w:left="709"/>
        <w:rPr>
          <w:b/>
          <w:spacing w:val="0"/>
          <w:szCs w:val="22"/>
          <w:lang w:eastAsia="en-GB"/>
        </w:rPr>
      </w:pPr>
      <w:r w:rsidRPr="00F011FB">
        <w:rPr>
          <w:b/>
          <w:spacing w:val="0"/>
          <w:szCs w:val="22"/>
          <w:lang w:eastAsia="en-GB"/>
        </w:rPr>
        <w:t xml:space="preserve">EN </w:t>
      </w:r>
      <w:del w:id="284" w:author="ENA" w:date="2021-02-16T19:04:00Z">
        <w:r w:rsidRPr="00F011FB">
          <w:rPr>
            <w:b/>
            <w:spacing w:val="0"/>
            <w:szCs w:val="22"/>
            <w:lang w:eastAsia="en-GB"/>
          </w:rPr>
          <w:delText>50438</w:delText>
        </w:r>
      </w:del>
      <w:ins w:id="285" w:author="ENA" w:date="2021-02-16T19:04:00Z">
        <w:r w:rsidR="0081079E">
          <w:rPr>
            <w:b/>
            <w:spacing w:val="0"/>
            <w:szCs w:val="22"/>
            <w:lang w:eastAsia="en-GB"/>
          </w:rPr>
          <w:t>50549-1</w:t>
        </w:r>
      </w:ins>
    </w:p>
    <w:p w14:paraId="4881A804" w14:textId="6412D4B9" w:rsidR="0081079E" w:rsidRPr="00F011FB" w:rsidRDefault="0081079E" w:rsidP="0029104E">
      <w:pPr>
        <w:widowControl w:val="0"/>
        <w:autoSpaceDE w:val="0"/>
        <w:autoSpaceDN w:val="0"/>
        <w:adjustRightInd w:val="0"/>
        <w:ind w:left="709" w:right="-20"/>
        <w:rPr>
          <w:spacing w:val="0"/>
          <w:szCs w:val="22"/>
          <w:lang w:eastAsia="en-GB"/>
        </w:rPr>
      </w:pPr>
      <w:bookmarkStart w:id="286" w:name="_Hlk500673210"/>
      <w:r w:rsidRPr="002F4204">
        <w:rPr>
          <w:spacing w:val="0"/>
          <w:szCs w:val="22"/>
          <w:lang w:eastAsia="en-GB"/>
        </w:rPr>
        <w:t xml:space="preserve">Requirements for </w:t>
      </w:r>
      <w:del w:id="287" w:author="ENA" w:date="2021-02-16T19:04:00Z">
        <w:r w:rsidR="0029104E" w:rsidRPr="00F011FB">
          <w:rPr>
            <w:spacing w:val="0"/>
            <w:szCs w:val="22"/>
            <w:lang w:eastAsia="en-GB"/>
          </w:rPr>
          <w:delText>the connection of micro-generators</w:delText>
        </w:r>
      </w:del>
      <w:ins w:id="288" w:author="ENA" w:date="2021-02-16T19:04:00Z">
        <w:r w:rsidRPr="002F4204">
          <w:rPr>
            <w:spacing w:val="0"/>
            <w:szCs w:val="22"/>
            <w:lang w:eastAsia="en-GB"/>
          </w:rPr>
          <w:t>generating plants to be</w:t>
        </w:r>
        <w:r>
          <w:rPr>
            <w:spacing w:val="0"/>
            <w:szCs w:val="22"/>
            <w:lang w:eastAsia="en-GB"/>
          </w:rPr>
          <w:t xml:space="preserve"> </w:t>
        </w:r>
        <w:r w:rsidRPr="002F4204">
          <w:rPr>
            <w:spacing w:val="0"/>
            <w:szCs w:val="22"/>
            <w:lang w:eastAsia="en-GB"/>
          </w:rPr>
          <w:t>connected</w:t>
        </w:r>
      </w:ins>
      <w:r w:rsidRPr="002F4204">
        <w:rPr>
          <w:spacing w:val="0"/>
          <w:szCs w:val="22"/>
          <w:lang w:eastAsia="en-GB"/>
        </w:rPr>
        <w:t xml:space="preserve"> in parallel with </w:t>
      </w:r>
      <w:del w:id="289" w:author="ENA" w:date="2021-02-16T19:04:00Z">
        <w:r w:rsidR="0029104E" w:rsidRPr="00F011FB">
          <w:rPr>
            <w:spacing w:val="0"/>
            <w:szCs w:val="22"/>
            <w:lang w:eastAsia="en-GB"/>
          </w:rPr>
          <w:delText xml:space="preserve">public low-voltage </w:delText>
        </w:r>
      </w:del>
      <w:r w:rsidRPr="002F4204">
        <w:rPr>
          <w:spacing w:val="0"/>
          <w:szCs w:val="22"/>
          <w:lang w:eastAsia="en-GB"/>
        </w:rPr>
        <w:t>distribution networks</w:t>
      </w:r>
      <w:del w:id="290" w:author="ENA" w:date="2021-02-16T19:04:00Z">
        <w:r w:rsidR="0029104E" w:rsidRPr="00F011FB">
          <w:rPr>
            <w:spacing w:val="0"/>
            <w:szCs w:val="22"/>
            <w:lang w:eastAsia="en-GB"/>
          </w:rPr>
          <w:delText>.</w:delText>
        </w:r>
      </w:del>
      <w:ins w:id="291" w:author="ENA" w:date="2021-02-16T19:04:00Z">
        <w:r>
          <w:rPr>
            <w:spacing w:val="0"/>
            <w:szCs w:val="22"/>
            <w:lang w:eastAsia="en-GB"/>
          </w:rPr>
          <w:t>,</w:t>
        </w:r>
        <w:r w:rsidRPr="002F4204">
          <w:t xml:space="preserve"> </w:t>
        </w:r>
        <w:r w:rsidRPr="002F4204">
          <w:rPr>
            <w:spacing w:val="0"/>
            <w:szCs w:val="22"/>
            <w:lang w:eastAsia="en-GB"/>
          </w:rPr>
          <w:t>Part 1: Connection to a LV distribution network -</w:t>
        </w:r>
        <w:r>
          <w:rPr>
            <w:spacing w:val="0"/>
            <w:szCs w:val="22"/>
            <w:lang w:eastAsia="en-GB"/>
          </w:rPr>
          <w:t xml:space="preserve"> </w:t>
        </w:r>
        <w:r w:rsidRPr="002F4204">
          <w:rPr>
            <w:spacing w:val="0"/>
            <w:szCs w:val="22"/>
            <w:lang w:eastAsia="en-GB"/>
          </w:rPr>
          <w:t>Generating plants up to and including Type B</w:t>
        </w:r>
        <w:r>
          <w:rPr>
            <w:spacing w:val="0"/>
            <w:szCs w:val="22"/>
            <w:lang w:eastAsia="en-GB"/>
          </w:rPr>
          <w:t>.</w:t>
        </w:r>
        <w:r w:rsidRPr="00F011FB" w:rsidDel="0081079E">
          <w:rPr>
            <w:spacing w:val="0"/>
            <w:szCs w:val="22"/>
            <w:lang w:eastAsia="en-GB"/>
          </w:rPr>
          <w:t xml:space="preserve"> </w:t>
        </w:r>
      </w:ins>
    </w:p>
    <w:bookmarkEnd w:id="286"/>
    <w:p w14:paraId="14F5E89B" w14:textId="77777777" w:rsidR="0029104E" w:rsidRPr="00F011FB" w:rsidRDefault="0029104E" w:rsidP="0029104E">
      <w:pPr>
        <w:widowControl w:val="0"/>
        <w:autoSpaceDE w:val="0"/>
        <w:autoSpaceDN w:val="0"/>
        <w:adjustRightInd w:val="0"/>
        <w:ind w:left="709" w:right="-20"/>
        <w:rPr>
          <w:spacing w:val="0"/>
          <w:szCs w:val="22"/>
          <w:lang w:eastAsia="en-GB"/>
        </w:rPr>
      </w:pPr>
    </w:p>
    <w:p w14:paraId="38E93CFA" w14:textId="77777777" w:rsidR="0029104E" w:rsidRPr="00F011FB" w:rsidRDefault="00FD19E7" w:rsidP="0029104E">
      <w:pPr>
        <w:ind w:left="709"/>
        <w:rPr>
          <w:b/>
          <w:bCs/>
          <w:spacing w:val="0"/>
          <w:szCs w:val="22"/>
        </w:rPr>
      </w:pPr>
      <w:hyperlink r:id="rId22" w:history="1">
        <w:r w:rsidR="0029104E" w:rsidRPr="00F011FB">
          <w:rPr>
            <w:b/>
            <w:bCs/>
            <w:spacing w:val="0"/>
            <w:szCs w:val="22"/>
            <w:lang w:val="en-US"/>
          </w:rPr>
          <w:t xml:space="preserve">BS EN 60034-4 </w:t>
        </w:r>
      </w:hyperlink>
    </w:p>
    <w:p w14:paraId="66D52546" w14:textId="77777777" w:rsidR="0029104E" w:rsidRPr="00F011FB" w:rsidRDefault="0029104E" w:rsidP="0029104E">
      <w:pPr>
        <w:ind w:left="709"/>
        <w:rPr>
          <w:rFonts w:eastAsia="Batang"/>
          <w:spacing w:val="0"/>
          <w:szCs w:val="22"/>
          <w:lang w:eastAsia="en-GB"/>
        </w:rPr>
      </w:pPr>
      <w:r w:rsidRPr="00F011FB">
        <w:rPr>
          <w:rFonts w:eastAsia="Batang"/>
          <w:spacing w:val="0"/>
          <w:szCs w:val="22"/>
          <w:lang w:eastAsia="en-GB"/>
        </w:rPr>
        <w:t>Rotating electrical machines. Methods for determining synchronous machine quantities from tests.</w:t>
      </w:r>
    </w:p>
    <w:p w14:paraId="1A03E232" w14:textId="77777777" w:rsidR="0029104E" w:rsidRPr="00F011FB" w:rsidRDefault="0029104E" w:rsidP="0029104E">
      <w:pPr>
        <w:ind w:left="709"/>
        <w:rPr>
          <w:rFonts w:eastAsia="Batang"/>
          <w:spacing w:val="0"/>
          <w:szCs w:val="22"/>
          <w:lang w:eastAsia="en-GB"/>
        </w:rPr>
      </w:pPr>
    </w:p>
    <w:p w14:paraId="220963FE" w14:textId="77777777" w:rsidR="0029104E" w:rsidRPr="00F011FB" w:rsidRDefault="0029104E" w:rsidP="0029104E">
      <w:pPr>
        <w:ind w:left="709"/>
        <w:rPr>
          <w:b/>
          <w:spacing w:val="0"/>
          <w:szCs w:val="22"/>
          <w:lang w:eastAsia="en-GB"/>
        </w:rPr>
      </w:pPr>
      <w:r w:rsidRPr="00F011FB">
        <w:rPr>
          <w:b/>
          <w:spacing w:val="0"/>
          <w:szCs w:val="22"/>
          <w:lang w:eastAsia="en-GB"/>
        </w:rPr>
        <w:t>BS EN 60255 series*</w:t>
      </w:r>
    </w:p>
    <w:p w14:paraId="5D4DDA38" w14:textId="77777777" w:rsidR="0029104E" w:rsidRPr="00F011FB" w:rsidRDefault="0029104E" w:rsidP="0029104E">
      <w:pPr>
        <w:ind w:left="709"/>
        <w:rPr>
          <w:spacing w:val="0"/>
          <w:szCs w:val="22"/>
          <w:lang w:val="en-US" w:eastAsia="en-GB"/>
        </w:rPr>
      </w:pPr>
      <w:r w:rsidRPr="00F011FB">
        <w:rPr>
          <w:spacing w:val="0"/>
          <w:szCs w:val="22"/>
          <w:lang w:eastAsia="en-GB"/>
        </w:rPr>
        <w:t>Measuring relays and protection equipment.</w:t>
      </w:r>
    </w:p>
    <w:p w14:paraId="0EB9731C" w14:textId="77777777" w:rsidR="0029104E" w:rsidRPr="00F011FB" w:rsidRDefault="0029104E" w:rsidP="0029104E">
      <w:pPr>
        <w:ind w:left="709"/>
        <w:rPr>
          <w:rFonts w:eastAsia="Batang"/>
          <w:spacing w:val="0"/>
          <w:szCs w:val="22"/>
          <w:lang w:eastAsia="en-GB"/>
        </w:rPr>
      </w:pPr>
    </w:p>
    <w:p w14:paraId="7B81A7B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60664-1</w:t>
      </w:r>
    </w:p>
    <w:p w14:paraId="380B768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Insulation coordination for equipment within low-voltage systems – Part 1: Principles, requirements and tests (IEC 60664-1).</w:t>
      </w:r>
    </w:p>
    <w:p w14:paraId="2ACE5C6D" w14:textId="77777777" w:rsidR="0029104E" w:rsidRPr="00F011FB" w:rsidRDefault="0029104E" w:rsidP="0029104E">
      <w:pPr>
        <w:widowControl w:val="0"/>
        <w:autoSpaceDE w:val="0"/>
        <w:autoSpaceDN w:val="0"/>
        <w:adjustRightInd w:val="0"/>
        <w:ind w:left="709" w:right="-20"/>
        <w:rPr>
          <w:spacing w:val="0"/>
          <w:szCs w:val="22"/>
          <w:lang w:eastAsia="en-GB"/>
        </w:rPr>
      </w:pPr>
    </w:p>
    <w:p w14:paraId="49BC9D76"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60947 series*</w:t>
      </w:r>
    </w:p>
    <w:p w14:paraId="63F185DE" w14:textId="3731512A" w:rsidR="0029104E" w:rsidRPr="00F011FB" w:rsidRDefault="0029104E" w:rsidP="0029104E">
      <w:pPr>
        <w:ind w:left="709"/>
        <w:rPr>
          <w:spacing w:val="0"/>
          <w:szCs w:val="22"/>
          <w:lang w:val="en-US" w:eastAsia="en-GB"/>
        </w:rPr>
      </w:pPr>
      <w:r w:rsidRPr="00F011FB">
        <w:rPr>
          <w:spacing w:val="0"/>
          <w:szCs w:val="22"/>
          <w:lang w:val="en-US" w:eastAsia="en-GB"/>
        </w:rPr>
        <w:t>Low-voltage switchgear and control</w:t>
      </w:r>
      <w:r w:rsidR="006F1070">
        <w:rPr>
          <w:spacing w:val="0"/>
          <w:szCs w:val="22"/>
          <w:lang w:val="en-US" w:eastAsia="en-GB"/>
        </w:rPr>
        <w:t xml:space="preserve"> </w:t>
      </w:r>
      <w:r w:rsidRPr="00F011FB">
        <w:rPr>
          <w:spacing w:val="0"/>
          <w:szCs w:val="22"/>
          <w:lang w:val="en-US" w:eastAsia="en-GB"/>
        </w:rPr>
        <w:t>gear.</w:t>
      </w:r>
    </w:p>
    <w:p w14:paraId="43A972DC" w14:textId="77777777" w:rsidR="0029104E" w:rsidRPr="00F011FB" w:rsidRDefault="0029104E" w:rsidP="0029104E">
      <w:pPr>
        <w:widowControl w:val="0"/>
        <w:autoSpaceDE w:val="0"/>
        <w:autoSpaceDN w:val="0"/>
        <w:adjustRightInd w:val="0"/>
        <w:ind w:left="709" w:right="-20"/>
        <w:rPr>
          <w:spacing w:val="0"/>
          <w:szCs w:val="22"/>
          <w:lang w:eastAsia="en-GB"/>
        </w:rPr>
      </w:pPr>
    </w:p>
    <w:p w14:paraId="56A83A4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61000 series*</w:t>
      </w:r>
    </w:p>
    <w:p w14:paraId="0ECFFC1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r w:rsidRPr="00F011FB">
        <w:rPr>
          <w:rFonts w:eastAsia="Batang"/>
          <w:bCs/>
          <w:spacing w:val="0"/>
          <w:szCs w:val="22"/>
          <w:lang w:eastAsia="en-GB"/>
        </w:rPr>
        <w:t>Electromagnetic Compatibility (EMC).</w:t>
      </w:r>
    </w:p>
    <w:p w14:paraId="5C072A2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p>
    <w:p w14:paraId="19E97A5B" w14:textId="77777777" w:rsidR="0029104E" w:rsidRPr="00F011FB" w:rsidRDefault="00FD19E7" w:rsidP="0029104E">
      <w:pPr>
        <w:ind w:left="709"/>
        <w:rPr>
          <w:b/>
          <w:spacing w:val="0"/>
          <w:szCs w:val="22"/>
          <w:lang w:val="en-US"/>
        </w:rPr>
      </w:pPr>
      <w:hyperlink r:id="rId23" w:history="1">
        <w:r w:rsidR="0029104E" w:rsidRPr="00F011FB">
          <w:rPr>
            <w:b/>
            <w:spacing w:val="0"/>
            <w:szCs w:val="22"/>
            <w:lang w:val="en-US"/>
          </w:rPr>
          <w:t xml:space="preserve">BS EN 61000-3-2 </w:t>
        </w:r>
      </w:hyperlink>
    </w:p>
    <w:p w14:paraId="2D07BA85" w14:textId="77777777" w:rsidR="0029104E" w:rsidRPr="00F011FB" w:rsidRDefault="0029104E" w:rsidP="0029104E">
      <w:pPr>
        <w:ind w:left="709"/>
        <w:rPr>
          <w:spacing w:val="0"/>
          <w:szCs w:val="22"/>
          <w:lang w:eastAsia="en-GB"/>
        </w:rPr>
      </w:pPr>
      <w:r w:rsidRPr="00F011FB">
        <w:rPr>
          <w:spacing w:val="0"/>
          <w:szCs w:val="22"/>
          <w:lang w:eastAsia="en-GB"/>
        </w:rPr>
        <w:t>Limits for harmonic current emissions (equipment input current up to and including 16 A per phase).</w:t>
      </w:r>
    </w:p>
    <w:p w14:paraId="1C8B4268" w14:textId="77777777" w:rsidR="0029104E" w:rsidRPr="00F011FB" w:rsidRDefault="0029104E" w:rsidP="0029104E">
      <w:pPr>
        <w:ind w:left="709"/>
        <w:rPr>
          <w:spacing w:val="0"/>
          <w:szCs w:val="22"/>
          <w:lang w:eastAsia="en-GB"/>
        </w:rPr>
      </w:pPr>
    </w:p>
    <w:p w14:paraId="257F4B34" w14:textId="77777777" w:rsidR="0029104E" w:rsidRPr="00F011FB" w:rsidRDefault="0029104E" w:rsidP="0029104E">
      <w:pPr>
        <w:ind w:left="709"/>
        <w:rPr>
          <w:b/>
          <w:spacing w:val="0"/>
          <w:szCs w:val="22"/>
          <w:lang w:eastAsia="en-GB"/>
        </w:rPr>
      </w:pPr>
      <w:r w:rsidRPr="00F011FB">
        <w:rPr>
          <w:b/>
          <w:spacing w:val="0"/>
          <w:szCs w:val="22"/>
          <w:lang w:eastAsia="en-GB"/>
        </w:rPr>
        <w:t>BS EN 61000-3-3</w:t>
      </w:r>
    </w:p>
    <w:p w14:paraId="1F74BEF1" w14:textId="77777777" w:rsidR="0029104E" w:rsidRPr="00F011FB" w:rsidRDefault="0029104E" w:rsidP="0029104E">
      <w:pPr>
        <w:ind w:left="709"/>
        <w:rPr>
          <w:spacing w:val="0"/>
          <w:szCs w:val="22"/>
          <w:lang w:val="en-US"/>
        </w:rPr>
      </w:pPr>
      <w:r w:rsidRPr="00F011FB">
        <w:rPr>
          <w:spacing w:val="0"/>
          <w:szCs w:val="22"/>
          <w:lang w:eastAsia="en-GB"/>
        </w:rPr>
        <w:t>Electromagnetic compatibility (EMC) Limits – Limitation of voltage changes, voltage fluctuations and flicker in public low-voltage supply systems, for equipment with rated current &lt; 16A per phase and not subject to conditional connection.</w:t>
      </w:r>
    </w:p>
    <w:p w14:paraId="5CCDEE1A" w14:textId="77777777" w:rsidR="0029104E" w:rsidRPr="00F011FB" w:rsidRDefault="0029104E" w:rsidP="0029104E">
      <w:pPr>
        <w:widowControl w:val="0"/>
        <w:autoSpaceDE w:val="0"/>
        <w:autoSpaceDN w:val="0"/>
        <w:adjustRightInd w:val="0"/>
        <w:ind w:left="709" w:right="-20"/>
        <w:rPr>
          <w:b/>
          <w:bCs/>
          <w:spacing w:val="0"/>
          <w:szCs w:val="22"/>
          <w:lang w:eastAsia="en-GB"/>
        </w:rPr>
      </w:pPr>
    </w:p>
    <w:p w14:paraId="63345161" w14:textId="77777777" w:rsidR="0029104E" w:rsidRPr="00F011FB" w:rsidRDefault="0029104E" w:rsidP="0029104E">
      <w:pPr>
        <w:ind w:left="709"/>
        <w:rPr>
          <w:b/>
          <w:spacing w:val="0"/>
          <w:szCs w:val="22"/>
          <w:lang w:eastAsia="en-GB"/>
        </w:rPr>
      </w:pPr>
      <w:r w:rsidRPr="00F011FB">
        <w:rPr>
          <w:b/>
          <w:spacing w:val="0"/>
          <w:szCs w:val="22"/>
          <w:lang w:eastAsia="en-GB"/>
        </w:rPr>
        <w:t>BS EN 61508 series*</w:t>
      </w:r>
    </w:p>
    <w:p w14:paraId="6922F2B1" w14:textId="77777777" w:rsidR="0029104E" w:rsidRPr="00F011FB" w:rsidRDefault="0029104E" w:rsidP="0029104E">
      <w:pPr>
        <w:ind w:left="709"/>
        <w:rPr>
          <w:spacing w:val="0"/>
          <w:szCs w:val="22"/>
          <w:lang w:eastAsia="en-GB"/>
        </w:rPr>
      </w:pPr>
      <w:r w:rsidRPr="00F011FB">
        <w:rPr>
          <w:spacing w:val="0"/>
          <w:szCs w:val="22"/>
          <w:lang w:eastAsia="en-GB"/>
        </w:rPr>
        <w:t>Functional safety of electrical/ electronic/ programmable electronic safety-related systems.</w:t>
      </w:r>
    </w:p>
    <w:p w14:paraId="7CC5652F" w14:textId="77777777" w:rsidR="0029104E" w:rsidRPr="00F011FB" w:rsidRDefault="0029104E" w:rsidP="0029104E">
      <w:pPr>
        <w:ind w:left="709"/>
        <w:rPr>
          <w:b/>
          <w:bCs/>
          <w:spacing w:val="0"/>
          <w:szCs w:val="22"/>
        </w:rPr>
      </w:pPr>
    </w:p>
    <w:p w14:paraId="3BC7CA10"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61810 series*</w:t>
      </w:r>
    </w:p>
    <w:p w14:paraId="7A9FA9BE" w14:textId="77777777" w:rsidR="0029104E" w:rsidRPr="00F011FB" w:rsidRDefault="0029104E" w:rsidP="0029104E">
      <w:pPr>
        <w:ind w:left="709"/>
        <w:rPr>
          <w:spacing w:val="0"/>
          <w:szCs w:val="22"/>
          <w:lang w:val="en-US" w:eastAsia="en-GB"/>
        </w:rPr>
      </w:pPr>
      <w:r w:rsidRPr="00F011FB">
        <w:rPr>
          <w:spacing w:val="0"/>
          <w:szCs w:val="22"/>
          <w:lang w:val="en-US" w:eastAsia="en-GB"/>
        </w:rPr>
        <w:t>Electromechanical Elementary Relays.</w:t>
      </w:r>
    </w:p>
    <w:p w14:paraId="587CD71E" w14:textId="77777777" w:rsidR="000A09CA" w:rsidRDefault="000A09CA" w:rsidP="0029104E">
      <w:pPr>
        <w:ind w:left="709"/>
        <w:rPr>
          <w:b/>
          <w:bCs/>
          <w:spacing w:val="0"/>
          <w:szCs w:val="22"/>
          <w:lang w:val="en-US"/>
        </w:rPr>
      </w:pPr>
    </w:p>
    <w:p w14:paraId="5BD07056" w14:textId="266DAC6F" w:rsidR="0029104E" w:rsidRPr="00F011FB" w:rsidRDefault="0029104E" w:rsidP="0029104E">
      <w:pPr>
        <w:ind w:left="709"/>
        <w:rPr>
          <w:b/>
          <w:bCs/>
          <w:spacing w:val="0"/>
          <w:szCs w:val="22"/>
          <w:lang w:val="en-US"/>
        </w:rPr>
      </w:pPr>
      <w:r w:rsidRPr="00F011FB">
        <w:rPr>
          <w:b/>
          <w:bCs/>
          <w:spacing w:val="0"/>
          <w:szCs w:val="22"/>
          <w:lang w:val="en-US"/>
        </w:rPr>
        <w:t>BS EN 62116</w:t>
      </w:r>
    </w:p>
    <w:p w14:paraId="66727180" w14:textId="77777777" w:rsidR="0029104E" w:rsidRPr="00F011FB" w:rsidRDefault="0029104E" w:rsidP="0029104E">
      <w:pPr>
        <w:ind w:left="709"/>
        <w:rPr>
          <w:b/>
          <w:bCs/>
          <w:spacing w:val="0"/>
          <w:szCs w:val="22"/>
          <w:lang w:val="en-US"/>
        </w:rPr>
      </w:pPr>
      <w:r w:rsidRPr="00F011FB">
        <w:rPr>
          <w:spacing w:val="0"/>
          <w:szCs w:val="22"/>
          <w:lang w:eastAsia="en-GB"/>
        </w:rPr>
        <w:t>Test procedure of islanding prevention measures for utility-interconnected photovoltaic Inverters.</w:t>
      </w:r>
    </w:p>
    <w:p w14:paraId="4F7928AB"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p>
    <w:p w14:paraId="761A1AE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lastRenderedPageBreak/>
        <w:t>IEC 60725</w:t>
      </w:r>
    </w:p>
    <w:p w14:paraId="628740F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Considerations or reference impedances for use in determining the disturbance characteristics of household appliances and similar electrical equipment.</w:t>
      </w:r>
    </w:p>
    <w:p w14:paraId="1533FE12" w14:textId="7BE44F7A" w:rsidR="000A09CA" w:rsidRPr="0074572D" w:rsidRDefault="000A09CA" w:rsidP="0074572D">
      <w:pPr>
        <w:jc w:val="left"/>
        <w:rPr>
          <w:rFonts w:eastAsia="Batang"/>
          <w:b/>
          <w:spacing w:val="0"/>
        </w:rPr>
      </w:pPr>
    </w:p>
    <w:p w14:paraId="6640A8CB" w14:textId="48558DF6"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IEC 60909-1</w:t>
      </w:r>
    </w:p>
    <w:p w14:paraId="59987273"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Short circuit calculation in three-phase AC systems.</w:t>
      </w:r>
    </w:p>
    <w:p w14:paraId="486B8589" w14:textId="77777777" w:rsidR="0029104E" w:rsidRPr="00F011FB" w:rsidRDefault="0029104E" w:rsidP="0029104E">
      <w:pPr>
        <w:widowControl w:val="0"/>
        <w:autoSpaceDE w:val="0"/>
        <w:autoSpaceDN w:val="0"/>
        <w:adjustRightInd w:val="0"/>
        <w:spacing w:line="200" w:lineRule="exact"/>
        <w:ind w:left="709"/>
        <w:rPr>
          <w:rFonts w:eastAsia="Batang"/>
          <w:spacing w:val="0"/>
          <w:szCs w:val="22"/>
          <w:lang w:eastAsia="en-GB"/>
        </w:rPr>
      </w:pPr>
    </w:p>
    <w:p w14:paraId="5FEEB7DA" w14:textId="54CB3C7F" w:rsidR="0029104E" w:rsidRPr="00F011FB" w:rsidRDefault="0029104E" w:rsidP="0029104E">
      <w:pPr>
        <w:widowControl w:val="0"/>
        <w:autoSpaceDE w:val="0"/>
        <w:autoSpaceDN w:val="0"/>
        <w:adjustRightInd w:val="0"/>
        <w:spacing w:before="59"/>
        <w:ind w:left="709" w:right="548"/>
        <w:rPr>
          <w:b/>
          <w:bCs/>
          <w:spacing w:val="0"/>
          <w:szCs w:val="22"/>
          <w:lang w:eastAsia="en-GB"/>
        </w:rPr>
      </w:pPr>
      <w:r w:rsidRPr="00F011FB">
        <w:rPr>
          <w:b/>
          <w:bCs/>
          <w:spacing w:val="0"/>
          <w:szCs w:val="22"/>
          <w:lang w:eastAsia="en-GB"/>
        </w:rPr>
        <w:t xml:space="preserve">IEC 62282-3-2 </w:t>
      </w:r>
    </w:p>
    <w:p w14:paraId="6410134A"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r w:rsidRPr="00F011FB">
        <w:rPr>
          <w:spacing w:val="0"/>
          <w:szCs w:val="22"/>
          <w:lang w:eastAsia="en-GB"/>
        </w:rPr>
        <w:t>Fuel cell technologies - Part 3-2: Stationary fuel cell power systems - Performance test methods.</w:t>
      </w:r>
    </w:p>
    <w:p w14:paraId="57C0E9B4"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p>
    <w:p w14:paraId="1ED286D8" w14:textId="77777777" w:rsidR="0029104E" w:rsidRPr="00F011FB" w:rsidRDefault="0029104E" w:rsidP="0029104E">
      <w:pPr>
        <w:ind w:left="709"/>
        <w:rPr>
          <w:b/>
          <w:i/>
          <w:spacing w:val="0"/>
          <w:szCs w:val="22"/>
          <w:lang w:val="en-US" w:eastAsia="en-GB"/>
        </w:rPr>
      </w:pPr>
      <w:r w:rsidRPr="00F011FB">
        <w:rPr>
          <w:b/>
          <w:i/>
          <w:spacing w:val="0"/>
          <w:szCs w:val="22"/>
          <w:lang w:val="en-US" w:eastAsia="en-GB"/>
        </w:rPr>
        <w:t>*Where standards have more than one part, the requirements of all such parts shall be satisfied, so far as they are applicable.</w:t>
      </w:r>
    </w:p>
    <w:p w14:paraId="0D8BC7E4" w14:textId="77777777" w:rsidR="0029104E" w:rsidRPr="00F011FB" w:rsidRDefault="0029104E" w:rsidP="0029104E">
      <w:pPr>
        <w:widowControl w:val="0"/>
        <w:autoSpaceDE w:val="0"/>
        <w:autoSpaceDN w:val="0"/>
        <w:adjustRightInd w:val="0"/>
        <w:spacing w:before="13" w:line="240" w:lineRule="exact"/>
        <w:ind w:left="567"/>
        <w:rPr>
          <w:rFonts w:eastAsia="Batang"/>
          <w:spacing w:val="0"/>
          <w:szCs w:val="22"/>
          <w:lang w:eastAsia="en-GB"/>
        </w:rPr>
      </w:pPr>
    </w:p>
    <w:p w14:paraId="46802AE1" w14:textId="77777777" w:rsidR="0029104E" w:rsidRPr="004D6221" w:rsidRDefault="0029104E" w:rsidP="003B7C17">
      <w:pPr>
        <w:pStyle w:val="Heading2"/>
        <w:rPr>
          <w:b w:val="0"/>
          <w:bCs w:val="0"/>
        </w:rPr>
      </w:pPr>
      <w:bookmarkStart w:id="292" w:name="_Toc76882371"/>
      <w:r w:rsidRPr="004D6221">
        <w:t>Other publications</w:t>
      </w:r>
      <w:bookmarkEnd w:id="292"/>
      <w:r w:rsidRPr="004D6221">
        <w:t xml:space="preserve"> </w:t>
      </w:r>
    </w:p>
    <w:p w14:paraId="11BEF741" w14:textId="6D69CE64" w:rsidR="0029104E" w:rsidRPr="00F011FB" w:rsidRDefault="0029104E" w:rsidP="0029104E">
      <w:pPr>
        <w:widowControl w:val="0"/>
        <w:autoSpaceDE w:val="0"/>
        <w:autoSpaceDN w:val="0"/>
        <w:adjustRightInd w:val="0"/>
        <w:spacing w:before="31"/>
        <w:ind w:left="709" w:right="-20"/>
        <w:rPr>
          <w:rFonts w:eastAsia="Batang"/>
          <w:spacing w:val="0"/>
          <w:szCs w:val="22"/>
          <w:lang w:eastAsia="en-GB"/>
        </w:rPr>
      </w:pPr>
      <w:r w:rsidRPr="00F011FB">
        <w:rPr>
          <w:rFonts w:eastAsia="Batang"/>
          <w:b/>
          <w:bCs/>
          <w:spacing w:val="0"/>
          <w:szCs w:val="22"/>
          <w:lang w:eastAsia="en-GB"/>
        </w:rPr>
        <w:t>Engineering Recommendation G5</w:t>
      </w:r>
    </w:p>
    <w:p w14:paraId="6620342E" w14:textId="1254EFCB" w:rsidR="0029104E" w:rsidRPr="00F011FB" w:rsidRDefault="0029104E" w:rsidP="0029104E">
      <w:pPr>
        <w:widowControl w:val="0"/>
        <w:autoSpaceDE w:val="0"/>
        <w:autoSpaceDN w:val="0"/>
        <w:adjustRightInd w:val="0"/>
        <w:spacing w:before="31"/>
        <w:ind w:left="709" w:right="-20"/>
        <w:rPr>
          <w:rFonts w:eastAsia="Batang"/>
          <w:spacing w:val="0"/>
          <w:szCs w:val="22"/>
          <w:lang w:eastAsia="en-GB"/>
        </w:rPr>
      </w:pPr>
      <w:del w:id="293" w:author="ENA" w:date="2021-02-16T19:04:00Z">
        <w:r w:rsidRPr="00F011FB">
          <w:rPr>
            <w:rFonts w:eastAsia="Batang"/>
            <w:spacing w:val="0"/>
            <w:szCs w:val="22"/>
            <w:lang w:eastAsia="en-GB"/>
          </w:rPr>
          <w:delText xml:space="preserve">Planning levels for harmonic </w:delText>
        </w:r>
      </w:del>
      <w:ins w:id="294" w:author="ENA" w:date="2021-02-16T19:04:00Z">
        <w:r w:rsidR="00CC0126" w:rsidRPr="00CC0126">
          <w:rPr>
            <w:rFonts w:eastAsia="Batang"/>
            <w:spacing w:val="0"/>
            <w:szCs w:val="22"/>
            <w:lang w:eastAsia="en-GB"/>
          </w:rPr>
          <w:t xml:space="preserve">Harmonic </w:t>
        </w:r>
      </w:ins>
      <w:r w:rsidR="00CC0126" w:rsidRPr="00CC0126">
        <w:rPr>
          <w:rFonts w:eastAsia="Batang"/>
          <w:spacing w:val="0"/>
          <w:szCs w:val="22"/>
          <w:lang w:eastAsia="en-GB"/>
        </w:rPr>
        <w:t xml:space="preserve">voltage distortion and the connection of </w:t>
      </w:r>
      <w:del w:id="295" w:author="ENA" w:date="2021-02-16T19:04:00Z">
        <w:r w:rsidRPr="00F011FB">
          <w:rPr>
            <w:rFonts w:eastAsia="Batang"/>
            <w:spacing w:val="0"/>
            <w:szCs w:val="22"/>
            <w:lang w:eastAsia="en-GB"/>
          </w:rPr>
          <w:delText>non-linear equipment</w:delText>
        </w:r>
      </w:del>
      <w:ins w:id="296" w:author="ENA" w:date="2021-02-16T19:04:00Z">
        <w:r w:rsidR="00CC0126" w:rsidRPr="00CC0126">
          <w:rPr>
            <w:rFonts w:eastAsia="Batang"/>
            <w:spacing w:val="0"/>
            <w:szCs w:val="22"/>
            <w:lang w:eastAsia="en-GB"/>
          </w:rPr>
          <w:t>harmonic sources and/or resonant plant</w:t>
        </w:r>
      </w:ins>
      <w:r w:rsidR="00CC0126" w:rsidRPr="00CC0126">
        <w:rPr>
          <w:rFonts w:eastAsia="Batang"/>
          <w:spacing w:val="0"/>
          <w:szCs w:val="22"/>
          <w:lang w:eastAsia="en-GB"/>
        </w:rPr>
        <w:t xml:space="preserve"> to transmission</w:t>
      </w:r>
      <w:ins w:id="297" w:author="ENA" w:date="2021-02-16T19:04:00Z">
        <w:r w:rsidR="00CC0126" w:rsidRPr="00CC0126">
          <w:rPr>
            <w:rFonts w:eastAsia="Batang"/>
            <w:spacing w:val="0"/>
            <w:szCs w:val="22"/>
            <w:lang w:eastAsia="en-GB"/>
          </w:rPr>
          <w:t xml:space="preserve"> systems</w:t>
        </w:r>
      </w:ins>
      <w:r w:rsidR="00CC0126" w:rsidRPr="00CC0126">
        <w:rPr>
          <w:rFonts w:eastAsia="Batang"/>
          <w:spacing w:val="0"/>
          <w:szCs w:val="22"/>
          <w:lang w:eastAsia="en-GB"/>
        </w:rPr>
        <w:t xml:space="preserve"> and distribution networks in the United Kingdom</w:t>
      </w:r>
      <w:r w:rsidRPr="00F011FB">
        <w:rPr>
          <w:rFonts w:eastAsia="Batang"/>
          <w:spacing w:val="0"/>
          <w:szCs w:val="22"/>
          <w:lang w:eastAsia="en-GB"/>
        </w:rPr>
        <w:t>.</w:t>
      </w:r>
    </w:p>
    <w:p w14:paraId="7C7EB20F" w14:textId="77777777" w:rsidR="0029104E" w:rsidRPr="00F011FB" w:rsidRDefault="0029104E" w:rsidP="0029104E">
      <w:pPr>
        <w:widowControl w:val="0"/>
        <w:autoSpaceDE w:val="0"/>
        <w:autoSpaceDN w:val="0"/>
        <w:adjustRightInd w:val="0"/>
        <w:spacing w:line="200" w:lineRule="exact"/>
        <w:ind w:left="709"/>
        <w:rPr>
          <w:rFonts w:eastAsia="Batang"/>
          <w:b/>
          <w:spacing w:val="0"/>
          <w:szCs w:val="22"/>
          <w:lang w:eastAsia="en-GB"/>
        </w:rPr>
      </w:pPr>
    </w:p>
    <w:p w14:paraId="2381D220" w14:textId="77777777" w:rsidR="0029104E" w:rsidRPr="00F011FB" w:rsidRDefault="0029104E" w:rsidP="0029104E">
      <w:pPr>
        <w:widowControl w:val="0"/>
        <w:autoSpaceDE w:val="0"/>
        <w:autoSpaceDN w:val="0"/>
        <w:adjustRightInd w:val="0"/>
        <w:spacing w:before="15" w:line="280" w:lineRule="exact"/>
        <w:ind w:left="709"/>
        <w:rPr>
          <w:rFonts w:eastAsia="Batang"/>
          <w:b/>
          <w:spacing w:val="0"/>
          <w:szCs w:val="22"/>
          <w:lang w:eastAsia="en-GB"/>
        </w:rPr>
      </w:pPr>
      <w:r w:rsidRPr="00F011FB">
        <w:rPr>
          <w:rFonts w:eastAsia="Batang"/>
          <w:b/>
          <w:spacing w:val="0"/>
          <w:szCs w:val="22"/>
          <w:lang w:eastAsia="en-GB"/>
        </w:rPr>
        <w:t>Engineering Recommendation G99</w:t>
      </w:r>
    </w:p>
    <w:p w14:paraId="4666E606" w14:textId="74D7E876" w:rsidR="0029104E" w:rsidRPr="00E97AF6" w:rsidRDefault="0029104E" w:rsidP="0029104E">
      <w:pPr>
        <w:widowControl w:val="0"/>
        <w:autoSpaceDE w:val="0"/>
        <w:autoSpaceDN w:val="0"/>
        <w:adjustRightInd w:val="0"/>
        <w:spacing w:before="15" w:line="280" w:lineRule="exact"/>
        <w:ind w:left="709"/>
        <w:rPr>
          <w:rFonts w:eastAsia="Batang"/>
          <w:spacing w:val="0"/>
          <w:szCs w:val="22"/>
          <w:lang w:eastAsia="en-GB"/>
        </w:rPr>
      </w:pPr>
      <w:r w:rsidRPr="00E97AF6">
        <w:rPr>
          <w:rFonts w:eastAsia="Batang"/>
          <w:spacing w:val="0"/>
          <w:szCs w:val="22"/>
          <w:lang w:eastAsia="en-GB"/>
        </w:rPr>
        <w:t xml:space="preserve">Requirements for the connection of generation equipment in parallel with public distribution networks on or after </w:t>
      </w:r>
      <w:r w:rsidR="00B85E9A" w:rsidRPr="00AB750C">
        <w:rPr>
          <w:rFonts w:eastAsia="Batang"/>
          <w:spacing w:val="0"/>
          <w:szCs w:val="22"/>
          <w:lang w:eastAsia="en-GB"/>
        </w:rPr>
        <w:t>27 April 2019</w:t>
      </w:r>
      <w:r w:rsidR="006F1070">
        <w:rPr>
          <w:rFonts w:eastAsia="Batang"/>
          <w:spacing w:val="0"/>
          <w:szCs w:val="22"/>
          <w:lang w:eastAsia="en-GB"/>
        </w:rPr>
        <w:t>.</w:t>
      </w:r>
    </w:p>
    <w:p w14:paraId="74934A32" w14:textId="77777777" w:rsidR="0029104E" w:rsidRPr="00F011FB" w:rsidRDefault="0029104E" w:rsidP="0029104E">
      <w:pPr>
        <w:widowControl w:val="0"/>
        <w:autoSpaceDE w:val="0"/>
        <w:autoSpaceDN w:val="0"/>
        <w:adjustRightInd w:val="0"/>
        <w:spacing w:before="15" w:line="280" w:lineRule="exact"/>
        <w:ind w:left="709"/>
        <w:rPr>
          <w:rFonts w:eastAsia="Batang"/>
          <w:spacing w:val="0"/>
          <w:szCs w:val="22"/>
          <w:lang w:eastAsia="en-GB"/>
        </w:rPr>
      </w:pPr>
    </w:p>
    <w:p w14:paraId="51924E15"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r w:rsidRPr="00F011FB">
        <w:rPr>
          <w:rFonts w:eastAsia="Batang"/>
          <w:b/>
          <w:bCs/>
          <w:spacing w:val="0"/>
          <w:szCs w:val="22"/>
          <w:lang w:eastAsia="en-GB"/>
        </w:rPr>
        <w:t>Engineering Recommendation P28</w:t>
      </w:r>
    </w:p>
    <w:p w14:paraId="74CA6773" w14:textId="5009CC00" w:rsidR="0029104E" w:rsidRPr="00F011FB" w:rsidRDefault="0029104E" w:rsidP="0029104E">
      <w:pPr>
        <w:widowControl w:val="0"/>
        <w:autoSpaceDE w:val="0"/>
        <w:autoSpaceDN w:val="0"/>
        <w:adjustRightInd w:val="0"/>
        <w:ind w:left="709" w:right="-20"/>
        <w:rPr>
          <w:rFonts w:eastAsia="Batang"/>
          <w:spacing w:val="0"/>
          <w:szCs w:val="22"/>
          <w:lang w:eastAsia="en-GB"/>
        </w:rPr>
      </w:pPr>
      <w:del w:id="298" w:author="ENA" w:date="2021-02-16T19:04:00Z">
        <w:r w:rsidRPr="00F011FB">
          <w:rPr>
            <w:rFonts w:eastAsia="Batang"/>
            <w:spacing w:val="0"/>
            <w:szCs w:val="22"/>
            <w:lang w:eastAsia="en-GB"/>
          </w:rPr>
          <w:delText>Planning limits for voltage</w:delText>
        </w:r>
      </w:del>
      <w:ins w:id="299" w:author="ENA" w:date="2021-02-16T19:04:00Z">
        <w:r w:rsidR="00CC0126" w:rsidRPr="00CC0126">
          <w:rPr>
            <w:rFonts w:eastAsia="Batang"/>
            <w:spacing w:val="0"/>
            <w:szCs w:val="22"/>
            <w:lang w:eastAsia="en-GB"/>
          </w:rPr>
          <w:t>Voltage</w:t>
        </w:r>
      </w:ins>
      <w:r w:rsidR="00CC0126" w:rsidRPr="00CC0126">
        <w:rPr>
          <w:rFonts w:eastAsia="Batang"/>
          <w:spacing w:val="0"/>
          <w:szCs w:val="22"/>
          <w:lang w:eastAsia="en-GB"/>
        </w:rPr>
        <w:t xml:space="preserve"> fluctuations </w:t>
      </w:r>
      <w:del w:id="300" w:author="ENA" w:date="2021-02-16T19:04:00Z">
        <w:r w:rsidRPr="00F011FB">
          <w:rPr>
            <w:rFonts w:eastAsia="Batang"/>
            <w:spacing w:val="0"/>
            <w:szCs w:val="22"/>
            <w:lang w:eastAsia="en-GB"/>
          </w:rPr>
          <w:delText xml:space="preserve">caused by industrial, commercial </w:delText>
        </w:r>
      </w:del>
      <w:r w:rsidR="00CC0126" w:rsidRPr="00CC0126">
        <w:rPr>
          <w:rFonts w:eastAsia="Batang"/>
          <w:spacing w:val="0"/>
          <w:szCs w:val="22"/>
          <w:lang w:eastAsia="en-GB"/>
        </w:rPr>
        <w:t xml:space="preserve">and </w:t>
      </w:r>
      <w:del w:id="301" w:author="ENA" w:date="2021-02-16T19:04:00Z">
        <w:r w:rsidRPr="00F011FB">
          <w:rPr>
            <w:rFonts w:eastAsia="Batang"/>
            <w:spacing w:val="0"/>
            <w:szCs w:val="22"/>
            <w:lang w:eastAsia="en-GB"/>
          </w:rPr>
          <w:delText>domestic</w:delText>
        </w:r>
      </w:del>
      <w:ins w:id="302" w:author="ENA" w:date="2021-02-16T19:04:00Z">
        <w:r w:rsidR="00CC0126" w:rsidRPr="00CC0126">
          <w:rPr>
            <w:rFonts w:eastAsia="Batang"/>
            <w:spacing w:val="0"/>
            <w:szCs w:val="22"/>
            <w:lang w:eastAsia="en-GB"/>
          </w:rPr>
          <w:t>the connection of disturbing</w:t>
        </w:r>
      </w:ins>
      <w:r w:rsidR="00CC0126" w:rsidRPr="00CC0126">
        <w:rPr>
          <w:rFonts w:eastAsia="Batang"/>
          <w:spacing w:val="0"/>
          <w:szCs w:val="22"/>
          <w:lang w:eastAsia="en-GB"/>
        </w:rPr>
        <w:t xml:space="preserve"> equipment</w:t>
      </w:r>
      <w:ins w:id="303" w:author="ENA" w:date="2021-02-16T19:04:00Z">
        <w:r w:rsidR="00CC0126" w:rsidRPr="00CC0126">
          <w:rPr>
            <w:rFonts w:eastAsia="Batang"/>
            <w:spacing w:val="0"/>
            <w:szCs w:val="22"/>
            <w:lang w:eastAsia="en-GB"/>
          </w:rPr>
          <w:t xml:space="preserve"> to transmission systems and distribution networks</w:t>
        </w:r>
      </w:ins>
      <w:r w:rsidR="00CC0126" w:rsidRPr="00CC0126">
        <w:rPr>
          <w:rFonts w:eastAsia="Batang"/>
          <w:spacing w:val="0"/>
          <w:szCs w:val="22"/>
          <w:lang w:eastAsia="en-GB"/>
        </w:rPr>
        <w:t xml:space="preserve"> in the United Kingdom</w:t>
      </w:r>
      <w:r w:rsidRPr="00F011FB">
        <w:rPr>
          <w:rFonts w:eastAsia="Batang"/>
          <w:spacing w:val="0"/>
          <w:szCs w:val="22"/>
          <w:lang w:eastAsia="en-GB"/>
        </w:rPr>
        <w:t>.</w:t>
      </w:r>
    </w:p>
    <w:p w14:paraId="13EF8F3B"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p>
    <w:p w14:paraId="68568600"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Engineering Recommendation P29</w:t>
      </w:r>
    </w:p>
    <w:p w14:paraId="5A5F9759" w14:textId="77777777" w:rsidR="0029104E" w:rsidRPr="00F011FB" w:rsidRDefault="0029104E" w:rsidP="0029104E">
      <w:pPr>
        <w:widowControl w:val="0"/>
        <w:autoSpaceDE w:val="0"/>
        <w:autoSpaceDN w:val="0"/>
        <w:adjustRightInd w:val="0"/>
        <w:spacing w:before="59"/>
        <w:ind w:left="709" w:right="-20"/>
        <w:rPr>
          <w:rFonts w:eastAsia="Batang"/>
          <w:spacing w:val="0"/>
          <w:szCs w:val="22"/>
          <w:lang w:eastAsia="en-GB"/>
        </w:rPr>
      </w:pPr>
      <w:r w:rsidRPr="00F011FB">
        <w:rPr>
          <w:rFonts w:eastAsia="Batang"/>
          <w:spacing w:val="0"/>
          <w:szCs w:val="22"/>
          <w:lang w:eastAsia="en-GB"/>
        </w:rPr>
        <w:t>Planning limits for voltage unbalance in the UK for 132kV and below.</w:t>
      </w:r>
    </w:p>
    <w:p w14:paraId="203E1A02" w14:textId="77777777" w:rsidR="0029104E" w:rsidRPr="00F011FB" w:rsidRDefault="0029104E" w:rsidP="0029104E">
      <w:pPr>
        <w:ind w:left="709"/>
        <w:rPr>
          <w:b/>
          <w:spacing w:val="0"/>
          <w:szCs w:val="22"/>
          <w:lang w:eastAsia="en-GB"/>
        </w:rPr>
      </w:pPr>
    </w:p>
    <w:p w14:paraId="09788F0E" w14:textId="77777777" w:rsidR="0029104E" w:rsidRPr="00F011FB" w:rsidRDefault="0029104E" w:rsidP="0029104E">
      <w:pPr>
        <w:ind w:left="709"/>
        <w:rPr>
          <w:b/>
          <w:spacing w:val="0"/>
          <w:szCs w:val="22"/>
          <w:lang w:eastAsia="en-GB"/>
        </w:rPr>
      </w:pPr>
      <w:r w:rsidRPr="00F011FB">
        <w:rPr>
          <w:b/>
          <w:spacing w:val="0"/>
          <w:szCs w:val="22"/>
          <w:lang w:eastAsia="en-GB"/>
        </w:rPr>
        <w:t>Engineering Recommendation G74</w:t>
      </w:r>
    </w:p>
    <w:p w14:paraId="7114B4C5" w14:textId="77777777" w:rsidR="0029104E" w:rsidRPr="00F011FB" w:rsidRDefault="0029104E" w:rsidP="0029104E">
      <w:pPr>
        <w:ind w:left="709"/>
        <w:rPr>
          <w:spacing w:val="0"/>
          <w:szCs w:val="22"/>
          <w:lang w:eastAsia="en-GB"/>
        </w:rPr>
      </w:pPr>
      <w:r w:rsidRPr="00F011FB">
        <w:rPr>
          <w:spacing w:val="0"/>
          <w:szCs w:val="22"/>
          <w:lang w:eastAsia="en-GB"/>
        </w:rPr>
        <w:t>Procedure to meet the requirements of IEC 60909 for the calculation of short-circuit currents in three-phase AC power systems.</w:t>
      </w:r>
    </w:p>
    <w:p w14:paraId="4267DB9C" w14:textId="486CA57B" w:rsidR="0029104E" w:rsidRPr="00F011FB" w:rsidRDefault="0029104E" w:rsidP="0029104E">
      <w:pPr>
        <w:ind w:left="709"/>
        <w:rPr>
          <w:spacing w:val="0"/>
          <w:szCs w:val="22"/>
          <w:lang w:eastAsia="en-GB"/>
        </w:rPr>
      </w:pPr>
    </w:p>
    <w:p w14:paraId="0B1535EE" w14:textId="60C9424C" w:rsidR="007E0B92" w:rsidRPr="00F011FB" w:rsidRDefault="007E0B92" w:rsidP="0029104E">
      <w:pPr>
        <w:ind w:left="709"/>
        <w:rPr>
          <w:b/>
          <w:spacing w:val="0"/>
          <w:szCs w:val="22"/>
          <w:lang w:eastAsia="en-GB"/>
        </w:rPr>
      </w:pPr>
      <w:r w:rsidRPr="00F011FB">
        <w:rPr>
          <w:b/>
          <w:spacing w:val="0"/>
          <w:szCs w:val="22"/>
          <w:lang w:eastAsia="en-GB"/>
        </w:rPr>
        <w:t>Engineering Recommendation G100</w:t>
      </w:r>
    </w:p>
    <w:p w14:paraId="240149F5" w14:textId="19FDDF18" w:rsidR="007E0B92" w:rsidRPr="00F011FB" w:rsidRDefault="007E0B92" w:rsidP="007E0B92">
      <w:pPr>
        <w:ind w:left="709"/>
        <w:rPr>
          <w:spacing w:val="0"/>
          <w:szCs w:val="22"/>
          <w:lang w:eastAsia="en-GB"/>
        </w:rPr>
      </w:pPr>
      <w:r w:rsidRPr="00F011FB">
        <w:rPr>
          <w:spacing w:val="0"/>
          <w:szCs w:val="22"/>
          <w:lang w:eastAsia="en-GB"/>
        </w:rPr>
        <w:t>Technical Guidance for Customer Export Limiting Schemes</w:t>
      </w:r>
      <w:r w:rsidR="006F1070">
        <w:rPr>
          <w:spacing w:val="0"/>
          <w:szCs w:val="22"/>
          <w:lang w:eastAsia="en-GB"/>
        </w:rPr>
        <w:t>.</w:t>
      </w:r>
    </w:p>
    <w:p w14:paraId="21E065EC" w14:textId="38C297DE" w:rsidR="007E0B92" w:rsidRDefault="007E0B92" w:rsidP="0029104E">
      <w:pPr>
        <w:ind w:left="709"/>
        <w:rPr>
          <w:spacing w:val="0"/>
          <w:szCs w:val="22"/>
          <w:lang w:eastAsia="en-GB"/>
        </w:rPr>
      </w:pPr>
    </w:p>
    <w:p w14:paraId="3658C4EE" w14:textId="77777777" w:rsidR="00C053FD" w:rsidRPr="00EF1C87" w:rsidRDefault="00C053FD" w:rsidP="00C053FD">
      <w:pPr>
        <w:keepLines/>
        <w:ind w:left="720" w:hanging="11"/>
        <w:rPr>
          <w:ins w:id="304" w:author="ENA" w:date="2021-02-16T19:04:00Z"/>
          <w:b/>
          <w:bCs/>
          <w:spacing w:val="0"/>
          <w:szCs w:val="22"/>
        </w:rPr>
      </w:pPr>
      <w:ins w:id="305" w:author="ENA" w:date="2021-02-16T19:04:00Z">
        <w:r w:rsidRPr="00EF1C87">
          <w:rPr>
            <w:b/>
            <w:bCs/>
            <w:spacing w:val="0"/>
            <w:szCs w:val="22"/>
          </w:rPr>
          <w:t xml:space="preserve">ENA and Department for Business, Energy and Industrial Strategy (BEIS) Distributed Energy Resources </w:t>
        </w:r>
        <w:r>
          <w:rPr>
            <w:b/>
            <w:bCs/>
            <w:spacing w:val="0"/>
            <w:szCs w:val="22"/>
          </w:rPr>
          <w:t xml:space="preserve">(DER) </w:t>
        </w:r>
        <w:r w:rsidRPr="00EF1C87">
          <w:rPr>
            <w:b/>
            <w:bCs/>
            <w:spacing w:val="0"/>
            <w:szCs w:val="22"/>
          </w:rPr>
          <w:t>– Cyber Security Connection Guidance</w:t>
        </w:r>
      </w:ins>
    </w:p>
    <w:p w14:paraId="06879F6D" w14:textId="659D6810" w:rsidR="00C053FD" w:rsidRDefault="00C053FD" w:rsidP="00C053FD">
      <w:pPr>
        <w:keepLines/>
        <w:ind w:left="720" w:hanging="11"/>
        <w:rPr>
          <w:ins w:id="306" w:author="ENA" w:date="2021-02-16T19:04:00Z"/>
          <w:spacing w:val="0"/>
          <w:szCs w:val="22"/>
        </w:rPr>
      </w:pPr>
      <w:ins w:id="307" w:author="ENA" w:date="2021-02-16T19:04:00Z">
        <w:r>
          <w:rPr>
            <w:spacing w:val="0"/>
            <w:szCs w:val="22"/>
          </w:rPr>
          <w:t xml:space="preserve">Guidance to </w:t>
        </w:r>
        <w:r w:rsidRPr="00543BDF">
          <w:rPr>
            <w:spacing w:val="0"/>
            <w:szCs w:val="22"/>
          </w:rPr>
          <w:t>support users in the design, development, deployment, connection and maintenance of new and existing DERs to the distribution networks</w:t>
        </w:r>
        <w:r>
          <w:rPr>
            <w:spacing w:val="0"/>
            <w:szCs w:val="22"/>
          </w:rPr>
          <w:t xml:space="preserve"> to improve their cyber security.</w:t>
        </w:r>
      </w:ins>
    </w:p>
    <w:p w14:paraId="62AE23E6" w14:textId="4DA41295" w:rsidR="00FE7B47" w:rsidRDefault="00FE7B47" w:rsidP="00C053FD">
      <w:pPr>
        <w:keepLines/>
        <w:ind w:left="720" w:hanging="11"/>
        <w:rPr>
          <w:ins w:id="308" w:author="ENA" w:date="2021-02-16T19:04:00Z"/>
          <w:spacing w:val="0"/>
          <w:szCs w:val="22"/>
        </w:rPr>
      </w:pPr>
    </w:p>
    <w:p w14:paraId="2597CCD5" w14:textId="5BF3B8A2" w:rsidR="00FE7B47" w:rsidRPr="00FE075A" w:rsidRDefault="00FE7B47" w:rsidP="00C053FD">
      <w:pPr>
        <w:keepLines/>
        <w:ind w:left="720" w:hanging="11"/>
        <w:rPr>
          <w:ins w:id="309" w:author="ENA" w:date="2021-02-16T19:04:00Z"/>
          <w:b/>
          <w:bCs/>
          <w:spacing w:val="0"/>
          <w:szCs w:val="22"/>
        </w:rPr>
      </w:pPr>
      <w:bookmarkStart w:id="310" w:name="_Hlk58485729"/>
      <w:ins w:id="311" w:author="ENA" w:date="2021-02-16T19:04:00Z">
        <w:r w:rsidRPr="00FE075A">
          <w:rPr>
            <w:b/>
            <w:bCs/>
            <w:spacing w:val="0"/>
            <w:szCs w:val="22"/>
          </w:rPr>
          <w:t>P</w:t>
        </w:r>
        <w:r>
          <w:rPr>
            <w:b/>
            <w:bCs/>
            <w:spacing w:val="0"/>
            <w:szCs w:val="22"/>
          </w:rPr>
          <w:t>ublicly Available Specification (PAS)</w:t>
        </w:r>
        <w:r w:rsidRPr="00FE075A">
          <w:rPr>
            <w:b/>
            <w:bCs/>
            <w:spacing w:val="0"/>
            <w:szCs w:val="22"/>
          </w:rPr>
          <w:t xml:space="preserve"> 1879 </w:t>
        </w:r>
      </w:ins>
    </w:p>
    <w:p w14:paraId="2A69CAC7" w14:textId="37E4BD79" w:rsidR="00FE7B47" w:rsidRPr="0092688C" w:rsidRDefault="00FE7B47" w:rsidP="00C053FD">
      <w:pPr>
        <w:keepLines/>
        <w:ind w:left="720" w:hanging="11"/>
        <w:rPr>
          <w:ins w:id="312" w:author="ENA" w:date="2021-02-16T19:04:00Z"/>
          <w:spacing w:val="0"/>
          <w:szCs w:val="22"/>
        </w:rPr>
      </w:pPr>
      <w:bookmarkStart w:id="313" w:name="_Hlk58485765"/>
      <w:ins w:id="314" w:author="ENA" w:date="2021-02-16T19:04:00Z">
        <w:r w:rsidRPr="00FE7B47">
          <w:rPr>
            <w:spacing w:val="0"/>
            <w:szCs w:val="22"/>
          </w:rPr>
          <w:t>Energy smart appliances – Demand side response operation – Code of practice</w:t>
        </w:r>
        <w:r w:rsidR="00460A08">
          <w:rPr>
            <w:spacing w:val="0"/>
            <w:szCs w:val="22"/>
          </w:rPr>
          <w:t>.</w:t>
        </w:r>
      </w:ins>
    </w:p>
    <w:bookmarkEnd w:id="310"/>
    <w:bookmarkEnd w:id="313"/>
    <w:p w14:paraId="1C48F7D7" w14:textId="77777777" w:rsidR="00C053FD" w:rsidRPr="00F011FB" w:rsidRDefault="00C053FD" w:rsidP="0029104E">
      <w:pPr>
        <w:ind w:left="709"/>
        <w:rPr>
          <w:ins w:id="315" w:author="ENA" w:date="2021-02-16T19:04:00Z"/>
          <w:spacing w:val="0"/>
          <w:szCs w:val="22"/>
          <w:lang w:eastAsia="en-GB"/>
        </w:rPr>
      </w:pPr>
    </w:p>
    <w:p w14:paraId="6A9869FE" w14:textId="711F7AE9" w:rsidR="000A09CA" w:rsidRDefault="000A09CA" w:rsidP="000A09CA">
      <w:pPr>
        <w:ind w:left="709"/>
        <w:rPr>
          <w:spacing w:val="0"/>
          <w:szCs w:val="22"/>
          <w:lang w:val="en"/>
        </w:rPr>
      </w:pPr>
      <w:r>
        <w:rPr>
          <w:spacing w:val="0"/>
          <w:szCs w:val="22"/>
          <w:lang w:val="en"/>
        </w:rPr>
        <w:br w:type="page"/>
      </w:r>
    </w:p>
    <w:p w14:paraId="4898F74A" w14:textId="23F54C5D" w:rsidR="0029104E" w:rsidRPr="003B2076" w:rsidRDefault="0029104E" w:rsidP="003B7C17">
      <w:pPr>
        <w:pStyle w:val="Heading1"/>
      </w:pPr>
      <w:bookmarkStart w:id="316" w:name="_Toc76882372"/>
      <w:r w:rsidRPr="003B2076">
        <w:lastRenderedPageBreak/>
        <w:t>Terms and definitions</w:t>
      </w:r>
      <w:bookmarkEnd w:id="316"/>
    </w:p>
    <w:p w14:paraId="3778F523" w14:textId="42E552E4" w:rsidR="00C64191" w:rsidRPr="00B9637A" w:rsidRDefault="00C64191" w:rsidP="00B83C15">
      <w:pPr>
        <w:pStyle w:val="PARAGRAPH"/>
        <w:ind w:left="709"/>
      </w:pPr>
      <w:r w:rsidRPr="00B9637A">
        <w:t>For the purposes of this document, the following terms and definitions apply.</w:t>
      </w:r>
    </w:p>
    <w:p w14:paraId="5AA4368A" w14:textId="37E2493F" w:rsidR="00C64191" w:rsidRPr="00A068B0" w:rsidRDefault="00C64191" w:rsidP="005068BD">
      <w:pPr>
        <w:pStyle w:val="PARAGRAPH"/>
        <w:tabs>
          <w:tab w:val="left" w:pos="7510"/>
        </w:tabs>
        <w:ind w:left="709"/>
        <w:rPr>
          <w:rFonts w:cs="Arial"/>
          <w:b/>
          <w:noProof/>
        </w:rPr>
      </w:pPr>
      <w:r w:rsidRPr="00A068B0">
        <w:rPr>
          <w:rFonts w:cs="Arial"/>
          <w:b/>
          <w:noProof/>
          <w:szCs w:val="22"/>
        </w:rPr>
        <w:t>Active Power (P)</w:t>
      </w:r>
    </w:p>
    <w:p w14:paraId="7544BC01" w14:textId="0FDBF6CA" w:rsidR="00C64191" w:rsidRPr="00A068B0" w:rsidRDefault="00C64191" w:rsidP="00B83C15">
      <w:pPr>
        <w:pStyle w:val="PARAGRAPH"/>
        <w:ind w:left="709"/>
        <w:rPr>
          <w:rFonts w:cs="Arial"/>
          <w:b/>
          <w:noProof/>
        </w:rPr>
      </w:pPr>
      <w:r w:rsidRPr="00A068B0">
        <w:rPr>
          <w:rFonts w:cs="Arial"/>
          <w:noProof/>
          <w:szCs w:val="22"/>
        </w:rPr>
        <w:t>The product of voltage and the in-phase component of alternating current measured in units of watts, normally measured in kilowatts (kW) or megawatts (MW).</w:t>
      </w:r>
    </w:p>
    <w:p w14:paraId="361042A3" w14:textId="4346AE1F" w:rsidR="00C64191" w:rsidRPr="00A068B0" w:rsidRDefault="00C64191" w:rsidP="00B83C15">
      <w:pPr>
        <w:pStyle w:val="PARAGRAPH"/>
        <w:ind w:left="709"/>
        <w:rPr>
          <w:rFonts w:cs="Arial"/>
          <w:b/>
          <w:noProof/>
        </w:rPr>
      </w:pPr>
      <w:r w:rsidRPr="00A068B0">
        <w:rPr>
          <w:rFonts w:cs="Arial"/>
          <w:b/>
          <w:bCs/>
          <w:szCs w:val="22"/>
          <w:lang w:eastAsia="en-GB"/>
        </w:rPr>
        <w:t>Active Power Frequency Response</w:t>
      </w:r>
    </w:p>
    <w:p w14:paraId="31D8D91D" w14:textId="357F564B" w:rsidR="00C64191" w:rsidRPr="00A068B0" w:rsidRDefault="00C64191" w:rsidP="00B83C15">
      <w:pPr>
        <w:pStyle w:val="PARAGRAPH"/>
        <w:ind w:left="709"/>
        <w:rPr>
          <w:rFonts w:cs="Arial"/>
          <w:szCs w:val="22"/>
          <w:lang w:eastAsia="en-GB"/>
        </w:rPr>
      </w:pPr>
      <w:r w:rsidRPr="00A068B0">
        <w:rPr>
          <w:rFonts w:cs="Arial"/>
          <w:szCs w:val="22"/>
          <w:lang w:eastAsia="en-GB"/>
        </w:rPr>
        <w:t xml:space="preserve">An automatic response of </w:t>
      </w:r>
      <w:r w:rsidRPr="00A068B0">
        <w:rPr>
          <w:rFonts w:cs="Arial"/>
          <w:b/>
          <w:bCs/>
          <w:szCs w:val="22"/>
          <w:lang w:eastAsia="en-GB"/>
        </w:rPr>
        <w:t>Active Power</w:t>
      </w:r>
      <w:r w:rsidRPr="00A068B0">
        <w:rPr>
          <w:rFonts w:cs="Arial"/>
          <w:szCs w:val="22"/>
          <w:lang w:eastAsia="en-GB"/>
        </w:rPr>
        <w:t xml:space="preserve"> output, from a</w:t>
      </w:r>
      <w:r w:rsidRPr="00B9637A">
        <w:rPr>
          <w:rFonts w:cs="Arial"/>
          <w:b/>
          <w:bCs/>
          <w:szCs w:val="22"/>
          <w:lang w:eastAsia="en-GB"/>
        </w:rPr>
        <w:t xml:space="preserve"> Micro-generator, </w:t>
      </w:r>
      <w:r w:rsidRPr="00A068B0">
        <w:rPr>
          <w:rFonts w:cs="Arial"/>
          <w:szCs w:val="22"/>
          <w:lang w:eastAsia="en-GB"/>
        </w:rPr>
        <w:t xml:space="preserve">to a change in system </w:t>
      </w:r>
      <w:r w:rsidRPr="00A068B0">
        <w:rPr>
          <w:rFonts w:cs="Arial"/>
          <w:bCs/>
          <w:szCs w:val="22"/>
          <w:lang w:eastAsia="en-GB"/>
        </w:rPr>
        <w:t>frequency</w:t>
      </w:r>
      <w:r w:rsidRPr="00A068B0">
        <w:rPr>
          <w:rFonts w:cs="Arial"/>
          <w:szCs w:val="22"/>
          <w:lang w:eastAsia="en-GB"/>
        </w:rPr>
        <w:t>.</w:t>
      </w:r>
    </w:p>
    <w:p w14:paraId="7B28538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Close Geographic Region</w:t>
      </w:r>
    </w:p>
    <w:p w14:paraId="551A8198"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Either:</w:t>
      </w:r>
    </w:p>
    <w:p w14:paraId="74EA8CBE" w14:textId="22C01A2B" w:rsidR="00C64191" w:rsidRPr="00A068B0" w:rsidRDefault="00C64191" w:rsidP="00A068B0">
      <w:pPr>
        <w:spacing w:before="100" w:after="100"/>
        <w:ind w:left="1418" w:hanging="709"/>
        <w:rPr>
          <w:spacing w:val="0"/>
          <w:szCs w:val="22"/>
          <w:lang w:eastAsia="en-GB"/>
        </w:rPr>
      </w:pPr>
      <w:r w:rsidRPr="00A068B0">
        <w:rPr>
          <w:spacing w:val="0"/>
          <w:szCs w:val="22"/>
          <w:lang w:eastAsia="en-GB"/>
        </w:rPr>
        <w:t xml:space="preserve">a) </w:t>
      </w:r>
      <w:r w:rsidR="00E66DC6">
        <w:rPr>
          <w:spacing w:val="0"/>
          <w:szCs w:val="22"/>
          <w:lang w:eastAsia="en-GB"/>
        </w:rPr>
        <w:tab/>
      </w:r>
      <w:r w:rsidRPr="00A068B0">
        <w:rPr>
          <w:spacing w:val="0"/>
          <w:szCs w:val="22"/>
          <w:lang w:eastAsia="en-GB"/>
        </w:rPr>
        <w:t xml:space="preserve">The area served by a single </w:t>
      </w:r>
      <w:r w:rsidRPr="00A068B0">
        <w:rPr>
          <w:b/>
          <w:spacing w:val="0"/>
          <w:szCs w:val="22"/>
          <w:lang w:eastAsia="en-GB"/>
        </w:rPr>
        <w:t>Low Voltage</w:t>
      </w:r>
      <w:r w:rsidRPr="00A068B0">
        <w:rPr>
          <w:spacing w:val="0"/>
          <w:szCs w:val="22"/>
          <w:lang w:eastAsia="en-GB"/>
        </w:rPr>
        <w:t xml:space="preserve"> feeder circuit fed from a single distribution transformer; or</w:t>
      </w:r>
    </w:p>
    <w:p w14:paraId="65263DC5" w14:textId="395EBFF5" w:rsidR="00C64191" w:rsidRPr="00A068B0" w:rsidRDefault="00C64191" w:rsidP="00B83C15">
      <w:pPr>
        <w:spacing w:before="100" w:after="100"/>
        <w:ind w:left="1418" w:hanging="709"/>
        <w:jc w:val="left"/>
        <w:rPr>
          <w:spacing w:val="0"/>
          <w:szCs w:val="22"/>
          <w:lang w:eastAsia="en-GB"/>
        </w:rPr>
      </w:pPr>
      <w:r w:rsidRPr="00A068B0">
        <w:rPr>
          <w:spacing w:val="0"/>
          <w:szCs w:val="22"/>
          <w:lang w:eastAsia="en-GB"/>
        </w:rPr>
        <w:t xml:space="preserve">b) </w:t>
      </w:r>
      <w:r w:rsidR="00E66DC6">
        <w:rPr>
          <w:spacing w:val="0"/>
          <w:szCs w:val="22"/>
          <w:lang w:eastAsia="en-GB"/>
        </w:rPr>
        <w:tab/>
      </w:r>
      <w:r w:rsidRPr="00A068B0">
        <w:rPr>
          <w:spacing w:val="0"/>
          <w:szCs w:val="22"/>
          <w:lang w:eastAsia="en-GB"/>
        </w:rPr>
        <w:t xml:space="preserve">An area confirmed by the </w:t>
      </w:r>
      <w:r w:rsidRPr="00A068B0">
        <w:rPr>
          <w:b/>
          <w:spacing w:val="0"/>
          <w:szCs w:val="22"/>
          <w:lang w:eastAsia="en-GB"/>
        </w:rPr>
        <w:t>DNO</w:t>
      </w:r>
      <w:r w:rsidRPr="00A068B0">
        <w:rPr>
          <w:spacing w:val="0"/>
          <w:szCs w:val="22"/>
          <w:lang w:eastAsia="en-GB"/>
        </w:rPr>
        <w:t xml:space="preserve"> on request; or</w:t>
      </w:r>
    </w:p>
    <w:p w14:paraId="071CAC60" w14:textId="6CBAE0EB" w:rsidR="00C64191" w:rsidRPr="00A068B0" w:rsidRDefault="00C64191" w:rsidP="00B83C15">
      <w:pPr>
        <w:tabs>
          <w:tab w:val="left" w:pos="851"/>
        </w:tabs>
        <w:spacing w:before="100" w:after="100"/>
        <w:ind w:left="1418" w:hanging="709"/>
        <w:jc w:val="left"/>
        <w:rPr>
          <w:spacing w:val="0"/>
          <w:szCs w:val="22"/>
          <w:lang w:eastAsia="en-GB"/>
        </w:rPr>
      </w:pPr>
      <w:r w:rsidRPr="00A068B0">
        <w:rPr>
          <w:spacing w:val="0"/>
          <w:szCs w:val="22"/>
          <w:lang w:eastAsia="en-GB"/>
        </w:rPr>
        <w:t xml:space="preserve">c) </w:t>
      </w:r>
      <w:r w:rsidR="00E66DC6">
        <w:rPr>
          <w:spacing w:val="0"/>
          <w:szCs w:val="22"/>
          <w:lang w:eastAsia="en-GB"/>
        </w:rPr>
        <w:tab/>
      </w:r>
      <w:r w:rsidRPr="00A068B0">
        <w:rPr>
          <w:spacing w:val="0"/>
          <w:szCs w:val="22"/>
          <w:lang w:eastAsia="en-GB"/>
        </w:rPr>
        <w:t>An area that meets at least one of the following criteria:</w:t>
      </w:r>
    </w:p>
    <w:p w14:paraId="720D9160" w14:textId="177F7FBF"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1) </w:t>
      </w:r>
      <w:r w:rsidRPr="00A068B0">
        <w:rPr>
          <w:spacing w:val="0"/>
          <w:szCs w:val="22"/>
          <w:lang w:eastAsia="en-GB"/>
        </w:rPr>
        <w:tab/>
        <w:t xml:space="preserve">The postcodes of any of 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the same when the last two letters are ignored; </w:t>
      </w:r>
      <w:proofErr w:type="spellStart"/>
      <w:r w:rsidR="00410A30">
        <w:rPr>
          <w:spacing w:val="0"/>
          <w:szCs w:val="22"/>
          <w:lang w:eastAsia="en-GB"/>
        </w:rPr>
        <w:t>ie</w:t>
      </w:r>
      <w:proofErr w:type="spellEnd"/>
      <w:r w:rsidRPr="00A068B0">
        <w:rPr>
          <w:spacing w:val="0"/>
          <w:szCs w:val="22"/>
          <w:lang w:eastAsia="en-GB"/>
        </w:rPr>
        <w:t xml:space="preserve"> AB1 2xx, where xx could be any pair of letters or where x could be any letter.</w:t>
      </w:r>
    </w:p>
    <w:p w14:paraId="0D8EFA0D" w14:textId="34B46C6C"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2) </w:t>
      </w:r>
      <w:r w:rsidRPr="00A068B0">
        <w:rPr>
          <w:spacing w:val="0"/>
          <w:szCs w:val="22"/>
          <w:lang w:eastAsia="en-GB"/>
        </w:rPr>
        <w:tab/>
        <w:t xml:space="preserve">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within 500</w:t>
      </w:r>
      <w:r w:rsidR="00C13F9B" w:rsidRPr="00A068B0">
        <w:rPr>
          <w:spacing w:val="0"/>
          <w:szCs w:val="22"/>
          <w:lang w:eastAsia="en-GB"/>
        </w:rPr>
        <w:t xml:space="preserve"> </w:t>
      </w:r>
      <w:r w:rsidRPr="00A068B0">
        <w:rPr>
          <w:spacing w:val="0"/>
          <w:szCs w:val="22"/>
          <w:lang w:eastAsia="en-GB"/>
        </w:rPr>
        <w:t>m of each other.</w:t>
      </w:r>
    </w:p>
    <w:p w14:paraId="411B8709"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Agreement</w:t>
      </w:r>
    </w:p>
    <w:p w14:paraId="58183497"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contract between the </w:t>
      </w:r>
      <w:r w:rsidRPr="00A068B0">
        <w:rPr>
          <w:b/>
          <w:spacing w:val="0"/>
          <w:szCs w:val="22"/>
          <w:lang w:eastAsia="en-GB"/>
        </w:rPr>
        <w:t>Distribution Network Operator</w:t>
      </w:r>
      <w:r w:rsidRPr="00A068B0">
        <w:rPr>
          <w:spacing w:val="0"/>
          <w:szCs w:val="22"/>
          <w:lang w:eastAsia="en-GB"/>
        </w:rPr>
        <w:t xml:space="preserve"> and the </w:t>
      </w:r>
      <w:r w:rsidRPr="00A068B0">
        <w:rPr>
          <w:b/>
          <w:spacing w:val="0"/>
          <w:szCs w:val="22"/>
          <w:lang w:eastAsia="en-GB"/>
        </w:rPr>
        <w:t>Customer</w:t>
      </w:r>
      <w:r w:rsidRPr="00A068B0">
        <w:rPr>
          <w:spacing w:val="0"/>
          <w:szCs w:val="22"/>
          <w:lang w:eastAsia="en-GB"/>
        </w:rPr>
        <w:t xml:space="preserve">, which includes the relevant site and specific technical requirements for the </w:t>
      </w:r>
      <w:r w:rsidRPr="00A068B0">
        <w:rPr>
          <w:b/>
          <w:spacing w:val="0"/>
          <w:szCs w:val="22"/>
          <w:lang w:eastAsia="en-GB"/>
        </w:rPr>
        <w:t>Micro-generating Plant</w:t>
      </w:r>
      <w:r w:rsidRPr="00A068B0">
        <w:rPr>
          <w:spacing w:val="0"/>
          <w:szCs w:val="22"/>
          <w:lang w:eastAsia="en-GB"/>
        </w:rPr>
        <w:t>.</w:t>
      </w:r>
    </w:p>
    <w:p w14:paraId="33A67A4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Point</w:t>
      </w:r>
    </w:p>
    <w:p w14:paraId="14AD74BF"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interface at which the </w:t>
      </w:r>
      <w:r w:rsidRPr="00A068B0">
        <w:rPr>
          <w:b/>
          <w:spacing w:val="0"/>
          <w:szCs w:val="22"/>
          <w:lang w:eastAsia="en-GB"/>
        </w:rPr>
        <w:t>Customer’s Installation</w:t>
      </w:r>
      <w:r w:rsidRPr="00A068B0">
        <w:rPr>
          <w:spacing w:val="0"/>
          <w:szCs w:val="22"/>
          <w:lang w:eastAsia="en-GB"/>
        </w:rPr>
        <w:t xml:space="preserve"> is connected to a</w:t>
      </w:r>
      <w:r w:rsidRPr="00A068B0">
        <w:rPr>
          <w:b/>
          <w:bCs/>
          <w:spacing w:val="0"/>
          <w:szCs w:val="22"/>
          <w:lang w:eastAsia="en-GB"/>
        </w:rPr>
        <w:t xml:space="preserve"> Distribution Network</w:t>
      </w:r>
      <w:r w:rsidRPr="00A068B0">
        <w:rPr>
          <w:spacing w:val="0"/>
          <w:szCs w:val="22"/>
          <w:lang w:eastAsia="en-GB"/>
        </w:rPr>
        <w:t xml:space="preserve">, as identified in the </w:t>
      </w:r>
      <w:r w:rsidRPr="00A068B0">
        <w:rPr>
          <w:b/>
          <w:spacing w:val="0"/>
          <w:szCs w:val="22"/>
          <w:lang w:eastAsia="en-GB"/>
        </w:rPr>
        <w:t>Connection Agreement</w:t>
      </w:r>
      <w:r w:rsidRPr="00A068B0">
        <w:rPr>
          <w:spacing w:val="0"/>
          <w:szCs w:val="22"/>
          <w:lang w:eastAsia="en-GB"/>
        </w:rPr>
        <w:t>.</w:t>
      </w:r>
    </w:p>
    <w:p w14:paraId="5D648865" w14:textId="7674D835"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Controller</w:t>
      </w:r>
    </w:p>
    <w:p w14:paraId="74D16FB1" w14:textId="77777777" w:rsidR="00C64191" w:rsidRPr="00A068B0" w:rsidRDefault="00C64191" w:rsidP="00B83C15">
      <w:pPr>
        <w:keepNext/>
        <w:spacing w:before="100" w:after="100"/>
        <w:ind w:left="709"/>
        <w:jc w:val="left"/>
        <w:rPr>
          <w:spacing w:val="0"/>
          <w:szCs w:val="22"/>
        </w:rPr>
      </w:pPr>
      <w:r w:rsidRPr="00A068B0">
        <w:rPr>
          <w:spacing w:val="0"/>
          <w:szCs w:val="22"/>
        </w:rPr>
        <w:t xml:space="preserve">A device for controlling the functional operation of a </w:t>
      </w:r>
      <w:r w:rsidRPr="00A068B0">
        <w:rPr>
          <w:b/>
          <w:spacing w:val="0"/>
          <w:szCs w:val="22"/>
        </w:rPr>
        <w:t>Micro-generator</w:t>
      </w:r>
      <w:r w:rsidRPr="00A068B0">
        <w:rPr>
          <w:spacing w:val="0"/>
          <w:szCs w:val="22"/>
        </w:rPr>
        <w:t>.</w:t>
      </w:r>
    </w:p>
    <w:p w14:paraId="21B6D3D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Customer</w:t>
      </w:r>
    </w:p>
    <w:p w14:paraId="7DE8856F" w14:textId="77777777" w:rsidR="00C64191" w:rsidRPr="00A068B0" w:rsidRDefault="00C64191" w:rsidP="00B83C15">
      <w:pPr>
        <w:spacing w:before="100" w:after="100"/>
        <w:ind w:left="709"/>
        <w:jc w:val="left"/>
        <w:rPr>
          <w:b/>
          <w:bCs/>
          <w:spacing w:val="0"/>
          <w:szCs w:val="22"/>
          <w:lang w:eastAsia="en-GB"/>
        </w:rPr>
      </w:pPr>
      <w:r w:rsidRPr="00A068B0">
        <w:rPr>
          <w:spacing w:val="0"/>
          <w:szCs w:val="22"/>
        </w:rPr>
        <w:t xml:space="preserve">A person who is the owner or occupier of premises that are connected to the </w:t>
      </w:r>
      <w:r w:rsidRPr="00A068B0">
        <w:rPr>
          <w:b/>
          <w:spacing w:val="0"/>
          <w:szCs w:val="22"/>
        </w:rPr>
        <w:t>Distribution Network</w:t>
      </w:r>
      <w:r w:rsidRPr="00A068B0">
        <w:rPr>
          <w:spacing w:val="0"/>
          <w:szCs w:val="22"/>
        </w:rPr>
        <w:t>.</w:t>
      </w:r>
    </w:p>
    <w:p w14:paraId="6AC52DB4" w14:textId="77777777" w:rsidR="000A09CA" w:rsidRDefault="000A09CA">
      <w:pPr>
        <w:jc w:val="left"/>
        <w:rPr>
          <w:b/>
          <w:bCs/>
          <w:spacing w:val="0"/>
          <w:szCs w:val="22"/>
          <w:lang w:eastAsia="en-GB"/>
        </w:rPr>
      </w:pPr>
      <w:r>
        <w:rPr>
          <w:b/>
          <w:bCs/>
          <w:spacing w:val="0"/>
          <w:szCs w:val="22"/>
          <w:lang w:eastAsia="en-GB"/>
        </w:rPr>
        <w:br w:type="page"/>
      </w:r>
    </w:p>
    <w:p w14:paraId="5C540056" w14:textId="328671B6"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lastRenderedPageBreak/>
        <w:t>Customer's Installation</w:t>
      </w:r>
    </w:p>
    <w:p w14:paraId="1D9DDDC1"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electrical installation on the </w:t>
      </w:r>
      <w:r w:rsidRPr="00A068B0">
        <w:rPr>
          <w:b/>
          <w:bCs/>
          <w:spacing w:val="0"/>
          <w:szCs w:val="22"/>
          <w:lang w:eastAsia="en-GB"/>
        </w:rPr>
        <w:t>Customer</w:t>
      </w:r>
      <w:r w:rsidRPr="00A068B0">
        <w:rPr>
          <w:spacing w:val="0"/>
          <w:szCs w:val="22"/>
          <w:lang w:eastAsia="en-GB"/>
        </w:rPr>
        <w:t xml:space="preserve">'s side of the </w:t>
      </w:r>
      <w:r w:rsidRPr="00A068B0">
        <w:rPr>
          <w:b/>
          <w:spacing w:val="0"/>
          <w:szCs w:val="22"/>
          <w:lang w:eastAsia="en-GB"/>
        </w:rPr>
        <w:t>Connection Point</w:t>
      </w:r>
      <w:r w:rsidRPr="00A068B0">
        <w:rPr>
          <w:spacing w:val="0"/>
          <w:szCs w:val="22"/>
          <w:lang w:eastAsia="en-GB"/>
        </w:rPr>
        <w:t xml:space="preserve"> together with any equipment permanently connected or intended to be permanently connected thereto.</w:t>
      </w:r>
    </w:p>
    <w:p w14:paraId="4C50E7E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Direct Current or DC</w:t>
      </w:r>
    </w:p>
    <w:p w14:paraId="56DDDBB1"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The movement of electrical current flows in one constant direction, as opposed to Alternating Current or AC, in which the current constantly reverses direction.</w:t>
      </w:r>
    </w:p>
    <w:p w14:paraId="1841ED6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Code Review Panel</w:t>
      </w:r>
    </w:p>
    <w:p w14:paraId="343DECB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The standing body established under the Distribution Code.</w:t>
      </w:r>
    </w:p>
    <w:p w14:paraId="46AF60A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w:t>
      </w:r>
    </w:p>
    <w:p w14:paraId="511BD2A4"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An electrical </w:t>
      </w:r>
      <w:r w:rsidRPr="00A068B0">
        <w:rPr>
          <w:b/>
          <w:spacing w:val="0"/>
          <w:szCs w:val="22"/>
          <w:lang w:eastAsia="en-GB"/>
        </w:rPr>
        <w:t>Network</w:t>
      </w:r>
      <w:r w:rsidRPr="00A068B0">
        <w:rPr>
          <w:spacing w:val="0"/>
          <w:szCs w:val="22"/>
          <w:lang w:eastAsia="en-GB"/>
        </w:rPr>
        <w:t xml:space="preserve"> for the distribution of electrical power from and to third party[s] connected to it, a transmission or another </w:t>
      </w:r>
      <w:r w:rsidRPr="00A068B0">
        <w:rPr>
          <w:b/>
          <w:spacing w:val="0"/>
          <w:szCs w:val="22"/>
          <w:lang w:eastAsia="en-GB"/>
        </w:rPr>
        <w:t>Distribution Network</w:t>
      </w:r>
      <w:r w:rsidRPr="00A068B0">
        <w:rPr>
          <w:spacing w:val="0"/>
          <w:szCs w:val="22"/>
          <w:lang w:eastAsia="en-GB"/>
        </w:rPr>
        <w:t>.</w:t>
      </w:r>
    </w:p>
    <w:p w14:paraId="336CAD9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 Operator (DNO)</w:t>
      </w:r>
    </w:p>
    <w:p w14:paraId="6B4CC67B"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The person or legal entity named in of a distribution licence and any permitted legal assigns or successors in title of the named party. A distribution licence is granted under Section 6(1)(c) of the Electricity Act 1989 (as amended by the Utilities Act 2000 and the Energy Act 2004).</w:t>
      </w:r>
    </w:p>
    <w:p w14:paraId="7B675F3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Droop</w:t>
      </w:r>
    </w:p>
    <w:p w14:paraId="77849E5F" w14:textId="1C867FDC" w:rsidR="00F011FB" w:rsidRDefault="004D6221" w:rsidP="00B83C15">
      <w:pPr>
        <w:spacing w:before="100" w:after="100"/>
        <w:ind w:left="709"/>
        <w:jc w:val="left"/>
        <w:rPr>
          <w:spacing w:val="0"/>
          <w:szCs w:val="22"/>
          <w:lang w:eastAsia="en-GB"/>
        </w:rPr>
      </w:pPr>
      <w:r w:rsidRPr="004D6221">
        <w:rPr>
          <w:spacing w:val="0"/>
          <w:szCs w:val="22"/>
          <w:lang w:eastAsia="en-GB"/>
        </w:rPr>
        <w:t>The ratio of the per un</w:t>
      </w:r>
      <w:r>
        <w:rPr>
          <w:spacing w:val="0"/>
          <w:szCs w:val="22"/>
          <w:lang w:eastAsia="en-GB"/>
        </w:rPr>
        <w:t>it steady state change in speed</w:t>
      </w:r>
      <w:del w:id="317" w:author="ENA" w:date="2021-02-16T19:04:00Z">
        <w:r>
          <w:rPr>
            <w:spacing w:val="0"/>
            <w:szCs w:val="22"/>
            <w:lang w:eastAsia="en-GB"/>
          </w:rPr>
          <w:delText xml:space="preserve"> </w:delText>
        </w:r>
      </w:del>
      <w:ins w:id="318" w:author="ENA" w:date="2021-02-16T19:04:00Z">
        <w:r w:rsidR="0093019E">
          <w:rPr>
            <w:spacing w:val="0"/>
            <w:szCs w:val="22"/>
            <w:lang w:eastAsia="en-GB"/>
          </w:rPr>
          <w:t>,</w:t>
        </w:r>
        <w:r>
          <w:rPr>
            <w:spacing w:val="0"/>
            <w:szCs w:val="22"/>
            <w:lang w:eastAsia="en-GB"/>
          </w:rPr>
          <w:t xml:space="preserve"> </w:t>
        </w:r>
        <w:r w:rsidR="0093019E">
          <w:rPr>
            <w:spacing w:val="0"/>
            <w:szCs w:val="22"/>
            <w:lang w:eastAsia="en-GB"/>
          </w:rPr>
          <w:t>(</w:t>
        </w:r>
      </w:ins>
      <w:r>
        <w:rPr>
          <w:spacing w:val="0"/>
          <w:szCs w:val="22"/>
          <w:lang w:eastAsia="en-GB"/>
        </w:rPr>
        <w:t>or f</w:t>
      </w:r>
      <w:r w:rsidRPr="004D6221">
        <w:rPr>
          <w:spacing w:val="0"/>
          <w:szCs w:val="22"/>
          <w:lang w:eastAsia="en-GB"/>
        </w:rPr>
        <w:t>requency</w:t>
      </w:r>
      <w:ins w:id="319" w:author="ENA" w:date="2021-02-16T19:04:00Z">
        <w:r w:rsidR="0093019E">
          <w:rPr>
            <w:spacing w:val="0"/>
            <w:szCs w:val="22"/>
            <w:lang w:eastAsia="en-GB"/>
          </w:rPr>
          <w:t>),</w:t>
        </w:r>
      </w:ins>
      <w:r w:rsidRPr="004D6221">
        <w:rPr>
          <w:spacing w:val="0"/>
          <w:szCs w:val="22"/>
          <w:lang w:eastAsia="en-GB"/>
        </w:rPr>
        <w:t xml:space="preserve"> to the per unit steady state change in </w:t>
      </w:r>
      <w:del w:id="320" w:author="ENA" w:date="2021-02-16T19:04:00Z">
        <w:r w:rsidRPr="0093019E">
          <w:rPr>
            <w:b/>
            <w:bCs/>
            <w:spacing w:val="0"/>
            <w:szCs w:val="22"/>
            <w:lang w:eastAsia="en-GB"/>
          </w:rPr>
          <w:delText>power</w:delText>
        </w:r>
      </w:del>
      <w:ins w:id="321" w:author="ENA" w:date="2021-02-16T19:04:00Z">
        <w:r w:rsidR="0093019E" w:rsidRPr="0093019E">
          <w:rPr>
            <w:b/>
            <w:bCs/>
            <w:spacing w:val="0"/>
            <w:szCs w:val="22"/>
            <w:lang w:eastAsia="en-GB"/>
          </w:rPr>
          <w:t>Active P</w:t>
        </w:r>
        <w:r w:rsidRPr="0093019E">
          <w:rPr>
            <w:b/>
            <w:bCs/>
            <w:spacing w:val="0"/>
            <w:szCs w:val="22"/>
            <w:lang w:eastAsia="en-GB"/>
          </w:rPr>
          <w:t>ower</w:t>
        </w:r>
      </w:ins>
      <w:r w:rsidRPr="004D6221">
        <w:rPr>
          <w:spacing w:val="0"/>
          <w:szCs w:val="22"/>
          <w:lang w:eastAsia="en-GB"/>
        </w:rPr>
        <w:t xml:space="preserve"> output. Whilst not mandatory, it is often common practice to express </w:t>
      </w:r>
      <w:r w:rsidRPr="00F011FB">
        <w:rPr>
          <w:b/>
          <w:spacing w:val="0"/>
          <w:szCs w:val="22"/>
          <w:lang w:eastAsia="en-GB"/>
        </w:rPr>
        <w:t>Droop</w:t>
      </w:r>
      <w:r w:rsidRPr="004D6221">
        <w:rPr>
          <w:spacing w:val="0"/>
          <w:szCs w:val="22"/>
          <w:lang w:eastAsia="en-GB"/>
        </w:rPr>
        <w:t xml:space="preserve"> in percentage terms</w:t>
      </w:r>
      <w:r w:rsidR="00F011FB">
        <w:rPr>
          <w:spacing w:val="0"/>
          <w:szCs w:val="22"/>
          <w:lang w:eastAsia="en-GB"/>
        </w:rPr>
        <w:t>.</w:t>
      </w:r>
    </w:p>
    <w:p w14:paraId="2079A489" w14:textId="6CF4699D"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DNO's Distribution Network</w:t>
      </w:r>
    </w:p>
    <w:p w14:paraId="75A9CDF8"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system consisting (wholly or mainly) of electric lines owned or operated by the </w:t>
      </w:r>
      <w:r w:rsidRPr="00A068B0">
        <w:rPr>
          <w:b/>
          <w:spacing w:val="0"/>
          <w:szCs w:val="22"/>
          <w:lang w:eastAsia="en-GB"/>
        </w:rPr>
        <w:t>DNO</w:t>
      </w:r>
      <w:r w:rsidRPr="00A068B0">
        <w:rPr>
          <w:spacing w:val="0"/>
          <w:szCs w:val="22"/>
          <w:lang w:eastAsia="en-GB"/>
        </w:rPr>
        <w:t xml:space="preserve"> and used for the distribution of electricity.</w:t>
      </w:r>
    </w:p>
    <w:p w14:paraId="0E4F97C3" w14:textId="728D1EEA"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Electricity Safety, Quality and Continuity Regulations (ESQCR)</w:t>
      </w:r>
    </w:p>
    <w:p w14:paraId="1E7DC046"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statutory instrument entitled The </w:t>
      </w:r>
      <w:r w:rsidRPr="00A068B0">
        <w:rPr>
          <w:b/>
          <w:bCs/>
          <w:spacing w:val="0"/>
          <w:szCs w:val="22"/>
          <w:lang w:eastAsia="en-GB"/>
        </w:rPr>
        <w:t>Electricity Safety, Quality and Continuity Regulations</w:t>
      </w:r>
      <w:r w:rsidRPr="00A068B0">
        <w:rPr>
          <w:spacing w:val="0"/>
          <w:szCs w:val="22"/>
          <w:lang w:eastAsia="en-GB"/>
        </w:rPr>
        <w:t xml:space="preserve"> 2002 as amended from time to time and including any further statutory instruments issued under the Electricity Act 1989 (as amended by the Utilities Act 2000 and the Energy Act 2004) in relation to the distribution of electricity.</w:t>
      </w:r>
    </w:p>
    <w:p w14:paraId="1B38C276" w14:textId="31619599" w:rsidR="00876A38" w:rsidRDefault="00876A38" w:rsidP="00183741">
      <w:pPr>
        <w:pStyle w:val="ListContinue4"/>
        <w:spacing w:before="100"/>
        <w:ind w:left="709"/>
        <w:jc w:val="left"/>
        <w:rPr>
          <w:rFonts w:cs="Arial"/>
          <w:b/>
          <w:szCs w:val="22"/>
        </w:rPr>
      </w:pPr>
      <w:r>
        <w:rPr>
          <w:rFonts w:cs="Arial"/>
          <w:b/>
          <w:szCs w:val="22"/>
        </w:rPr>
        <w:t>Electricity Storage</w:t>
      </w:r>
    </w:p>
    <w:p w14:paraId="1FFEDAAE" w14:textId="77777777" w:rsidR="00F355BC" w:rsidRPr="00183741" w:rsidRDefault="00876A38" w:rsidP="00F355BC">
      <w:pPr>
        <w:pStyle w:val="ListContinue4"/>
        <w:ind w:left="709"/>
        <w:rPr>
          <w:rFonts w:cs="Arial"/>
          <w:szCs w:val="22"/>
        </w:rPr>
      </w:pPr>
      <w:r>
        <w:rPr>
          <w:rFonts w:cs="Arial"/>
          <w:b/>
          <w:szCs w:val="22"/>
        </w:rPr>
        <w:t xml:space="preserve">Electricity Storage </w:t>
      </w:r>
      <w:r>
        <w:rPr>
          <w:rFonts w:cs="Arial"/>
          <w:szCs w:val="22"/>
        </w:rPr>
        <w:t>in the electricity system is the conversion of electrical energy in</w:t>
      </w:r>
      <w:r w:rsidR="00CB37A7">
        <w:rPr>
          <w:rFonts w:cs="Arial"/>
          <w:szCs w:val="22"/>
        </w:rPr>
        <w:t xml:space="preserve"> to</w:t>
      </w:r>
      <w:r>
        <w:rPr>
          <w:rFonts w:cs="Arial"/>
          <w:szCs w:val="22"/>
        </w:rPr>
        <w:t xml:space="preserve"> a form of energy which can be stored, the storing of that energy, and the subsequent reconversion of that energy back into electrical energy</w:t>
      </w:r>
      <w:r w:rsidR="00FA1716">
        <w:rPr>
          <w:rFonts w:cs="Arial"/>
          <w:szCs w:val="22"/>
        </w:rPr>
        <w:t>.</w:t>
      </w:r>
      <w:r w:rsidR="00F355BC">
        <w:rPr>
          <w:rFonts w:cs="Arial"/>
          <w:szCs w:val="22"/>
        </w:rPr>
        <w:t xml:space="preserve"> In this context an </w:t>
      </w:r>
      <w:r w:rsidR="00F355BC" w:rsidRPr="000052A4">
        <w:rPr>
          <w:rFonts w:cs="Arial"/>
          <w:b/>
          <w:bCs/>
          <w:szCs w:val="22"/>
        </w:rPr>
        <w:t>Electricity Storage</w:t>
      </w:r>
      <w:r w:rsidR="00F355BC">
        <w:rPr>
          <w:rFonts w:cs="Arial"/>
          <w:szCs w:val="22"/>
        </w:rPr>
        <w:t xml:space="preserve"> device includes electric vehicles if configured to work in vehicle to grid mode, </w:t>
      </w:r>
      <w:proofErr w:type="spellStart"/>
      <w:r w:rsidR="00F355BC">
        <w:rPr>
          <w:rFonts w:cs="Arial"/>
          <w:szCs w:val="22"/>
        </w:rPr>
        <w:t>ie</w:t>
      </w:r>
      <w:proofErr w:type="spellEnd"/>
      <w:r w:rsidR="00F355BC">
        <w:rPr>
          <w:rFonts w:cs="Arial"/>
          <w:szCs w:val="22"/>
        </w:rPr>
        <w:t xml:space="preserve"> acting as source of electrical energy supply to the </w:t>
      </w:r>
      <w:r w:rsidR="00F355BC">
        <w:rPr>
          <w:rFonts w:cs="Arial"/>
          <w:b/>
          <w:bCs/>
          <w:szCs w:val="22"/>
        </w:rPr>
        <w:t>Customer’s Installation</w:t>
      </w:r>
      <w:r w:rsidR="00F355BC">
        <w:rPr>
          <w:rFonts w:cs="Arial"/>
          <w:szCs w:val="22"/>
        </w:rPr>
        <w:t xml:space="preserve"> and/or</w:t>
      </w:r>
      <w:r w:rsidR="00F355BC">
        <w:rPr>
          <w:rFonts w:cs="Arial"/>
          <w:b/>
          <w:bCs/>
          <w:szCs w:val="22"/>
        </w:rPr>
        <w:t xml:space="preserve"> </w:t>
      </w:r>
      <w:r w:rsidR="00F355BC" w:rsidRPr="001522BE">
        <w:rPr>
          <w:rFonts w:cs="Arial"/>
          <w:szCs w:val="22"/>
        </w:rPr>
        <w:t>the</w:t>
      </w:r>
      <w:r w:rsidR="00F355BC">
        <w:rPr>
          <w:rFonts w:cs="Arial"/>
          <w:b/>
          <w:bCs/>
          <w:szCs w:val="22"/>
        </w:rPr>
        <w:t xml:space="preserve"> DNO’s Distribution Network</w:t>
      </w:r>
      <w:r w:rsidR="00F355BC">
        <w:rPr>
          <w:rFonts w:cs="Arial"/>
          <w:szCs w:val="22"/>
        </w:rPr>
        <w:t>.</w:t>
      </w:r>
    </w:p>
    <w:p w14:paraId="59460C41" w14:textId="29774362" w:rsidR="00C64191" w:rsidRPr="00B9637A" w:rsidRDefault="00C64191" w:rsidP="00B83C15">
      <w:pPr>
        <w:pStyle w:val="ListContinue4"/>
        <w:ind w:left="709"/>
        <w:jc w:val="left"/>
        <w:rPr>
          <w:rFonts w:cs="Arial"/>
          <w:szCs w:val="22"/>
        </w:rPr>
      </w:pPr>
      <w:r w:rsidRPr="00A068B0">
        <w:rPr>
          <w:rFonts w:cs="Arial"/>
          <w:b/>
          <w:szCs w:val="22"/>
        </w:rPr>
        <w:t>Fully Type Tested</w:t>
      </w:r>
    </w:p>
    <w:p w14:paraId="1016F520" w14:textId="3B6468AC" w:rsidR="00C64191" w:rsidRPr="00A068B0" w:rsidRDefault="00C64191" w:rsidP="00A068B0">
      <w:pPr>
        <w:pStyle w:val="ListContinue5"/>
        <w:ind w:left="709"/>
        <w:rPr>
          <w:rFonts w:cs="Arial"/>
          <w:szCs w:val="22"/>
          <w:lang w:eastAsia="en-GB"/>
        </w:rPr>
      </w:pPr>
      <w:r w:rsidRPr="00B9637A">
        <w:rPr>
          <w:rFonts w:eastAsiaTheme="minorHAnsi" w:cs="Arial"/>
          <w:szCs w:val="22"/>
        </w:rPr>
        <w:t>A</w:t>
      </w:r>
      <w:r w:rsidRPr="00B9637A">
        <w:rPr>
          <w:rFonts w:eastAsiaTheme="minorHAnsi" w:cs="Arial"/>
          <w:b/>
          <w:szCs w:val="22"/>
        </w:rPr>
        <w:t xml:space="preserve"> </w:t>
      </w:r>
      <w:r w:rsidR="008C3275">
        <w:rPr>
          <w:rFonts w:eastAsiaTheme="minorHAnsi" w:cs="Arial"/>
          <w:b/>
          <w:szCs w:val="22"/>
        </w:rPr>
        <w:t>Micro-generator</w:t>
      </w:r>
      <w:r w:rsidRPr="00B9637A">
        <w:rPr>
          <w:rFonts w:eastAsiaTheme="minorHAnsi" w:cs="Arial"/>
          <w:szCs w:val="22"/>
        </w:rPr>
        <w:t xml:space="preserve"> </w:t>
      </w:r>
      <w:r w:rsidRPr="00A068B0">
        <w:rPr>
          <w:rFonts w:cs="Arial"/>
          <w:szCs w:val="22"/>
        </w:rPr>
        <w:t xml:space="preserve">which has been tested to ensure that the design meets the relevant technical and compliance requirements of this </w:t>
      </w:r>
      <w:r w:rsidRPr="00B9637A">
        <w:rPr>
          <w:rFonts w:cs="Arial"/>
          <w:szCs w:val="22"/>
        </w:rPr>
        <w:t xml:space="preserve">EREC G98, </w:t>
      </w:r>
      <w:r w:rsidRPr="00A068B0">
        <w:rPr>
          <w:rFonts w:cs="Arial"/>
          <w:szCs w:val="22"/>
        </w:rPr>
        <w:t xml:space="preserve">and for which the </w:t>
      </w:r>
      <w:r w:rsidRPr="00A068B0">
        <w:rPr>
          <w:rFonts w:cs="Arial"/>
          <w:b/>
          <w:bCs/>
          <w:szCs w:val="22"/>
        </w:rPr>
        <w:t>Manufacturer</w:t>
      </w:r>
      <w:r w:rsidRPr="00A068B0">
        <w:rPr>
          <w:rFonts w:cs="Arial"/>
          <w:szCs w:val="22"/>
        </w:rPr>
        <w:t xml:space="preserve"> has declared that all </w:t>
      </w:r>
      <w:r w:rsidRPr="00B9637A">
        <w:rPr>
          <w:rFonts w:cs="Arial"/>
          <w:szCs w:val="22"/>
        </w:rPr>
        <w:t>similar</w:t>
      </w:r>
      <w:r w:rsidRPr="00A068B0">
        <w:rPr>
          <w:rFonts w:cs="Arial"/>
          <w:szCs w:val="22"/>
        </w:rPr>
        <w:t xml:space="preserve"> </w:t>
      </w:r>
      <w:r w:rsidR="008C3275">
        <w:rPr>
          <w:rFonts w:eastAsiaTheme="minorHAnsi" w:cs="Arial"/>
          <w:b/>
          <w:szCs w:val="22"/>
        </w:rPr>
        <w:t>Micro-generator</w:t>
      </w:r>
      <w:r w:rsidR="008C3275" w:rsidRPr="00FE075A">
        <w:rPr>
          <w:rFonts w:eastAsiaTheme="minorHAnsi" w:cs="Arial"/>
          <w:bCs/>
          <w:szCs w:val="22"/>
        </w:rPr>
        <w:t>s</w:t>
      </w:r>
      <w:r w:rsidRPr="00A068B0">
        <w:rPr>
          <w:rFonts w:cs="Arial"/>
          <w:szCs w:val="22"/>
        </w:rPr>
        <w:t xml:space="preserve"> supplied will be </w:t>
      </w:r>
      <w:r w:rsidRPr="00A068B0">
        <w:rPr>
          <w:rFonts w:cs="Arial"/>
          <w:szCs w:val="22"/>
        </w:rPr>
        <w:lastRenderedPageBreak/>
        <w:t xml:space="preserve">constructed to the same standards and </w:t>
      </w:r>
      <w:r w:rsidRPr="00B9637A">
        <w:rPr>
          <w:rFonts w:cs="Arial"/>
          <w:szCs w:val="22"/>
        </w:rPr>
        <w:t xml:space="preserve">will have the same performance.  In the case where </w:t>
      </w:r>
      <w:r w:rsidRPr="00B9637A">
        <w:rPr>
          <w:rFonts w:cs="Arial"/>
          <w:b/>
          <w:szCs w:val="22"/>
        </w:rPr>
        <w:t>Interface Protection</w:t>
      </w:r>
      <w:r w:rsidRPr="00B9637A">
        <w:rPr>
          <w:rFonts w:cs="Arial"/>
          <w:szCs w:val="22"/>
        </w:rPr>
        <w:t xml:space="preserve"> functionality is included in the tested equipment, all similar products will be manufactured </w:t>
      </w:r>
      <w:r w:rsidRPr="00A068B0">
        <w:rPr>
          <w:rFonts w:cs="Arial"/>
          <w:szCs w:val="22"/>
        </w:rPr>
        <w:t>with the same protection settings as the tested product</w:t>
      </w:r>
      <w:r w:rsidR="006F1070">
        <w:rPr>
          <w:rFonts w:cs="Arial"/>
          <w:szCs w:val="22"/>
        </w:rPr>
        <w:t>.</w:t>
      </w:r>
    </w:p>
    <w:p w14:paraId="5BC68A4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Great Britain or GB</w:t>
      </w:r>
    </w:p>
    <w:p w14:paraId="6AB42587"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The landmass of England &amp; Wales and Scotland, including internal waters.</w:t>
      </w:r>
    </w:p>
    <w:p w14:paraId="1C10946C" w14:textId="3516F9E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Installation Document</w:t>
      </w:r>
    </w:p>
    <w:p w14:paraId="431AA7AF"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simple structured document containing information about a </w:t>
      </w:r>
      <w:r w:rsidRPr="00A068B0">
        <w:rPr>
          <w:b/>
          <w:bCs/>
          <w:spacing w:val="0"/>
          <w:szCs w:val="22"/>
          <w:lang w:eastAsia="en-GB"/>
        </w:rPr>
        <w:t xml:space="preserve">Micro-generator </w:t>
      </w:r>
      <w:r w:rsidRPr="00A068B0">
        <w:rPr>
          <w:spacing w:val="0"/>
          <w:szCs w:val="22"/>
          <w:lang w:eastAsia="en-GB"/>
        </w:rPr>
        <w:t>and confirming its compliance with the relevant requirements set out in this EREC G98.</w:t>
      </w:r>
    </w:p>
    <w:p w14:paraId="709FC41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Installer</w:t>
      </w:r>
    </w:p>
    <w:p w14:paraId="3C33305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person who is responsible for the installation of the </w:t>
      </w:r>
      <w:r w:rsidRPr="00A068B0">
        <w:rPr>
          <w:b/>
          <w:bCs/>
          <w:spacing w:val="0"/>
          <w:szCs w:val="22"/>
          <w:lang w:eastAsia="en-GB"/>
        </w:rPr>
        <w:t>Micro-generator</w:t>
      </w:r>
      <w:r w:rsidRPr="00A068B0">
        <w:rPr>
          <w:spacing w:val="0"/>
          <w:szCs w:val="22"/>
          <w:lang w:eastAsia="en-GB"/>
        </w:rPr>
        <w:t>(s).</w:t>
      </w:r>
    </w:p>
    <w:p w14:paraId="12D2BFF2"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Interface Protection</w:t>
      </w:r>
    </w:p>
    <w:p w14:paraId="3A1A52D3" w14:textId="1639CAC5" w:rsidR="00C64191" w:rsidRPr="00A068B0" w:rsidRDefault="00C64191" w:rsidP="00A068B0">
      <w:pPr>
        <w:spacing w:before="100" w:after="100"/>
        <w:ind w:left="709"/>
        <w:rPr>
          <w:spacing w:val="0"/>
          <w:szCs w:val="22"/>
          <w:lang w:eastAsia="en-GB"/>
        </w:rPr>
      </w:pPr>
      <w:r w:rsidRPr="00A068B0">
        <w:rPr>
          <w:spacing w:val="0"/>
          <w:szCs w:val="22"/>
          <w:lang w:eastAsia="en-GB"/>
        </w:rPr>
        <w:t>The electrical protection required to ensure that any</w:t>
      </w:r>
      <w:r w:rsidRPr="00A068B0">
        <w:rPr>
          <w:b/>
          <w:bCs/>
          <w:spacing w:val="0"/>
          <w:szCs w:val="22"/>
          <w:lang w:eastAsia="en-GB"/>
        </w:rPr>
        <w:t xml:space="preserve"> Micro-generator </w:t>
      </w:r>
      <w:r w:rsidRPr="00A068B0">
        <w:rPr>
          <w:spacing w:val="0"/>
          <w:szCs w:val="22"/>
          <w:lang w:eastAsia="en-GB"/>
        </w:rPr>
        <w:t xml:space="preserve">is disconnected from the </w:t>
      </w:r>
      <w:r w:rsidRPr="00A068B0">
        <w:rPr>
          <w:b/>
          <w:spacing w:val="0"/>
          <w:szCs w:val="22"/>
          <w:lang w:eastAsia="en-GB"/>
        </w:rPr>
        <w:t>Distribution Network</w:t>
      </w:r>
      <w:r w:rsidRPr="00A068B0">
        <w:rPr>
          <w:spacing w:val="0"/>
          <w:szCs w:val="22"/>
          <w:lang w:eastAsia="en-GB"/>
        </w:rPr>
        <w:t xml:space="preserve"> for any event that could impair the integrity or degrade the safety of the </w:t>
      </w:r>
      <w:r w:rsidRPr="00A068B0">
        <w:rPr>
          <w:b/>
          <w:bCs/>
          <w:spacing w:val="0"/>
          <w:szCs w:val="22"/>
          <w:lang w:eastAsia="en-GB"/>
        </w:rPr>
        <w:t xml:space="preserve">Distribution Network.  </w:t>
      </w:r>
      <w:r w:rsidRPr="00A068B0">
        <w:rPr>
          <w:b/>
          <w:spacing w:val="0"/>
          <w:szCs w:val="22"/>
        </w:rPr>
        <w:t>Interface Protection</w:t>
      </w:r>
      <w:r w:rsidRPr="00A068B0">
        <w:rPr>
          <w:spacing w:val="0"/>
          <w:szCs w:val="22"/>
        </w:rPr>
        <w:t xml:space="preserve"> may be installed on each </w:t>
      </w:r>
      <w:r w:rsidR="008C3275">
        <w:rPr>
          <w:b/>
          <w:spacing w:val="0"/>
          <w:szCs w:val="22"/>
        </w:rPr>
        <w:t>Micro-generator</w:t>
      </w:r>
      <w:r w:rsidRPr="00A068B0">
        <w:rPr>
          <w:spacing w:val="0"/>
          <w:szCs w:val="22"/>
        </w:rPr>
        <w:t xml:space="preserve"> or at the </w:t>
      </w:r>
      <w:r w:rsidRPr="00A068B0">
        <w:rPr>
          <w:b/>
          <w:spacing w:val="0"/>
          <w:szCs w:val="22"/>
        </w:rPr>
        <w:t>Conne</w:t>
      </w:r>
      <w:r w:rsidR="008C3275">
        <w:rPr>
          <w:b/>
          <w:spacing w:val="0"/>
          <w:szCs w:val="22"/>
        </w:rPr>
        <w:t>ct</w:t>
      </w:r>
      <w:r w:rsidRPr="00A068B0">
        <w:rPr>
          <w:b/>
          <w:spacing w:val="0"/>
          <w:szCs w:val="22"/>
        </w:rPr>
        <w:t>ion Point</w:t>
      </w:r>
      <w:r w:rsidRPr="00A068B0">
        <w:rPr>
          <w:spacing w:val="0"/>
          <w:szCs w:val="22"/>
        </w:rPr>
        <w:t xml:space="preserve"> for the </w:t>
      </w:r>
      <w:r w:rsidR="008C3275">
        <w:rPr>
          <w:b/>
          <w:spacing w:val="0"/>
          <w:szCs w:val="22"/>
        </w:rPr>
        <w:t>Micro-generating Plant</w:t>
      </w:r>
      <w:r w:rsidRPr="00A068B0">
        <w:rPr>
          <w:spacing w:val="0"/>
          <w:szCs w:val="22"/>
        </w:rPr>
        <w:t>.</w:t>
      </w:r>
    </w:p>
    <w:p w14:paraId="1EE82D1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Inverter</w:t>
      </w:r>
    </w:p>
    <w:p w14:paraId="4C15926F"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A device for conversion from </w:t>
      </w:r>
      <w:r w:rsidRPr="00A068B0">
        <w:rPr>
          <w:b/>
          <w:spacing w:val="0"/>
          <w:szCs w:val="22"/>
          <w:lang w:eastAsia="en-GB"/>
        </w:rPr>
        <w:t>Direct Current</w:t>
      </w:r>
      <w:r w:rsidRPr="00A068B0">
        <w:rPr>
          <w:spacing w:val="0"/>
          <w:szCs w:val="22"/>
          <w:lang w:eastAsia="en-GB"/>
        </w:rPr>
        <w:t xml:space="preserve"> to nominal frequency Alternating Current.</w:t>
      </w:r>
    </w:p>
    <w:p w14:paraId="729F7B12" w14:textId="7FFAAA81"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Limi</w:t>
      </w:r>
      <w:r w:rsidR="00632FE6" w:rsidRPr="00A068B0">
        <w:rPr>
          <w:b/>
          <w:bCs/>
          <w:spacing w:val="0"/>
          <w:szCs w:val="22"/>
          <w:lang w:eastAsia="en-GB"/>
        </w:rPr>
        <w:t xml:space="preserve">ted Frequency Sensitive Mode - </w:t>
      </w:r>
      <w:proofErr w:type="spellStart"/>
      <w:r w:rsidR="00632FE6" w:rsidRPr="00A068B0">
        <w:rPr>
          <w:b/>
          <w:bCs/>
          <w:spacing w:val="0"/>
          <w:szCs w:val="22"/>
          <w:lang w:eastAsia="en-GB"/>
        </w:rPr>
        <w:t>O</w:t>
      </w:r>
      <w:r w:rsidRPr="00A068B0">
        <w:rPr>
          <w:b/>
          <w:bCs/>
          <w:spacing w:val="0"/>
          <w:szCs w:val="22"/>
          <w:lang w:eastAsia="en-GB"/>
        </w:rPr>
        <w:t>verfrequency</w:t>
      </w:r>
      <w:proofErr w:type="spellEnd"/>
      <w:r w:rsidRPr="00A068B0">
        <w:rPr>
          <w:b/>
          <w:bCs/>
          <w:spacing w:val="0"/>
          <w:szCs w:val="22"/>
          <w:lang w:eastAsia="en-GB"/>
        </w:rPr>
        <w:t xml:space="preserve"> (LFSM-O)</w:t>
      </w:r>
    </w:p>
    <w:p w14:paraId="6B415E11" w14:textId="36303B2F"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w:t>
      </w:r>
      <w:r w:rsidRPr="00A068B0">
        <w:rPr>
          <w:b/>
          <w:bCs/>
          <w:spacing w:val="0"/>
          <w:szCs w:val="22"/>
          <w:lang w:eastAsia="en-GB"/>
        </w:rPr>
        <w:t>Micro-generator</w:t>
      </w:r>
      <w:r w:rsidRPr="00A068B0">
        <w:rPr>
          <w:spacing w:val="0"/>
          <w:szCs w:val="22"/>
          <w:lang w:eastAsia="en-GB"/>
        </w:rPr>
        <w:t xml:space="preserve"> operating mode which will result in </w:t>
      </w:r>
      <w:r w:rsidRPr="00A068B0">
        <w:rPr>
          <w:b/>
          <w:bCs/>
          <w:spacing w:val="0"/>
          <w:szCs w:val="22"/>
          <w:lang w:eastAsia="en-GB"/>
        </w:rPr>
        <w:t>Active Power</w:t>
      </w:r>
      <w:r w:rsidRPr="00A068B0">
        <w:rPr>
          <w:spacing w:val="0"/>
          <w:szCs w:val="22"/>
          <w:lang w:eastAsia="en-GB"/>
        </w:rPr>
        <w:t xml:space="preserve"> output reduction in response to a change in system </w:t>
      </w:r>
      <w:r w:rsidRPr="00A068B0">
        <w:rPr>
          <w:bCs/>
          <w:spacing w:val="0"/>
          <w:szCs w:val="22"/>
          <w:lang w:eastAsia="en-GB"/>
        </w:rPr>
        <w:t>frequency</w:t>
      </w:r>
      <w:r w:rsidRPr="00A068B0">
        <w:rPr>
          <w:spacing w:val="0"/>
          <w:szCs w:val="22"/>
          <w:lang w:eastAsia="en-GB"/>
        </w:rPr>
        <w:t xml:space="preserve"> </w:t>
      </w:r>
      <w:r w:rsidR="00577A28">
        <w:rPr>
          <w:spacing w:val="0"/>
          <w:szCs w:val="22"/>
          <w:lang w:eastAsia="en-GB"/>
        </w:rPr>
        <w:t>once the system frequency exceeds</w:t>
      </w:r>
      <w:r w:rsidR="00577A28" w:rsidRPr="00A068B0">
        <w:rPr>
          <w:spacing w:val="0"/>
          <w:szCs w:val="22"/>
          <w:lang w:eastAsia="en-GB"/>
        </w:rPr>
        <w:t xml:space="preserve"> </w:t>
      </w:r>
      <w:r w:rsidRPr="00A068B0">
        <w:rPr>
          <w:spacing w:val="0"/>
          <w:szCs w:val="22"/>
          <w:lang w:eastAsia="en-GB"/>
        </w:rPr>
        <w:t>a certain value.</w:t>
      </w:r>
    </w:p>
    <w:p w14:paraId="45C2AE2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Low Voltage or LV</w:t>
      </w:r>
    </w:p>
    <w:p w14:paraId="58A10C3A" w14:textId="37CB8B05" w:rsidR="00C64191" w:rsidRPr="00A068B0" w:rsidRDefault="00C64191" w:rsidP="00A068B0">
      <w:pPr>
        <w:spacing w:before="100" w:after="100"/>
        <w:ind w:left="709"/>
        <w:rPr>
          <w:spacing w:val="0"/>
          <w:szCs w:val="22"/>
          <w:lang w:eastAsia="en-GB"/>
        </w:rPr>
      </w:pPr>
      <w:r w:rsidRPr="00A068B0">
        <w:rPr>
          <w:spacing w:val="0"/>
          <w:szCs w:val="22"/>
          <w:lang w:eastAsia="en-GB"/>
        </w:rPr>
        <w:t>A voltage normally exceeding extra-low voltage (50</w:t>
      </w:r>
      <w:r w:rsidR="00C13F9B" w:rsidRPr="00A068B0">
        <w:rPr>
          <w:spacing w:val="0"/>
          <w:szCs w:val="22"/>
          <w:lang w:eastAsia="en-GB"/>
        </w:rPr>
        <w:t xml:space="preserve"> </w:t>
      </w:r>
      <w:r w:rsidRPr="00A068B0">
        <w:rPr>
          <w:spacing w:val="0"/>
          <w:szCs w:val="22"/>
          <w:lang w:eastAsia="en-GB"/>
        </w:rPr>
        <w:t>V) but not exceeding 1000</w:t>
      </w:r>
      <w:r w:rsidR="00C13F9B" w:rsidRPr="00A068B0">
        <w:rPr>
          <w:spacing w:val="0"/>
          <w:szCs w:val="22"/>
          <w:lang w:eastAsia="en-GB"/>
        </w:rPr>
        <w:t xml:space="preserve"> </w:t>
      </w:r>
      <w:r w:rsidRPr="00A068B0">
        <w:rPr>
          <w:spacing w:val="0"/>
          <w:szCs w:val="22"/>
          <w:lang w:eastAsia="en-GB"/>
        </w:rPr>
        <w:t>V AC or 1500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or 600</w:t>
      </w:r>
      <w:r w:rsidR="00C13F9B" w:rsidRPr="00A068B0">
        <w:rPr>
          <w:spacing w:val="0"/>
          <w:szCs w:val="22"/>
          <w:lang w:eastAsia="en-GB"/>
        </w:rPr>
        <w:t xml:space="preserve"> </w:t>
      </w:r>
      <w:r w:rsidRPr="00A068B0">
        <w:rPr>
          <w:spacing w:val="0"/>
          <w:szCs w:val="22"/>
          <w:lang w:eastAsia="en-GB"/>
        </w:rPr>
        <w:t>V AC or 900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and earth.</w:t>
      </w:r>
    </w:p>
    <w:p w14:paraId="355EEE0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Manufacturer</w:t>
      </w:r>
    </w:p>
    <w:p w14:paraId="15DE5E09"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person or organisation that manufactures </w:t>
      </w:r>
      <w:r w:rsidRPr="00A068B0">
        <w:rPr>
          <w:b/>
          <w:bCs/>
          <w:spacing w:val="0"/>
          <w:szCs w:val="22"/>
          <w:lang w:eastAsia="en-GB"/>
        </w:rPr>
        <w:t>Micro-generator</w:t>
      </w:r>
      <w:r w:rsidRPr="000C66EA">
        <w:rPr>
          <w:spacing w:val="0"/>
          <w:szCs w:val="22"/>
          <w:lang w:eastAsia="en-GB"/>
        </w:rPr>
        <w:t>s</w:t>
      </w:r>
      <w:r w:rsidRPr="00A068B0">
        <w:rPr>
          <w:b/>
          <w:bCs/>
          <w:spacing w:val="0"/>
          <w:szCs w:val="22"/>
          <w:lang w:eastAsia="en-GB"/>
        </w:rPr>
        <w:t xml:space="preserve">, </w:t>
      </w:r>
      <w:r w:rsidRPr="00A068B0">
        <w:rPr>
          <w:spacing w:val="0"/>
          <w:szCs w:val="22"/>
          <w:lang w:eastAsia="en-GB"/>
        </w:rPr>
        <w:t>and also</w:t>
      </w:r>
      <w:r w:rsidRPr="00A068B0">
        <w:rPr>
          <w:b/>
          <w:bCs/>
          <w:spacing w:val="0"/>
          <w:szCs w:val="22"/>
          <w:lang w:eastAsia="en-GB"/>
        </w:rPr>
        <w:t xml:space="preserve"> </w:t>
      </w:r>
      <w:r w:rsidRPr="00A068B0">
        <w:rPr>
          <w:spacing w:val="0"/>
          <w:szCs w:val="22"/>
          <w:lang w:eastAsia="en-GB"/>
        </w:rPr>
        <w:t xml:space="preserve">‘packages’ components manufactured by others to make </w:t>
      </w:r>
      <w:r w:rsidRPr="00A068B0">
        <w:rPr>
          <w:b/>
          <w:bCs/>
          <w:spacing w:val="0"/>
          <w:szCs w:val="22"/>
          <w:lang w:eastAsia="en-GB"/>
        </w:rPr>
        <w:t>Micro-generator</w:t>
      </w:r>
      <w:r w:rsidRPr="000C66EA">
        <w:rPr>
          <w:spacing w:val="0"/>
          <w:szCs w:val="22"/>
          <w:lang w:eastAsia="en-GB"/>
        </w:rPr>
        <w:t>s</w:t>
      </w:r>
      <w:r w:rsidRPr="00A068B0">
        <w:rPr>
          <w:b/>
          <w:bCs/>
          <w:spacing w:val="0"/>
          <w:szCs w:val="22"/>
          <w:lang w:eastAsia="en-GB"/>
        </w:rPr>
        <w:t>,</w:t>
      </w:r>
      <w:r w:rsidRPr="00A068B0">
        <w:rPr>
          <w:spacing w:val="0"/>
          <w:szCs w:val="22"/>
          <w:lang w:eastAsia="en-GB"/>
        </w:rPr>
        <w:t xml:space="preserve"> which can be </w:t>
      </w:r>
      <w:r w:rsidRPr="00A068B0">
        <w:rPr>
          <w:b/>
          <w:spacing w:val="0"/>
          <w:szCs w:val="22"/>
          <w:lang w:eastAsia="en-GB"/>
        </w:rPr>
        <w:t>Fully</w:t>
      </w:r>
      <w:r w:rsidRPr="00A068B0">
        <w:rPr>
          <w:spacing w:val="0"/>
          <w:szCs w:val="22"/>
          <w:lang w:eastAsia="en-GB"/>
        </w:rPr>
        <w:t xml:space="preserve"> </w:t>
      </w:r>
      <w:r w:rsidRPr="00A068B0">
        <w:rPr>
          <w:b/>
          <w:bCs/>
          <w:spacing w:val="0"/>
          <w:szCs w:val="22"/>
          <w:lang w:eastAsia="en-GB"/>
        </w:rPr>
        <w:t>Type Tested</w:t>
      </w:r>
      <w:r w:rsidRPr="00A068B0">
        <w:rPr>
          <w:spacing w:val="0"/>
          <w:szCs w:val="22"/>
          <w:lang w:eastAsia="en-GB"/>
        </w:rPr>
        <w:t xml:space="preserve"> to meet the requirements of this EREC G98.</w:t>
      </w:r>
    </w:p>
    <w:p w14:paraId="0ECA2A6E" w14:textId="77777777" w:rsidR="00C64191" w:rsidRPr="00A068B0" w:rsidRDefault="00C64191" w:rsidP="00B83C15">
      <w:pPr>
        <w:spacing w:before="100" w:after="100"/>
        <w:ind w:left="709"/>
        <w:jc w:val="left"/>
        <w:rPr>
          <w:b/>
          <w:bCs/>
          <w:spacing w:val="0"/>
          <w:szCs w:val="22"/>
          <w:lang w:eastAsia="en-GB"/>
        </w:rPr>
      </w:pPr>
      <w:bookmarkStart w:id="322" w:name="_Hlk515353900"/>
      <w:r w:rsidRPr="00A068B0">
        <w:rPr>
          <w:b/>
          <w:bCs/>
          <w:spacing w:val="0"/>
          <w:szCs w:val="22"/>
          <w:lang w:eastAsia="en-GB"/>
        </w:rPr>
        <w:t>Micro-generating Plant</w:t>
      </w:r>
    </w:p>
    <w:p w14:paraId="7CCA8969" w14:textId="77777777" w:rsidR="00C64191" w:rsidRPr="00A068B0" w:rsidRDefault="00C64191" w:rsidP="00A068B0">
      <w:pPr>
        <w:spacing w:before="100" w:after="100"/>
        <w:ind w:left="709"/>
        <w:rPr>
          <w:spacing w:val="0"/>
          <w:szCs w:val="22"/>
          <w:lang w:eastAsia="en-GB"/>
        </w:rPr>
      </w:pPr>
      <w:r w:rsidRPr="00A068B0">
        <w:rPr>
          <w:bCs/>
          <w:spacing w:val="0"/>
          <w:szCs w:val="22"/>
          <w:lang w:eastAsia="en-GB"/>
        </w:rPr>
        <w:t>An e</w:t>
      </w:r>
      <w:r w:rsidRPr="00A068B0">
        <w:rPr>
          <w:spacing w:val="0"/>
          <w:szCs w:val="22"/>
          <w:lang w:eastAsia="en-GB"/>
        </w:rPr>
        <w:t xml:space="preserve">lectrical installation with one or more </w:t>
      </w:r>
      <w:r w:rsidRPr="00A068B0">
        <w:rPr>
          <w:b/>
          <w:spacing w:val="0"/>
          <w:szCs w:val="22"/>
          <w:lang w:eastAsia="en-GB"/>
        </w:rPr>
        <w:t>Micro-generator</w:t>
      </w:r>
      <w:r w:rsidRPr="000C66EA">
        <w:rPr>
          <w:bCs/>
          <w:spacing w:val="0"/>
          <w:szCs w:val="22"/>
          <w:lang w:eastAsia="en-GB"/>
        </w:rPr>
        <w:t>s</w:t>
      </w:r>
      <w:r w:rsidRPr="00A068B0">
        <w:rPr>
          <w:spacing w:val="0"/>
          <w:szCs w:val="22"/>
          <w:lang w:eastAsia="en-GB"/>
        </w:rPr>
        <w:t xml:space="preserve"> with nominal currents in sum not exceeding 16 A per phase.</w:t>
      </w:r>
    </w:p>
    <w:p w14:paraId="01067DFB" w14:textId="6BA87872" w:rsidR="00C64191" w:rsidRPr="00A068B0" w:rsidRDefault="00C64191" w:rsidP="00B83C15">
      <w:pPr>
        <w:spacing w:before="100" w:after="100"/>
        <w:ind w:left="709"/>
        <w:jc w:val="left"/>
        <w:rPr>
          <w:b/>
          <w:bCs/>
          <w:spacing w:val="0"/>
          <w:szCs w:val="22"/>
          <w:lang w:eastAsia="en-GB"/>
        </w:rPr>
      </w:pPr>
      <w:bookmarkStart w:id="323" w:name="_Hlk515353886"/>
      <w:bookmarkEnd w:id="322"/>
      <w:r w:rsidRPr="00A068B0">
        <w:rPr>
          <w:b/>
          <w:bCs/>
          <w:spacing w:val="0"/>
          <w:szCs w:val="22"/>
          <w:lang w:eastAsia="en-GB"/>
        </w:rPr>
        <w:t>Micro-generator</w:t>
      </w:r>
    </w:p>
    <w:p w14:paraId="711BAAF9" w14:textId="77777777" w:rsidR="00C64191" w:rsidRPr="00A068B0" w:rsidRDefault="00C64191" w:rsidP="00A068B0">
      <w:pPr>
        <w:spacing w:before="100" w:after="100"/>
        <w:ind w:left="709"/>
        <w:rPr>
          <w:spacing w:val="0"/>
          <w:szCs w:val="22"/>
          <w:lang w:eastAsia="en-GB"/>
        </w:rPr>
      </w:pPr>
      <w:r w:rsidRPr="00A068B0">
        <w:rPr>
          <w:bCs/>
          <w:spacing w:val="0"/>
          <w:szCs w:val="22"/>
          <w:lang w:eastAsia="en-GB"/>
        </w:rPr>
        <w:t xml:space="preserve">A </w:t>
      </w:r>
      <w:r w:rsidRPr="00A068B0">
        <w:rPr>
          <w:spacing w:val="0"/>
          <w:szCs w:val="22"/>
          <w:lang w:eastAsia="en-GB"/>
        </w:rPr>
        <w:t xml:space="preserve">source of electrical energy and all associated interface equipment able to be connected to an electric circuit in a </w:t>
      </w:r>
      <w:r w:rsidRPr="00A068B0">
        <w:rPr>
          <w:b/>
          <w:spacing w:val="0"/>
          <w:szCs w:val="22"/>
          <w:lang w:eastAsia="en-GB"/>
        </w:rPr>
        <w:t>Low Voltage</w:t>
      </w:r>
      <w:r w:rsidRPr="00A068B0">
        <w:rPr>
          <w:spacing w:val="0"/>
          <w:szCs w:val="22"/>
          <w:lang w:eastAsia="en-GB"/>
        </w:rPr>
        <w:t xml:space="preserve"> electrical installation and designed to operate in parallel with a public </w:t>
      </w:r>
      <w:r w:rsidRPr="00A068B0">
        <w:rPr>
          <w:b/>
          <w:spacing w:val="0"/>
          <w:szCs w:val="22"/>
          <w:lang w:eastAsia="en-GB"/>
        </w:rPr>
        <w:t>Low Voltage</w:t>
      </w:r>
      <w:r w:rsidRPr="00A068B0">
        <w:rPr>
          <w:spacing w:val="0"/>
          <w:szCs w:val="22"/>
          <w:lang w:eastAsia="en-GB"/>
        </w:rPr>
        <w:t xml:space="preserve"> </w:t>
      </w:r>
      <w:r w:rsidRPr="00A068B0">
        <w:rPr>
          <w:b/>
          <w:spacing w:val="0"/>
          <w:szCs w:val="22"/>
          <w:lang w:eastAsia="en-GB"/>
        </w:rPr>
        <w:t>Distribution Network</w:t>
      </w:r>
      <w:r w:rsidRPr="00A068B0">
        <w:rPr>
          <w:spacing w:val="0"/>
          <w:szCs w:val="22"/>
          <w:lang w:eastAsia="en-GB"/>
        </w:rPr>
        <w:t xml:space="preserve"> with nominal currents up to and including 16 A per phase.</w:t>
      </w:r>
    </w:p>
    <w:p w14:paraId="4D7AF36A" w14:textId="53E77CE2" w:rsidR="00C64191" w:rsidRPr="00A068B0" w:rsidRDefault="00C64191" w:rsidP="00B83C15">
      <w:pPr>
        <w:spacing w:before="100" w:after="100"/>
        <w:ind w:left="709"/>
        <w:jc w:val="left"/>
        <w:rPr>
          <w:spacing w:val="0"/>
          <w:szCs w:val="22"/>
          <w:lang w:eastAsia="en-GB"/>
        </w:rPr>
      </w:pPr>
      <w:r w:rsidRPr="00A068B0">
        <w:rPr>
          <w:spacing w:val="0"/>
          <w:szCs w:val="22"/>
          <w:lang w:eastAsia="en-GB"/>
        </w:rPr>
        <w:lastRenderedPageBreak/>
        <w:t xml:space="preserve">For the avoidance of doubt this includes </w:t>
      </w:r>
      <w:r w:rsidR="00876A38" w:rsidRPr="00183741">
        <w:rPr>
          <w:b/>
          <w:spacing w:val="0"/>
          <w:szCs w:val="22"/>
          <w:lang w:eastAsia="en-GB"/>
        </w:rPr>
        <w:t>Electricity S</w:t>
      </w:r>
      <w:r w:rsidRPr="00183741">
        <w:rPr>
          <w:b/>
          <w:spacing w:val="0"/>
          <w:szCs w:val="22"/>
          <w:lang w:eastAsia="en-GB"/>
        </w:rPr>
        <w:t>torage</w:t>
      </w:r>
      <w:r w:rsidR="00876A38">
        <w:rPr>
          <w:spacing w:val="0"/>
          <w:szCs w:val="22"/>
          <w:lang w:eastAsia="en-GB"/>
        </w:rPr>
        <w:t xml:space="preserve"> devices</w:t>
      </w:r>
      <w:r w:rsidRPr="00A068B0">
        <w:rPr>
          <w:spacing w:val="0"/>
          <w:szCs w:val="22"/>
          <w:lang w:eastAsia="en-GB"/>
        </w:rPr>
        <w:t>.</w:t>
      </w:r>
    </w:p>
    <w:p w14:paraId="00D9108A" w14:textId="438143E8" w:rsidR="00C64191" w:rsidRPr="00A068B0" w:rsidRDefault="00C64191" w:rsidP="003D491B">
      <w:pPr>
        <w:keepNext/>
        <w:spacing w:before="100" w:after="100"/>
        <w:ind w:left="709"/>
        <w:jc w:val="left"/>
        <w:rPr>
          <w:b/>
          <w:bCs/>
          <w:spacing w:val="0"/>
          <w:szCs w:val="22"/>
          <w:lang w:eastAsia="en-GB"/>
        </w:rPr>
      </w:pPr>
      <w:bookmarkStart w:id="324" w:name="_Hlk515353911"/>
      <w:bookmarkEnd w:id="323"/>
      <w:r w:rsidRPr="00A068B0">
        <w:rPr>
          <w:b/>
          <w:bCs/>
          <w:spacing w:val="0"/>
          <w:szCs w:val="22"/>
          <w:lang w:eastAsia="en-GB"/>
        </w:rPr>
        <w:t>Registered Capacity</w:t>
      </w:r>
    </w:p>
    <w:p w14:paraId="4480AF83" w14:textId="6EE3E180" w:rsidR="00C64191" w:rsidRPr="00A068B0" w:rsidRDefault="00C64191" w:rsidP="00A068B0">
      <w:pPr>
        <w:spacing w:before="100" w:after="100"/>
        <w:ind w:left="709"/>
        <w:rPr>
          <w:bCs/>
          <w:spacing w:val="0"/>
          <w:szCs w:val="22"/>
          <w:lang w:eastAsia="en-GB"/>
        </w:rPr>
      </w:pPr>
      <w:r w:rsidRPr="00A068B0">
        <w:rPr>
          <w:spacing w:val="0"/>
          <w:szCs w:val="22"/>
          <w:lang w:eastAsia="en-GB"/>
        </w:rPr>
        <w:t xml:space="preserve">The normal full load capacity of a </w:t>
      </w:r>
      <w:r w:rsidRPr="00A068B0">
        <w:rPr>
          <w:b/>
          <w:bCs/>
          <w:spacing w:val="0"/>
          <w:szCs w:val="22"/>
          <w:lang w:eastAsia="en-GB"/>
        </w:rPr>
        <w:t>Micro-generator</w:t>
      </w:r>
      <w:r w:rsidRPr="00A068B0">
        <w:rPr>
          <w:spacing w:val="0"/>
          <w:szCs w:val="22"/>
          <w:lang w:eastAsia="en-GB"/>
        </w:rPr>
        <w:t xml:space="preserve">, as declared by the </w:t>
      </w:r>
      <w:r w:rsidRPr="00A068B0">
        <w:rPr>
          <w:b/>
          <w:bCs/>
          <w:spacing w:val="0"/>
          <w:szCs w:val="22"/>
          <w:lang w:eastAsia="en-GB"/>
        </w:rPr>
        <w:t xml:space="preserve">Manufacturer </w:t>
      </w:r>
      <w:r w:rsidRPr="00A068B0">
        <w:rPr>
          <w:spacing w:val="0"/>
          <w:szCs w:val="22"/>
          <w:lang w:eastAsia="en-GB"/>
        </w:rPr>
        <w:t>which should</w:t>
      </w:r>
      <w:r w:rsidRPr="00A068B0">
        <w:rPr>
          <w:b/>
          <w:bCs/>
          <w:spacing w:val="0"/>
          <w:szCs w:val="22"/>
          <w:lang w:eastAsia="en-GB"/>
        </w:rPr>
        <w:t xml:space="preserve"> </w:t>
      </w:r>
      <w:r w:rsidRPr="00A068B0">
        <w:rPr>
          <w:spacing w:val="0"/>
          <w:szCs w:val="22"/>
          <w:lang w:eastAsia="en-GB"/>
        </w:rPr>
        <w:t xml:space="preserve">exclude the </w:t>
      </w:r>
      <w:r w:rsidRPr="00A068B0">
        <w:rPr>
          <w:b/>
          <w:spacing w:val="0"/>
          <w:szCs w:val="22"/>
          <w:lang w:eastAsia="en-GB"/>
        </w:rPr>
        <w:t>Active Power</w:t>
      </w:r>
      <w:r w:rsidRPr="00A068B0">
        <w:rPr>
          <w:spacing w:val="0"/>
          <w:szCs w:val="22"/>
          <w:lang w:eastAsia="en-GB"/>
        </w:rPr>
        <w:t xml:space="preserve"> consumed by the </w:t>
      </w:r>
      <w:r w:rsidRPr="00A068B0">
        <w:rPr>
          <w:b/>
          <w:bCs/>
          <w:spacing w:val="0"/>
          <w:szCs w:val="22"/>
          <w:lang w:eastAsia="en-GB"/>
        </w:rPr>
        <w:t>Micro-generator</w:t>
      </w:r>
      <w:r w:rsidRPr="00A068B0">
        <w:rPr>
          <w:spacing w:val="0"/>
          <w:szCs w:val="22"/>
          <w:lang w:eastAsia="en-GB"/>
        </w:rPr>
        <w:t xml:space="preserve"> when producing the </w:t>
      </w:r>
      <w:r w:rsidRPr="00A068B0">
        <w:rPr>
          <w:b/>
          <w:bCs/>
          <w:spacing w:val="0"/>
          <w:szCs w:val="22"/>
          <w:lang w:eastAsia="en-GB"/>
        </w:rPr>
        <w:t>Registered Capacity</w:t>
      </w:r>
      <w:r w:rsidRPr="00A068B0">
        <w:rPr>
          <w:spacing w:val="0"/>
          <w:szCs w:val="22"/>
          <w:lang w:eastAsia="en-GB"/>
        </w:rPr>
        <w:t xml:space="preserve">; </w:t>
      </w:r>
      <w:proofErr w:type="spellStart"/>
      <w:r w:rsidR="00410A30" w:rsidRPr="005D463A">
        <w:rPr>
          <w:spacing w:val="0"/>
          <w:szCs w:val="22"/>
          <w:lang w:eastAsia="en-GB"/>
        </w:rPr>
        <w:t>ie</w:t>
      </w:r>
      <w:proofErr w:type="spellEnd"/>
      <w:r w:rsidRPr="005D463A">
        <w:rPr>
          <w:spacing w:val="0"/>
          <w:szCs w:val="22"/>
          <w:lang w:eastAsia="en-GB"/>
        </w:rPr>
        <w:t xml:space="preserve"> this will relate to the maximum level of </w:t>
      </w:r>
      <w:r w:rsidRPr="005D463A">
        <w:rPr>
          <w:b/>
          <w:bCs/>
          <w:spacing w:val="0"/>
          <w:szCs w:val="22"/>
          <w:lang w:eastAsia="en-GB"/>
        </w:rPr>
        <w:t>Active Power</w:t>
      </w:r>
      <w:r w:rsidRPr="005D463A">
        <w:rPr>
          <w:spacing w:val="0"/>
          <w:szCs w:val="22"/>
          <w:lang w:eastAsia="en-GB"/>
        </w:rPr>
        <w:t xml:space="preserve"> deliverable </w:t>
      </w:r>
      <w:r w:rsidR="006F1070">
        <w:rPr>
          <w:spacing w:val="0"/>
          <w:szCs w:val="22"/>
          <w:lang w:eastAsia="en-GB"/>
        </w:rPr>
        <w:t>from</w:t>
      </w:r>
      <w:r w:rsidRPr="005D463A">
        <w:rPr>
          <w:spacing w:val="0"/>
          <w:szCs w:val="22"/>
          <w:lang w:eastAsia="en-GB"/>
        </w:rPr>
        <w:t xml:space="preserve"> the </w:t>
      </w:r>
      <w:r w:rsidR="006F1070" w:rsidRPr="006F1070">
        <w:rPr>
          <w:b/>
          <w:spacing w:val="0"/>
          <w:szCs w:val="22"/>
          <w:lang w:eastAsia="en-GB"/>
        </w:rPr>
        <w:t>Micro-generating Plant</w:t>
      </w:r>
      <w:r w:rsidRPr="007D652D">
        <w:rPr>
          <w:spacing w:val="0"/>
          <w:szCs w:val="22"/>
          <w:lang w:eastAsia="en-GB"/>
        </w:rPr>
        <w:t xml:space="preserve">. For </w:t>
      </w:r>
      <w:r w:rsidRPr="00170D7A">
        <w:rPr>
          <w:b/>
          <w:bCs/>
          <w:spacing w:val="0"/>
          <w:szCs w:val="22"/>
          <w:lang w:eastAsia="en-GB"/>
        </w:rPr>
        <w:t>Micro-generator</w:t>
      </w:r>
      <w:r w:rsidRPr="00D277BF">
        <w:rPr>
          <w:spacing w:val="0"/>
          <w:szCs w:val="22"/>
          <w:lang w:eastAsia="en-GB"/>
        </w:rPr>
        <w:t>s</w:t>
      </w:r>
      <w:r w:rsidRPr="00170D7A">
        <w:rPr>
          <w:spacing w:val="0"/>
          <w:szCs w:val="22"/>
          <w:lang w:eastAsia="en-GB"/>
        </w:rPr>
        <w:t xml:space="preserve"> connected to the </w:t>
      </w:r>
      <w:r w:rsidRPr="00170D7A">
        <w:rPr>
          <w:b/>
          <w:bCs/>
          <w:spacing w:val="0"/>
          <w:szCs w:val="22"/>
          <w:lang w:eastAsia="en-GB"/>
        </w:rPr>
        <w:t>DNO’s Distribution Network</w:t>
      </w:r>
      <w:r w:rsidR="00632FE6" w:rsidRPr="005D463A">
        <w:rPr>
          <w:spacing w:val="0"/>
          <w:szCs w:val="22"/>
          <w:lang w:eastAsia="en-GB"/>
        </w:rPr>
        <w:t xml:space="preserve"> via an </w:t>
      </w:r>
      <w:r w:rsidR="00632FE6" w:rsidRPr="005D463A">
        <w:rPr>
          <w:b/>
          <w:spacing w:val="0"/>
          <w:szCs w:val="22"/>
          <w:lang w:eastAsia="en-GB"/>
        </w:rPr>
        <w:t>I</w:t>
      </w:r>
      <w:r w:rsidRPr="007D652D">
        <w:rPr>
          <w:b/>
          <w:spacing w:val="0"/>
          <w:szCs w:val="22"/>
          <w:lang w:eastAsia="en-GB"/>
        </w:rPr>
        <w:t>nverter</w:t>
      </w:r>
      <w:r w:rsidRPr="00A068B0">
        <w:rPr>
          <w:spacing w:val="0"/>
          <w:szCs w:val="22"/>
          <w:lang w:eastAsia="en-GB"/>
        </w:rPr>
        <w:t xml:space="preserve">, </w:t>
      </w:r>
      <w:r w:rsidR="0081079E" w:rsidRPr="00DE53AA">
        <w:rPr>
          <w:spacing w:val="0"/>
          <w:szCs w:val="22"/>
          <w:lang w:eastAsia="en-GB"/>
        </w:rPr>
        <w:t xml:space="preserve">the </w:t>
      </w:r>
      <w:del w:id="325" w:author="ENA" w:date="2021-02-16T19:04:00Z">
        <w:r w:rsidR="00632FE6" w:rsidRPr="00A068B0">
          <w:rPr>
            <w:b/>
            <w:spacing w:val="0"/>
            <w:szCs w:val="22"/>
            <w:lang w:eastAsia="en-GB"/>
          </w:rPr>
          <w:delText>I</w:delText>
        </w:r>
        <w:r w:rsidRPr="00A068B0">
          <w:rPr>
            <w:b/>
            <w:spacing w:val="0"/>
            <w:szCs w:val="22"/>
            <w:lang w:eastAsia="en-GB"/>
          </w:rPr>
          <w:delText>nverter</w:delText>
        </w:r>
        <w:r w:rsidRPr="00A068B0">
          <w:rPr>
            <w:spacing w:val="0"/>
            <w:szCs w:val="22"/>
            <w:lang w:eastAsia="en-GB"/>
          </w:rPr>
          <w:delText xml:space="preserve"> rating is deemed to be the </w:delText>
        </w:r>
        <w:r w:rsidRPr="00A068B0">
          <w:rPr>
            <w:b/>
            <w:bCs/>
            <w:spacing w:val="0"/>
            <w:szCs w:val="22"/>
            <w:lang w:eastAsia="en-GB"/>
          </w:rPr>
          <w:delText>Micro-generator’s</w:delText>
        </w:r>
        <w:r w:rsidRPr="00A068B0">
          <w:rPr>
            <w:spacing w:val="0"/>
            <w:szCs w:val="22"/>
            <w:lang w:eastAsia="en-GB"/>
          </w:rPr>
          <w:delText xml:space="preserve"> </w:delText>
        </w:r>
      </w:del>
      <w:r w:rsidR="0081079E" w:rsidRPr="0099001E">
        <w:rPr>
          <w:b/>
          <w:bCs/>
          <w:spacing w:val="0"/>
        </w:rPr>
        <w:t>Registered Capacity</w:t>
      </w:r>
      <w:ins w:id="326" w:author="ENA" w:date="2021-02-16T19:04:00Z">
        <w:r w:rsidR="0081079E" w:rsidRPr="0099001E">
          <w:rPr>
            <w:b/>
            <w:bCs/>
            <w:spacing w:val="0"/>
          </w:rPr>
          <w:t xml:space="preserve"> </w:t>
        </w:r>
        <w:r w:rsidR="0081079E" w:rsidRPr="0099001E">
          <w:rPr>
            <w:spacing w:val="0"/>
          </w:rPr>
          <w:t xml:space="preserve">of the </w:t>
        </w:r>
        <w:r w:rsidR="0081079E">
          <w:rPr>
            <w:b/>
            <w:bCs/>
            <w:spacing w:val="0"/>
          </w:rPr>
          <w:t>Micro-generator</w:t>
        </w:r>
        <w:r w:rsidR="0081079E" w:rsidRPr="0099001E">
          <w:rPr>
            <w:spacing w:val="0"/>
          </w:rPr>
          <w:t xml:space="preserve"> is the lesser of the </w:t>
        </w:r>
        <w:r w:rsidR="0081079E" w:rsidRPr="0099001E">
          <w:rPr>
            <w:b/>
            <w:bCs/>
            <w:spacing w:val="0"/>
          </w:rPr>
          <w:t>Inverter</w:t>
        </w:r>
        <w:r w:rsidR="0081079E" w:rsidRPr="0099001E">
          <w:rPr>
            <w:spacing w:val="0"/>
          </w:rPr>
          <w:t>(s) rating or the rating of the energy source</w:t>
        </w:r>
        <w:r w:rsidR="00342F6E">
          <w:rPr>
            <w:rStyle w:val="FootnoteReference"/>
            <w:bCs/>
            <w:spacing w:val="0"/>
            <w:lang w:eastAsia="en-GB"/>
          </w:rPr>
          <w:footnoteReference w:id="5"/>
        </w:r>
      </w:ins>
      <w:r w:rsidR="00342F6E">
        <w:rPr>
          <w:bCs/>
          <w:spacing w:val="0"/>
          <w:szCs w:val="22"/>
          <w:lang w:eastAsia="en-GB"/>
        </w:rPr>
        <w:t>.</w:t>
      </w:r>
    </w:p>
    <w:bookmarkEnd w:id="324"/>
    <w:p w14:paraId="23D7C837" w14:textId="4792C127" w:rsidR="00C64191" w:rsidRPr="00A068B0" w:rsidRDefault="00AB39CC" w:rsidP="00B83C15">
      <w:pPr>
        <w:spacing w:before="100" w:after="100"/>
        <w:ind w:left="709"/>
        <w:jc w:val="left"/>
        <w:rPr>
          <w:b/>
          <w:bCs/>
          <w:spacing w:val="0"/>
          <w:szCs w:val="22"/>
          <w:lang w:eastAsia="en-GB"/>
        </w:rPr>
      </w:pPr>
      <w:r w:rsidRPr="00A068B0">
        <w:rPr>
          <w:b/>
          <w:spacing w:val="0"/>
          <w:szCs w:val="22"/>
          <w:lang w:eastAsia="en-GB"/>
        </w:rPr>
        <w:t xml:space="preserve">Type </w:t>
      </w:r>
      <w:r w:rsidR="00C64191" w:rsidRPr="00A068B0">
        <w:rPr>
          <w:b/>
          <w:spacing w:val="0"/>
          <w:szCs w:val="22"/>
          <w:lang w:eastAsia="en-GB"/>
        </w:rPr>
        <w:t>Test Verification Report</w:t>
      </w:r>
    </w:p>
    <w:p w14:paraId="2828A645" w14:textId="77777777" w:rsidR="00C64191" w:rsidRPr="00A068B0" w:rsidRDefault="00C64191" w:rsidP="00A068B0">
      <w:pPr>
        <w:spacing w:before="100" w:after="100"/>
        <w:ind w:left="709"/>
        <w:rPr>
          <w:bCs/>
          <w:spacing w:val="0"/>
          <w:szCs w:val="22"/>
          <w:lang w:eastAsia="en-GB"/>
        </w:rPr>
      </w:pPr>
      <w:r w:rsidRPr="00A068B0">
        <w:rPr>
          <w:bCs/>
          <w:spacing w:val="0"/>
          <w:szCs w:val="22"/>
          <w:lang w:eastAsia="en-GB"/>
        </w:rPr>
        <w:t xml:space="preserve">A report compiled by the </w:t>
      </w:r>
      <w:r w:rsidRPr="00A068B0">
        <w:rPr>
          <w:b/>
          <w:bCs/>
          <w:spacing w:val="0"/>
          <w:szCs w:val="22"/>
          <w:lang w:eastAsia="en-GB"/>
        </w:rPr>
        <w:t>Manufacturer</w:t>
      </w:r>
      <w:r w:rsidRPr="00A068B0">
        <w:rPr>
          <w:bCs/>
          <w:spacing w:val="0"/>
          <w:szCs w:val="22"/>
          <w:lang w:eastAsia="en-GB"/>
        </w:rPr>
        <w:t xml:space="preserve"> that can be used to demonstrate compliance with this document.</w:t>
      </w:r>
    </w:p>
    <w:p w14:paraId="64F783ED" w14:textId="77777777" w:rsidR="0029104E" w:rsidRPr="003B2076" w:rsidRDefault="0029104E" w:rsidP="0029104E">
      <w:pPr>
        <w:rPr>
          <w:sz w:val="20"/>
        </w:rPr>
      </w:pPr>
    </w:p>
    <w:p w14:paraId="47F7EBEE" w14:textId="77777777" w:rsidR="00640721" w:rsidRPr="009A1D22" w:rsidRDefault="0029104E" w:rsidP="00A068B0">
      <w:pPr>
        <w:pStyle w:val="Heading1"/>
      </w:pPr>
      <w:bookmarkStart w:id="328" w:name="_Toc76882373"/>
      <w:r w:rsidRPr="009A1D22">
        <w:t>Connection Procedure</w:t>
      </w:r>
      <w:bookmarkEnd w:id="328"/>
    </w:p>
    <w:p w14:paraId="74B58B1D" w14:textId="2BA814F6" w:rsidR="00AA3E95" w:rsidRPr="003B2076" w:rsidRDefault="0029104E" w:rsidP="003B7C17">
      <w:pPr>
        <w:pStyle w:val="Heading2"/>
      </w:pPr>
      <w:bookmarkStart w:id="329" w:name="_Toc76882374"/>
      <w:r w:rsidRPr="003B2076">
        <w:t>Single Premises Connection Procedure</w:t>
      </w:r>
      <w:bookmarkEnd w:id="329"/>
    </w:p>
    <w:p w14:paraId="4CF3F858" w14:textId="78DF1033" w:rsidR="0029104E" w:rsidRPr="00A068B0" w:rsidRDefault="00AA3E95" w:rsidP="00B83C15">
      <w:pPr>
        <w:pStyle w:val="NumberedPARAlevel3"/>
        <w:ind w:left="709" w:hanging="709"/>
      </w:pPr>
      <w:r w:rsidRPr="00A068B0">
        <w:rPr>
          <w:bCs w:val="0"/>
        </w:rPr>
        <w:t>I</w:t>
      </w:r>
      <w:r w:rsidR="0029104E" w:rsidRPr="00A068B0">
        <w:t xml:space="preserve">n most instances the installation of </w:t>
      </w:r>
      <w:r w:rsidR="0029104E" w:rsidRPr="00A068B0">
        <w:rPr>
          <w:b/>
        </w:rPr>
        <w:t>Micro-generating Plant</w:t>
      </w:r>
      <w:r w:rsidR="0029104E" w:rsidRPr="00A068B0">
        <w:t xml:space="preserve">, the aggregate </w:t>
      </w:r>
      <w:r w:rsidR="0029104E" w:rsidRPr="00A068B0">
        <w:rPr>
          <w:b/>
        </w:rPr>
        <w:t>Registered Capacity</w:t>
      </w:r>
      <w:r w:rsidR="0029104E" w:rsidRPr="00A068B0">
        <w:t xml:space="preserve"> of which is no greater than 16 A per phase, connected in parallel with the public </w:t>
      </w:r>
      <w:r w:rsidR="00A36F32" w:rsidRPr="00A068B0">
        <w:rPr>
          <w:b/>
        </w:rPr>
        <w:t>Low Voltage</w:t>
      </w:r>
      <w:r w:rsidR="0029104E" w:rsidRPr="00A068B0">
        <w:t xml:space="preserve"> </w:t>
      </w:r>
      <w:r w:rsidR="0029104E" w:rsidRPr="00A068B0">
        <w:rPr>
          <w:b/>
        </w:rPr>
        <w:t>Distribution Network</w:t>
      </w:r>
      <w:r w:rsidR="0029104E" w:rsidRPr="00A068B0">
        <w:t xml:space="preserve">, will have negligible impact on the operation of the public </w:t>
      </w:r>
      <w:r w:rsidR="00A36F32" w:rsidRPr="00A068B0">
        <w:rPr>
          <w:b/>
        </w:rPr>
        <w:t>Low Voltage</w:t>
      </w:r>
      <w:r w:rsidR="0029104E" w:rsidRPr="00A068B0">
        <w:t xml:space="preserve"> </w:t>
      </w:r>
      <w:r w:rsidR="0029104E" w:rsidRPr="00A068B0">
        <w:rPr>
          <w:b/>
        </w:rPr>
        <w:t>Distribution Network</w:t>
      </w:r>
      <w:r w:rsidR="0029104E" w:rsidRPr="00A068B0">
        <w:t xml:space="preserve">; as such there will be no need for the </w:t>
      </w:r>
      <w:r w:rsidR="0029104E" w:rsidRPr="00A068B0">
        <w:rPr>
          <w:b/>
        </w:rPr>
        <w:t>DNO</w:t>
      </w:r>
      <w:r w:rsidR="0029104E" w:rsidRPr="00A068B0">
        <w:t xml:space="preserve"> to carry out detailed </w:t>
      </w:r>
      <w:r w:rsidR="00B9637A">
        <w:t>n</w:t>
      </w:r>
      <w:r w:rsidR="0029104E" w:rsidRPr="00A068B0">
        <w:t xml:space="preserve">etwork studies to assess the impact of the connection. As required by the </w:t>
      </w:r>
      <w:r w:rsidR="0029104E" w:rsidRPr="00A068B0">
        <w:rPr>
          <w:b/>
        </w:rPr>
        <w:t>ESQCR</w:t>
      </w:r>
      <w:r w:rsidR="0029104E" w:rsidRPr="00A068B0">
        <w:t xml:space="preserve"> Certificate of Exemption (2008) the </w:t>
      </w:r>
      <w:r w:rsidR="0029104E" w:rsidRPr="00A068B0">
        <w:rPr>
          <w:b/>
        </w:rPr>
        <w:t>Installer</w:t>
      </w:r>
      <w:r w:rsidR="0029104E" w:rsidRPr="00A068B0">
        <w:t xml:space="preserve"> shall provide the </w:t>
      </w:r>
      <w:r w:rsidR="0029104E" w:rsidRPr="00A068B0">
        <w:rPr>
          <w:b/>
        </w:rPr>
        <w:t>DNO</w:t>
      </w:r>
      <w:r w:rsidR="0029104E" w:rsidRPr="00A068B0">
        <w:t xml:space="preserve"> with all necessary information on the installation no later than 28 days after the </w:t>
      </w:r>
      <w:r w:rsidR="0029104E" w:rsidRPr="00A068B0">
        <w:rPr>
          <w:b/>
        </w:rPr>
        <w:t>Micro-generating Plant</w:t>
      </w:r>
      <w:r w:rsidR="0029104E" w:rsidRPr="00A068B0">
        <w:t xml:space="preserve"> has been commissioned; the format and content shall be as shown in Appendix 3 Form B </w:t>
      </w:r>
      <w:r w:rsidR="0029104E" w:rsidRPr="00A068B0">
        <w:rPr>
          <w:b/>
        </w:rPr>
        <w:t>Installation Document</w:t>
      </w:r>
      <w:r w:rsidR="0029104E" w:rsidRPr="00A068B0">
        <w:t>.</w:t>
      </w:r>
    </w:p>
    <w:p w14:paraId="42D39347" w14:textId="27CA860D" w:rsidR="00687CE2" w:rsidRPr="003B2076" w:rsidRDefault="00AA3E95" w:rsidP="00B83C15">
      <w:pPr>
        <w:pStyle w:val="NumberedPARAlevel3"/>
        <w:ind w:left="709" w:hanging="709"/>
      </w:pPr>
      <w:r w:rsidRPr="00A068B0">
        <w:t>T</w:t>
      </w:r>
      <w:r w:rsidR="0029104E" w:rsidRPr="00A068B0">
        <w:t xml:space="preserve">his procedure will not apply where an </w:t>
      </w:r>
      <w:r w:rsidR="0029104E" w:rsidRPr="00A068B0">
        <w:rPr>
          <w:b/>
        </w:rPr>
        <w:t xml:space="preserve">Installer </w:t>
      </w:r>
      <w:r w:rsidR="0029104E" w:rsidRPr="00A068B0">
        <w:t xml:space="preserve">plans (within the next 28 days) or has already installed (in the previous 28 days) other </w:t>
      </w:r>
      <w:r w:rsidR="0029104E" w:rsidRPr="00A068B0">
        <w:rPr>
          <w:b/>
        </w:rPr>
        <w:t>Micro-generating Plants</w:t>
      </w:r>
      <w:r w:rsidR="0029104E" w:rsidRPr="00A068B0">
        <w:t xml:space="preserve"> in a </w:t>
      </w:r>
      <w:r w:rsidR="0029104E" w:rsidRPr="00A068B0">
        <w:rPr>
          <w:b/>
        </w:rPr>
        <w:t>Close Geographic Region</w:t>
      </w:r>
      <w:r w:rsidR="0029104E" w:rsidRPr="00A068B0">
        <w:t xml:space="preserve">; in this case the procedure in </w:t>
      </w:r>
      <w:r w:rsidR="00AA29A8" w:rsidRPr="003B2076">
        <w:rPr>
          <w:rFonts w:cs="Arial"/>
        </w:rPr>
        <w:t>5</w:t>
      </w:r>
      <w:r w:rsidR="0029104E" w:rsidRPr="003B2076">
        <w:t xml:space="preserve">.2 </w:t>
      </w:r>
      <w:r w:rsidR="0029104E" w:rsidRPr="00A068B0">
        <w:t xml:space="preserve">shall be followed. Failure to comply with this requirement may lead to the disconnection of the </w:t>
      </w:r>
      <w:r w:rsidR="0029104E" w:rsidRPr="00A068B0">
        <w:rPr>
          <w:b/>
        </w:rPr>
        <w:t xml:space="preserve">Micro-generating Plant </w:t>
      </w:r>
      <w:r w:rsidR="0029104E" w:rsidRPr="00A068B0">
        <w:t xml:space="preserve">under </w:t>
      </w:r>
      <w:r w:rsidR="0029104E" w:rsidRPr="00A068B0">
        <w:rPr>
          <w:b/>
        </w:rPr>
        <w:t>ESQCR</w:t>
      </w:r>
      <w:r w:rsidR="0029104E" w:rsidRPr="00A068B0">
        <w:t xml:space="preserve"> (26) or failure of the </w:t>
      </w:r>
      <w:r w:rsidR="0029104E" w:rsidRPr="00A068B0">
        <w:rPr>
          <w:b/>
        </w:rPr>
        <w:t xml:space="preserve">Micro-generating Plant </w:t>
      </w:r>
      <w:r w:rsidR="0029104E" w:rsidRPr="00A068B0">
        <w:t>to operate as intended.</w:t>
      </w:r>
    </w:p>
    <w:p w14:paraId="6D9F4EA6" w14:textId="77AC33BA" w:rsidR="00AA3E95" w:rsidRPr="003B2076" w:rsidRDefault="0029104E" w:rsidP="003B7C17">
      <w:pPr>
        <w:pStyle w:val="Heading2"/>
      </w:pPr>
      <w:bookmarkStart w:id="330" w:name="_Toc76882375"/>
      <w:r w:rsidRPr="003B2076">
        <w:t>Multiple Premises Connection Procedure</w:t>
      </w:r>
      <w:bookmarkEnd w:id="330"/>
    </w:p>
    <w:p w14:paraId="0D9C6586" w14:textId="6E110E33" w:rsidR="0029104E" w:rsidRDefault="00AA3E95" w:rsidP="00B83C15">
      <w:pPr>
        <w:pStyle w:val="NumberedPARAlevel3"/>
        <w:ind w:left="709" w:hanging="709"/>
      </w:pPr>
      <w:r w:rsidRPr="00A068B0">
        <w:t>I</w:t>
      </w:r>
      <w:r w:rsidR="0029104E" w:rsidRPr="00A068B0">
        <w:t xml:space="preserve">n the case of projects where the proposal is to install single or multiple </w:t>
      </w:r>
      <w:r w:rsidR="0029104E" w:rsidRPr="00A068B0">
        <w:rPr>
          <w:b/>
        </w:rPr>
        <w:t>Micro-generator</w:t>
      </w:r>
      <w:r w:rsidR="0029104E" w:rsidRPr="00D277BF">
        <w:rPr>
          <w:bCs w:val="0"/>
        </w:rPr>
        <w:t>s</w:t>
      </w:r>
      <w:r w:rsidR="0029104E" w:rsidRPr="00A068B0">
        <w:rPr>
          <w:b/>
        </w:rPr>
        <w:t xml:space="preserve"> </w:t>
      </w:r>
      <w:r w:rsidR="0029104E" w:rsidRPr="00A068B0">
        <w:t xml:space="preserve">in a number of </w:t>
      </w:r>
      <w:r w:rsidR="0029104E" w:rsidRPr="00A068B0">
        <w:rPr>
          <w:b/>
        </w:rPr>
        <w:t>Customer Installations</w:t>
      </w:r>
      <w:r w:rsidR="0029104E" w:rsidRPr="00A068B0">
        <w:t xml:space="preserve"> in a </w:t>
      </w:r>
      <w:r w:rsidR="0029104E" w:rsidRPr="00A068B0">
        <w:rPr>
          <w:b/>
        </w:rPr>
        <w:t>Close Geographic Region</w:t>
      </w:r>
      <w:r w:rsidR="0029104E" w:rsidRPr="00A068B0">
        <w:t xml:space="preserve">, the </w:t>
      </w:r>
      <w:r w:rsidR="0029104E" w:rsidRPr="00A068B0">
        <w:rPr>
          <w:b/>
        </w:rPr>
        <w:t>Installer</w:t>
      </w:r>
      <w:r w:rsidR="0029104E" w:rsidRPr="00A068B0">
        <w:t xml:space="preserve"> shall discuss the installation project with the local </w:t>
      </w:r>
      <w:r w:rsidR="0029104E" w:rsidRPr="00A068B0">
        <w:rPr>
          <w:b/>
        </w:rPr>
        <w:t>DNO</w:t>
      </w:r>
      <w:r w:rsidR="0029104E" w:rsidRPr="00A068B0">
        <w:t xml:space="preserve"> at the earliest opportunity. The </w:t>
      </w:r>
      <w:r w:rsidR="0029104E" w:rsidRPr="00A068B0">
        <w:rPr>
          <w:b/>
        </w:rPr>
        <w:t>DNO</w:t>
      </w:r>
      <w:r w:rsidR="0029104E" w:rsidRPr="00A068B0">
        <w:t xml:space="preserve"> will need to assess the impact that these connections may have on the </w:t>
      </w:r>
      <w:r w:rsidR="0029104E" w:rsidRPr="00A068B0">
        <w:rPr>
          <w:b/>
        </w:rPr>
        <w:t>Distribution Network</w:t>
      </w:r>
      <w:r w:rsidR="0029104E" w:rsidRPr="00A068B0">
        <w:t xml:space="preserve"> and specify conditions for connection. The initial application will need to be in a format similar to that shown in Appendix 3 Form A. Connection of the</w:t>
      </w:r>
      <w:r w:rsidR="0029104E" w:rsidRPr="00A068B0">
        <w:rPr>
          <w:b/>
        </w:rPr>
        <w:t xml:space="preserve"> Micro-generator</w:t>
      </w:r>
      <w:r w:rsidR="0029104E" w:rsidRPr="00A068B0">
        <w:t xml:space="preserve"> is only allowed after the application for connection has been approved by the </w:t>
      </w:r>
      <w:r w:rsidR="0029104E" w:rsidRPr="00A068B0">
        <w:rPr>
          <w:b/>
        </w:rPr>
        <w:t>DNO</w:t>
      </w:r>
      <w:r w:rsidR="0029104E" w:rsidRPr="00A068B0">
        <w:t xml:space="preserve"> and any </w:t>
      </w:r>
      <w:r w:rsidR="0029104E" w:rsidRPr="00A068B0">
        <w:rPr>
          <w:b/>
        </w:rPr>
        <w:t>DNO</w:t>
      </w:r>
      <w:r w:rsidR="0029104E" w:rsidRPr="00A068B0">
        <w:t xml:space="preserve"> works facilitating the connection have been completed. Confirmation of the commissioning of each </w:t>
      </w:r>
      <w:r w:rsidR="0029104E" w:rsidRPr="00A068B0">
        <w:rPr>
          <w:b/>
        </w:rPr>
        <w:t>Micro-generator</w:t>
      </w:r>
      <w:r w:rsidR="0029104E" w:rsidRPr="00A068B0">
        <w:t xml:space="preserve"> will </w:t>
      </w:r>
      <w:r w:rsidR="0029104E" w:rsidRPr="00A068B0">
        <w:lastRenderedPageBreak/>
        <w:t xml:space="preserve">need to be made no later than 28 days after commissioning; the format and content shall be as shown in Appendix 3 Form </w:t>
      </w:r>
      <w:r w:rsidR="00A36F32" w:rsidRPr="00A068B0">
        <w:t>B</w:t>
      </w:r>
      <w:r w:rsidR="00B9637A">
        <w:t xml:space="preserve"> </w:t>
      </w:r>
      <w:r w:rsidR="00B9637A" w:rsidRPr="00A068B0">
        <w:rPr>
          <w:b/>
        </w:rPr>
        <w:t>Installation Document</w:t>
      </w:r>
      <w:r w:rsidR="0029104E" w:rsidRPr="00A068B0">
        <w:t>.</w:t>
      </w:r>
    </w:p>
    <w:p w14:paraId="67AE5BF4" w14:textId="7D49ECA5" w:rsidR="006F1070" w:rsidRDefault="006F1070" w:rsidP="006F1070">
      <w:pPr>
        <w:pStyle w:val="NumberedPARAlevel3"/>
        <w:keepNext w:val="0"/>
        <w:ind w:left="709" w:hanging="709"/>
      </w:pPr>
      <w:r w:rsidRPr="00A068B0">
        <w:t xml:space="preserve">Upon receipt of a multiple premises connection application the </w:t>
      </w:r>
      <w:r w:rsidRPr="00A068B0">
        <w:rPr>
          <w:b/>
        </w:rPr>
        <w:t>DNO</w:t>
      </w:r>
      <w:r w:rsidRPr="005325A7">
        <w:t>’s</w:t>
      </w:r>
      <w:r w:rsidRPr="00A068B0">
        <w:t xml:space="preserve"> response will be in accordance with the electricity generation standards set by the Authority for applications </w:t>
      </w:r>
      <w:r>
        <w:t>for connection</w:t>
      </w:r>
      <w:r w:rsidRPr="00A068B0">
        <w:t xml:space="preserve"> to the </w:t>
      </w:r>
      <w:r w:rsidRPr="00A068B0">
        <w:rPr>
          <w:b/>
        </w:rPr>
        <w:t>Distribution Network</w:t>
      </w:r>
      <w:r w:rsidRPr="001506DE">
        <w:t>.</w:t>
      </w:r>
    </w:p>
    <w:p w14:paraId="79F1AC54" w14:textId="39706490" w:rsidR="006F1070" w:rsidRPr="003B2076" w:rsidRDefault="006F1070" w:rsidP="006F1070">
      <w:pPr>
        <w:pStyle w:val="Heading2"/>
      </w:pPr>
      <w:bookmarkStart w:id="331" w:name="_Toc76882376"/>
      <w:r>
        <w:t>General</w:t>
      </w:r>
      <w:bookmarkEnd w:id="331"/>
    </w:p>
    <w:p w14:paraId="18FE6EBD" w14:textId="77777777" w:rsidR="006F1070" w:rsidRPr="00A068B0" w:rsidRDefault="006F1070" w:rsidP="006F1070">
      <w:pPr>
        <w:pStyle w:val="NumberedPARAlevel3"/>
        <w:keepNext w:val="0"/>
        <w:ind w:left="709" w:hanging="709"/>
      </w:pPr>
      <w:r w:rsidRPr="00A068B0">
        <w:t xml:space="preserve">It is the responsibility of the </w:t>
      </w:r>
      <w:r w:rsidRPr="00A068B0">
        <w:rPr>
          <w:b/>
        </w:rPr>
        <w:t>Installer</w:t>
      </w:r>
      <w:r w:rsidRPr="00A068B0">
        <w:t xml:space="preserve"> to ensure that the relevant information as specified in </w:t>
      </w:r>
      <w:r>
        <w:t>this section</w:t>
      </w:r>
      <w:r w:rsidRPr="00A068B0">
        <w:t xml:space="preserve"> and </w:t>
      </w:r>
      <w:r>
        <w:t xml:space="preserve">in section </w:t>
      </w:r>
      <w:r w:rsidRPr="003B2076">
        <w:t>6</w:t>
      </w:r>
      <w:r w:rsidRPr="00A068B0">
        <w:t xml:space="preserve"> is forwarded to the local </w:t>
      </w:r>
      <w:r w:rsidRPr="003B2076">
        <w:rPr>
          <w:b/>
        </w:rPr>
        <w:t xml:space="preserve">DNO </w:t>
      </w:r>
      <w:r w:rsidRPr="003B2076">
        <w:t>as appropriate</w:t>
      </w:r>
      <w:r w:rsidRPr="00A068B0">
        <w:t xml:space="preserve">. The pro </w:t>
      </w:r>
      <w:proofErr w:type="spellStart"/>
      <w:r w:rsidRPr="00A068B0">
        <w:t>forma</w:t>
      </w:r>
      <w:r>
        <w:t>s</w:t>
      </w:r>
      <w:proofErr w:type="spellEnd"/>
      <w:r w:rsidRPr="00A068B0">
        <w:t xml:space="preserve"> in </w:t>
      </w:r>
      <w:r w:rsidRPr="003B2076">
        <w:t xml:space="preserve">Appendix 3 </w:t>
      </w:r>
      <w:r w:rsidRPr="00A068B0">
        <w:t>are designed to:</w:t>
      </w:r>
    </w:p>
    <w:p w14:paraId="73EAFD2F" w14:textId="77777777" w:rsidR="006F1070" w:rsidRPr="00A068B0" w:rsidRDefault="006F1070" w:rsidP="006F1070">
      <w:pPr>
        <w:pStyle w:val="ListParagraph"/>
        <w:widowControl w:val="0"/>
        <w:numPr>
          <w:ilvl w:val="2"/>
          <w:numId w:val="20"/>
        </w:numPr>
        <w:autoSpaceDE w:val="0"/>
        <w:autoSpaceDN w:val="0"/>
        <w:adjustRightInd w:val="0"/>
        <w:spacing w:after="120" w:line="240" w:lineRule="auto"/>
        <w:ind w:left="1418" w:right="-20" w:hanging="709"/>
        <w:contextualSpacing w:val="0"/>
        <w:jc w:val="both"/>
        <w:rPr>
          <w:rFonts w:ascii="Arial" w:hAnsi="Arial" w:cs="Arial"/>
          <w:szCs w:val="20"/>
        </w:rPr>
      </w:pPr>
      <w:r w:rsidRPr="00A068B0">
        <w:rPr>
          <w:rFonts w:ascii="Arial" w:hAnsi="Arial" w:cs="Arial"/>
          <w:szCs w:val="20"/>
        </w:rPr>
        <w:t xml:space="preserve">simplify the connection procedure for both </w:t>
      </w:r>
      <w:r w:rsidRPr="003B2076">
        <w:rPr>
          <w:rFonts w:ascii="Arial" w:hAnsi="Arial" w:cs="Arial"/>
          <w:b/>
          <w:szCs w:val="20"/>
        </w:rPr>
        <w:t>DNO</w:t>
      </w:r>
      <w:r w:rsidRPr="00A068B0">
        <w:rPr>
          <w:rFonts w:ascii="Arial" w:hAnsi="Arial" w:cs="Arial"/>
          <w:szCs w:val="20"/>
        </w:rPr>
        <w:t xml:space="preserve"> and </w:t>
      </w:r>
      <w:r w:rsidRPr="003B2076">
        <w:rPr>
          <w:rFonts w:ascii="Arial" w:hAnsi="Arial" w:cs="Arial"/>
          <w:b/>
          <w:szCs w:val="20"/>
        </w:rPr>
        <w:t>Micro-generator</w:t>
      </w:r>
      <w:r w:rsidRPr="00A068B0">
        <w:rPr>
          <w:rFonts w:ascii="Arial" w:hAnsi="Arial" w:cs="Arial"/>
          <w:szCs w:val="20"/>
        </w:rPr>
        <w:t xml:space="preserve"> </w:t>
      </w:r>
      <w:r w:rsidRPr="00A068B0">
        <w:rPr>
          <w:rFonts w:ascii="Arial" w:hAnsi="Arial" w:cs="Arial"/>
          <w:b/>
          <w:szCs w:val="20"/>
        </w:rPr>
        <w:t>Installer</w:t>
      </w:r>
      <w:r w:rsidRPr="00A068B0">
        <w:rPr>
          <w:rFonts w:ascii="Arial" w:hAnsi="Arial" w:cs="Arial"/>
          <w:szCs w:val="20"/>
        </w:rPr>
        <w:t>;</w:t>
      </w:r>
    </w:p>
    <w:p w14:paraId="18FFDA94" w14:textId="77777777" w:rsidR="006F1070" w:rsidRPr="00A068B0" w:rsidRDefault="006F1070" w:rsidP="006F1070">
      <w:pPr>
        <w:pStyle w:val="ListParagraph"/>
        <w:widowControl w:val="0"/>
        <w:numPr>
          <w:ilvl w:val="2"/>
          <w:numId w:val="20"/>
        </w:numPr>
        <w:autoSpaceDE w:val="0"/>
        <w:autoSpaceDN w:val="0"/>
        <w:adjustRightInd w:val="0"/>
        <w:spacing w:after="120" w:line="252" w:lineRule="exact"/>
        <w:ind w:left="1418" w:right="52" w:hanging="709"/>
        <w:contextualSpacing w:val="0"/>
        <w:jc w:val="both"/>
        <w:rPr>
          <w:rFonts w:ascii="Arial" w:hAnsi="Arial" w:cs="Arial"/>
          <w:szCs w:val="20"/>
        </w:rPr>
      </w:pPr>
      <w:r w:rsidRPr="00A068B0">
        <w:rPr>
          <w:rFonts w:ascii="Arial" w:hAnsi="Arial" w:cs="Arial"/>
          <w:szCs w:val="20"/>
        </w:rPr>
        <w:t xml:space="preserve">provide the </w:t>
      </w:r>
      <w:r w:rsidRPr="003B2076">
        <w:rPr>
          <w:rFonts w:ascii="Arial" w:hAnsi="Arial" w:cs="Arial"/>
          <w:b/>
          <w:szCs w:val="20"/>
        </w:rPr>
        <w:t>DNO</w:t>
      </w:r>
      <w:r w:rsidRPr="00A068B0">
        <w:rPr>
          <w:rFonts w:ascii="Arial" w:hAnsi="Arial" w:cs="Arial"/>
          <w:szCs w:val="20"/>
        </w:rPr>
        <w:t xml:space="preserve"> with all the information required to assess the potential impact of the </w:t>
      </w:r>
      <w:r w:rsidRPr="003B2076">
        <w:rPr>
          <w:rFonts w:ascii="Arial" w:hAnsi="Arial" w:cs="Arial"/>
          <w:b/>
          <w:szCs w:val="20"/>
        </w:rPr>
        <w:t>Micro-generator</w:t>
      </w:r>
      <w:r w:rsidRPr="00A068B0">
        <w:rPr>
          <w:rFonts w:ascii="Arial" w:hAnsi="Arial" w:cs="Arial"/>
          <w:szCs w:val="20"/>
        </w:rPr>
        <w:t xml:space="preserve"> connection on the operation of the </w:t>
      </w:r>
      <w:r w:rsidRPr="00A068B0">
        <w:rPr>
          <w:rFonts w:ascii="Arial" w:hAnsi="Arial" w:cs="Arial"/>
          <w:b/>
          <w:szCs w:val="20"/>
        </w:rPr>
        <w:t>Distribution Network</w:t>
      </w:r>
      <w:r w:rsidRPr="00A068B0">
        <w:rPr>
          <w:rFonts w:ascii="Arial" w:hAnsi="Arial" w:cs="Arial"/>
          <w:szCs w:val="20"/>
        </w:rPr>
        <w:t>;</w:t>
      </w:r>
    </w:p>
    <w:p w14:paraId="2A7125D3" w14:textId="77777777" w:rsidR="006F1070" w:rsidRPr="00A068B0" w:rsidRDefault="006F1070" w:rsidP="006F1070">
      <w:pPr>
        <w:pStyle w:val="ListParagraph"/>
        <w:widowControl w:val="0"/>
        <w:numPr>
          <w:ilvl w:val="2"/>
          <w:numId w:val="20"/>
        </w:numPr>
        <w:autoSpaceDE w:val="0"/>
        <w:autoSpaceDN w:val="0"/>
        <w:adjustRightInd w:val="0"/>
        <w:spacing w:after="120" w:line="240" w:lineRule="auto"/>
        <w:ind w:left="1418" w:right="-20" w:hanging="709"/>
        <w:contextualSpacing w:val="0"/>
        <w:jc w:val="both"/>
        <w:rPr>
          <w:rFonts w:ascii="Arial" w:hAnsi="Arial" w:cs="Arial"/>
          <w:szCs w:val="20"/>
        </w:rPr>
      </w:pPr>
      <w:r w:rsidRPr="00A068B0">
        <w:rPr>
          <w:rFonts w:ascii="Arial" w:hAnsi="Arial" w:cs="Arial"/>
          <w:szCs w:val="20"/>
        </w:rPr>
        <w:t xml:space="preserve">inform the </w:t>
      </w:r>
      <w:r w:rsidRPr="003B2076">
        <w:rPr>
          <w:rFonts w:ascii="Arial" w:hAnsi="Arial" w:cs="Arial"/>
          <w:b/>
          <w:szCs w:val="20"/>
        </w:rPr>
        <w:t>DNO</w:t>
      </w:r>
      <w:r w:rsidRPr="00A068B0">
        <w:rPr>
          <w:rFonts w:ascii="Arial" w:hAnsi="Arial" w:cs="Arial"/>
          <w:szCs w:val="20"/>
        </w:rPr>
        <w:t xml:space="preserve"> that the </w:t>
      </w:r>
      <w:r w:rsidRPr="003B2076">
        <w:rPr>
          <w:rFonts w:ascii="Arial" w:hAnsi="Arial" w:cs="Arial"/>
          <w:b/>
          <w:szCs w:val="20"/>
        </w:rPr>
        <w:t>Micro-generator</w:t>
      </w:r>
      <w:r w:rsidRPr="00A068B0">
        <w:rPr>
          <w:rFonts w:ascii="Arial" w:hAnsi="Arial" w:cs="Arial"/>
          <w:szCs w:val="20"/>
        </w:rPr>
        <w:t xml:space="preserve"> installation complies with the requirements of this EREC G98;</w:t>
      </w:r>
      <w:r w:rsidRPr="003B2076">
        <w:rPr>
          <w:rFonts w:ascii="Arial" w:hAnsi="Arial" w:cs="Arial"/>
          <w:szCs w:val="20"/>
        </w:rPr>
        <w:t xml:space="preserve"> and</w:t>
      </w:r>
    </w:p>
    <w:p w14:paraId="1641EB6F" w14:textId="1B3C85B3" w:rsidR="006F1070" w:rsidRPr="00A068B0" w:rsidRDefault="006F1070" w:rsidP="006F1070">
      <w:pPr>
        <w:pStyle w:val="ListParagraph"/>
        <w:widowControl w:val="0"/>
        <w:numPr>
          <w:ilvl w:val="2"/>
          <w:numId w:val="20"/>
        </w:numPr>
        <w:autoSpaceDE w:val="0"/>
        <w:autoSpaceDN w:val="0"/>
        <w:adjustRightInd w:val="0"/>
        <w:spacing w:after="0" w:line="240" w:lineRule="auto"/>
        <w:ind w:left="1417" w:right="-20" w:hanging="708"/>
        <w:jc w:val="both"/>
      </w:pPr>
      <w:r w:rsidRPr="00A068B0">
        <w:rPr>
          <w:rFonts w:ascii="Arial" w:hAnsi="Arial" w:cs="Arial"/>
          <w:szCs w:val="20"/>
        </w:rPr>
        <w:t xml:space="preserve">allow the </w:t>
      </w:r>
      <w:r w:rsidRPr="003B2076">
        <w:rPr>
          <w:rFonts w:ascii="Arial" w:hAnsi="Arial" w:cs="Arial"/>
          <w:b/>
          <w:szCs w:val="20"/>
        </w:rPr>
        <w:t>DNO</w:t>
      </w:r>
      <w:r w:rsidRPr="00A068B0">
        <w:rPr>
          <w:rFonts w:ascii="Arial" w:hAnsi="Arial" w:cs="Arial"/>
          <w:szCs w:val="20"/>
        </w:rPr>
        <w:t xml:space="preserve"> to accurately record the location of all </w:t>
      </w:r>
      <w:r w:rsidRPr="003B2076">
        <w:rPr>
          <w:rFonts w:ascii="Arial" w:hAnsi="Arial" w:cs="Arial"/>
          <w:b/>
          <w:szCs w:val="20"/>
        </w:rPr>
        <w:t>Micro-generator</w:t>
      </w:r>
      <w:r w:rsidRPr="005325A7">
        <w:rPr>
          <w:rFonts w:ascii="Arial" w:hAnsi="Arial" w:cs="Arial"/>
          <w:szCs w:val="20"/>
        </w:rPr>
        <w:t>s</w:t>
      </w:r>
      <w:r w:rsidRPr="00A068B0">
        <w:rPr>
          <w:rFonts w:ascii="Arial" w:hAnsi="Arial" w:cs="Arial"/>
          <w:szCs w:val="20"/>
        </w:rPr>
        <w:t xml:space="preserve"> connected to the </w:t>
      </w:r>
      <w:r w:rsidRPr="00A068B0">
        <w:rPr>
          <w:rFonts w:ascii="Arial" w:hAnsi="Arial" w:cs="Arial"/>
          <w:b/>
          <w:szCs w:val="20"/>
        </w:rPr>
        <w:t>Distribution Network</w:t>
      </w:r>
      <w:r w:rsidRPr="00A068B0">
        <w:rPr>
          <w:rFonts w:ascii="Arial" w:hAnsi="Arial" w:cs="Arial"/>
          <w:szCs w:val="20"/>
        </w:rPr>
        <w:t>.</w:t>
      </w:r>
    </w:p>
    <w:p w14:paraId="43EF8059" w14:textId="588A0485" w:rsidR="0029104E" w:rsidRPr="003B2076" w:rsidRDefault="0029104E" w:rsidP="003B7C17">
      <w:pPr>
        <w:pStyle w:val="Heading1"/>
      </w:pPr>
      <w:bookmarkStart w:id="332" w:name="_Toc76882377"/>
      <w:r w:rsidRPr="003B2076">
        <w:t>Certification Requirements</w:t>
      </w:r>
      <w:bookmarkEnd w:id="332"/>
    </w:p>
    <w:p w14:paraId="6CAB1F10" w14:textId="12865377" w:rsidR="00AA3E95" w:rsidRPr="003B2076" w:rsidRDefault="0029104E" w:rsidP="003B7C17">
      <w:pPr>
        <w:pStyle w:val="Heading2"/>
      </w:pPr>
      <w:bookmarkStart w:id="333" w:name="_Toc76882378"/>
      <w:r w:rsidRPr="003B2076">
        <w:t>Type Test Certification</w:t>
      </w:r>
      <w:bookmarkEnd w:id="333"/>
    </w:p>
    <w:p w14:paraId="008CEACA" w14:textId="598DA361" w:rsidR="0029104E" w:rsidRPr="00A068B0" w:rsidRDefault="006F1070" w:rsidP="00B83C15">
      <w:pPr>
        <w:pStyle w:val="NumberedPARAlevel3"/>
        <w:ind w:left="709" w:hanging="709"/>
        <w:rPr>
          <w:lang w:eastAsia="en-GB"/>
        </w:rPr>
      </w:pPr>
      <w:bookmarkStart w:id="334" w:name="_Hlk495259737"/>
      <w:r w:rsidRPr="006F1070">
        <w:rPr>
          <w:bCs w:val="0"/>
        </w:rPr>
        <w:t>Type test</w:t>
      </w:r>
      <w:r w:rsidR="0029104E" w:rsidRPr="006F1070">
        <w:rPr>
          <w:lang w:eastAsia="en-GB"/>
        </w:rPr>
        <w:t xml:space="preserve"> certification</w:t>
      </w:r>
      <w:r w:rsidR="0029104E" w:rsidRPr="00A068B0">
        <w:rPr>
          <w:lang w:eastAsia="en-GB"/>
        </w:rPr>
        <w:t xml:space="preserve"> is the responsibility of the </w:t>
      </w:r>
      <w:r w:rsidR="0029104E" w:rsidRPr="00A068B0">
        <w:rPr>
          <w:b/>
          <w:lang w:eastAsia="en-GB"/>
        </w:rPr>
        <w:t>Manufacturer</w:t>
      </w:r>
      <w:r w:rsidR="0029104E" w:rsidRPr="00A068B0">
        <w:rPr>
          <w:lang w:eastAsia="en-GB"/>
        </w:rPr>
        <w:t xml:space="preserve">. The </w:t>
      </w:r>
      <w:r w:rsidR="0029104E" w:rsidRPr="00A068B0">
        <w:rPr>
          <w:b/>
          <w:lang w:eastAsia="en-GB"/>
        </w:rPr>
        <w:t>Manufacturer</w:t>
      </w:r>
      <w:r w:rsidR="0029104E" w:rsidRPr="00A068B0">
        <w:rPr>
          <w:lang w:eastAsia="en-GB"/>
        </w:rPr>
        <w:t xml:space="preserve"> shall make available upon request a </w:t>
      </w:r>
      <w:r w:rsidR="00AB39CC" w:rsidRPr="003B2076">
        <w:rPr>
          <w:b/>
          <w:lang w:eastAsia="en-GB"/>
        </w:rPr>
        <w:t xml:space="preserve">Type </w:t>
      </w:r>
      <w:r w:rsidR="0029104E" w:rsidRPr="003B2076">
        <w:rPr>
          <w:b/>
          <w:lang w:eastAsia="en-GB"/>
        </w:rPr>
        <w:t>Test Verification Report</w:t>
      </w:r>
      <w:r w:rsidR="0029104E" w:rsidRPr="00A068B0">
        <w:rPr>
          <w:lang w:eastAsia="en-GB"/>
        </w:rPr>
        <w:t xml:space="preserve"> confirming that the </w:t>
      </w:r>
      <w:r w:rsidR="0029104E" w:rsidRPr="003B2076">
        <w:rPr>
          <w:b/>
          <w:lang w:eastAsia="en-GB"/>
        </w:rPr>
        <w:t>Micro-generator</w:t>
      </w:r>
      <w:r w:rsidR="0029104E" w:rsidRPr="00A068B0">
        <w:rPr>
          <w:lang w:eastAsia="en-GB"/>
        </w:rPr>
        <w:t xml:space="preserve"> has been tested to satisfy the requirements of this </w:t>
      </w:r>
      <w:r w:rsidR="0029104E" w:rsidRPr="00A068B0">
        <w:t>EREC G98</w:t>
      </w:r>
      <w:r w:rsidR="0029104E" w:rsidRPr="00A068B0">
        <w:rPr>
          <w:lang w:eastAsia="en-GB"/>
        </w:rPr>
        <w:t xml:space="preserve">. The report shall detail the type and model of </w:t>
      </w:r>
      <w:r w:rsidR="0029104E" w:rsidRPr="003B2076">
        <w:rPr>
          <w:b/>
          <w:lang w:eastAsia="en-GB"/>
        </w:rPr>
        <w:t>Micro-generator</w:t>
      </w:r>
      <w:r w:rsidR="0029104E" w:rsidRPr="00A068B0">
        <w:rPr>
          <w:lang w:eastAsia="en-GB"/>
        </w:rPr>
        <w:t xml:space="preserve"> tested, the test conditions and results recorded. All of these details shall be included in a </w:t>
      </w:r>
      <w:r w:rsidR="00AB39CC" w:rsidRPr="00A068B0">
        <w:rPr>
          <w:b/>
          <w:lang w:eastAsia="en-GB"/>
        </w:rPr>
        <w:t xml:space="preserve">Type </w:t>
      </w:r>
      <w:r w:rsidR="0029104E" w:rsidRPr="00A068B0">
        <w:rPr>
          <w:b/>
          <w:lang w:eastAsia="en-GB"/>
        </w:rPr>
        <w:t xml:space="preserve">Test </w:t>
      </w:r>
      <w:r w:rsidR="0029104E" w:rsidRPr="003B2076">
        <w:rPr>
          <w:b/>
          <w:lang w:eastAsia="en-GB"/>
        </w:rPr>
        <w:t>Verification Report</w:t>
      </w:r>
      <w:r w:rsidR="0029104E" w:rsidRPr="00A068B0">
        <w:rPr>
          <w:lang w:eastAsia="en-GB"/>
        </w:rPr>
        <w:t xml:space="preserve">. The required </w:t>
      </w:r>
      <w:r w:rsidR="0029104E" w:rsidRPr="003B2076">
        <w:rPr>
          <w:lang w:eastAsia="en-GB"/>
        </w:rPr>
        <w:t>verification report</w:t>
      </w:r>
      <w:r w:rsidR="0029104E" w:rsidRPr="00A068B0">
        <w:rPr>
          <w:lang w:eastAsia="en-GB"/>
        </w:rPr>
        <w:t xml:space="preserve"> and declaration </w:t>
      </w:r>
      <w:r w:rsidR="0029104E" w:rsidRPr="003B2076">
        <w:rPr>
          <w:lang w:eastAsia="en-GB"/>
        </w:rPr>
        <w:t xml:space="preserve">are </w:t>
      </w:r>
      <w:r w:rsidR="0029104E" w:rsidRPr="00A068B0">
        <w:rPr>
          <w:lang w:eastAsia="en-GB"/>
        </w:rPr>
        <w:t xml:space="preserve">shown in </w:t>
      </w:r>
      <w:r w:rsidR="0029104E" w:rsidRPr="003B2076">
        <w:rPr>
          <w:lang w:eastAsia="en-GB"/>
        </w:rPr>
        <w:t>Appendix 3 Form C</w:t>
      </w:r>
      <w:r w:rsidR="0029104E" w:rsidRPr="00A068B0">
        <w:rPr>
          <w:lang w:eastAsia="en-GB"/>
        </w:rPr>
        <w:t xml:space="preserve">. </w:t>
      </w:r>
      <w:r w:rsidR="0029104E" w:rsidRPr="00A068B0">
        <w:t xml:space="preserve">It is intended that </w:t>
      </w:r>
      <w:r w:rsidR="0029104E" w:rsidRPr="00A068B0">
        <w:rPr>
          <w:b/>
        </w:rPr>
        <w:t>Manufacturer</w:t>
      </w:r>
      <w:r w:rsidR="0029104E" w:rsidRPr="00D277BF">
        <w:rPr>
          <w:bCs w:val="0"/>
        </w:rPr>
        <w:t>s</w:t>
      </w:r>
      <w:r w:rsidR="0029104E" w:rsidRPr="00A068B0">
        <w:t xml:space="preserve"> of </w:t>
      </w:r>
      <w:r w:rsidR="0029104E" w:rsidRPr="003B2076">
        <w:rPr>
          <w:b/>
        </w:rPr>
        <w:t>Micro-generator</w:t>
      </w:r>
      <w:r w:rsidR="0029104E" w:rsidRPr="00D277BF">
        <w:rPr>
          <w:bCs w:val="0"/>
        </w:rPr>
        <w:t>s</w:t>
      </w:r>
      <w:r w:rsidR="0029104E" w:rsidRPr="003B2076">
        <w:t xml:space="preserve"> </w:t>
      </w:r>
      <w:r w:rsidR="0029104E" w:rsidRPr="00A068B0">
        <w:t xml:space="preserve">will use the requirements of this </w:t>
      </w:r>
      <w:r w:rsidR="0029104E" w:rsidRPr="003B2076">
        <w:t xml:space="preserve">EREC G98 </w:t>
      </w:r>
      <w:r w:rsidR="0029104E" w:rsidRPr="00A068B0">
        <w:t xml:space="preserve">to develop type verification certification for each of their </w:t>
      </w:r>
      <w:r w:rsidR="0029104E" w:rsidRPr="003B2076">
        <w:rPr>
          <w:b/>
        </w:rPr>
        <w:t>Micro-generator</w:t>
      </w:r>
      <w:r w:rsidR="0029104E" w:rsidRPr="00A068B0">
        <w:t xml:space="preserve"> models.</w:t>
      </w:r>
    </w:p>
    <w:p w14:paraId="3917ECD9" w14:textId="374EEFC0" w:rsidR="00D31EAB" w:rsidRPr="00A068B0" w:rsidRDefault="00AA3E95">
      <w:pPr>
        <w:pStyle w:val="NumberedPARAlevel3"/>
        <w:keepNext w:val="0"/>
        <w:ind w:left="709" w:hanging="709"/>
        <w:rPr>
          <w:lang w:eastAsia="en-GB"/>
        </w:rPr>
        <w:pPrChange w:id="335" w:author="ENA" w:date="2021-04-15T20:07:00Z">
          <w:pPr>
            <w:pStyle w:val="NumberedPARAlevel3"/>
            <w:ind w:left="709" w:hanging="709"/>
          </w:pPr>
        </w:pPrChange>
      </w:pPr>
      <w:r w:rsidRPr="00A068B0">
        <w:rPr>
          <w:b/>
        </w:rPr>
        <w:t>M</w:t>
      </w:r>
      <w:bookmarkStart w:id="336" w:name="_Hlk495259981"/>
      <w:r w:rsidR="0029104E" w:rsidRPr="00A068B0">
        <w:rPr>
          <w:b/>
        </w:rPr>
        <w:t>anufacturer</w:t>
      </w:r>
      <w:r w:rsidRPr="0074572D">
        <w:t>s</w:t>
      </w:r>
      <w:r w:rsidR="0029104E" w:rsidRPr="00A068B0">
        <w:t xml:space="preserve"> of a </w:t>
      </w:r>
      <w:r w:rsidR="0029104E" w:rsidRPr="00A068B0">
        <w:rPr>
          <w:b/>
        </w:rPr>
        <w:t>Fully Type Tested Micro-generator</w:t>
      </w:r>
      <w:r w:rsidR="0029104E" w:rsidRPr="00A068B0">
        <w:t xml:space="preserve"> should allocate a </w:t>
      </w:r>
      <w:r w:rsidR="0029104E" w:rsidRPr="00A068B0">
        <w:rPr>
          <w:b/>
        </w:rPr>
        <w:t>Manufacturer</w:t>
      </w:r>
      <w:r w:rsidR="0029104E" w:rsidRPr="00A068B0">
        <w:t xml:space="preserve">’s reference number </w:t>
      </w:r>
      <w:ins w:id="337" w:author="ENA" w:date="2021-02-16T19:04:00Z">
        <w:r w:rsidR="00212EBF">
          <w:t xml:space="preserve">and register this together </w:t>
        </w:r>
      </w:ins>
      <w:r w:rsidR="00212EBF">
        <w:t>with</w:t>
      </w:r>
      <w:r w:rsidR="00212EBF" w:rsidRPr="00A068B0">
        <w:t xml:space="preserve"> </w:t>
      </w:r>
      <w:r w:rsidR="0029104E" w:rsidRPr="00A068B0">
        <w:t xml:space="preserve">the required details of the </w:t>
      </w:r>
      <w:r w:rsidR="0029104E" w:rsidRPr="00A068B0">
        <w:rPr>
          <w:b/>
        </w:rPr>
        <w:t>Micro-generator</w:t>
      </w:r>
      <w:r w:rsidR="0029104E" w:rsidRPr="00A068B0">
        <w:t xml:space="preserve"> with the Energy Networks Association </w:t>
      </w:r>
      <w:r w:rsidR="0029104E" w:rsidRPr="00D44441">
        <w:rPr>
          <w:bCs w:val="0"/>
        </w:rPr>
        <w:t>Type Test</w:t>
      </w:r>
      <w:r w:rsidR="0029104E" w:rsidRPr="00A068B0">
        <w:rPr>
          <w:b/>
        </w:rPr>
        <w:t xml:space="preserve"> </w:t>
      </w:r>
      <w:del w:id="338" w:author="ENA" w:date="2021-02-16T19:04:00Z">
        <w:r w:rsidR="0029104E" w:rsidRPr="00A068B0">
          <w:rPr>
            <w:b/>
          </w:rPr>
          <w:delText>Verification Report</w:delText>
        </w:r>
        <w:r w:rsidR="0029104E" w:rsidRPr="00A068B0">
          <w:delText xml:space="preserve"> Register</w:delText>
        </w:r>
      </w:del>
      <w:ins w:id="339" w:author="ENA" w:date="2021-02-16T19:04:00Z">
        <w:r w:rsidR="00432159">
          <w:t>r</w:t>
        </w:r>
        <w:r w:rsidR="00432159" w:rsidRPr="00A068B0">
          <w:t>egister</w:t>
        </w:r>
      </w:ins>
      <w:r w:rsidR="0029104E" w:rsidRPr="00A068B0">
        <w:t xml:space="preserve">.  </w:t>
      </w:r>
      <w:bookmarkEnd w:id="334"/>
      <w:bookmarkEnd w:id="336"/>
    </w:p>
    <w:p w14:paraId="65E613C7" w14:textId="42E80284" w:rsidR="0029104E" w:rsidRPr="003B2076" w:rsidRDefault="0029104E" w:rsidP="003B7C17">
      <w:pPr>
        <w:pStyle w:val="Heading2"/>
      </w:pPr>
      <w:bookmarkStart w:id="340" w:name="_Toc76882379"/>
      <w:r w:rsidRPr="003B2076">
        <w:lastRenderedPageBreak/>
        <w:t>Compliance</w:t>
      </w:r>
      <w:bookmarkEnd w:id="340"/>
    </w:p>
    <w:p w14:paraId="4691A185" w14:textId="62B55240" w:rsidR="0029104E" w:rsidRPr="003B2076" w:rsidRDefault="00AA3E95" w:rsidP="00B83C15">
      <w:pPr>
        <w:pStyle w:val="NumberedPARAlevel3"/>
        <w:ind w:left="709" w:hanging="709"/>
        <w:rPr>
          <w:sz w:val="24"/>
        </w:rPr>
      </w:pPr>
      <w:r w:rsidRPr="00A068B0">
        <w:rPr>
          <w:bCs w:val="0"/>
        </w:rPr>
        <w:t>C</w:t>
      </w:r>
      <w:r w:rsidR="0029104E" w:rsidRPr="00A068B0">
        <w:t xml:space="preserve">ompliance with the requirements detailed in </w:t>
      </w:r>
      <w:r w:rsidR="0029104E" w:rsidRPr="003B2076">
        <w:t xml:space="preserve">this EREC G98 </w:t>
      </w:r>
      <w:r w:rsidR="0029104E" w:rsidRPr="00A068B0">
        <w:t xml:space="preserve">will ensure that the </w:t>
      </w:r>
      <w:r w:rsidR="0029104E" w:rsidRPr="003B2076">
        <w:rPr>
          <w:b/>
        </w:rPr>
        <w:t>Micro-generator(s)</w:t>
      </w:r>
      <w:r w:rsidR="0029104E" w:rsidRPr="00A068B0">
        <w:t xml:space="preserve"> is considered to be approved for connection to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t xml:space="preserve">. </w:t>
      </w:r>
    </w:p>
    <w:p w14:paraId="5BEE3831" w14:textId="28F8B72C" w:rsidR="0029104E" w:rsidRDefault="00AA3E95" w:rsidP="00B83C15">
      <w:pPr>
        <w:pStyle w:val="NumberedPARAlevel3"/>
        <w:ind w:left="709" w:hanging="709"/>
        <w:rPr>
          <w:ins w:id="341" w:author="ENA" w:date="2021-02-16T19:04:00Z"/>
          <w:lang w:eastAsia="en-GB"/>
        </w:rPr>
      </w:pPr>
      <w:r w:rsidRPr="00A068B0">
        <w:t>T</w:t>
      </w:r>
      <w:r w:rsidR="0029104E" w:rsidRPr="00A068B0">
        <w:rPr>
          <w:lang w:eastAsia="en-GB"/>
        </w:rPr>
        <w:t xml:space="preserve">he </w:t>
      </w:r>
      <w:r w:rsidR="0029104E" w:rsidRPr="003B2076">
        <w:rPr>
          <w:b/>
          <w:lang w:eastAsia="en-GB"/>
        </w:rPr>
        <w:t>Micro-generator(s)</w:t>
      </w:r>
      <w:r w:rsidR="0029104E" w:rsidRPr="00A068B0">
        <w:rPr>
          <w:lang w:eastAsia="en-GB"/>
        </w:rPr>
        <w:t xml:space="preserve"> shall </w:t>
      </w:r>
      <w:r w:rsidR="00C52A0F" w:rsidRPr="003B2076">
        <w:rPr>
          <w:lang w:eastAsia="en-GB"/>
        </w:rPr>
        <w:t>conform to</w:t>
      </w:r>
      <w:r w:rsidR="0029104E" w:rsidRPr="00A068B0">
        <w:rPr>
          <w:lang w:eastAsia="en-GB"/>
        </w:rPr>
        <w:t xml:space="preserve"> all relevant </w:t>
      </w:r>
      <w:del w:id="342" w:author="ENA" w:date="2021-02-16T19:04:00Z">
        <w:r w:rsidR="0029104E" w:rsidRPr="00A068B0">
          <w:rPr>
            <w:lang w:eastAsia="en-GB"/>
          </w:rPr>
          <w:delText>European Directives</w:delText>
        </w:r>
      </w:del>
      <w:ins w:id="343" w:author="ENA" w:date="2021-02-16T19:04:00Z">
        <w:r w:rsidR="0081079E">
          <w:rPr>
            <w:lang w:eastAsia="en-GB"/>
          </w:rPr>
          <w:t>compliance</w:t>
        </w:r>
      </w:ins>
      <w:r w:rsidR="0081079E">
        <w:rPr>
          <w:lang w:eastAsia="en-GB"/>
        </w:rPr>
        <w:t xml:space="preserve"> and </w:t>
      </w:r>
      <w:del w:id="344" w:author="ENA" w:date="2021-02-16T19:04:00Z">
        <w:r w:rsidR="0029104E" w:rsidRPr="00A068B0">
          <w:rPr>
            <w:lang w:eastAsia="en-GB"/>
          </w:rPr>
          <w:delText>should</w:delText>
        </w:r>
      </w:del>
      <w:ins w:id="345" w:author="ENA" w:date="2021-02-16T19:04:00Z">
        <w:r w:rsidR="0081079E">
          <w:rPr>
            <w:lang w:eastAsia="en-GB"/>
          </w:rPr>
          <w:t>safety legislation</w:t>
        </w:r>
        <w:r w:rsidR="0029104E" w:rsidRPr="00A068B0">
          <w:rPr>
            <w:lang w:eastAsia="en-GB"/>
          </w:rPr>
          <w:t>.</w:t>
        </w:r>
      </w:ins>
    </w:p>
    <w:p w14:paraId="0EB490F2" w14:textId="77777777" w:rsidR="00801DFC" w:rsidRDefault="00801DFC" w:rsidP="00801DFC">
      <w:pPr>
        <w:pStyle w:val="Heading2"/>
        <w:ind w:left="567" w:hanging="567"/>
        <w:rPr>
          <w:ins w:id="346" w:author="ENA" w:date="2021-02-16T19:04:00Z"/>
        </w:rPr>
      </w:pPr>
      <w:bookmarkStart w:id="347" w:name="_Toc76882380"/>
      <w:ins w:id="348" w:author="ENA" w:date="2021-02-16T19:04:00Z">
        <w:r>
          <w:t>Family approach to Type Testing</w:t>
        </w:r>
        <w:bookmarkEnd w:id="347"/>
      </w:ins>
    </w:p>
    <w:p w14:paraId="4029576D" w14:textId="7D4334E9" w:rsidR="00801DFC" w:rsidRDefault="00801DFC" w:rsidP="00801DFC">
      <w:pPr>
        <w:pStyle w:val="NumberedPARAlevel3"/>
        <w:ind w:left="709" w:hanging="709"/>
        <w:rPr>
          <w:ins w:id="349" w:author="ENA" w:date="2021-02-16T19:04:00Z"/>
        </w:rPr>
      </w:pPr>
      <w:ins w:id="350" w:author="ENA" w:date="2021-02-16T19:04:00Z">
        <w:r>
          <w:t xml:space="preserve">A family approach to type testing is acceptable, whereby </w:t>
        </w:r>
        <w:r>
          <w:rPr>
            <w:b/>
          </w:rPr>
          <w:t>Micro-generator</w:t>
        </w:r>
        <w:r w:rsidRPr="00D277BF">
          <w:rPr>
            <w:bCs w:val="0"/>
          </w:rPr>
          <w:t>s</w:t>
        </w:r>
        <w:r>
          <w:t xml:space="preserve"> that are the same model and produced by the same </w:t>
        </w:r>
        <w:r w:rsidRPr="00452A42">
          <w:rPr>
            <w:b/>
          </w:rPr>
          <w:t>Manufacturer</w:t>
        </w:r>
        <w:r>
          <w:t xml:space="preserve"> but vary in </w:t>
        </w:r>
        <w:r w:rsidR="00212EBF">
          <w:t>electrical output</w:t>
        </w:r>
        <w:r>
          <w:t xml:space="preserve"> can</w:t>
        </w:r>
      </w:ins>
      <w:r>
        <w:t xml:space="preserve"> </w:t>
      </w:r>
      <w:ins w:id="351" w:author="ENA" w:date="2021-04-13T22:29:00Z">
        <w:r w:rsidR="0019038B">
          <w:t xml:space="preserve">be </w:t>
        </w:r>
      </w:ins>
      <w:ins w:id="352" w:author="ENA" w:date="2021-02-16T19:04:00Z">
        <w:r>
          <w:t xml:space="preserve">considered to be </w:t>
        </w:r>
        <w:r w:rsidRPr="003D2BE5">
          <w:rPr>
            <w:b/>
            <w:bCs w:val="0"/>
          </w:rPr>
          <w:t xml:space="preserve">Fully </w:t>
        </w:r>
        <w:r w:rsidRPr="00452A42">
          <w:rPr>
            <w:b/>
          </w:rPr>
          <w:t>Type Tested</w:t>
        </w:r>
        <w:r>
          <w:t xml:space="preserve"> once one </w:t>
        </w:r>
        <w:r>
          <w:rPr>
            <w:b/>
          </w:rPr>
          <w:t>Micro-generator</w:t>
        </w:r>
        <w:r>
          <w:t xml:space="preserve"> in the family has been shown to be compliant.</w:t>
        </w:r>
        <w:r>
          <w:rPr>
            <w:rStyle w:val="FootnoteReference"/>
          </w:rPr>
          <w:footnoteReference w:id="6"/>
        </w:r>
        <w:r>
          <w:t xml:space="preserve"> The approach is permissible in the following range of </w:t>
        </w:r>
        <w:r>
          <w:rPr>
            <w:b/>
          </w:rPr>
          <w:t>Micro-generator</w:t>
        </w:r>
        <w:r>
          <w:t xml:space="preserve"> </w:t>
        </w:r>
        <w:r w:rsidR="00432159">
          <w:t xml:space="preserve">electrical </w:t>
        </w:r>
        <w:r w:rsidR="00212EBF">
          <w:t>output</w:t>
        </w:r>
        <w:r>
          <w:t>:</w:t>
        </w:r>
      </w:ins>
    </w:p>
    <w:p w14:paraId="0D0BBD54" w14:textId="77777777" w:rsidR="00801DFC" w:rsidRPr="00C478DB" w:rsidRDefault="00801DFC" w:rsidP="00C478DB">
      <w:pPr>
        <w:pStyle w:val="ListParagraph"/>
        <w:numPr>
          <w:ilvl w:val="0"/>
          <w:numId w:val="57"/>
        </w:numPr>
        <w:ind w:left="1134"/>
        <w:rPr>
          <w:ins w:id="354" w:author="ENA" w:date="2021-02-16T19:04:00Z"/>
          <w:rFonts w:ascii="Arial" w:hAnsi="Arial" w:cs="Arial"/>
        </w:rPr>
      </w:pPr>
      <w:ins w:id="355" w:author="ENA" w:date="2021-02-16T19:04:00Z">
        <w:r w:rsidRPr="00C478DB">
          <w:rPr>
            <w:rFonts w:ascii="Arial" w:hAnsi="Arial" w:cs="Arial"/>
          </w:rPr>
          <w:t>For synchronous</w:t>
        </w:r>
        <w:r w:rsidRPr="00C478DB">
          <w:rPr>
            <w:rFonts w:ascii="Arial" w:hAnsi="Arial" w:cs="Arial"/>
            <w:b/>
          </w:rPr>
          <w:t xml:space="preserve"> Micro-generator</w:t>
        </w:r>
        <w:r w:rsidRPr="00C478DB">
          <w:rPr>
            <w:rFonts w:ascii="Arial" w:hAnsi="Arial" w:cs="Arial"/>
          </w:rPr>
          <w:t>s:</w:t>
        </w:r>
      </w:ins>
    </w:p>
    <w:p w14:paraId="166AF2FF" w14:textId="47CEC539" w:rsidR="00801DFC" w:rsidRPr="00C478DB" w:rsidRDefault="00801DFC" w:rsidP="00C478DB">
      <w:pPr>
        <w:pStyle w:val="ListParagraph"/>
        <w:numPr>
          <w:ilvl w:val="1"/>
          <w:numId w:val="57"/>
        </w:numPr>
        <w:rPr>
          <w:ins w:id="356" w:author="ENA" w:date="2021-02-16T19:04:00Z"/>
          <w:rFonts w:ascii="Arial" w:hAnsi="Arial" w:cs="Arial"/>
        </w:rPr>
      </w:pPr>
      <w:ins w:id="357" w:author="ENA" w:date="2021-02-16T19:04:00Z">
        <w:r w:rsidRPr="00C478DB">
          <w:rPr>
            <w:rFonts w:ascii="Arial" w:hAnsi="Arial" w:cs="Arial"/>
          </w:rPr>
          <w:t xml:space="preserve">Lower limit: 1/√10 (0.3162) </w:t>
        </w:r>
        <w:r w:rsidR="00212EBF" w:rsidRPr="00C478DB">
          <w:rPr>
            <w:rFonts w:ascii="Arial" w:hAnsi="Arial" w:cs="Arial"/>
          </w:rPr>
          <w:t>times the</w:t>
        </w:r>
        <w:r w:rsidRPr="00C478DB">
          <w:rPr>
            <w:rFonts w:ascii="Arial" w:hAnsi="Arial" w:cs="Arial"/>
          </w:rPr>
          <w:t xml:space="preserve"> tested </w:t>
        </w:r>
        <w:r w:rsidRPr="00C478DB">
          <w:rPr>
            <w:rFonts w:ascii="Arial" w:hAnsi="Arial" w:cs="Arial"/>
            <w:b/>
          </w:rPr>
          <w:t>Micro-generator</w:t>
        </w:r>
        <w:r w:rsidRPr="00C478DB">
          <w:rPr>
            <w:rFonts w:ascii="Arial" w:hAnsi="Arial" w:cs="Arial"/>
          </w:rPr>
          <w:t xml:space="preserve"> </w:t>
        </w:r>
      </w:ins>
      <w:ins w:id="358" w:author="ENA" w:date="2021-04-13T22:28:00Z">
        <w:r w:rsidR="0019038B" w:rsidRPr="00C478DB">
          <w:rPr>
            <w:rFonts w:ascii="Arial" w:hAnsi="Arial" w:cs="Arial"/>
          </w:rPr>
          <w:t>nameplate rating (W)</w:t>
        </w:r>
      </w:ins>
    </w:p>
    <w:p w14:paraId="1FF8CBF3" w14:textId="2D9B9323" w:rsidR="00801DFC" w:rsidRPr="00C478DB" w:rsidRDefault="00801DFC" w:rsidP="00C478DB">
      <w:pPr>
        <w:pStyle w:val="ListParagraph"/>
        <w:numPr>
          <w:ilvl w:val="1"/>
          <w:numId w:val="57"/>
        </w:numPr>
        <w:rPr>
          <w:ins w:id="359" w:author="ENA" w:date="2021-02-16T19:04:00Z"/>
          <w:rFonts w:ascii="Arial" w:hAnsi="Arial" w:cs="Arial"/>
        </w:rPr>
      </w:pPr>
      <w:ins w:id="360" w:author="ENA" w:date="2021-02-16T19:04:00Z">
        <w:r w:rsidRPr="00C478DB">
          <w:rPr>
            <w:rFonts w:ascii="Arial" w:hAnsi="Arial" w:cs="Arial"/>
          </w:rPr>
          <w:t>Upper limit: √10 (3.162) times</w:t>
        </w:r>
        <w:r w:rsidR="00212EBF" w:rsidRPr="00C478DB">
          <w:rPr>
            <w:rFonts w:ascii="Arial" w:hAnsi="Arial" w:cs="Arial"/>
          </w:rPr>
          <w:t xml:space="preserve"> the</w:t>
        </w:r>
        <w:r w:rsidRPr="00C478DB">
          <w:rPr>
            <w:rFonts w:ascii="Arial" w:hAnsi="Arial" w:cs="Arial"/>
          </w:rPr>
          <w:t xml:space="preserve"> tested </w:t>
        </w:r>
        <w:r w:rsidRPr="00C478DB">
          <w:rPr>
            <w:rFonts w:ascii="Arial" w:hAnsi="Arial" w:cs="Arial"/>
            <w:b/>
          </w:rPr>
          <w:t>Micro-generator</w:t>
        </w:r>
        <w:r w:rsidRPr="00C478DB">
          <w:rPr>
            <w:rFonts w:ascii="Arial" w:hAnsi="Arial" w:cs="Arial"/>
          </w:rPr>
          <w:t xml:space="preserve"> </w:t>
        </w:r>
      </w:ins>
      <w:ins w:id="361" w:author="ENA" w:date="2021-04-13T22:28:00Z">
        <w:r w:rsidR="0019038B" w:rsidRPr="00C478DB">
          <w:rPr>
            <w:rFonts w:ascii="Arial" w:hAnsi="Arial" w:cs="Arial"/>
          </w:rPr>
          <w:t>nameplate rating (W)</w:t>
        </w:r>
      </w:ins>
      <w:ins w:id="362" w:author="ENA" w:date="2021-02-16T19:04:00Z">
        <w:r w:rsidR="00686459" w:rsidRPr="00C478DB">
          <w:rPr>
            <w:rStyle w:val="CommentReference"/>
            <w:rFonts w:ascii="Arial" w:hAnsi="Arial" w:cs="Arial"/>
            <w:lang w:val="x-none"/>
          </w:rPr>
          <w:t xml:space="preserve"> </w:t>
        </w:r>
      </w:ins>
    </w:p>
    <w:p w14:paraId="26B4DC4E" w14:textId="77777777" w:rsidR="00801DFC" w:rsidRPr="00C478DB" w:rsidRDefault="00801DFC" w:rsidP="00C478DB">
      <w:pPr>
        <w:pStyle w:val="ListParagraph"/>
        <w:numPr>
          <w:ilvl w:val="0"/>
          <w:numId w:val="57"/>
        </w:numPr>
        <w:ind w:left="1134"/>
        <w:rPr>
          <w:ins w:id="363" w:author="ENA" w:date="2021-02-16T19:04:00Z"/>
          <w:rFonts w:ascii="Arial" w:hAnsi="Arial" w:cs="Arial"/>
        </w:rPr>
      </w:pPr>
      <w:ins w:id="364" w:author="ENA" w:date="2021-02-16T19:04:00Z">
        <w:r w:rsidRPr="00C478DB">
          <w:rPr>
            <w:rFonts w:ascii="Arial" w:hAnsi="Arial" w:cs="Arial"/>
          </w:rPr>
          <w:t xml:space="preserve">For all other </w:t>
        </w:r>
        <w:r w:rsidRPr="00C478DB">
          <w:rPr>
            <w:rFonts w:ascii="Arial" w:hAnsi="Arial" w:cs="Arial"/>
            <w:b/>
          </w:rPr>
          <w:t>Micro-generator</w:t>
        </w:r>
        <w:r w:rsidRPr="00C478DB">
          <w:rPr>
            <w:rFonts w:ascii="Arial" w:hAnsi="Arial" w:cs="Arial"/>
          </w:rPr>
          <w:t>s:</w:t>
        </w:r>
      </w:ins>
    </w:p>
    <w:p w14:paraId="03746A91" w14:textId="683C37F3" w:rsidR="00801DFC" w:rsidRPr="00C478DB" w:rsidRDefault="00801DFC" w:rsidP="00C478DB">
      <w:pPr>
        <w:pStyle w:val="ListParagraph"/>
        <w:numPr>
          <w:ilvl w:val="1"/>
          <w:numId w:val="57"/>
        </w:numPr>
        <w:rPr>
          <w:ins w:id="365" w:author="ENA" w:date="2021-02-16T19:04:00Z"/>
          <w:rFonts w:ascii="Arial" w:hAnsi="Arial" w:cs="Arial"/>
        </w:rPr>
      </w:pPr>
      <w:ins w:id="366" w:author="ENA" w:date="2021-02-16T19:04:00Z">
        <w:r w:rsidRPr="00C478DB">
          <w:rPr>
            <w:rFonts w:ascii="Arial" w:hAnsi="Arial" w:cs="Arial"/>
          </w:rPr>
          <w:t xml:space="preserve">Lower limit: 1/√10 (0.3162) </w:t>
        </w:r>
        <w:r w:rsidR="00212EBF" w:rsidRPr="00C478DB">
          <w:rPr>
            <w:rFonts w:ascii="Arial" w:hAnsi="Arial" w:cs="Arial"/>
          </w:rPr>
          <w:t>times the</w:t>
        </w:r>
        <w:r w:rsidRPr="00C478DB">
          <w:rPr>
            <w:rFonts w:ascii="Arial" w:hAnsi="Arial" w:cs="Arial"/>
          </w:rPr>
          <w:t xml:space="preserve"> tested </w:t>
        </w:r>
        <w:r w:rsidRPr="00C478DB">
          <w:rPr>
            <w:rFonts w:ascii="Arial" w:hAnsi="Arial" w:cs="Arial"/>
            <w:b/>
          </w:rPr>
          <w:t>Micro-generator</w:t>
        </w:r>
        <w:r w:rsidRPr="00C478DB">
          <w:rPr>
            <w:rFonts w:ascii="Arial" w:hAnsi="Arial" w:cs="Arial"/>
          </w:rPr>
          <w:t xml:space="preserve"> </w:t>
        </w:r>
      </w:ins>
      <w:ins w:id="367" w:author="ENA" w:date="2021-04-13T22:28:00Z">
        <w:r w:rsidR="0019038B" w:rsidRPr="00C478DB">
          <w:rPr>
            <w:rFonts w:ascii="Arial" w:hAnsi="Arial" w:cs="Arial"/>
          </w:rPr>
          <w:t>nameplate rating (W)</w:t>
        </w:r>
      </w:ins>
      <w:ins w:id="368" w:author="ENA" w:date="2021-02-16T19:04:00Z">
        <w:r w:rsidR="00686459" w:rsidRPr="00C478DB">
          <w:rPr>
            <w:rStyle w:val="CommentReference"/>
            <w:rFonts w:ascii="Arial" w:hAnsi="Arial" w:cs="Arial"/>
            <w:lang w:val="x-none"/>
          </w:rPr>
          <w:t xml:space="preserve"> </w:t>
        </w:r>
      </w:ins>
    </w:p>
    <w:p w14:paraId="2428E211" w14:textId="0AA84F44" w:rsidR="00801DFC" w:rsidRPr="00C478DB" w:rsidRDefault="00801DFC" w:rsidP="00C478DB">
      <w:pPr>
        <w:pStyle w:val="ListParagraph"/>
        <w:numPr>
          <w:ilvl w:val="1"/>
          <w:numId w:val="57"/>
        </w:numPr>
        <w:rPr>
          <w:ins w:id="369" w:author="ENA" w:date="2021-02-16T19:04:00Z"/>
          <w:rFonts w:ascii="Arial" w:hAnsi="Arial" w:cs="Arial"/>
        </w:rPr>
      </w:pPr>
      <w:ins w:id="370" w:author="ENA" w:date="2021-02-16T19:04:00Z">
        <w:r w:rsidRPr="00C478DB">
          <w:rPr>
            <w:rFonts w:ascii="Arial" w:hAnsi="Arial" w:cs="Arial"/>
          </w:rPr>
          <w:t xml:space="preserve">Upper limit: 2 times </w:t>
        </w:r>
        <w:r w:rsidR="00212EBF" w:rsidRPr="00C478DB">
          <w:rPr>
            <w:rFonts w:ascii="Arial" w:hAnsi="Arial" w:cs="Arial"/>
          </w:rPr>
          <w:t xml:space="preserve">the </w:t>
        </w:r>
        <w:r w:rsidRPr="00C478DB">
          <w:rPr>
            <w:rFonts w:ascii="Arial" w:hAnsi="Arial" w:cs="Arial"/>
          </w:rPr>
          <w:t xml:space="preserve">tested </w:t>
        </w:r>
        <w:r w:rsidRPr="00C478DB">
          <w:rPr>
            <w:rFonts w:ascii="Arial" w:hAnsi="Arial" w:cs="Arial"/>
            <w:b/>
          </w:rPr>
          <w:t>Micro-generator</w:t>
        </w:r>
        <w:r w:rsidRPr="00C478DB">
          <w:rPr>
            <w:rFonts w:ascii="Arial" w:hAnsi="Arial" w:cs="Arial"/>
          </w:rPr>
          <w:t xml:space="preserve"> </w:t>
        </w:r>
      </w:ins>
      <w:ins w:id="371" w:author="ENA" w:date="2021-04-13T22:28:00Z">
        <w:r w:rsidR="0019038B" w:rsidRPr="00C478DB">
          <w:rPr>
            <w:rFonts w:ascii="Arial" w:hAnsi="Arial" w:cs="Arial"/>
          </w:rPr>
          <w:t>nameplate rating (W)</w:t>
        </w:r>
      </w:ins>
    </w:p>
    <w:p w14:paraId="4F757227" w14:textId="44767614" w:rsidR="00801DFC" w:rsidRDefault="00801DFC" w:rsidP="00801DFC">
      <w:pPr>
        <w:pStyle w:val="NumberedPARAlevel3"/>
        <w:ind w:left="709" w:hanging="709"/>
        <w:rPr>
          <w:ins w:id="372" w:author="ENA" w:date="2021-02-16T19:04:00Z"/>
        </w:rPr>
      </w:pPr>
      <w:ins w:id="373" w:author="ENA" w:date="2021-02-16T19:04:00Z">
        <w:r>
          <w:t xml:space="preserve">All </w:t>
        </w:r>
        <w:r w:rsidRPr="00DE0C42">
          <w:t xml:space="preserve">absolute values </w:t>
        </w:r>
        <w:r>
          <w:t xml:space="preserve">(e.g. operating range tests) </w:t>
        </w:r>
        <w:r w:rsidR="00686459">
          <w:t xml:space="preserve">from the tested </w:t>
        </w:r>
        <w:r w:rsidR="00686459" w:rsidRPr="00CE2C6E">
          <w:rPr>
            <w:b/>
            <w:bCs w:val="0"/>
          </w:rPr>
          <w:t>Micro-generator</w:t>
        </w:r>
        <w:r w:rsidR="00686459">
          <w:t xml:space="preserve"> </w:t>
        </w:r>
        <w:r>
          <w:t>shall be</w:t>
        </w:r>
        <w:r w:rsidRPr="00DE0C42">
          <w:t xml:space="preserve"> transferred directly</w:t>
        </w:r>
        <w:r>
          <w:t xml:space="preserve"> in the compliance forms</w:t>
        </w:r>
        <w:r w:rsidR="00686459">
          <w:t xml:space="preserve"> of an assumed compliant </w:t>
        </w:r>
        <w:r w:rsidR="00686459" w:rsidRPr="00CE2C6E">
          <w:rPr>
            <w:b/>
            <w:bCs w:val="0"/>
          </w:rPr>
          <w:t>Micro-generator</w:t>
        </w:r>
        <w:r w:rsidR="00686459">
          <w:rPr>
            <w:b/>
            <w:bCs w:val="0"/>
          </w:rPr>
          <w:t xml:space="preserve"> </w:t>
        </w:r>
        <w:r w:rsidR="00686459">
          <w:t>of the same family</w:t>
        </w:r>
        <w:r>
          <w:t xml:space="preserve">. </w:t>
        </w:r>
        <w:r w:rsidRPr="00DE0C42">
          <w:t xml:space="preserve">All relative results related to design </w:t>
        </w:r>
        <w:r w:rsidRPr="00452A42">
          <w:rPr>
            <w:b/>
          </w:rPr>
          <w:t>Active Power</w:t>
        </w:r>
        <w:r w:rsidRPr="00DE0C42">
          <w:t xml:space="preserve"> or </w:t>
        </w:r>
        <w:r>
          <w:t>c</w:t>
        </w:r>
        <w:r w:rsidRPr="00DE0C42">
          <w:t xml:space="preserve">urrent </w:t>
        </w:r>
        <w:r>
          <w:t xml:space="preserve">(e.g. power quality fluctuation and flicker) </w:t>
        </w:r>
        <w:r w:rsidR="00686459">
          <w:t xml:space="preserve">from the tested </w:t>
        </w:r>
        <w:r w:rsidR="00686459" w:rsidRPr="00CE2C6E">
          <w:rPr>
            <w:b/>
            <w:bCs w:val="0"/>
          </w:rPr>
          <w:t>Micro-generator</w:t>
        </w:r>
        <w:r w:rsidR="00686459">
          <w:t xml:space="preserve"> </w:t>
        </w:r>
        <w:r>
          <w:t>shall be</w:t>
        </w:r>
        <w:r w:rsidRPr="00DE0C42">
          <w:t xml:space="preserve"> transferred </w:t>
        </w:r>
        <w:r w:rsidR="00686459">
          <w:t>to the compliance form of</w:t>
        </w:r>
      </w:ins>
      <w:r w:rsidR="00686459">
        <w:t xml:space="preserve"> a </w:t>
      </w:r>
      <w:del w:id="374" w:author="ENA" w:date="2021-02-16T19:04:00Z">
        <w:r w:rsidR="0029104E" w:rsidRPr="00A068B0">
          <w:rPr>
            <w:lang w:eastAsia="en-GB"/>
          </w:rPr>
          <w:delText>CE marking.</w:delText>
        </w:r>
      </w:del>
      <w:ins w:id="375" w:author="ENA" w:date="2021-02-16T19:04:00Z">
        <w:r w:rsidR="00686459" w:rsidRPr="00CE2C6E">
          <w:rPr>
            <w:b/>
            <w:bCs w:val="0"/>
          </w:rPr>
          <w:t>Micro-generator</w:t>
        </w:r>
        <w:r w:rsidR="00686459">
          <w:t xml:space="preserve"> in the same family </w:t>
        </w:r>
        <w:r w:rsidRPr="00DE0C42">
          <w:t xml:space="preserve">according to </w:t>
        </w:r>
        <w:r>
          <w:t xml:space="preserve">the </w:t>
        </w:r>
        <w:r w:rsidRPr="00DE0C42">
          <w:t xml:space="preserve">ratio </w:t>
        </w:r>
        <w:r>
          <w:t>of the</w:t>
        </w:r>
        <w:r w:rsidRPr="00DE0C42">
          <w:t xml:space="preserve"> respective </w:t>
        </w:r>
      </w:ins>
      <w:ins w:id="376" w:author="ENA" w:date="2021-04-13T22:28:00Z">
        <w:r w:rsidR="0019038B" w:rsidRPr="0019038B">
          <w:t>nameplate rating (W)</w:t>
        </w:r>
      </w:ins>
      <w:ins w:id="377" w:author="ENA" w:date="2021-02-16T19:04:00Z">
        <w:r>
          <w:t xml:space="preserve">of the tested </w:t>
        </w:r>
        <w:r>
          <w:rPr>
            <w:b/>
            <w:bCs w:val="0"/>
          </w:rPr>
          <w:t>Micro-generator</w:t>
        </w:r>
        <w:r>
          <w:t xml:space="preserve"> and the assumed compliant </w:t>
        </w:r>
        <w:r>
          <w:rPr>
            <w:b/>
            <w:bCs w:val="0"/>
          </w:rPr>
          <w:t>Micro-generator</w:t>
        </w:r>
        <w:r>
          <w:t>.</w:t>
        </w:r>
        <w:r w:rsidR="00432159">
          <w:t xml:space="preserve"> </w:t>
        </w:r>
        <w:bookmarkStart w:id="378" w:name="_Hlk63073010"/>
        <w:r w:rsidR="00432159">
          <w:t xml:space="preserve">For the avoidance of doubt, the </w:t>
        </w:r>
        <w:r w:rsidR="00432159" w:rsidRPr="00CE2C6E">
          <w:rPr>
            <w:b/>
            <w:bCs w:val="0"/>
          </w:rPr>
          <w:t>Manufacturer</w:t>
        </w:r>
        <w:r w:rsidR="00432159">
          <w:rPr>
            <w:b/>
            <w:bCs w:val="0"/>
          </w:rPr>
          <w:t xml:space="preserve"> </w:t>
        </w:r>
        <w:r w:rsidR="00432159">
          <w:t xml:space="preserve">shall register each </w:t>
        </w:r>
        <w:r w:rsidR="00432159">
          <w:rPr>
            <w:b/>
            <w:bCs w:val="0"/>
          </w:rPr>
          <w:t>Micro-generator</w:t>
        </w:r>
        <w:r w:rsidR="00432159">
          <w:t xml:space="preserve"> in the family on the Energy Networks Association </w:t>
        </w:r>
        <w:r w:rsidR="00432159" w:rsidRPr="00D44441">
          <w:t>Type Test</w:t>
        </w:r>
        <w:r w:rsidR="00432159">
          <w:t xml:space="preserve"> register. </w:t>
        </w:r>
      </w:ins>
    </w:p>
    <w:bookmarkEnd w:id="378"/>
    <w:p w14:paraId="67A9230C" w14:textId="1D111104" w:rsidR="00801DFC" w:rsidRDefault="00801DFC" w:rsidP="00801DFC">
      <w:pPr>
        <w:pStyle w:val="NumberedPARAlevel3"/>
        <w:ind w:left="709" w:hanging="709"/>
        <w:rPr>
          <w:ins w:id="379" w:author="ENA" w:date="2021-02-16T19:04:00Z"/>
        </w:rPr>
      </w:pPr>
      <w:ins w:id="380" w:author="ENA" w:date="2021-02-16T19:04:00Z">
        <w:r>
          <w:t xml:space="preserve">It is the responsibility of the </w:t>
        </w:r>
        <w:r w:rsidRPr="00452A42">
          <w:rPr>
            <w:b/>
          </w:rPr>
          <w:t>Manufacturer</w:t>
        </w:r>
        <w:r w:rsidRPr="000A5404">
          <w:t xml:space="preserve"> to </w:t>
        </w:r>
        <w:r>
          <w:t xml:space="preserve">provide </w:t>
        </w:r>
        <w:r w:rsidRPr="000A5404">
          <w:t>technical justif</w:t>
        </w:r>
        <w:r>
          <w:t>ication that</w:t>
        </w:r>
        <w:r w:rsidRPr="000A5404">
          <w:t xml:space="preserve"> the results are transferable</w:t>
        </w:r>
        <w:r>
          <w:t xml:space="preserve">. For example, the </w:t>
        </w:r>
        <w:r>
          <w:rPr>
            <w:b/>
            <w:bCs w:val="0"/>
          </w:rPr>
          <w:t>Micro-generator</w:t>
        </w:r>
        <w:r w:rsidRPr="00596497">
          <w:rPr>
            <w:bCs w:val="0"/>
          </w:rPr>
          <w:t>s</w:t>
        </w:r>
        <w:r>
          <w:t xml:space="preserve"> have the </w:t>
        </w:r>
        <w:r w:rsidRPr="000A5404">
          <w:t>same control systems</w:t>
        </w:r>
        <w:r>
          <w:t>.</w:t>
        </w:r>
      </w:ins>
    </w:p>
    <w:p w14:paraId="3258AB68" w14:textId="77777777" w:rsidR="00801DFC" w:rsidRPr="00A068B0" w:rsidRDefault="00801DFC" w:rsidP="00912D27">
      <w:pPr>
        <w:rPr>
          <w:lang w:eastAsia="en-GB"/>
        </w:rPr>
      </w:pPr>
    </w:p>
    <w:p w14:paraId="604C1883" w14:textId="77777777" w:rsidR="00D22790" w:rsidRDefault="00D22790">
      <w:pPr>
        <w:jc w:val="left"/>
        <w:rPr>
          <w:rFonts w:cs="Times New Roman"/>
          <w:b/>
          <w:bCs/>
          <w:spacing w:val="0"/>
          <w:sz w:val="24"/>
          <w:szCs w:val="22"/>
        </w:rPr>
      </w:pPr>
      <w:r>
        <w:br w:type="page"/>
      </w:r>
    </w:p>
    <w:p w14:paraId="5CEE9793" w14:textId="73D227C1" w:rsidR="0029104E" w:rsidRPr="003B2076" w:rsidRDefault="0029104E" w:rsidP="003B7C17">
      <w:pPr>
        <w:pStyle w:val="Heading1"/>
        <w:rPr>
          <w:lang w:eastAsia="en-GB"/>
        </w:rPr>
      </w:pPr>
      <w:bookmarkStart w:id="381" w:name="_Toc76882381"/>
      <w:r w:rsidRPr="003B2076">
        <w:lastRenderedPageBreak/>
        <w:t>Operation</w:t>
      </w:r>
      <w:r w:rsidRPr="003B2076">
        <w:rPr>
          <w:lang w:eastAsia="en-GB"/>
        </w:rPr>
        <w:t xml:space="preserve"> and Safety</w:t>
      </w:r>
      <w:bookmarkEnd w:id="381"/>
    </w:p>
    <w:p w14:paraId="4839D232" w14:textId="0D134CEF" w:rsidR="0029104E" w:rsidRPr="003B2076" w:rsidRDefault="0029104E" w:rsidP="003B7C17">
      <w:pPr>
        <w:pStyle w:val="Heading2"/>
      </w:pPr>
      <w:bookmarkStart w:id="382" w:name="_Toc76882382"/>
      <w:r w:rsidRPr="003B2076">
        <w:t>Operational Requirements</w:t>
      </w:r>
      <w:bookmarkEnd w:id="382"/>
    </w:p>
    <w:p w14:paraId="6D41A24D" w14:textId="6E1FDA6D" w:rsidR="0029104E" w:rsidRPr="00A068B0" w:rsidRDefault="00AA3E95" w:rsidP="00B83C15">
      <w:pPr>
        <w:pStyle w:val="NumberedPARAlevel3"/>
        <w:ind w:left="709" w:hanging="709"/>
        <w:rPr>
          <w:lang w:eastAsia="en-GB"/>
        </w:rPr>
      </w:pPr>
      <w:r w:rsidRPr="003B2076">
        <w:t>C</w:t>
      </w:r>
      <w:r w:rsidR="0029104E" w:rsidRPr="003B2076">
        <w:rPr>
          <w:lang w:eastAsia="en-GB"/>
        </w:rPr>
        <w:t xml:space="preserve">ompliance with this EREC G98 in respect of the design, installation, operation and maintenance of a </w:t>
      </w:r>
      <w:r w:rsidR="0029104E" w:rsidRPr="003B2076">
        <w:rPr>
          <w:b/>
          <w:lang w:eastAsia="en-GB"/>
        </w:rPr>
        <w:t>Micro-generating Plant</w:t>
      </w:r>
      <w:r w:rsidR="0029104E" w:rsidRPr="003B2076">
        <w:rPr>
          <w:lang w:eastAsia="en-GB"/>
        </w:rPr>
        <w:t xml:space="preserve">, will ensure that the </w:t>
      </w:r>
      <w:r w:rsidR="0029104E" w:rsidRPr="003B2076">
        <w:rPr>
          <w:b/>
          <w:lang w:eastAsia="en-GB"/>
        </w:rPr>
        <w:t>Customer</w:t>
      </w:r>
      <w:r w:rsidR="0029104E" w:rsidRPr="003B2076">
        <w:rPr>
          <w:lang w:eastAsia="en-GB"/>
        </w:rPr>
        <w:t xml:space="preserve"> is discharging their legal obligations under </w:t>
      </w:r>
      <w:r w:rsidR="0029104E" w:rsidRPr="003B2076">
        <w:rPr>
          <w:b/>
          <w:lang w:eastAsia="en-GB"/>
        </w:rPr>
        <w:t>ESQCR</w:t>
      </w:r>
      <w:r w:rsidR="0029104E" w:rsidRPr="003B2076">
        <w:rPr>
          <w:lang w:eastAsia="en-GB"/>
        </w:rPr>
        <w:t xml:space="preserve"> 22(1)(a) and the EU Network Code on Requirements for Grid Connection of Generators.</w:t>
      </w:r>
    </w:p>
    <w:p w14:paraId="09FC5185" w14:textId="18155509" w:rsidR="0029104E" w:rsidRPr="003B2076" w:rsidRDefault="0081079E" w:rsidP="003B7C17">
      <w:pPr>
        <w:pStyle w:val="Heading2"/>
      </w:pPr>
      <w:bookmarkStart w:id="383" w:name="_Toc76882383"/>
      <w:ins w:id="384" w:author="ENA" w:date="2021-02-16T19:04:00Z">
        <w:r>
          <w:t xml:space="preserve">Installation Wiring and </w:t>
        </w:r>
      </w:ins>
      <w:r w:rsidR="0029104E" w:rsidRPr="003B2076">
        <w:t>Isolation</w:t>
      </w:r>
      <w:bookmarkEnd w:id="383"/>
    </w:p>
    <w:p w14:paraId="2FD0245F" w14:textId="7C715CC2" w:rsidR="0029104E" w:rsidRPr="0074572D" w:rsidRDefault="0081079E" w:rsidP="0074572D">
      <w:pPr>
        <w:pStyle w:val="NumberedPARAlevel3"/>
        <w:ind w:left="709" w:hanging="709"/>
      </w:pPr>
      <w:ins w:id="385" w:author="ENA" w:date="2021-02-16T19:04:00Z">
        <w:r>
          <w:rPr>
            <w:rFonts w:ascii="Calibri" w:eastAsia="Calibri" w:hAnsi="Calibri"/>
            <w:b/>
            <w:bCs w:val="0"/>
            <w:noProof/>
            <w:sz w:val="16"/>
            <w:szCs w:val="16"/>
            <w:lang w:eastAsia="en-GB"/>
          </w:rPr>
          <w:drawing>
            <wp:anchor distT="0" distB="0" distL="114300" distR="114300" simplePos="0" relativeHeight="251706880" behindDoc="0" locked="0" layoutInCell="1" allowOverlap="1" wp14:anchorId="747CF730" wp14:editId="677EAA52">
              <wp:simplePos x="0" y="0"/>
              <wp:positionH relativeFrom="column">
                <wp:posOffset>0</wp:posOffset>
              </wp:positionH>
              <wp:positionV relativeFrom="paragraph">
                <wp:posOffset>1384300</wp:posOffset>
              </wp:positionV>
              <wp:extent cx="5610225" cy="2285365"/>
              <wp:effectExtent l="0" t="0" r="0" b="63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5610225" cy="2285365"/>
                      </a:xfrm>
                      <a:prstGeom prst="rect">
                        <a:avLst/>
                      </a:prstGeom>
                    </pic:spPr>
                  </pic:pic>
                </a:graphicData>
              </a:graphic>
            </wp:anchor>
          </w:drawing>
        </w:r>
        <w:r w:rsidRPr="00C459D9">
          <w:rPr>
            <w:rFonts w:eastAsia="Batang"/>
          </w:rPr>
          <w:t>The installation that connects</w:t>
        </w:r>
        <w:r w:rsidRPr="00C459D9">
          <w:rPr>
            <w:rFonts w:eastAsia="Batang"/>
            <w:spacing w:val="3"/>
          </w:rPr>
          <w:t xml:space="preserve"> </w:t>
        </w:r>
        <w:r w:rsidRPr="00C459D9">
          <w:rPr>
            <w:rFonts w:eastAsia="Batang"/>
          </w:rPr>
          <w:t xml:space="preserve">the </w:t>
        </w:r>
        <w:r w:rsidRPr="00DF22BB">
          <w:rPr>
            <w:rFonts w:eastAsia="Batang"/>
            <w:b/>
          </w:rPr>
          <w:t>Micro-generat</w:t>
        </w:r>
        <w:r w:rsidR="000C73B1">
          <w:rPr>
            <w:rFonts w:eastAsia="Batang"/>
            <w:b/>
          </w:rPr>
          <w:t>ing Plant</w:t>
        </w:r>
        <w:r w:rsidRPr="00C459D9">
          <w:rPr>
            <w:rFonts w:eastAsia="Batang"/>
            <w:spacing w:val="5"/>
          </w:rPr>
          <w:t xml:space="preserve"> </w:t>
        </w:r>
        <w:r w:rsidRPr="00C459D9">
          <w:rPr>
            <w:rFonts w:eastAsia="Batang"/>
          </w:rPr>
          <w:t>to</w:t>
        </w:r>
        <w:r w:rsidRPr="00C459D9">
          <w:rPr>
            <w:rFonts w:eastAsia="Batang"/>
            <w:spacing w:val="10"/>
          </w:rPr>
          <w:t xml:space="preserve"> </w:t>
        </w:r>
        <w:r w:rsidRPr="00C459D9">
          <w:rPr>
            <w:rFonts w:eastAsia="Batang"/>
          </w:rPr>
          <w:t>t</w:t>
        </w:r>
        <w:r w:rsidRPr="00C459D9">
          <w:rPr>
            <w:rFonts w:eastAsia="Batang"/>
            <w:spacing w:val="1"/>
          </w:rPr>
          <w:t>h</w:t>
        </w:r>
        <w:r w:rsidRPr="00C459D9">
          <w:rPr>
            <w:rFonts w:eastAsia="Batang"/>
          </w:rPr>
          <w:t xml:space="preserve">e </w:t>
        </w:r>
        <w:r w:rsidRPr="00DF22BB">
          <w:rPr>
            <w:rFonts w:eastAsia="Batang"/>
            <w:b/>
          </w:rPr>
          <w:t>Connection Point</w:t>
        </w:r>
        <w:r w:rsidRPr="00C459D9">
          <w:rPr>
            <w:rFonts w:eastAsia="Batang"/>
          </w:rPr>
          <w:t xml:space="preserve"> shall</w:t>
        </w:r>
        <w:r w:rsidRPr="00C459D9">
          <w:rPr>
            <w:rFonts w:eastAsia="Batang"/>
            <w:spacing w:val="7"/>
          </w:rPr>
          <w:t xml:space="preserve"> </w:t>
        </w:r>
        <w:r w:rsidRPr="00C459D9">
          <w:rPr>
            <w:rFonts w:eastAsia="Batang"/>
          </w:rPr>
          <w:t>comply</w:t>
        </w:r>
        <w:r w:rsidRPr="00C459D9">
          <w:rPr>
            <w:rFonts w:eastAsia="Batang"/>
            <w:spacing w:val="5"/>
          </w:rPr>
          <w:t xml:space="preserve"> </w:t>
        </w:r>
        <w:r w:rsidRPr="00C459D9">
          <w:rPr>
            <w:rFonts w:eastAsia="Batang"/>
          </w:rPr>
          <w:t>with</w:t>
        </w:r>
        <w:r w:rsidRPr="00C459D9">
          <w:rPr>
            <w:rFonts w:eastAsia="Batang"/>
            <w:spacing w:val="7"/>
          </w:rPr>
          <w:t xml:space="preserve"> </w:t>
        </w:r>
        <w:r w:rsidRPr="00C459D9">
          <w:rPr>
            <w:rFonts w:eastAsia="Batang"/>
          </w:rPr>
          <w:t>the requirements of</w:t>
        </w:r>
        <w:r w:rsidRPr="00C459D9">
          <w:rPr>
            <w:rFonts w:eastAsia="Batang"/>
            <w:spacing w:val="12"/>
          </w:rPr>
          <w:t xml:space="preserve"> </w:t>
        </w:r>
        <w:r w:rsidRPr="00C459D9">
          <w:rPr>
            <w:rFonts w:eastAsia="Batang"/>
          </w:rPr>
          <w:t>BS</w:t>
        </w:r>
        <w:r w:rsidRPr="00C459D9">
          <w:rPr>
            <w:rFonts w:eastAsia="Batang"/>
            <w:spacing w:val="11"/>
          </w:rPr>
          <w:t xml:space="preserve"> </w:t>
        </w:r>
        <w:r w:rsidRPr="00C459D9">
          <w:rPr>
            <w:rFonts w:eastAsia="Batang"/>
          </w:rPr>
          <w:t>7671. All</w:t>
        </w:r>
        <w:r w:rsidRPr="00C459D9">
          <w:rPr>
            <w:rFonts w:eastAsia="Batang"/>
            <w:spacing w:val="11"/>
          </w:rPr>
          <w:t xml:space="preserve"> </w:t>
        </w:r>
        <w:r w:rsidRPr="00C459D9">
          <w:rPr>
            <w:rFonts w:eastAsia="Batang"/>
          </w:rPr>
          <w:t>wiring</w:t>
        </w:r>
        <w:r w:rsidRPr="00C459D9">
          <w:rPr>
            <w:rFonts w:eastAsia="Batang"/>
            <w:spacing w:val="7"/>
          </w:rPr>
          <w:t xml:space="preserve"> </w:t>
        </w:r>
        <w:r w:rsidRPr="00C459D9">
          <w:rPr>
            <w:rFonts w:eastAsia="Batang"/>
          </w:rPr>
          <w:t>between</w:t>
        </w:r>
        <w:r w:rsidRPr="00C459D9">
          <w:rPr>
            <w:rFonts w:eastAsia="Batang"/>
            <w:spacing w:val="6"/>
          </w:rPr>
          <w:t xml:space="preserve"> </w:t>
        </w:r>
        <w:r w:rsidRPr="00C459D9">
          <w:rPr>
            <w:rFonts w:eastAsia="Batang"/>
          </w:rPr>
          <w:t>the</w:t>
        </w:r>
        <w:r w:rsidRPr="00C459D9">
          <w:rPr>
            <w:rFonts w:eastAsia="Batang"/>
            <w:spacing w:val="11"/>
          </w:rPr>
          <w:t xml:space="preserve"> </w:t>
        </w:r>
        <w:r w:rsidRPr="00DF22BB">
          <w:rPr>
            <w:rFonts w:eastAsia="Batang"/>
            <w:b/>
          </w:rPr>
          <w:t>Connection</w:t>
        </w:r>
        <w:r w:rsidRPr="00C459D9">
          <w:rPr>
            <w:rFonts w:eastAsia="Batang"/>
            <w:b/>
          </w:rPr>
          <w:t xml:space="preserve"> Point</w:t>
        </w:r>
        <w:r w:rsidRPr="00C459D9">
          <w:rPr>
            <w:rFonts w:eastAsia="Batang"/>
            <w:spacing w:val="3"/>
          </w:rPr>
          <w:t xml:space="preserve"> </w:t>
        </w:r>
        <w:r w:rsidRPr="00C459D9">
          <w:rPr>
            <w:rFonts w:eastAsia="Batang"/>
          </w:rPr>
          <w:t>and</w:t>
        </w:r>
        <w:r w:rsidRPr="00C459D9">
          <w:rPr>
            <w:rFonts w:eastAsia="Batang"/>
            <w:spacing w:val="10"/>
          </w:rPr>
          <w:t xml:space="preserve"> </w:t>
        </w:r>
        <w:r w:rsidRPr="00C459D9">
          <w:rPr>
            <w:rFonts w:eastAsia="Batang"/>
          </w:rPr>
          <w:t>the</w:t>
        </w:r>
        <w:r w:rsidRPr="00C459D9">
          <w:rPr>
            <w:rFonts w:eastAsia="Batang"/>
            <w:spacing w:val="11"/>
          </w:rPr>
          <w:t xml:space="preserve"> </w:t>
        </w:r>
        <w:r w:rsidRPr="00DF22BB">
          <w:rPr>
            <w:rFonts w:eastAsia="Batang"/>
            <w:b/>
          </w:rPr>
          <w:t>Micro-generator</w:t>
        </w:r>
        <w:r w:rsidR="000C73B1" w:rsidRPr="00CE2C6E">
          <w:rPr>
            <w:rFonts w:eastAsia="Batang"/>
            <w:bCs w:val="0"/>
          </w:rPr>
          <w:t>(s)</w:t>
        </w:r>
        <w:r w:rsidRPr="00C459D9">
          <w:rPr>
            <w:rFonts w:eastAsia="Batang"/>
            <w:spacing w:val="9"/>
          </w:rPr>
          <w:t xml:space="preserve"> </w:t>
        </w:r>
        <w:r w:rsidRPr="00C459D9">
          <w:rPr>
            <w:rFonts w:eastAsia="Batang"/>
          </w:rPr>
          <w:t>shall be protected by</w:t>
        </w:r>
        <w:r w:rsidRPr="00C459D9">
          <w:rPr>
            <w:rFonts w:eastAsia="Batang"/>
            <w:spacing w:val="7"/>
          </w:rPr>
          <w:t xml:space="preserve"> </w:t>
        </w:r>
        <w:r w:rsidRPr="00C459D9">
          <w:rPr>
            <w:rFonts w:eastAsia="Batang"/>
          </w:rPr>
          <w:t>a suitably</w:t>
        </w:r>
        <w:r w:rsidRPr="00C459D9">
          <w:rPr>
            <w:rFonts w:eastAsia="Batang"/>
            <w:spacing w:val="2"/>
          </w:rPr>
          <w:t xml:space="preserve"> </w:t>
        </w:r>
        <w:r w:rsidRPr="00C459D9">
          <w:rPr>
            <w:rFonts w:eastAsia="Batang"/>
          </w:rPr>
          <w:t>rated</w:t>
        </w:r>
        <w:r w:rsidRPr="00C459D9">
          <w:rPr>
            <w:rFonts w:eastAsia="Batang"/>
            <w:spacing w:val="4"/>
          </w:rPr>
          <w:t xml:space="preserve"> </w:t>
        </w:r>
        <w:r w:rsidRPr="00C459D9">
          <w:rPr>
            <w:rFonts w:eastAsia="Batang"/>
          </w:rPr>
          <w:t>protective</w:t>
        </w:r>
        <w:r w:rsidRPr="00C459D9">
          <w:rPr>
            <w:rFonts w:eastAsia="Batang"/>
            <w:spacing w:val="-1"/>
          </w:rPr>
          <w:t xml:space="preserve"> </w:t>
        </w:r>
        <w:r w:rsidRPr="00C459D9">
          <w:rPr>
            <w:rFonts w:eastAsia="Batang"/>
          </w:rPr>
          <w:t>device</w:t>
        </w:r>
        <w:r w:rsidRPr="00C459D9">
          <w:rPr>
            <w:rFonts w:eastAsia="Batang"/>
            <w:spacing w:val="2"/>
          </w:rPr>
          <w:t xml:space="preserve"> </w:t>
        </w:r>
        <w:r w:rsidRPr="00C459D9">
          <w:rPr>
            <w:rFonts w:eastAsia="Batang"/>
            <w:spacing w:val="1"/>
          </w:rPr>
          <w:t>a</w:t>
        </w:r>
        <w:r w:rsidRPr="00C459D9">
          <w:rPr>
            <w:rFonts w:eastAsia="Batang"/>
          </w:rPr>
          <w:t>nd</w:t>
        </w:r>
        <w:r w:rsidRPr="00C459D9">
          <w:rPr>
            <w:rFonts w:eastAsia="Batang"/>
            <w:spacing w:val="5"/>
          </w:rPr>
          <w:t xml:space="preserve"> </w:t>
        </w:r>
        <w:r w:rsidRPr="00C459D9">
          <w:rPr>
            <w:rFonts w:eastAsia="Batang"/>
          </w:rPr>
          <w:t>shall</w:t>
        </w:r>
        <w:r w:rsidRPr="00C459D9">
          <w:rPr>
            <w:rFonts w:eastAsia="Batang"/>
            <w:spacing w:val="4"/>
          </w:rPr>
          <w:t xml:space="preserve"> </w:t>
        </w:r>
        <w:r w:rsidRPr="00C459D9">
          <w:rPr>
            <w:rFonts w:eastAsia="Batang"/>
          </w:rPr>
          <w:t>be</w:t>
        </w:r>
        <w:r w:rsidRPr="00C459D9">
          <w:rPr>
            <w:rFonts w:eastAsia="Batang"/>
            <w:spacing w:val="5"/>
          </w:rPr>
          <w:t xml:space="preserve"> </w:t>
        </w:r>
        <w:r w:rsidRPr="00C459D9">
          <w:rPr>
            <w:rFonts w:eastAsia="Batang"/>
          </w:rPr>
          <w:t>of</w:t>
        </w:r>
        <w:r w:rsidRPr="00C459D9">
          <w:rPr>
            <w:rFonts w:eastAsia="Batang"/>
            <w:spacing w:val="7"/>
          </w:rPr>
          <w:t xml:space="preserve"> </w:t>
        </w:r>
        <w:r w:rsidRPr="00C459D9">
          <w:rPr>
            <w:rFonts w:eastAsia="Batang"/>
          </w:rPr>
          <w:t>suitable</w:t>
        </w:r>
        <w:r w:rsidRPr="00C459D9">
          <w:rPr>
            <w:rFonts w:eastAsia="Batang"/>
            <w:spacing w:val="1"/>
          </w:rPr>
          <w:t xml:space="preserve"> </w:t>
        </w:r>
        <w:r w:rsidRPr="00C459D9">
          <w:rPr>
            <w:rFonts w:eastAsia="Batang"/>
          </w:rPr>
          <w:t>size</w:t>
        </w:r>
        <w:r w:rsidRPr="00C459D9">
          <w:rPr>
            <w:rFonts w:eastAsia="Batang"/>
            <w:spacing w:val="5"/>
          </w:rPr>
          <w:t xml:space="preserve"> </w:t>
        </w:r>
        <w:r w:rsidRPr="00C459D9">
          <w:rPr>
            <w:rFonts w:eastAsia="Batang"/>
          </w:rPr>
          <w:t>and</w:t>
        </w:r>
        <w:r w:rsidRPr="00C459D9">
          <w:rPr>
            <w:rFonts w:eastAsia="Batang"/>
            <w:spacing w:val="5"/>
          </w:rPr>
          <w:t xml:space="preserve"> </w:t>
        </w:r>
        <w:r w:rsidRPr="00C459D9">
          <w:rPr>
            <w:rFonts w:eastAsia="Batang"/>
          </w:rPr>
          <w:t>type</w:t>
        </w:r>
        <w:r w:rsidRPr="00C459D9">
          <w:rPr>
            <w:rFonts w:eastAsia="Batang"/>
            <w:spacing w:val="5"/>
          </w:rPr>
          <w:t xml:space="preserve"> </w:t>
        </w:r>
        <w:r w:rsidRPr="00C459D9">
          <w:rPr>
            <w:rFonts w:eastAsia="Batang"/>
          </w:rPr>
          <w:t>for</w:t>
        </w:r>
        <w:r w:rsidRPr="00C459D9">
          <w:rPr>
            <w:rFonts w:eastAsia="Batang"/>
            <w:spacing w:val="6"/>
          </w:rPr>
          <w:t xml:space="preserve"> </w:t>
        </w:r>
        <w:r w:rsidRPr="00C459D9">
          <w:rPr>
            <w:rFonts w:eastAsia="Batang"/>
          </w:rPr>
          <w:t>the rating</w:t>
        </w:r>
        <w:r w:rsidRPr="00C459D9">
          <w:rPr>
            <w:rFonts w:eastAsia="Batang"/>
            <w:spacing w:val="5"/>
          </w:rPr>
          <w:t xml:space="preserve"> </w:t>
        </w:r>
        <w:r w:rsidRPr="00C459D9">
          <w:rPr>
            <w:rFonts w:eastAsia="Batang"/>
          </w:rPr>
          <w:t>of</w:t>
        </w:r>
        <w:r w:rsidRPr="00C459D9">
          <w:rPr>
            <w:rFonts w:eastAsia="Batang"/>
            <w:spacing w:val="9"/>
          </w:rPr>
          <w:t xml:space="preserve"> </w:t>
        </w:r>
        <w:r w:rsidRPr="00C459D9">
          <w:rPr>
            <w:rFonts w:eastAsia="Batang"/>
          </w:rPr>
          <w:t xml:space="preserve">the </w:t>
        </w:r>
        <w:r w:rsidRPr="00DF22BB">
          <w:rPr>
            <w:rFonts w:eastAsia="Batang"/>
            <w:b/>
          </w:rPr>
          <w:t>Micro-generator</w:t>
        </w:r>
        <w:r w:rsidRPr="00C459D9">
          <w:rPr>
            <w:rFonts w:eastAsia="Batang"/>
          </w:rPr>
          <w:t>.</w:t>
        </w:r>
        <w:r>
          <w:rPr>
            <w:rFonts w:eastAsia="Batang"/>
          </w:rPr>
          <w:t xml:space="preserve"> </w:t>
        </w:r>
      </w:ins>
      <w:r w:rsidR="00AA3E95" w:rsidRPr="00A068B0">
        <w:rPr>
          <w:bCs w:val="0"/>
        </w:rPr>
        <w:t>T</w:t>
      </w:r>
      <w:r w:rsidR="0029104E" w:rsidRPr="00A068B0">
        <w:rPr>
          <w:rFonts w:eastAsia="Batang"/>
        </w:rPr>
        <w:t xml:space="preserve">he </w:t>
      </w:r>
      <w:r w:rsidR="0029104E" w:rsidRPr="0074572D">
        <w:rPr>
          <w:rFonts w:eastAsia="Batang"/>
          <w:b/>
        </w:rPr>
        <w:t>Micro-generator</w:t>
      </w:r>
      <w:r w:rsidR="0029104E" w:rsidRPr="00CE2C6E">
        <w:rPr>
          <w:rFonts w:eastAsia="Batang"/>
          <w:bCs w:val="0"/>
        </w:rPr>
        <w:t>(s)</w:t>
      </w:r>
      <w:r w:rsidR="0029104E" w:rsidRPr="00A068B0">
        <w:rPr>
          <w:rFonts w:eastAsia="Batang"/>
        </w:rPr>
        <w:t xml:space="preserve"> shall be connected via an accessible isolation switch that is capable of isolating all phases and neutral. The isolation switch shall be capable of being secured in the ‘off’ (isolated) position.</w:t>
      </w:r>
    </w:p>
    <w:p w14:paraId="4CD0A6D2" w14:textId="007F6C62" w:rsidR="0081079E" w:rsidRPr="005068BD" w:rsidRDefault="0081079E" w:rsidP="005068BD">
      <w:pPr>
        <w:pStyle w:val="FIGURE-title"/>
        <w:rPr>
          <w:ins w:id="386" w:author="ENA" w:date="2021-02-16T19:04:00Z"/>
          <w:rFonts w:ascii="Calibri" w:eastAsia="Calibri" w:hAnsi="Calibri"/>
          <w:noProof/>
          <w:sz w:val="16"/>
          <w:szCs w:val="16"/>
          <w:lang w:val="x-none" w:eastAsia="en-US"/>
        </w:rPr>
      </w:pPr>
      <w:ins w:id="387" w:author="ENA" w:date="2021-02-16T19:04:00Z">
        <w:r w:rsidRPr="00046108">
          <w:t xml:space="preserve">Figure </w:t>
        </w:r>
        <w:r w:rsidRPr="00C459D9">
          <w:fldChar w:fldCharType="begin"/>
        </w:r>
        <w:r w:rsidRPr="00C459D9">
          <w:instrText xml:space="preserve"> SEQ Figure \* ARABIC </w:instrText>
        </w:r>
        <w:r w:rsidRPr="00C459D9">
          <w:fldChar w:fldCharType="separate"/>
        </w:r>
        <w:r w:rsidR="00F24EF0">
          <w:rPr>
            <w:noProof/>
          </w:rPr>
          <w:t>1</w:t>
        </w:r>
        <w:r w:rsidRPr="00C459D9">
          <w:fldChar w:fldCharType="end"/>
        </w:r>
        <w:r>
          <w:t xml:space="preserve"> – </w:t>
        </w:r>
        <w:r w:rsidRPr="00C459D9">
          <w:t>Example of a Warning Label</w:t>
        </w:r>
      </w:ins>
    </w:p>
    <w:p w14:paraId="5F102E2C" w14:textId="2DC1BBAE" w:rsidR="0029104E" w:rsidRPr="003B2076" w:rsidRDefault="0029104E" w:rsidP="003B7C17">
      <w:pPr>
        <w:pStyle w:val="Heading2"/>
      </w:pPr>
      <w:bookmarkStart w:id="388" w:name="_Toc76882384"/>
      <w:r w:rsidRPr="003B2076">
        <w:t>Labelling</w:t>
      </w:r>
      <w:bookmarkEnd w:id="388"/>
    </w:p>
    <w:p w14:paraId="0AC829C6" w14:textId="64E55FB9" w:rsidR="0029104E" w:rsidRPr="00A068B0" w:rsidRDefault="00AA3E95" w:rsidP="00B83C15">
      <w:pPr>
        <w:pStyle w:val="NumberedPARAlevel3"/>
        <w:ind w:left="709" w:hanging="709"/>
        <w:rPr>
          <w:lang w:eastAsia="en-GB"/>
        </w:rPr>
      </w:pPr>
      <w:del w:id="389" w:author="ENA" w:date="2021-02-16T19:04:00Z">
        <w:r w:rsidRPr="003B2076">
          <w:delText>L</w:delText>
        </w:r>
        <w:r w:rsidR="0029104E" w:rsidRPr="003B2076">
          <w:rPr>
            <w:lang w:eastAsia="en-GB"/>
          </w:rPr>
          <w:delText>abelling shall be placed in accordance with EN 50438.</w:delText>
        </w:r>
      </w:del>
      <w:ins w:id="390" w:author="ENA" w:date="2021-02-16T19:04:00Z">
        <w:r w:rsidR="0081079E" w:rsidRPr="00046108">
          <w:t xml:space="preserve">The </w:t>
        </w:r>
        <w:r w:rsidR="0081079E" w:rsidRPr="00046108">
          <w:rPr>
            <w:b/>
          </w:rPr>
          <w:t>Installer</w:t>
        </w:r>
        <w:r w:rsidR="0081079E" w:rsidRPr="00046108">
          <w:t xml:space="preserve"> shall provide labelling at the </w:t>
        </w:r>
        <w:r w:rsidR="0081079E" w:rsidRPr="00046108">
          <w:rPr>
            <w:b/>
          </w:rPr>
          <w:t>Connection Point</w:t>
        </w:r>
        <w:r w:rsidR="0081079E" w:rsidRPr="00046108">
          <w:t xml:space="preserve"> </w:t>
        </w:r>
        <w:r w:rsidR="0025346A">
          <w:t xml:space="preserve">with the </w:t>
        </w:r>
        <w:r w:rsidR="0025346A" w:rsidRPr="00CE2C6E">
          <w:rPr>
            <w:b/>
            <w:bCs w:val="0"/>
          </w:rPr>
          <w:t>DNO’s Distribution Network</w:t>
        </w:r>
        <w:r w:rsidR="0025346A">
          <w:rPr>
            <w:b/>
            <w:bCs w:val="0"/>
          </w:rPr>
          <w:t xml:space="preserve"> </w:t>
        </w:r>
        <w:r w:rsidR="0081079E" w:rsidRPr="00046108">
          <w:t>(</w:t>
        </w:r>
        <w:r w:rsidR="0025346A">
          <w:t>c</w:t>
        </w:r>
        <w:r w:rsidR="0081079E" w:rsidRPr="00046108">
          <w:t>ut</w:t>
        </w:r>
        <w:r w:rsidR="0025346A">
          <w:t>-o</w:t>
        </w:r>
        <w:r w:rsidR="0081079E" w:rsidRPr="00046108">
          <w:t xml:space="preserve">ut), meter position, consumer unit and at all points of isolation between the </w:t>
        </w:r>
        <w:r w:rsidR="0081079E" w:rsidRPr="00046108">
          <w:rPr>
            <w:b/>
          </w:rPr>
          <w:t>Connection Point</w:t>
        </w:r>
        <w:r w:rsidR="0081079E" w:rsidRPr="00046108">
          <w:t xml:space="preserve"> and the </w:t>
        </w:r>
        <w:r w:rsidR="0081079E" w:rsidRPr="00046108">
          <w:rPr>
            <w:b/>
          </w:rPr>
          <w:t>Micro-generating Plant</w:t>
        </w:r>
        <w:r w:rsidR="0081079E" w:rsidRPr="00046108">
          <w:t xml:space="preserve"> within the </w:t>
        </w:r>
        <w:r w:rsidR="0081079E" w:rsidRPr="00046108">
          <w:rPr>
            <w:b/>
          </w:rPr>
          <w:t>Customer</w:t>
        </w:r>
        <w:r w:rsidR="0081079E" w:rsidRPr="00046108">
          <w:t xml:space="preserve">’s premises to indicate the presence of a </w:t>
        </w:r>
        <w:r w:rsidR="0081079E" w:rsidRPr="00046108">
          <w:rPr>
            <w:b/>
          </w:rPr>
          <w:t>Micro-generat</w:t>
        </w:r>
        <w:r w:rsidR="00F24EF0">
          <w:rPr>
            <w:b/>
          </w:rPr>
          <w:t>ing Plant</w:t>
        </w:r>
      </w:ins>
      <w:ins w:id="391" w:author="ENA" w:date="2021-04-15T20:14:00Z">
        <w:r w:rsidR="00C478DB">
          <w:rPr>
            <w:b/>
          </w:rPr>
          <w:t>.</w:t>
        </w:r>
      </w:ins>
      <w:ins w:id="392" w:author="ENA" w:date="2021-02-16T19:04:00Z">
        <w:r w:rsidR="0081079E" w:rsidRPr="00046108">
          <w:t xml:space="preserve"> The labelling should be sufficiently robust and if necessary fixed in place to ensure that it remains legible and secure for the lifetime of the installation. </w:t>
        </w:r>
        <w:r w:rsidR="0025346A">
          <w:t>Warning labels of the form shown</w:t>
        </w:r>
        <w:r w:rsidR="0081079E">
          <w:t xml:space="preserve"> in Figure 1 </w:t>
        </w:r>
        <w:r w:rsidR="0081079E" w:rsidRPr="00046108">
          <w:t>shall be used</w:t>
        </w:r>
        <w:r w:rsidR="0029104E" w:rsidRPr="003B2076">
          <w:rPr>
            <w:lang w:eastAsia="en-GB"/>
          </w:rPr>
          <w:t>.</w:t>
        </w:r>
      </w:ins>
      <w:r w:rsidR="0029104E" w:rsidRPr="003B2076">
        <w:rPr>
          <w:lang w:eastAsia="en-GB"/>
        </w:rPr>
        <w:t xml:space="preserve"> It should be noted that the</w:t>
      </w:r>
      <w:r w:rsidR="0029104E" w:rsidRPr="00A068B0">
        <w:rPr>
          <w:lang w:eastAsia="en-GB"/>
        </w:rPr>
        <w:t xml:space="preserve"> </w:t>
      </w:r>
      <w:r w:rsidR="0029104E" w:rsidRPr="003B2076">
        <w:rPr>
          <w:lang w:eastAsia="en-GB"/>
        </w:rPr>
        <w:t>warning label</w:t>
      </w:r>
      <w:r w:rsidR="0029104E" w:rsidRPr="00A068B0">
        <w:rPr>
          <w:lang w:eastAsia="en-GB"/>
        </w:rPr>
        <w:t xml:space="preserve"> does not imply a right on the </w:t>
      </w:r>
      <w:r w:rsidR="0029104E" w:rsidRPr="00A068B0">
        <w:rPr>
          <w:b/>
          <w:lang w:eastAsia="en-GB"/>
        </w:rPr>
        <w:t>Customer</w:t>
      </w:r>
      <w:r w:rsidR="0029104E" w:rsidRPr="00A068B0">
        <w:rPr>
          <w:lang w:eastAsia="en-GB"/>
        </w:rPr>
        <w:t xml:space="preserve">, </w:t>
      </w:r>
      <w:r w:rsidR="0029104E" w:rsidRPr="00A068B0">
        <w:rPr>
          <w:b/>
          <w:lang w:eastAsia="en-GB"/>
        </w:rPr>
        <w:t>Installer</w:t>
      </w:r>
      <w:r w:rsidR="0029104E" w:rsidRPr="00A068B0">
        <w:rPr>
          <w:lang w:eastAsia="en-GB"/>
        </w:rPr>
        <w:t xml:space="preserve"> or maintainer to operate (remove / replace) the </w:t>
      </w:r>
      <w:r w:rsidR="0029104E" w:rsidRPr="003B2076">
        <w:rPr>
          <w:b/>
          <w:lang w:eastAsia="en-GB"/>
        </w:rPr>
        <w:t>DNO’s</w:t>
      </w:r>
      <w:r w:rsidR="0029104E" w:rsidRPr="00A068B0">
        <w:rPr>
          <w:lang w:eastAsia="en-GB"/>
        </w:rPr>
        <w:t xml:space="preserve"> cut-out fuse </w:t>
      </w:r>
      <w:r w:rsidR="0029104E" w:rsidRPr="003B2076">
        <w:rPr>
          <w:lang w:eastAsia="en-GB"/>
        </w:rPr>
        <w:t>and a note to this effect should be included on the warning label.</w:t>
      </w:r>
    </w:p>
    <w:p w14:paraId="77DBFFFD" w14:textId="3DB096CE" w:rsidR="0029104E" w:rsidRPr="00A068B0" w:rsidRDefault="00AA3E95" w:rsidP="00B83C15">
      <w:pPr>
        <w:pStyle w:val="NumberedPARAlevel3"/>
        <w:ind w:left="709" w:hanging="709"/>
        <w:rPr>
          <w:sz w:val="20"/>
          <w:lang w:eastAsia="en-GB"/>
        </w:rPr>
      </w:pPr>
      <w:r w:rsidRPr="00A068B0">
        <w:rPr>
          <w:lang w:eastAsia="en-GB"/>
        </w:rPr>
        <w:t>I</w:t>
      </w:r>
      <w:r w:rsidR="0029104E" w:rsidRPr="00A068B0">
        <w:rPr>
          <w:lang w:eastAsia="en-GB"/>
        </w:rPr>
        <w:t xml:space="preserve">n addition to the </w:t>
      </w:r>
      <w:r w:rsidR="0029104E" w:rsidRPr="003B2076">
        <w:rPr>
          <w:lang w:eastAsia="en-GB"/>
        </w:rPr>
        <w:t>warning label</w:t>
      </w:r>
      <w:r w:rsidR="0029104E" w:rsidRPr="00A068B0">
        <w:rPr>
          <w:lang w:eastAsia="en-GB"/>
        </w:rPr>
        <w:t xml:space="preserve">, this </w:t>
      </w:r>
      <w:r w:rsidR="0029104E" w:rsidRPr="003B2076">
        <w:t xml:space="preserve">EREC G98 </w:t>
      </w:r>
      <w:r w:rsidR="0029104E" w:rsidRPr="00A068B0">
        <w:rPr>
          <w:lang w:eastAsia="en-GB"/>
        </w:rPr>
        <w:t xml:space="preserve">requires the following, up to date, information to be displayed at the </w:t>
      </w:r>
      <w:r w:rsidR="0029104E" w:rsidRPr="00A068B0">
        <w:rPr>
          <w:b/>
          <w:lang w:eastAsia="en-GB"/>
        </w:rPr>
        <w:t>Connection Point</w:t>
      </w:r>
      <w:r w:rsidR="0029104E" w:rsidRPr="00A068B0">
        <w:rPr>
          <w:lang w:eastAsia="en-GB"/>
        </w:rPr>
        <w:t xml:space="preserve"> with the </w:t>
      </w:r>
      <w:r w:rsidR="0029104E" w:rsidRPr="003B2076">
        <w:rPr>
          <w:rFonts w:eastAsia="Batang"/>
          <w:b/>
          <w:lang w:eastAsia="en-GB"/>
        </w:rPr>
        <w:t>DNO’s</w:t>
      </w:r>
      <w:r w:rsidR="0029104E" w:rsidRPr="00A068B0">
        <w:rPr>
          <w:rFonts w:eastAsia="Batang"/>
          <w:b/>
          <w:lang w:eastAsia="en-GB"/>
        </w:rPr>
        <w:t xml:space="preserve"> Distribution </w:t>
      </w:r>
      <w:r w:rsidR="0029104E" w:rsidRPr="003B2076">
        <w:rPr>
          <w:rFonts w:eastAsia="Batang"/>
          <w:b/>
          <w:lang w:eastAsia="en-GB"/>
        </w:rPr>
        <w:t>Network</w:t>
      </w:r>
      <w:r w:rsidR="0029104E" w:rsidRPr="004D56BB">
        <w:rPr>
          <w:rFonts w:eastAsia="Batang"/>
          <w:bCs w:val="0"/>
          <w:lang w:eastAsia="en-GB"/>
        </w:rPr>
        <w:t>.</w:t>
      </w:r>
    </w:p>
    <w:p w14:paraId="4DF8968E" w14:textId="55551812" w:rsidR="0029104E" w:rsidRPr="00A068B0" w:rsidRDefault="0029104E" w:rsidP="00B83C15">
      <w:pPr>
        <w:widowControl w:val="0"/>
        <w:numPr>
          <w:ilvl w:val="0"/>
          <w:numId w:val="19"/>
        </w:numPr>
        <w:autoSpaceDE w:val="0"/>
        <w:autoSpaceDN w:val="0"/>
        <w:adjustRightInd w:val="0"/>
        <w:spacing w:after="200" w:line="239" w:lineRule="auto"/>
        <w:ind w:left="1418" w:hanging="709"/>
        <w:contextualSpacing/>
        <w:rPr>
          <w:spacing w:val="0"/>
        </w:rPr>
      </w:pPr>
      <w:r w:rsidRPr="00A068B0">
        <w:rPr>
          <w:spacing w:val="0"/>
        </w:rPr>
        <w:t xml:space="preserve">A circuit diagram relevant to the installation showing the circuit wiring, including </w:t>
      </w:r>
      <w:r w:rsidRPr="00A068B0">
        <w:rPr>
          <w:spacing w:val="0"/>
        </w:rPr>
        <w:lastRenderedPageBreak/>
        <w:t xml:space="preserve">all protective devices, between the </w:t>
      </w:r>
      <w:r w:rsidRPr="00A068B0">
        <w:rPr>
          <w:b/>
          <w:spacing w:val="0"/>
        </w:rPr>
        <w:t>Micro-</w:t>
      </w:r>
      <w:del w:id="393" w:author="ENA" w:date="2021-02-16T19:04:00Z">
        <w:r w:rsidRPr="00A068B0">
          <w:rPr>
            <w:b/>
            <w:spacing w:val="0"/>
          </w:rPr>
          <w:delText>generator</w:delText>
        </w:r>
      </w:del>
      <w:ins w:id="394" w:author="ENA" w:date="2021-02-16T19:04:00Z">
        <w:r w:rsidRPr="00A068B0">
          <w:rPr>
            <w:b/>
            <w:spacing w:val="0"/>
          </w:rPr>
          <w:t>generat</w:t>
        </w:r>
        <w:r w:rsidR="000C73B1">
          <w:rPr>
            <w:b/>
            <w:spacing w:val="0"/>
          </w:rPr>
          <w:t>ing Plant</w:t>
        </w:r>
      </w:ins>
      <w:r w:rsidRPr="00A068B0">
        <w:rPr>
          <w:spacing w:val="0"/>
        </w:rPr>
        <w:t xml:space="preserve"> and the </w:t>
      </w:r>
      <w:r w:rsidRPr="00A068B0">
        <w:rPr>
          <w:b/>
          <w:spacing w:val="0"/>
        </w:rPr>
        <w:t>DNO</w:t>
      </w:r>
      <w:r w:rsidR="0054526A" w:rsidRPr="004D56BB">
        <w:rPr>
          <w:bCs/>
          <w:spacing w:val="0"/>
        </w:rPr>
        <w:t>’</w:t>
      </w:r>
      <w:r w:rsidRPr="004D56BB">
        <w:rPr>
          <w:bCs/>
          <w:spacing w:val="0"/>
        </w:rPr>
        <w:t>s</w:t>
      </w:r>
      <w:r w:rsidRPr="00A068B0">
        <w:rPr>
          <w:spacing w:val="0"/>
        </w:rPr>
        <w:t xml:space="preserve"> fused cut-out. This diagram should also show by whom all apparatus is owned and maintained; and</w:t>
      </w:r>
    </w:p>
    <w:p w14:paraId="54B492FC" w14:textId="77777777" w:rsidR="0029104E" w:rsidRPr="00A068B0" w:rsidRDefault="0029104E" w:rsidP="00B83C15">
      <w:pPr>
        <w:widowControl w:val="0"/>
        <w:autoSpaceDE w:val="0"/>
        <w:autoSpaceDN w:val="0"/>
        <w:adjustRightInd w:val="0"/>
        <w:spacing w:before="14" w:line="240" w:lineRule="exact"/>
        <w:ind w:left="1418" w:hanging="709"/>
        <w:rPr>
          <w:spacing w:val="0"/>
          <w:lang w:eastAsia="en-GB"/>
        </w:rPr>
      </w:pPr>
    </w:p>
    <w:p w14:paraId="2E77BFBD" w14:textId="0448A533" w:rsidR="0029104E" w:rsidRPr="00A068B0" w:rsidRDefault="0029104E" w:rsidP="00B83C15">
      <w:pPr>
        <w:widowControl w:val="0"/>
        <w:numPr>
          <w:ilvl w:val="0"/>
          <w:numId w:val="19"/>
        </w:numPr>
        <w:autoSpaceDE w:val="0"/>
        <w:autoSpaceDN w:val="0"/>
        <w:adjustRightInd w:val="0"/>
        <w:spacing w:after="200" w:line="276" w:lineRule="auto"/>
        <w:ind w:left="1418" w:right="-20" w:hanging="709"/>
        <w:contextualSpacing/>
        <w:rPr>
          <w:spacing w:val="0"/>
        </w:rPr>
      </w:pPr>
      <w:r w:rsidRPr="00A068B0">
        <w:rPr>
          <w:spacing w:val="0"/>
        </w:rPr>
        <w:t xml:space="preserve">A summary of the </w:t>
      </w:r>
      <w:r w:rsidRPr="00A068B0">
        <w:rPr>
          <w:b/>
          <w:spacing w:val="0"/>
        </w:rPr>
        <w:t>Interface Protection</w:t>
      </w:r>
      <w:r w:rsidRPr="00A068B0">
        <w:rPr>
          <w:spacing w:val="0"/>
        </w:rPr>
        <w:t xml:space="preserve"> settings incorporated within the </w:t>
      </w:r>
      <w:r w:rsidRPr="00A068B0">
        <w:rPr>
          <w:b/>
          <w:spacing w:val="0"/>
        </w:rPr>
        <w:t>Micro-generator</w:t>
      </w:r>
      <w:r w:rsidRPr="00A068B0">
        <w:rPr>
          <w:spacing w:val="0"/>
        </w:rPr>
        <w:t>.</w:t>
      </w:r>
    </w:p>
    <w:p w14:paraId="799C7F11" w14:textId="79C906A1" w:rsidR="0029104E" w:rsidRPr="00A068B0" w:rsidRDefault="00AA3E95" w:rsidP="00B83C15">
      <w:pPr>
        <w:pStyle w:val="NumberedPARAlevel3"/>
        <w:ind w:left="709" w:hanging="709"/>
        <w:rPr>
          <w:lang w:eastAsia="en-GB"/>
        </w:rPr>
      </w:pPr>
      <w:del w:id="395" w:author="ENA" w:date="2021-02-16T19:04:00Z">
        <w:r w:rsidRPr="0081079E">
          <w:delText>F</w:delText>
        </w:r>
        <w:r w:rsidR="0029104E" w:rsidRPr="0081079E">
          <w:rPr>
            <w:lang w:eastAsia="en-GB"/>
          </w:rPr>
          <w:delText>igure 1</w:delText>
        </w:r>
      </w:del>
      <w:ins w:id="396" w:author="ENA" w:date="2021-02-16T19:04:00Z">
        <w:r w:rsidR="0081079E" w:rsidRPr="000B1EDE">
          <w:fldChar w:fldCharType="begin"/>
        </w:r>
        <w:r w:rsidR="0081079E" w:rsidRPr="0081079E">
          <w:instrText xml:space="preserve"> REF _Ref56774059 \h </w:instrText>
        </w:r>
        <w:r w:rsidR="0081079E" w:rsidRPr="00F26727">
          <w:instrText xml:space="preserve"> \* MERGEFORMAT </w:instrText>
        </w:r>
      </w:ins>
      <w:ins w:id="397" w:author="ENA" w:date="2021-02-16T19:04:00Z">
        <w:r w:rsidR="0081079E" w:rsidRPr="000B1EDE">
          <w:fldChar w:fldCharType="separate"/>
        </w:r>
        <w:r w:rsidR="0081079E" w:rsidRPr="000B1EDE">
          <w:rPr>
            <w:rFonts w:cs="Arial"/>
          </w:rPr>
          <w:t xml:space="preserve">Figure </w:t>
        </w:r>
        <w:r w:rsidR="0081079E" w:rsidRPr="00F26727">
          <w:rPr>
            <w:rFonts w:cs="Arial"/>
          </w:rPr>
          <w:t>2</w:t>
        </w:r>
        <w:r w:rsidR="0081079E" w:rsidRPr="000B1EDE">
          <w:fldChar w:fldCharType="end"/>
        </w:r>
      </w:ins>
      <w:r w:rsidR="0029104E" w:rsidRPr="0081079E">
        <w:rPr>
          <w:lang w:eastAsia="en-GB"/>
        </w:rPr>
        <w:t xml:space="preserve"> shows an outline example of the type of circuit diagram that will need to be displayed. </w:t>
      </w:r>
      <w:del w:id="398" w:author="ENA" w:date="2021-02-16T19:04:00Z">
        <w:r w:rsidR="0029104E" w:rsidRPr="0081079E">
          <w:rPr>
            <w:lang w:eastAsia="en-GB"/>
          </w:rPr>
          <w:delText>Figure 1</w:delText>
        </w:r>
      </w:del>
      <w:ins w:id="399" w:author="ENA" w:date="2021-02-16T19:04:00Z">
        <w:r w:rsidR="0081079E" w:rsidRPr="000B1EDE">
          <w:rPr>
            <w:lang w:eastAsia="en-GB"/>
          </w:rPr>
          <w:fldChar w:fldCharType="begin"/>
        </w:r>
        <w:r w:rsidR="0081079E" w:rsidRPr="0081079E">
          <w:rPr>
            <w:lang w:eastAsia="en-GB"/>
          </w:rPr>
          <w:instrText xml:space="preserve"> REF _Ref56774059 \h </w:instrText>
        </w:r>
        <w:r w:rsidR="0081079E" w:rsidRPr="00F26727">
          <w:rPr>
            <w:lang w:eastAsia="en-GB"/>
          </w:rPr>
          <w:instrText xml:space="preserve"> \* MERGEFORMAT </w:instrText>
        </w:r>
      </w:ins>
      <w:r w:rsidR="0081079E" w:rsidRPr="000B1EDE">
        <w:rPr>
          <w:lang w:eastAsia="en-GB"/>
        </w:rPr>
      </w:r>
      <w:ins w:id="400" w:author="ENA" w:date="2021-02-16T19:04:00Z">
        <w:r w:rsidR="0081079E" w:rsidRPr="000B1EDE">
          <w:rPr>
            <w:lang w:eastAsia="en-GB"/>
          </w:rPr>
          <w:fldChar w:fldCharType="separate"/>
        </w:r>
        <w:r w:rsidR="0081079E" w:rsidRPr="000B1EDE">
          <w:rPr>
            <w:rFonts w:cs="Arial"/>
          </w:rPr>
          <w:t xml:space="preserve">Figure </w:t>
        </w:r>
        <w:r w:rsidR="0081079E" w:rsidRPr="00F26727">
          <w:rPr>
            <w:rFonts w:cs="Arial"/>
          </w:rPr>
          <w:t>2</w:t>
        </w:r>
        <w:r w:rsidR="0081079E" w:rsidRPr="000B1EDE">
          <w:rPr>
            <w:lang w:eastAsia="en-GB"/>
          </w:rPr>
          <w:fldChar w:fldCharType="end"/>
        </w:r>
      </w:ins>
      <w:r w:rsidR="0029104E" w:rsidRPr="0081079E">
        <w:rPr>
          <w:lang w:eastAsia="en-GB"/>
        </w:rPr>
        <w:t xml:space="preserve"> is no</w:t>
      </w:r>
      <w:r w:rsidR="0029104E" w:rsidRPr="00A068B0">
        <w:rPr>
          <w:lang w:eastAsia="en-GB"/>
        </w:rPr>
        <w:t>n-prescriptive and is for illustrative purposes only.</w:t>
      </w:r>
    </w:p>
    <w:p w14:paraId="03C3AA70" w14:textId="77777777" w:rsidR="0029104E" w:rsidRPr="00A068B0" w:rsidRDefault="0029104E" w:rsidP="0029104E">
      <w:pPr>
        <w:widowControl w:val="0"/>
        <w:autoSpaceDE w:val="0"/>
        <w:autoSpaceDN w:val="0"/>
        <w:adjustRightInd w:val="0"/>
        <w:ind w:left="709"/>
        <w:rPr>
          <w:sz w:val="20"/>
          <w:lang w:eastAsia="en-GB"/>
        </w:rPr>
      </w:pPr>
    </w:p>
    <w:p w14:paraId="3010530A" w14:textId="77777777" w:rsidR="00AA3E95" w:rsidRPr="00A068B0" w:rsidRDefault="00AA3E95">
      <w:pPr>
        <w:jc w:val="left"/>
        <w:rPr>
          <w:del w:id="401" w:author="ENA" w:date="2021-02-16T19:04:00Z"/>
          <w:rFonts w:eastAsia="Calibri"/>
          <w:b/>
          <w:spacing w:val="0"/>
          <w:lang w:eastAsia="en-US"/>
        </w:rPr>
      </w:pPr>
      <w:del w:id="402" w:author="ENA" w:date="2021-02-16T19:04:00Z">
        <w:r w:rsidRPr="00A068B0">
          <w:rPr>
            <w:b/>
          </w:rPr>
          <w:br w:type="page"/>
        </w:r>
      </w:del>
    </w:p>
    <w:p w14:paraId="7D4E668B" w14:textId="77777777" w:rsidR="006B7030" w:rsidRPr="003B2076" w:rsidRDefault="00B9637A" w:rsidP="0029104E">
      <w:pPr>
        <w:widowControl w:val="0"/>
        <w:autoSpaceDE w:val="0"/>
        <w:autoSpaceDN w:val="0"/>
        <w:adjustRightInd w:val="0"/>
        <w:spacing w:before="32" w:line="239" w:lineRule="auto"/>
        <w:jc w:val="center"/>
        <w:rPr>
          <w:del w:id="403" w:author="ENA" w:date="2021-02-16T19:04:00Z"/>
        </w:rPr>
      </w:pPr>
      <w:del w:id="404" w:author="ENA" w:date="2021-02-16T19:04:00Z">
        <w:r w:rsidRPr="00B9637A">
          <w:rPr>
            <w:noProof/>
            <w:lang w:eastAsia="en-GB"/>
          </w:rPr>
          <w:lastRenderedPageBreak/>
          <w:drawing>
            <wp:inline distT="0" distB="0" distL="0" distR="0" wp14:anchorId="43C0E060" wp14:editId="596CA2B5">
              <wp:extent cx="5727700" cy="42291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27700" cy="4229100"/>
                      </a:xfrm>
                      <a:prstGeom prst="rect">
                        <a:avLst/>
                      </a:prstGeom>
                      <a:noFill/>
                      <a:ln>
                        <a:noFill/>
                      </a:ln>
                    </pic:spPr>
                  </pic:pic>
                </a:graphicData>
              </a:graphic>
            </wp:inline>
          </w:drawing>
        </w:r>
      </w:del>
    </w:p>
    <w:p w14:paraId="132E7020" w14:textId="387C0EFA" w:rsidR="0029104E" w:rsidRDefault="006B7030" w:rsidP="005068BD">
      <w:pPr>
        <w:jc w:val="left"/>
        <w:rPr>
          <w:ins w:id="405" w:author="ENA" w:date="2021-02-16T19:04:00Z"/>
        </w:rPr>
      </w:pPr>
      <w:ins w:id="406" w:author="ENA" w:date="2021-02-16T19:04:00Z">
        <w:r w:rsidRPr="006B7030">
          <w:rPr>
            <w:noProof/>
            <w:lang w:eastAsia="en-GB"/>
          </w:rPr>
          <w:drawing>
            <wp:inline distT="0" distB="0" distL="0" distR="0" wp14:anchorId="28A24877" wp14:editId="44583166">
              <wp:extent cx="5731510" cy="4030980"/>
              <wp:effectExtent l="0" t="0" r="254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31510" cy="4030980"/>
                      </a:xfrm>
                      <a:prstGeom prst="rect">
                        <a:avLst/>
                      </a:prstGeom>
                    </pic:spPr>
                  </pic:pic>
                </a:graphicData>
              </a:graphic>
            </wp:inline>
          </w:drawing>
        </w:r>
      </w:ins>
    </w:p>
    <w:p w14:paraId="7588B9BD" w14:textId="77777777" w:rsidR="006B7030" w:rsidRPr="003B2076" w:rsidRDefault="006B7030" w:rsidP="0029104E">
      <w:pPr>
        <w:widowControl w:val="0"/>
        <w:autoSpaceDE w:val="0"/>
        <w:autoSpaceDN w:val="0"/>
        <w:adjustRightInd w:val="0"/>
        <w:spacing w:before="32" w:line="239" w:lineRule="auto"/>
        <w:jc w:val="center"/>
        <w:rPr>
          <w:ins w:id="407" w:author="ENA" w:date="2021-02-16T19:04:00Z"/>
        </w:rPr>
      </w:pPr>
    </w:p>
    <w:p w14:paraId="19CB9EC3" w14:textId="37AADFCF" w:rsidR="006A13FF" w:rsidRPr="00A068B0" w:rsidRDefault="0081079E" w:rsidP="005068BD">
      <w:pPr>
        <w:pStyle w:val="ListParagraph"/>
        <w:keepNext/>
        <w:widowControl w:val="0"/>
        <w:autoSpaceDE w:val="0"/>
        <w:autoSpaceDN w:val="0"/>
        <w:adjustRightInd w:val="0"/>
        <w:ind w:left="357" w:right="54"/>
        <w:jc w:val="center"/>
        <w:rPr>
          <w:rFonts w:ascii="Arial" w:hAnsi="Arial" w:cs="Arial"/>
          <w:b/>
          <w:szCs w:val="20"/>
        </w:rPr>
      </w:pPr>
      <w:bookmarkStart w:id="408" w:name="_Ref56774059"/>
      <w:r w:rsidRPr="005068BD">
        <w:rPr>
          <w:rFonts w:ascii="Arial" w:hAnsi="Arial" w:cs="Arial"/>
          <w:b/>
          <w:szCs w:val="20"/>
        </w:rPr>
        <w:lastRenderedPageBreak/>
        <w:t xml:space="preserve">Figure </w:t>
      </w:r>
      <w:del w:id="409" w:author="ENA" w:date="2021-02-16T19:04:00Z">
        <w:r w:rsidR="006A13FF" w:rsidRPr="00A068B0">
          <w:rPr>
            <w:rFonts w:ascii="Arial" w:hAnsi="Arial" w:cs="Arial"/>
            <w:b/>
            <w:szCs w:val="20"/>
          </w:rPr>
          <w:delText>1</w:delText>
        </w:r>
      </w:del>
      <w:ins w:id="410" w:author="ENA" w:date="2021-02-16T19:04:00Z">
        <w:r w:rsidRPr="005068BD">
          <w:rPr>
            <w:rFonts w:ascii="Arial" w:hAnsi="Arial" w:cs="Arial"/>
            <w:b/>
            <w:szCs w:val="20"/>
          </w:rPr>
          <w:fldChar w:fldCharType="begin"/>
        </w:r>
        <w:r w:rsidRPr="005068BD">
          <w:rPr>
            <w:rFonts w:ascii="Arial" w:hAnsi="Arial" w:cs="Arial"/>
            <w:b/>
            <w:szCs w:val="20"/>
          </w:rPr>
          <w:instrText xml:space="preserve"> SEQ Figure \* ARABIC </w:instrText>
        </w:r>
        <w:r w:rsidRPr="005068BD">
          <w:rPr>
            <w:rFonts w:ascii="Arial" w:hAnsi="Arial" w:cs="Arial"/>
            <w:b/>
            <w:szCs w:val="20"/>
          </w:rPr>
          <w:fldChar w:fldCharType="separate"/>
        </w:r>
        <w:r w:rsidR="00F24EF0">
          <w:rPr>
            <w:rFonts w:ascii="Arial" w:hAnsi="Arial" w:cs="Arial"/>
            <w:b/>
            <w:noProof/>
            <w:szCs w:val="20"/>
          </w:rPr>
          <w:t>2</w:t>
        </w:r>
        <w:r w:rsidRPr="005068BD">
          <w:rPr>
            <w:rFonts w:ascii="Arial" w:hAnsi="Arial" w:cs="Arial"/>
            <w:b/>
            <w:szCs w:val="20"/>
          </w:rPr>
          <w:fldChar w:fldCharType="end"/>
        </w:r>
        <w:bookmarkEnd w:id="408"/>
        <w:r>
          <w:rPr>
            <w:rFonts w:ascii="Arial" w:hAnsi="Arial" w:cs="Arial"/>
            <w:b/>
            <w:szCs w:val="20"/>
          </w:rPr>
          <w:t xml:space="preserve"> </w:t>
        </w:r>
      </w:ins>
      <w:r w:rsidR="006A13FF" w:rsidRPr="00A068B0">
        <w:rPr>
          <w:rFonts w:ascii="Arial" w:hAnsi="Arial" w:cs="Arial"/>
          <w:b/>
          <w:szCs w:val="20"/>
        </w:rPr>
        <w:t xml:space="preserve"> – Example of the type of circuit diagram</w:t>
      </w:r>
    </w:p>
    <w:p w14:paraId="77902D00" w14:textId="702371FD" w:rsidR="0029104E" w:rsidRPr="00A068B0" w:rsidRDefault="00AA3E95" w:rsidP="00B83C15">
      <w:pPr>
        <w:pStyle w:val="NumberedPARAlevel3"/>
        <w:ind w:left="709" w:hanging="709"/>
      </w:pPr>
      <w:r w:rsidRPr="00A068B0">
        <w:t>T</w:t>
      </w:r>
      <w:r w:rsidR="0029104E" w:rsidRPr="00A068B0">
        <w:t xml:space="preserve">he </w:t>
      </w:r>
      <w:r w:rsidR="0029104E" w:rsidRPr="00A068B0">
        <w:rPr>
          <w:b/>
        </w:rPr>
        <w:t>Installer</w:t>
      </w:r>
      <w:r w:rsidR="0029104E" w:rsidRPr="00A068B0">
        <w:t xml:space="preserve"> shall advise the</w:t>
      </w:r>
      <w:r w:rsidR="0029104E" w:rsidRPr="00A068B0">
        <w:rPr>
          <w:b/>
        </w:rPr>
        <w:t xml:space="preserve"> </w:t>
      </w:r>
      <w:r w:rsidR="0029104E" w:rsidRPr="003B2076">
        <w:rPr>
          <w:b/>
        </w:rPr>
        <w:t>Customer</w:t>
      </w:r>
      <w:r w:rsidR="0029104E" w:rsidRPr="00A068B0">
        <w:t xml:space="preserve"> that it is the </w:t>
      </w:r>
      <w:r w:rsidR="0029104E" w:rsidRPr="003B2076">
        <w:rPr>
          <w:b/>
        </w:rPr>
        <w:t>Customer</w:t>
      </w:r>
      <w:r w:rsidR="0029104E" w:rsidRPr="00A068B0">
        <w:rPr>
          <w:b/>
        </w:rPr>
        <w:t>’s</w:t>
      </w:r>
      <w:r w:rsidR="0029104E" w:rsidRPr="00A068B0">
        <w:t xml:space="preserve"> responsibility to ensure that this safety information is kept up to date. The installation operating instructions shall contain the </w:t>
      </w:r>
      <w:r w:rsidR="0029104E" w:rsidRPr="00A068B0">
        <w:rPr>
          <w:b/>
        </w:rPr>
        <w:t xml:space="preserve">Manufacturer’s </w:t>
      </w:r>
      <w:r w:rsidR="0029104E" w:rsidRPr="00A068B0">
        <w:t xml:space="preserve">contact details </w:t>
      </w:r>
      <w:proofErr w:type="spellStart"/>
      <w:r w:rsidR="00410A30">
        <w:t>eg</w:t>
      </w:r>
      <w:proofErr w:type="spellEnd"/>
      <w:r w:rsidR="0029104E" w:rsidRPr="00A068B0">
        <w:t xml:space="preserve"> name, telephone number and web address.</w:t>
      </w:r>
    </w:p>
    <w:p w14:paraId="711B4DBC" w14:textId="1D62C5FB" w:rsidR="0029104E" w:rsidRPr="003B2076" w:rsidRDefault="0029104E" w:rsidP="003B7C17">
      <w:pPr>
        <w:pStyle w:val="Heading2"/>
      </w:pPr>
      <w:bookmarkStart w:id="411" w:name="_Toc76882385"/>
      <w:r w:rsidRPr="003B2076">
        <w:t>Maintenance &amp; Routine Testing</w:t>
      </w:r>
      <w:bookmarkEnd w:id="411"/>
    </w:p>
    <w:p w14:paraId="3F822580" w14:textId="52C74DEE" w:rsidR="0029104E" w:rsidRPr="00A068B0" w:rsidRDefault="00AA3E95" w:rsidP="00B83C15">
      <w:pPr>
        <w:pStyle w:val="NumberedPARAlevel3"/>
        <w:ind w:left="709" w:hanging="709"/>
        <w:rPr>
          <w:lang w:eastAsia="en-GB"/>
        </w:rPr>
      </w:pPr>
      <w:r w:rsidRPr="00A068B0">
        <w:rPr>
          <w:bCs w:val="0"/>
        </w:rPr>
        <w:t>P</w:t>
      </w:r>
      <w:r w:rsidR="0029104E" w:rsidRPr="00A068B0">
        <w:rPr>
          <w:lang w:eastAsia="en-GB"/>
        </w:rPr>
        <w:t xml:space="preserve">eriodic testing of the </w:t>
      </w:r>
      <w:r w:rsidR="0029104E" w:rsidRPr="003B2076">
        <w:rPr>
          <w:b/>
          <w:lang w:eastAsia="en-GB"/>
        </w:rPr>
        <w:t>Micro-generator</w:t>
      </w:r>
      <w:r w:rsidR="0029104E" w:rsidRPr="00A068B0">
        <w:rPr>
          <w:lang w:eastAsia="en-GB"/>
        </w:rPr>
        <w:t xml:space="preserve"> is recommended at intervals prescribed by the </w:t>
      </w:r>
      <w:r w:rsidR="0029104E" w:rsidRPr="00A068B0">
        <w:rPr>
          <w:b/>
          <w:lang w:eastAsia="en-GB"/>
        </w:rPr>
        <w:t>Manufacturer</w:t>
      </w:r>
      <w:r w:rsidR="0029104E" w:rsidRPr="00A068B0">
        <w:rPr>
          <w:lang w:eastAsia="en-GB"/>
        </w:rPr>
        <w:t>. This information shall be included in the installation and</w:t>
      </w:r>
      <w:r w:rsidR="0029104E" w:rsidRPr="003B2076">
        <w:rPr>
          <w:b/>
        </w:rPr>
        <w:t xml:space="preserve"> </w:t>
      </w:r>
      <w:r w:rsidR="0029104E" w:rsidRPr="00A068B0">
        <w:rPr>
          <w:lang w:eastAsia="en-GB"/>
        </w:rPr>
        <w:t>user instructions. The method of testing and/or servicing should be included in the servicing instructions.</w:t>
      </w:r>
    </w:p>
    <w:p w14:paraId="7EE5713E" w14:textId="5C9390E7" w:rsidR="0029104E" w:rsidRPr="003B2076" w:rsidRDefault="0029104E" w:rsidP="003B7C17">
      <w:pPr>
        <w:pStyle w:val="Heading2"/>
        <w:rPr>
          <w:lang w:eastAsia="en-GB"/>
        </w:rPr>
      </w:pPr>
      <w:bookmarkStart w:id="412" w:name="_Toc76882386"/>
      <w:r w:rsidRPr="003B2076">
        <w:rPr>
          <w:lang w:eastAsia="en-GB"/>
        </w:rPr>
        <w:t>Phase Unbalance</w:t>
      </w:r>
      <w:bookmarkEnd w:id="412"/>
    </w:p>
    <w:p w14:paraId="17CA6125" w14:textId="24F66330" w:rsidR="0029104E" w:rsidRPr="00A068B0" w:rsidRDefault="00AA3E95" w:rsidP="00B83C15">
      <w:pPr>
        <w:pStyle w:val="NumberedPARAlevel3"/>
        <w:ind w:left="709" w:hanging="709"/>
        <w:rPr>
          <w:rFonts w:cs="Arial"/>
          <w:lang w:eastAsia="en-GB"/>
        </w:rPr>
      </w:pPr>
      <w:r w:rsidRPr="00A068B0">
        <w:rPr>
          <w:szCs w:val="22"/>
          <w:lang w:eastAsia="en-GB"/>
        </w:rPr>
        <w:t>T</w:t>
      </w:r>
      <w:r w:rsidR="0029104E" w:rsidRPr="00A068B0">
        <w:rPr>
          <w:rFonts w:cs="Arial"/>
          <w:szCs w:val="22"/>
          <w:lang w:eastAsia="en-GB"/>
        </w:rPr>
        <w:t>here is no requirement to balance phases on installations below or equal to 16 A per phase.</w:t>
      </w:r>
    </w:p>
    <w:p w14:paraId="1C9057A8" w14:textId="29C1A5B1" w:rsidR="0029104E" w:rsidRDefault="00AA3E95" w:rsidP="00B83C15">
      <w:pPr>
        <w:pStyle w:val="NumberedPARAlevel3"/>
        <w:ind w:left="709" w:hanging="709"/>
        <w:rPr>
          <w:rFonts w:cs="Arial"/>
          <w:lang w:eastAsia="en-GB"/>
        </w:rPr>
      </w:pPr>
      <w:r w:rsidRPr="00A068B0">
        <w:rPr>
          <w:szCs w:val="22"/>
          <w:lang w:eastAsia="en-GB"/>
        </w:rPr>
        <w:t>F</w:t>
      </w:r>
      <w:r w:rsidR="0029104E" w:rsidRPr="00A068B0">
        <w:rPr>
          <w:rFonts w:cs="Arial"/>
          <w:lang w:eastAsia="en-GB"/>
        </w:rPr>
        <w:t xml:space="preserve">or multiple </w:t>
      </w:r>
      <w:r w:rsidR="006F1070">
        <w:rPr>
          <w:rFonts w:cs="Arial"/>
          <w:lang w:eastAsia="en-GB"/>
        </w:rPr>
        <w:t xml:space="preserve">premises </w:t>
      </w:r>
      <w:r w:rsidR="0029104E" w:rsidRPr="00A068B0">
        <w:rPr>
          <w:rFonts w:cs="Arial"/>
          <w:lang w:eastAsia="en-GB"/>
        </w:rPr>
        <w:t xml:space="preserve">installations of </w:t>
      </w:r>
      <w:r w:rsidR="0029104E" w:rsidRPr="00A068B0">
        <w:rPr>
          <w:rFonts w:cs="Arial"/>
          <w:b/>
          <w:lang w:eastAsia="en-GB"/>
        </w:rPr>
        <w:t>Micro-generator</w:t>
      </w:r>
      <w:r w:rsidR="0029104E" w:rsidRPr="00D277BF">
        <w:rPr>
          <w:rFonts w:cs="Arial"/>
          <w:bCs w:val="0"/>
          <w:lang w:eastAsia="en-GB"/>
        </w:rPr>
        <w:t>s</w:t>
      </w:r>
      <w:r w:rsidR="0029104E" w:rsidRPr="00A068B0">
        <w:rPr>
          <w:rFonts w:cs="Arial"/>
          <w:lang w:eastAsia="en-GB"/>
        </w:rPr>
        <w:t xml:space="preserve"> (</w:t>
      </w:r>
      <w:proofErr w:type="spellStart"/>
      <w:r w:rsidR="00410A30">
        <w:rPr>
          <w:rFonts w:cs="Arial"/>
          <w:lang w:eastAsia="en-GB"/>
        </w:rPr>
        <w:t>eg</w:t>
      </w:r>
      <w:proofErr w:type="spellEnd"/>
      <w:r w:rsidR="0029104E" w:rsidRPr="00A068B0">
        <w:rPr>
          <w:rFonts w:cs="Arial"/>
          <w:lang w:eastAsia="en-GB"/>
        </w:rPr>
        <w:t xml:space="preserve"> new housing developments), balancing the </w:t>
      </w:r>
      <w:r w:rsidR="0029104E" w:rsidRPr="00A068B0">
        <w:rPr>
          <w:rFonts w:cs="Arial"/>
          <w:b/>
          <w:lang w:eastAsia="en-GB"/>
        </w:rPr>
        <w:t>Micro-generator</w:t>
      </w:r>
      <w:r w:rsidR="0029104E" w:rsidRPr="00D277BF">
        <w:rPr>
          <w:rFonts w:cs="Arial"/>
          <w:bCs w:val="0"/>
          <w:lang w:eastAsia="en-GB"/>
        </w:rPr>
        <w:t>s</w:t>
      </w:r>
      <w:r w:rsidR="0029104E" w:rsidRPr="00A068B0">
        <w:rPr>
          <w:rFonts w:cs="Arial"/>
          <w:lang w:eastAsia="en-GB"/>
        </w:rPr>
        <w:t xml:space="preserve"> evenly against the load on the three phases will need to be considered by the </w:t>
      </w:r>
      <w:r w:rsidR="0029104E" w:rsidRPr="00A068B0">
        <w:rPr>
          <w:rFonts w:cs="Arial"/>
          <w:b/>
          <w:lang w:eastAsia="en-GB"/>
        </w:rPr>
        <w:t>DNO</w:t>
      </w:r>
      <w:r w:rsidR="0029104E" w:rsidRPr="00A068B0">
        <w:rPr>
          <w:rFonts w:cs="Arial"/>
          <w:lang w:eastAsia="en-GB"/>
        </w:rPr>
        <w:t xml:space="preserve">. </w:t>
      </w:r>
      <w:r w:rsidR="0029104E" w:rsidRPr="003B2076">
        <w:rPr>
          <w:rFonts w:cs="Arial"/>
          <w:lang w:eastAsia="en-GB"/>
        </w:rPr>
        <w:t xml:space="preserve">The </w:t>
      </w:r>
      <w:r w:rsidR="0029104E" w:rsidRPr="003B2076">
        <w:rPr>
          <w:rFonts w:cs="Arial"/>
          <w:b/>
          <w:lang w:eastAsia="en-GB"/>
        </w:rPr>
        <w:t>DNO</w:t>
      </w:r>
      <w:r w:rsidR="0029104E" w:rsidRPr="003B2076">
        <w:rPr>
          <w:rFonts w:cs="Arial"/>
          <w:lang w:eastAsia="en-GB"/>
        </w:rPr>
        <w:t xml:space="preserve"> will advise the </w:t>
      </w:r>
      <w:r w:rsidR="0029104E" w:rsidRPr="003B2076">
        <w:rPr>
          <w:rFonts w:cs="Arial"/>
          <w:b/>
          <w:lang w:eastAsia="en-GB"/>
        </w:rPr>
        <w:t>Installer</w:t>
      </w:r>
      <w:r w:rsidR="0029104E" w:rsidRPr="003B2076">
        <w:rPr>
          <w:rFonts w:cs="Arial"/>
          <w:lang w:eastAsia="en-GB"/>
        </w:rPr>
        <w:t xml:space="preserve"> of any phase balancing requirements.</w:t>
      </w:r>
    </w:p>
    <w:p w14:paraId="4C438B38" w14:textId="77777777" w:rsidR="006F1070" w:rsidRDefault="006F1070" w:rsidP="006F1070">
      <w:pPr>
        <w:pStyle w:val="Heading2"/>
        <w:rPr>
          <w:lang w:eastAsia="en-GB"/>
        </w:rPr>
      </w:pPr>
      <w:bookmarkStart w:id="413" w:name="_Toc525587982"/>
      <w:bookmarkStart w:id="414" w:name="_Toc76882387"/>
      <w:r>
        <w:rPr>
          <w:lang w:eastAsia="en-GB"/>
        </w:rPr>
        <w:t>Voltage Management Units</w:t>
      </w:r>
      <w:bookmarkEnd w:id="413"/>
      <w:bookmarkEnd w:id="414"/>
    </w:p>
    <w:p w14:paraId="4C44719F" w14:textId="01660893" w:rsidR="006F1C91" w:rsidRDefault="006F1070" w:rsidP="006F1070">
      <w:pPr>
        <w:pStyle w:val="NumberedPARAlevel3"/>
        <w:ind w:left="709" w:hanging="709"/>
        <w:rPr>
          <w:lang w:eastAsia="en-GB"/>
        </w:rPr>
      </w:pPr>
      <w:r>
        <w:rPr>
          <w:lang w:eastAsia="en-GB"/>
        </w:rPr>
        <w:t>If a Voltage M</w:t>
      </w:r>
      <w:r w:rsidRPr="00D02116">
        <w:rPr>
          <w:lang w:eastAsia="en-GB"/>
        </w:rPr>
        <w:t xml:space="preserve">anagement Unit is installed </w:t>
      </w:r>
      <w:r>
        <w:rPr>
          <w:lang w:eastAsia="en-GB"/>
        </w:rPr>
        <w:t xml:space="preserve">in a </w:t>
      </w:r>
      <w:r w:rsidRPr="00EA42F8">
        <w:rPr>
          <w:b/>
          <w:lang w:eastAsia="en-GB"/>
        </w:rPr>
        <w:t>Customer’s Installation</w:t>
      </w:r>
      <w:r w:rsidRPr="00D02116">
        <w:rPr>
          <w:lang w:eastAsia="en-GB"/>
        </w:rPr>
        <w:t xml:space="preserve"> between the </w:t>
      </w:r>
      <w:r w:rsidRPr="00EA42F8">
        <w:rPr>
          <w:b/>
          <w:lang w:eastAsia="en-GB"/>
        </w:rPr>
        <w:t>Connection Point</w:t>
      </w:r>
      <w:r w:rsidRPr="00D02116">
        <w:rPr>
          <w:lang w:eastAsia="en-GB"/>
        </w:rPr>
        <w:t xml:space="preserve"> and the </w:t>
      </w:r>
      <w:r w:rsidRPr="00EA42F8">
        <w:rPr>
          <w:b/>
          <w:lang w:eastAsia="en-GB"/>
        </w:rPr>
        <w:t>Micro-generator</w:t>
      </w:r>
      <w:r w:rsidRPr="00D02116">
        <w:rPr>
          <w:lang w:eastAsia="en-GB"/>
        </w:rPr>
        <w:t xml:space="preserve">, it may result in the voltage at the </w:t>
      </w:r>
      <w:r w:rsidRPr="00EA42F8">
        <w:rPr>
          <w:b/>
          <w:lang w:eastAsia="en-GB"/>
        </w:rPr>
        <w:t>Micro-generator</w:t>
      </w:r>
      <w:r w:rsidRPr="00D02116">
        <w:rPr>
          <w:lang w:eastAsia="en-GB"/>
        </w:rPr>
        <w:t xml:space="preserve"> side of the Voltage Management Unit remaining within the limits of the protection settings defined in Table 2 while the voltage at the </w:t>
      </w:r>
      <w:r w:rsidRPr="00EA42F8">
        <w:rPr>
          <w:b/>
          <w:lang w:eastAsia="en-GB"/>
        </w:rPr>
        <w:t>Connection Point</w:t>
      </w:r>
      <w:r w:rsidRPr="00D02116">
        <w:rPr>
          <w:lang w:eastAsia="en-GB"/>
        </w:rPr>
        <w:t xml:space="preserve"> side of the unit might be outside the limits of the protection settings. This would negate the effect of the protection settings. Therefore, this connection arrangement </w:t>
      </w:r>
      <w:r>
        <w:rPr>
          <w:lang w:eastAsia="en-GB"/>
        </w:rPr>
        <w:t xml:space="preserve">is not acceptable and all </w:t>
      </w:r>
      <w:r w:rsidRPr="00EA42F8">
        <w:rPr>
          <w:b/>
          <w:lang w:eastAsia="en-GB"/>
        </w:rPr>
        <w:t>Micro-generator</w:t>
      </w:r>
      <w:r w:rsidRPr="005325A7">
        <w:rPr>
          <w:lang w:eastAsia="en-GB"/>
        </w:rPr>
        <w:t>s</w:t>
      </w:r>
      <w:r w:rsidRPr="00D02116">
        <w:rPr>
          <w:lang w:eastAsia="en-GB"/>
        </w:rPr>
        <w:t xml:space="preserve"> connected to the </w:t>
      </w:r>
      <w:r w:rsidRPr="00EA42F8">
        <w:rPr>
          <w:b/>
          <w:lang w:eastAsia="en-GB"/>
        </w:rPr>
        <w:t>DNO</w:t>
      </w:r>
      <w:r w:rsidRPr="005325A7">
        <w:rPr>
          <w:lang w:eastAsia="en-GB"/>
        </w:rPr>
        <w:t>’s</w:t>
      </w:r>
      <w:r w:rsidRPr="00EA42F8">
        <w:rPr>
          <w:b/>
          <w:lang w:eastAsia="en-GB"/>
        </w:rPr>
        <w:t xml:space="preserve"> LV Distribution Network</w:t>
      </w:r>
      <w:r w:rsidRPr="00D02116">
        <w:rPr>
          <w:lang w:eastAsia="en-GB"/>
        </w:rPr>
        <w:t xml:space="preserve"> under this </w:t>
      </w:r>
      <w:r>
        <w:rPr>
          <w:lang w:eastAsia="en-GB"/>
        </w:rPr>
        <w:t>EREC G98</w:t>
      </w:r>
      <w:r w:rsidRPr="00D02116">
        <w:rPr>
          <w:lang w:eastAsia="en-GB"/>
        </w:rPr>
        <w:t xml:space="preserve"> </w:t>
      </w:r>
      <w:r>
        <w:rPr>
          <w:lang w:eastAsia="en-GB"/>
        </w:rPr>
        <w:t>shall</w:t>
      </w:r>
      <w:r w:rsidRPr="00D02116">
        <w:rPr>
          <w:lang w:eastAsia="en-GB"/>
        </w:rPr>
        <w:t xml:space="preserve"> be made on the </w:t>
      </w:r>
      <w:r w:rsidRPr="00EA42F8">
        <w:rPr>
          <w:b/>
          <w:lang w:eastAsia="en-GB"/>
        </w:rPr>
        <w:t>Connection Point</w:t>
      </w:r>
      <w:r w:rsidRPr="00D02116">
        <w:rPr>
          <w:lang w:eastAsia="en-GB"/>
        </w:rPr>
        <w:t xml:space="preserve"> side of any Voltage Management</w:t>
      </w:r>
      <w:r>
        <w:rPr>
          <w:lang w:eastAsia="en-GB"/>
        </w:rPr>
        <w:t xml:space="preserve"> Unit installed in a </w:t>
      </w:r>
      <w:r w:rsidRPr="00EA42F8">
        <w:rPr>
          <w:b/>
          <w:lang w:eastAsia="en-GB"/>
        </w:rPr>
        <w:t>Customers’ Installation</w:t>
      </w:r>
      <w:r w:rsidRPr="00D02116">
        <w:rPr>
          <w:lang w:eastAsia="en-GB"/>
        </w:rPr>
        <w:t>.</w:t>
      </w:r>
    </w:p>
    <w:p w14:paraId="4263A92C" w14:textId="30A7F4CD" w:rsidR="0081079E" w:rsidRDefault="0081079E" w:rsidP="0081079E">
      <w:pPr>
        <w:pStyle w:val="Heading2"/>
        <w:rPr>
          <w:ins w:id="415" w:author="ENA" w:date="2021-02-16T19:04:00Z"/>
          <w:lang w:eastAsia="en-GB"/>
        </w:rPr>
      </w:pPr>
      <w:bookmarkStart w:id="416" w:name="_Toc76882388"/>
      <w:ins w:id="417" w:author="ENA" w:date="2021-02-16T19:04:00Z">
        <w:r>
          <w:rPr>
            <w:lang w:eastAsia="en-GB"/>
          </w:rPr>
          <w:t>Earthing</w:t>
        </w:r>
        <w:bookmarkEnd w:id="416"/>
      </w:ins>
    </w:p>
    <w:p w14:paraId="77295CDA" w14:textId="172F98ED" w:rsidR="0081079E" w:rsidRDefault="00D96025" w:rsidP="0081079E">
      <w:pPr>
        <w:pStyle w:val="NumberedPARAlevel3"/>
        <w:ind w:left="709" w:hanging="709"/>
        <w:rPr>
          <w:ins w:id="418" w:author="ENA" w:date="2021-02-16T19:04:00Z"/>
          <w:lang w:eastAsia="en-GB"/>
        </w:rPr>
      </w:pPr>
      <w:ins w:id="419" w:author="ENA" w:date="2021-02-16T19:04:00Z">
        <w:r>
          <w:rPr>
            <w:lang w:eastAsia="en-GB"/>
          </w:rPr>
          <w:t>T</w:t>
        </w:r>
        <w:r w:rsidR="0081079E">
          <w:rPr>
            <w:lang w:eastAsia="en-GB"/>
          </w:rPr>
          <w:t xml:space="preserve">here shall be no direct connection between the </w:t>
        </w:r>
        <w:r w:rsidR="0081079E" w:rsidRPr="00EA42F8">
          <w:rPr>
            <w:b/>
            <w:lang w:eastAsia="en-GB"/>
          </w:rPr>
          <w:t>Micro-generator</w:t>
        </w:r>
        <w:r w:rsidR="0081079E">
          <w:rPr>
            <w:lang w:eastAsia="en-GB"/>
          </w:rPr>
          <w:t xml:space="preserve"> current carrying conductors and earth with the following exception:</w:t>
        </w:r>
      </w:ins>
    </w:p>
    <w:p w14:paraId="08DC0A97" w14:textId="180A763F" w:rsidR="0081079E" w:rsidRDefault="0081079E" w:rsidP="0081079E">
      <w:pPr>
        <w:pStyle w:val="ListBullet"/>
        <w:tabs>
          <w:tab w:val="clear" w:pos="340"/>
          <w:tab w:val="clear" w:pos="720"/>
          <w:tab w:val="num" w:pos="1134"/>
        </w:tabs>
        <w:ind w:left="1134" w:hanging="425"/>
        <w:jc w:val="both"/>
        <w:rPr>
          <w:ins w:id="420" w:author="ENA" w:date="2021-02-16T19:04:00Z"/>
          <w:lang w:eastAsia="en-GB"/>
        </w:rPr>
      </w:pPr>
      <w:ins w:id="421" w:author="ENA" w:date="2021-02-16T19:04:00Z">
        <w:r>
          <w:rPr>
            <w:lang w:eastAsia="en-GB"/>
          </w:rPr>
          <w:t xml:space="preserve">For a </w:t>
        </w:r>
        <w:r w:rsidRPr="00A80CA8">
          <w:rPr>
            <w:b/>
            <w:lang w:eastAsia="en-GB"/>
          </w:rPr>
          <w:t>Micro-generator</w:t>
        </w:r>
        <w:r>
          <w:rPr>
            <w:lang w:eastAsia="en-GB"/>
          </w:rPr>
          <w:t xml:space="preserve"> </w:t>
        </w:r>
        <w:r w:rsidR="00D96025">
          <w:rPr>
            <w:lang w:eastAsia="en-GB"/>
          </w:rPr>
          <w:t>that</w:t>
        </w:r>
        <w:r>
          <w:rPr>
            <w:lang w:eastAsia="en-GB"/>
          </w:rPr>
          <w:t xml:space="preserve"> is connected via an </w:t>
        </w:r>
        <w:r w:rsidRPr="0099001E">
          <w:rPr>
            <w:b/>
            <w:lang w:eastAsia="en-GB"/>
          </w:rPr>
          <w:t>Inverter</w:t>
        </w:r>
        <w:r>
          <w:rPr>
            <w:lang w:eastAsia="en-GB"/>
          </w:rPr>
          <w:t xml:space="preserve"> (</w:t>
        </w:r>
        <w:proofErr w:type="spellStart"/>
        <w:r>
          <w:rPr>
            <w:lang w:eastAsia="en-GB"/>
          </w:rPr>
          <w:t>eg</w:t>
        </w:r>
        <w:proofErr w:type="spellEnd"/>
        <w:r>
          <w:rPr>
            <w:lang w:eastAsia="en-GB"/>
          </w:rPr>
          <w:t xml:space="preserve"> a PV array or fuel cell) it is permissible to connect one pole of the </w:t>
        </w:r>
        <w:r w:rsidRPr="0099001E">
          <w:rPr>
            <w:b/>
            <w:lang w:eastAsia="en-GB"/>
          </w:rPr>
          <w:t>DC</w:t>
        </w:r>
        <w:r>
          <w:rPr>
            <w:lang w:eastAsia="en-GB"/>
          </w:rPr>
          <w:t xml:space="preserve"> side of the </w:t>
        </w:r>
        <w:r w:rsidRPr="00CC2626">
          <w:rPr>
            <w:b/>
            <w:bCs/>
            <w:lang w:eastAsia="en-GB"/>
            <w:rPrChange w:id="422" w:author="SC" w:date="2021-03-18T09:04:00Z">
              <w:rPr>
                <w:lang w:eastAsia="en-GB"/>
              </w:rPr>
            </w:rPrChange>
          </w:rPr>
          <w:t>Inverter</w:t>
        </w:r>
        <w:r>
          <w:rPr>
            <w:lang w:eastAsia="en-GB"/>
          </w:rPr>
          <w:t xml:space="preserve"> to the </w:t>
        </w:r>
        <w:r w:rsidRPr="0099001E">
          <w:rPr>
            <w:b/>
            <w:lang w:eastAsia="en-GB"/>
          </w:rPr>
          <w:t>DNO</w:t>
        </w:r>
        <w:r>
          <w:rPr>
            <w:lang w:eastAsia="en-GB"/>
          </w:rPr>
          <w:t xml:space="preserve">’s earth terminal if the insulation between the AC and the </w:t>
        </w:r>
        <w:r w:rsidRPr="0099001E">
          <w:rPr>
            <w:b/>
            <w:lang w:eastAsia="en-GB"/>
          </w:rPr>
          <w:t>DC</w:t>
        </w:r>
        <w:r>
          <w:rPr>
            <w:lang w:eastAsia="en-GB"/>
          </w:rPr>
          <w:t xml:space="preserve"> sides of the </w:t>
        </w:r>
        <w:r w:rsidRPr="0099001E">
          <w:rPr>
            <w:b/>
            <w:lang w:eastAsia="en-GB"/>
          </w:rPr>
          <w:t>Inverter</w:t>
        </w:r>
        <w:r>
          <w:rPr>
            <w:lang w:eastAsia="en-GB"/>
          </w:rPr>
          <w:t xml:space="preserve"> meets the requirements for at least simple separation. The requirements for simple separation are those given in </w:t>
        </w:r>
        <w:r w:rsidRPr="00E24F79">
          <w:rPr>
            <w:lang w:eastAsia="en-GB"/>
          </w:rPr>
          <w:t>Section 5.3.3 of BS EN 60664-1</w:t>
        </w:r>
        <w:r>
          <w:rPr>
            <w:lang w:eastAsia="en-GB"/>
          </w:rPr>
          <w:t xml:space="preserve"> for basic insulation. In such cases the </w:t>
        </w:r>
        <w:r w:rsidRPr="0099001E">
          <w:rPr>
            <w:b/>
            <w:lang w:eastAsia="en-GB"/>
          </w:rPr>
          <w:t>Installer</w:t>
        </w:r>
        <w:r>
          <w:rPr>
            <w:lang w:eastAsia="en-GB"/>
          </w:rPr>
          <w:t xml:space="preserve"> shall take all reasonable precautions to ensure that the </w:t>
        </w:r>
        <w:r w:rsidRPr="00EA42F8">
          <w:rPr>
            <w:b/>
            <w:lang w:eastAsia="en-GB"/>
          </w:rPr>
          <w:t>Micro-generat</w:t>
        </w:r>
        <w:r>
          <w:rPr>
            <w:b/>
            <w:lang w:eastAsia="en-GB"/>
          </w:rPr>
          <w:t>ing Plant</w:t>
        </w:r>
        <w:r>
          <w:rPr>
            <w:lang w:eastAsia="en-GB"/>
          </w:rPr>
          <w:t xml:space="preserve"> will not impair the integrity of the </w:t>
        </w:r>
        <w:r w:rsidRPr="0099001E">
          <w:rPr>
            <w:b/>
            <w:lang w:eastAsia="en-GB"/>
          </w:rPr>
          <w:t xml:space="preserve">DNO’s Distribution </w:t>
        </w:r>
        <w:r>
          <w:rPr>
            <w:b/>
            <w:lang w:eastAsia="en-GB"/>
          </w:rPr>
          <w:t>Network</w:t>
        </w:r>
        <w:r>
          <w:rPr>
            <w:lang w:eastAsia="en-GB"/>
          </w:rPr>
          <w:t xml:space="preserve"> and will not suffer unacceptable damage for all credible operating conditions, including faults on the </w:t>
        </w:r>
        <w:r w:rsidRPr="0099001E">
          <w:rPr>
            <w:b/>
            <w:lang w:eastAsia="en-GB"/>
          </w:rPr>
          <w:t>DNO’s Distribution Network</w:t>
        </w:r>
        <w:r>
          <w:rPr>
            <w:lang w:eastAsia="en-GB"/>
          </w:rPr>
          <w:t xml:space="preserve">. </w:t>
        </w:r>
      </w:ins>
    </w:p>
    <w:p w14:paraId="3667399C" w14:textId="75B43CA4" w:rsidR="0081079E" w:rsidRPr="0081079E" w:rsidRDefault="0081079E">
      <w:pPr>
        <w:pStyle w:val="NumberedPARAlevel3"/>
        <w:ind w:left="709" w:hanging="709"/>
        <w:rPr>
          <w:ins w:id="423" w:author="ENA" w:date="2021-02-16T19:04:00Z"/>
          <w:lang w:eastAsia="en-GB"/>
        </w:rPr>
      </w:pPr>
      <w:ins w:id="424" w:author="ENA" w:date="2021-02-16T19:04:00Z">
        <w:r>
          <w:rPr>
            <w:lang w:eastAsia="en-GB"/>
          </w:rPr>
          <w:lastRenderedPageBreak/>
          <w:t>Earthing of all exposed conductive parts shall comply with the requirements of BS 7671.</w:t>
        </w:r>
      </w:ins>
    </w:p>
    <w:p w14:paraId="687F950E" w14:textId="5E10F99A" w:rsidR="0029104E" w:rsidRPr="00A068B0" w:rsidRDefault="0029104E" w:rsidP="003B7C17">
      <w:pPr>
        <w:pStyle w:val="Heading1"/>
        <w:rPr>
          <w:rFonts w:cs="Arial"/>
          <w:sz w:val="20"/>
          <w:szCs w:val="20"/>
          <w:lang w:eastAsia="en-GB"/>
        </w:rPr>
      </w:pPr>
      <w:bookmarkStart w:id="425" w:name="_Toc76882389"/>
      <w:r w:rsidRPr="003B2076">
        <w:t>Commissioning, Notification and Decommissioning</w:t>
      </w:r>
      <w:bookmarkEnd w:id="425"/>
      <w:r w:rsidRPr="003B2076">
        <w:t xml:space="preserve"> </w:t>
      </w:r>
    </w:p>
    <w:p w14:paraId="01862FCD" w14:textId="07742CB9" w:rsidR="0029104E" w:rsidRPr="003B2076" w:rsidRDefault="0029104E" w:rsidP="003B7C17">
      <w:pPr>
        <w:pStyle w:val="Heading2"/>
      </w:pPr>
      <w:bookmarkStart w:id="426" w:name="_Toc76882390"/>
      <w:r w:rsidRPr="003B2076">
        <w:t>General</w:t>
      </w:r>
      <w:bookmarkEnd w:id="426"/>
    </w:p>
    <w:p w14:paraId="13E48CAA" w14:textId="3A8ECF1E" w:rsidR="0029104E" w:rsidRPr="00A068B0" w:rsidRDefault="00AA3E95" w:rsidP="000A09CA">
      <w:pPr>
        <w:pStyle w:val="NumberedPARAlevel3"/>
        <w:keepNext w:val="0"/>
        <w:ind w:left="709" w:hanging="709"/>
      </w:pPr>
      <w:r w:rsidRPr="00A068B0">
        <w:rPr>
          <w:bCs w:val="0"/>
        </w:rPr>
        <w:t>T</w:t>
      </w:r>
      <w:r w:rsidR="0029104E" w:rsidRPr="00A068B0">
        <w:t xml:space="preserve">he installation shall be carried out by </w:t>
      </w:r>
      <w:r w:rsidR="0029104E" w:rsidRPr="00A068B0">
        <w:rPr>
          <w:b/>
        </w:rPr>
        <w:t>Installer</w:t>
      </w:r>
      <w:r w:rsidR="0029104E" w:rsidRPr="007F6BA6">
        <w:rPr>
          <w:bCs w:val="0"/>
        </w:rPr>
        <w:t>s</w:t>
      </w:r>
      <w:r w:rsidR="0029104E" w:rsidRPr="00A068B0">
        <w:t xml:space="preserve"> who are competent and have sufficient skills and training (complete with recognised and approved qualifications relating to the fuels used and general electrical installations) to apply safe methods of work to install a </w:t>
      </w:r>
      <w:r w:rsidR="0029104E" w:rsidRPr="00A068B0">
        <w:rPr>
          <w:b/>
        </w:rPr>
        <w:t>Micro-generator</w:t>
      </w:r>
      <w:r w:rsidR="0029104E" w:rsidRPr="00A068B0">
        <w:t xml:space="preserve"> in compliance with this EREC G98. </w:t>
      </w:r>
    </w:p>
    <w:p w14:paraId="45506232" w14:textId="59B3CEC9" w:rsidR="00AA3E95" w:rsidRPr="00A068B0" w:rsidRDefault="00AA3E95" w:rsidP="006F1070">
      <w:pPr>
        <w:pStyle w:val="NumberedPARAlevel3"/>
        <w:keepNext w:val="0"/>
        <w:numPr>
          <w:ilvl w:val="0"/>
          <w:numId w:val="0"/>
        </w:numPr>
        <w:ind w:left="709"/>
      </w:pPr>
      <w:r w:rsidRPr="00A068B0">
        <w:t>N</w:t>
      </w:r>
      <w:r w:rsidR="0029104E" w:rsidRPr="00A068B0">
        <w:t xml:space="preserve">otwithstanding the requirements of this EREC G98, the installation will be carried out to no lower a standard than that required in the </w:t>
      </w:r>
      <w:r w:rsidR="0029104E" w:rsidRPr="00A068B0">
        <w:rPr>
          <w:b/>
        </w:rPr>
        <w:t>Manufacturer’s</w:t>
      </w:r>
      <w:r w:rsidR="0029104E" w:rsidRPr="00A068B0">
        <w:t xml:space="preserve"> installation instructions.</w:t>
      </w:r>
    </w:p>
    <w:p w14:paraId="3130F964" w14:textId="76C2B81F" w:rsidR="0029104E" w:rsidRPr="003B2076" w:rsidRDefault="0029104E" w:rsidP="000A09CA">
      <w:pPr>
        <w:pStyle w:val="Heading2"/>
        <w:keepNext w:val="0"/>
      </w:pPr>
      <w:bookmarkStart w:id="427" w:name="_Toc76882391"/>
      <w:r w:rsidRPr="003B2076">
        <w:t>Commissioning</w:t>
      </w:r>
      <w:bookmarkEnd w:id="427"/>
    </w:p>
    <w:p w14:paraId="3EDC3237" w14:textId="409406BC" w:rsidR="0029104E" w:rsidRPr="00A068B0" w:rsidRDefault="00AA3E95" w:rsidP="000A09CA">
      <w:pPr>
        <w:pStyle w:val="NumberedPARAlevel3"/>
        <w:keepNext w:val="0"/>
        <w:ind w:left="709" w:hanging="709"/>
      </w:pPr>
      <w:r w:rsidRPr="00A068B0">
        <w:rPr>
          <w:bCs w:val="0"/>
        </w:rPr>
        <w:t>N</w:t>
      </w:r>
      <w:r w:rsidR="0029104E" w:rsidRPr="00A068B0">
        <w:t xml:space="preserve">o parameter relating to the electrical connection and subject to type verification certification shall be modified unless previously agreed in writing between the </w:t>
      </w:r>
      <w:r w:rsidR="0029104E" w:rsidRPr="003B2076">
        <w:rPr>
          <w:b/>
        </w:rPr>
        <w:t>DNO</w:t>
      </w:r>
      <w:r w:rsidR="0029104E" w:rsidRPr="00A068B0">
        <w:t xml:space="preserve"> and the </w:t>
      </w:r>
      <w:r w:rsidR="0029104E" w:rsidRPr="00A068B0">
        <w:rPr>
          <w:b/>
        </w:rPr>
        <w:t>Customer</w:t>
      </w:r>
      <w:r w:rsidR="0029104E" w:rsidRPr="00A068B0">
        <w:t xml:space="preserve"> or </w:t>
      </w:r>
      <w:r w:rsidR="0029104E" w:rsidRPr="003B2076">
        <w:t>their</w:t>
      </w:r>
      <w:r w:rsidR="0029104E" w:rsidRPr="00A068B0">
        <w:t xml:space="preserve"> agent. </w:t>
      </w:r>
      <w:r w:rsidR="0029104E" w:rsidRPr="003B2076">
        <w:rPr>
          <w:b/>
        </w:rPr>
        <w:t>Customer</w:t>
      </w:r>
      <w:r w:rsidR="0029104E" w:rsidRPr="00A068B0">
        <w:t xml:space="preserve"> access to such parameters shall be prevented.</w:t>
      </w:r>
    </w:p>
    <w:p w14:paraId="000E343B" w14:textId="5E8D7E8F" w:rsidR="0029104E" w:rsidRPr="00FB539F" w:rsidRDefault="00AA3E95" w:rsidP="00CE2C6E">
      <w:pPr>
        <w:pStyle w:val="NumberedPARAlevel3"/>
        <w:keepNext w:val="0"/>
        <w:ind w:left="709" w:hanging="709"/>
      </w:pPr>
      <w:r w:rsidRPr="00A068B0">
        <w:t>A</w:t>
      </w:r>
      <w:r w:rsidR="0029104E" w:rsidRPr="00A068B0">
        <w:t xml:space="preserve">s part of the on-site commissioning tests the </w:t>
      </w:r>
      <w:r w:rsidR="0029104E" w:rsidRPr="00A068B0">
        <w:rPr>
          <w:b/>
        </w:rPr>
        <w:t>Installer</w:t>
      </w:r>
      <w:r w:rsidR="0029104E" w:rsidRPr="00A068B0">
        <w:t xml:space="preserve"> shall carry out a functional check of the loss of mains protection, for example by removing the supply to the </w:t>
      </w:r>
      <w:r w:rsidR="0029104E" w:rsidRPr="003B2076">
        <w:rPr>
          <w:b/>
        </w:rPr>
        <w:t>Micro-generator</w:t>
      </w:r>
      <w:r w:rsidR="0029104E" w:rsidRPr="00A068B0">
        <w:t xml:space="preserve"> during operation and checking that the </w:t>
      </w:r>
      <w:r w:rsidR="0029104E" w:rsidRPr="00A068B0">
        <w:rPr>
          <w:b/>
        </w:rPr>
        <w:t>Interface Protection</w:t>
      </w:r>
      <w:r w:rsidR="0029104E" w:rsidRPr="00A068B0">
        <w:t xml:space="preserve"> operates to disconnect the </w:t>
      </w:r>
      <w:r w:rsidR="0029104E" w:rsidRPr="003B2076">
        <w:rPr>
          <w:b/>
        </w:rPr>
        <w:t>Micro-generator</w:t>
      </w:r>
      <w:r w:rsidR="0029104E" w:rsidRPr="00A068B0">
        <w:t xml:space="preserve"> from the </w:t>
      </w:r>
      <w:r w:rsidR="0029104E" w:rsidRPr="003B2076">
        <w:rPr>
          <w:b/>
        </w:rPr>
        <w:t>DNO’s</w:t>
      </w:r>
      <w:r w:rsidR="0029104E" w:rsidRPr="00A068B0">
        <w:t xml:space="preserve"> </w:t>
      </w:r>
      <w:r w:rsidR="0029104E" w:rsidRPr="00A068B0">
        <w:rPr>
          <w:b/>
        </w:rPr>
        <w:t>Distribution</w:t>
      </w:r>
      <w:r w:rsidR="0029104E" w:rsidRPr="00A068B0">
        <w:t xml:space="preserve"> </w:t>
      </w:r>
      <w:r w:rsidR="0029104E" w:rsidRPr="003B2076">
        <w:rPr>
          <w:b/>
        </w:rPr>
        <w:t>Network</w:t>
      </w:r>
      <w:r w:rsidR="0029104E" w:rsidRPr="00A068B0">
        <w:t xml:space="preserve">. For three phase installations this test can be achieved by opening a three phase circuit breaker or isolator and confirming that the </w:t>
      </w:r>
      <w:r w:rsidR="0029104E" w:rsidRPr="00A068B0">
        <w:rPr>
          <w:b/>
        </w:rPr>
        <w:t>Micro-generator</w:t>
      </w:r>
      <w:r w:rsidR="0029104E" w:rsidRPr="00A068B0">
        <w:t xml:space="preserve"> has shut down. Testing for the loss of a single phase is covered in the type testing of </w:t>
      </w:r>
      <w:r w:rsidR="0029104E" w:rsidRPr="00A068B0">
        <w:rPr>
          <w:b/>
        </w:rPr>
        <w:t>Inverter</w:t>
      </w:r>
      <w:r w:rsidR="0029104E" w:rsidRPr="00A068B0">
        <w:t xml:space="preserve">s, see </w:t>
      </w:r>
      <w:r w:rsidR="0029104E" w:rsidRPr="003B2076">
        <w:t>section 1</w:t>
      </w:r>
      <w:r w:rsidR="00AA29A8" w:rsidRPr="003B2076">
        <w:t>0</w:t>
      </w:r>
      <w:r w:rsidR="0029104E" w:rsidRPr="003B2076">
        <w:t>.2</w:t>
      </w:r>
      <w:r w:rsidR="0029104E" w:rsidRPr="00A068B0">
        <w:t>.</w:t>
      </w:r>
    </w:p>
    <w:p w14:paraId="3158CAD0" w14:textId="77777777" w:rsidR="0029104E" w:rsidRPr="00FB539F" w:rsidRDefault="000A09CA" w:rsidP="00907A3B">
      <w:pPr>
        <w:jc w:val="left"/>
        <w:rPr>
          <w:del w:id="428" w:author="ENA" w:date="2021-02-16T19:04:00Z"/>
        </w:rPr>
      </w:pPr>
      <w:del w:id="429" w:author="ENA" w:date="2021-02-16T19:04:00Z">
        <w:r>
          <w:br w:type="page"/>
        </w:r>
      </w:del>
    </w:p>
    <w:p w14:paraId="4EC7930B" w14:textId="6DB9E719" w:rsidR="0029104E" w:rsidRPr="003B2076" w:rsidRDefault="0029104E" w:rsidP="000A09CA">
      <w:pPr>
        <w:pStyle w:val="Heading2"/>
        <w:keepNext w:val="0"/>
      </w:pPr>
      <w:bookmarkStart w:id="430" w:name="_Toc76882392"/>
      <w:r w:rsidRPr="003B2076">
        <w:lastRenderedPageBreak/>
        <w:t>Notification of Commissioning</w:t>
      </w:r>
      <w:bookmarkEnd w:id="430"/>
    </w:p>
    <w:p w14:paraId="5960F7EB" w14:textId="3E41F993" w:rsidR="0029104E" w:rsidRPr="00A068B0" w:rsidRDefault="00AA3E95" w:rsidP="000A09CA">
      <w:pPr>
        <w:pStyle w:val="NumberedPARAlevel3"/>
        <w:keepNext w:val="0"/>
        <w:ind w:left="709" w:hanging="709"/>
        <w:rPr>
          <w:rFonts w:eastAsia="Batang"/>
          <w:sz w:val="24"/>
        </w:rPr>
      </w:pPr>
      <w:r w:rsidRPr="00A068B0">
        <w:rPr>
          <w:bCs w:val="0"/>
        </w:rPr>
        <w:t>I</w:t>
      </w:r>
      <w:r w:rsidR="0029104E" w:rsidRPr="00A068B0">
        <w:rPr>
          <w:rFonts w:eastAsia="Batang"/>
        </w:rPr>
        <w:t xml:space="preserve">n accordance with </w:t>
      </w:r>
      <w:r w:rsidR="0029104E" w:rsidRPr="00A068B0">
        <w:rPr>
          <w:rFonts w:eastAsia="Batang"/>
          <w:b/>
        </w:rPr>
        <w:t>ESQCR</w:t>
      </w:r>
      <w:r w:rsidR="0029104E" w:rsidRPr="00A068B0">
        <w:rPr>
          <w:rFonts w:eastAsia="Batang"/>
        </w:rPr>
        <w:t xml:space="preserve"> and </w:t>
      </w:r>
      <w:r w:rsidR="0054526A" w:rsidRPr="00A068B0">
        <w:rPr>
          <w:rFonts w:eastAsia="Batang"/>
        </w:rPr>
        <w:t xml:space="preserve">the </w:t>
      </w:r>
      <w:r w:rsidR="0029104E" w:rsidRPr="00A068B0">
        <w:rPr>
          <w:rFonts w:eastAsia="Batang"/>
        </w:rPr>
        <w:t>HSE Certificate of Exemption (2008) (</w:t>
      </w:r>
      <w:r w:rsidR="0029104E" w:rsidRPr="003B2076">
        <w:rPr>
          <w:rFonts w:eastAsia="Batang"/>
        </w:rPr>
        <w:t>see Appendix 4</w:t>
      </w:r>
      <w:r w:rsidR="0029104E" w:rsidRPr="00A068B0">
        <w:rPr>
          <w:rFonts w:eastAsia="Batang"/>
        </w:rPr>
        <w:t xml:space="preserve">) the </w:t>
      </w:r>
      <w:r w:rsidR="0029104E" w:rsidRPr="00A068B0">
        <w:rPr>
          <w:rFonts w:eastAsia="Batang"/>
          <w:b/>
        </w:rPr>
        <w:t>Installer</w:t>
      </w:r>
      <w:r w:rsidR="0029104E" w:rsidRPr="00A068B0">
        <w:rPr>
          <w:rFonts w:eastAsia="Batang"/>
        </w:rPr>
        <w:t xml:space="preserve"> shall ensure that the </w:t>
      </w:r>
      <w:r w:rsidR="0029104E" w:rsidRPr="00A068B0">
        <w:rPr>
          <w:rFonts w:eastAsia="Batang"/>
          <w:b/>
        </w:rPr>
        <w:t>DNO</w:t>
      </w:r>
      <w:r w:rsidR="0029104E" w:rsidRPr="00A068B0">
        <w:rPr>
          <w:rFonts w:eastAsia="Batang"/>
        </w:rPr>
        <w:t xml:space="preserve"> is advised of the intention to use the </w:t>
      </w:r>
      <w:r w:rsidR="0029104E" w:rsidRPr="003B2076">
        <w:rPr>
          <w:rFonts w:eastAsia="Batang"/>
          <w:b/>
        </w:rPr>
        <w:t>Micro-generator</w:t>
      </w:r>
      <w:r w:rsidR="0029104E" w:rsidRPr="00A068B0">
        <w:rPr>
          <w:rFonts w:eastAsia="Batang"/>
        </w:rPr>
        <w:t xml:space="preserve"> in parallel with the </w:t>
      </w:r>
      <w:r w:rsidR="0029104E" w:rsidRPr="00A068B0">
        <w:rPr>
          <w:rFonts w:eastAsia="Batang"/>
          <w:b/>
        </w:rPr>
        <w:t>Distribution Network</w:t>
      </w:r>
      <w:r w:rsidR="0029104E" w:rsidRPr="00A068B0">
        <w:rPr>
          <w:rFonts w:eastAsia="Batang"/>
        </w:rPr>
        <w:t xml:space="preserve"> no later than 28 days (inclusive of the day of commissioning) after commissioning the </w:t>
      </w:r>
      <w:r w:rsidR="0029104E" w:rsidRPr="003B2076">
        <w:rPr>
          <w:rFonts w:eastAsia="Batang"/>
          <w:b/>
        </w:rPr>
        <w:t>Micro-generator</w:t>
      </w:r>
      <w:r w:rsidR="0029104E" w:rsidRPr="00A068B0">
        <w:rPr>
          <w:rFonts w:eastAsia="Batang"/>
        </w:rPr>
        <w:t>.</w:t>
      </w:r>
      <w:r w:rsidR="0029104E" w:rsidRPr="00A068B0">
        <w:rPr>
          <w:rFonts w:eastAsia="Batang"/>
          <w:b/>
        </w:rPr>
        <w:t xml:space="preserve"> </w:t>
      </w:r>
      <w:r w:rsidR="0029104E" w:rsidRPr="00A068B0">
        <w:rPr>
          <w:rFonts w:eastAsia="Batang"/>
        </w:rPr>
        <w:t xml:space="preserve"> Notification </w:t>
      </w:r>
      <w:r w:rsidR="0029104E" w:rsidRPr="00A068B0">
        <w:t xml:space="preserve">that the </w:t>
      </w:r>
      <w:r w:rsidR="0029104E" w:rsidRPr="003B2076">
        <w:rPr>
          <w:b/>
        </w:rPr>
        <w:t>Micro-generator</w:t>
      </w:r>
      <w:r w:rsidR="0029104E" w:rsidRPr="00A068B0">
        <w:t xml:space="preserve"> has been commissioned</w:t>
      </w:r>
      <w:r w:rsidR="0029104E" w:rsidRPr="00A068B0">
        <w:rPr>
          <w:rFonts w:eastAsia="Batang"/>
        </w:rPr>
        <w:t xml:space="preserve"> is achieved by completing an </w:t>
      </w:r>
      <w:r w:rsidR="0029104E" w:rsidRPr="00A068B0">
        <w:rPr>
          <w:rFonts w:eastAsia="Batang"/>
          <w:b/>
        </w:rPr>
        <w:t>Installation Document</w:t>
      </w:r>
      <w:r w:rsidR="0029104E" w:rsidRPr="00A068B0">
        <w:rPr>
          <w:rFonts w:eastAsia="Batang"/>
        </w:rPr>
        <w:t xml:space="preserve"> as per </w:t>
      </w:r>
      <w:r w:rsidR="0029104E" w:rsidRPr="003B2076">
        <w:rPr>
          <w:rFonts w:eastAsia="Batang"/>
        </w:rPr>
        <w:t>Appendix 3 Form B</w:t>
      </w:r>
      <w:r w:rsidR="0054526A" w:rsidRPr="003B2076">
        <w:rPr>
          <w:rFonts w:eastAsia="Batang"/>
        </w:rPr>
        <w:t xml:space="preserve"> (</w:t>
      </w:r>
      <w:r w:rsidR="0054526A" w:rsidRPr="003B2076">
        <w:rPr>
          <w:rFonts w:eastAsia="Batang"/>
          <w:b/>
        </w:rPr>
        <w:t>Installation Document</w:t>
      </w:r>
      <w:r w:rsidR="0054526A" w:rsidRPr="003B2076">
        <w:rPr>
          <w:rFonts w:eastAsia="Batang"/>
        </w:rPr>
        <w:t>)</w:t>
      </w:r>
      <w:r w:rsidR="0029104E" w:rsidRPr="00A068B0">
        <w:rPr>
          <w:rFonts w:eastAsia="Batang"/>
        </w:rPr>
        <w:t xml:space="preserve">, which also includes the </w:t>
      </w:r>
      <w:r w:rsidR="0029104E" w:rsidRPr="00A068B0">
        <w:t xml:space="preserve">relevant details on the </w:t>
      </w:r>
      <w:r w:rsidR="0029104E" w:rsidRPr="003B2076">
        <w:rPr>
          <w:b/>
        </w:rPr>
        <w:t>Micro-generator</w:t>
      </w:r>
      <w:r w:rsidR="0029104E" w:rsidRPr="00A068B0">
        <w:t xml:space="preserve"> installation required by the </w:t>
      </w:r>
      <w:r w:rsidR="0029104E" w:rsidRPr="00A068B0">
        <w:rPr>
          <w:b/>
        </w:rPr>
        <w:t>DNO</w:t>
      </w:r>
      <w:r w:rsidR="0029104E" w:rsidRPr="00A068B0">
        <w:t>.</w:t>
      </w:r>
      <w:r w:rsidR="0029104E" w:rsidRPr="00A068B0">
        <w:rPr>
          <w:rFonts w:eastAsia="Batang"/>
        </w:rPr>
        <w:t xml:space="preserve"> </w:t>
      </w:r>
    </w:p>
    <w:p w14:paraId="2BB617F8" w14:textId="078FD122" w:rsidR="0029104E" w:rsidRPr="00A068B0" w:rsidRDefault="00AA3E95" w:rsidP="000A09CA">
      <w:pPr>
        <w:pStyle w:val="NumberedPARAlevel3"/>
        <w:keepNext w:val="0"/>
        <w:ind w:left="709" w:hanging="709"/>
        <w:rPr>
          <w:rFonts w:eastAsia="Batang"/>
        </w:rPr>
      </w:pPr>
      <w:r w:rsidRPr="003B2076">
        <w:t>T</w:t>
      </w:r>
      <w:r w:rsidR="0029104E" w:rsidRPr="00A068B0">
        <w:rPr>
          <w:rFonts w:eastAsia="Batang"/>
        </w:rPr>
        <w:t xml:space="preserve">he </w:t>
      </w:r>
      <w:r w:rsidR="0029104E" w:rsidRPr="00A068B0">
        <w:rPr>
          <w:rFonts w:eastAsia="Batang"/>
          <w:b/>
        </w:rPr>
        <w:t>Installer</w:t>
      </w:r>
      <w:r w:rsidR="0029104E" w:rsidRPr="00A068B0">
        <w:rPr>
          <w:rFonts w:eastAsia="Batang"/>
        </w:rPr>
        <w:t xml:space="preserve"> shall supply separate </w:t>
      </w:r>
      <w:r w:rsidR="0029104E" w:rsidRPr="00A068B0">
        <w:rPr>
          <w:rFonts w:eastAsia="Batang"/>
          <w:b/>
        </w:rPr>
        <w:t>Installation Document</w:t>
      </w:r>
      <w:r w:rsidR="0029104E" w:rsidRPr="007F6BA6">
        <w:rPr>
          <w:rFonts w:eastAsia="Batang"/>
          <w:bCs w:val="0"/>
        </w:rPr>
        <w:t>s</w:t>
      </w:r>
      <w:r w:rsidR="0029104E" w:rsidRPr="00A068B0">
        <w:rPr>
          <w:rFonts w:eastAsia="Batang"/>
        </w:rPr>
        <w:t xml:space="preserve"> for each </w:t>
      </w:r>
      <w:r w:rsidR="00913E02" w:rsidRPr="00A068B0">
        <w:rPr>
          <w:rFonts w:eastAsia="Batang"/>
        </w:rPr>
        <w:t xml:space="preserve">premises in which </w:t>
      </w:r>
      <w:r w:rsidR="0029104E" w:rsidRPr="00A068B0">
        <w:rPr>
          <w:rFonts w:eastAsia="Batang"/>
          <w:b/>
        </w:rPr>
        <w:t>Micro-generator</w:t>
      </w:r>
      <w:r w:rsidR="00913E02" w:rsidRPr="00D277BF">
        <w:rPr>
          <w:rFonts w:eastAsia="Batang"/>
          <w:bCs w:val="0"/>
        </w:rPr>
        <w:t>s</w:t>
      </w:r>
      <w:r w:rsidR="00913E02" w:rsidRPr="00A068B0">
        <w:rPr>
          <w:rFonts w:eastAsia="Batang"/>
          <w:b/>
        </w:rPr>
        <w:t xml:space="preserve"> </w:t>
      </w:r>
      <w:r w:rsidR="00913E02" w:rsidRPr="00A068B0">
        <w:rPr>
          <w:rFonts w:eastAsia="Batang"/>
        </w:rPr>
        <w:t>are</w:t>
      </w:r>
      <w:r w:rsidR="0029104E" w:rsidRPr="00A068B0">
        <w:rPr>
          <w:rFonts w:eastAsia="Batang"/>
        </w:rPr>
        <w:t xml:space="preserve"> installed under EREC G98.  Documentation may be submitted via an agent acting on behalf of the </w:t>
      </w:r>
      <w:r w:rsidR="0029104E" w:rsidRPr="00A068B0">
        <w:rPr>
          <w:rFonts w:eastAsia="Batang"/>
          <w:b/>
        </w:rPr>
        <w:t>Installer</w:t>
      </w:r>
      <w:r w:rsidR="0029104E" w:rsidRPr="00A068B0">
        <w:rPr>
          <w:rFonts w:eastAsia="Batang"/>
        </w:rPr>
        <w:t xml:space="preserve"> and may be submitted electronically.</w:t>
      </w:r>
    </w:p>
    <w:p w14:paraId="03C25C17" w14:textId="7136D19B" w:rsidR="0029104E" w:rsidRPr="003B2076" w:rsidRDefault="0029104E" w:rsidP="000A09CA">
      <w:pPr>
        <w:pStyle w:val="Heading2"/>
        <w:keepNext w:val="0"/>
      </w:pPr>
      <w:bookmarkStart w:id="431" w:name="_Toc76882393"/>
      <w:r w:rsidRPr="003B2076">
        <w:t>Notification of Changes</w:t>
      </w:r>
      <w:bookmarkEnd w:id="431"/>
    </w:p>
    <w:p w14:paraId="52538D69" w14:textId="17477982" w:rsidR="0029104E" w:rsidRPr="003B2076" w:rsidRDefault="00AA3E95" w:rsidP="000A09CA">
      <w:pPr>
        <w:pStyle w:val="NumberedPARAlevel3"/>
        <w:keepNext w:val="0"/>
        <w:ind w:left="709" w:hanging="709"/>
      </w:pPr>
      <w:r w:rsidRPr="003B2076">
        <w:t>I</w:t>
      </w:r>
      <w:bookmarkStart w:id="432" w:name="_Hlk494828011"/>
      <w:r w:rsidR="0029104E" w:rsidRPr="003B2076">
        <w:t xml:space="preserve">f a </w:t>
      </w:r>
      <w:r w:rsidR="0029104E" w:rsidRPr="003B2076">
        <w:rPr>
          <w:b/>
        </w:rPr>
        <w:t>Micro-generator</w:t>
      </w:r>
      <w:r w:rsidR="0029104E" w:rsidRPr="003B2076">
        <w:t xml:space="preserve"> requires modification </w:t>
      </w:r>
      <w:bookmarkStart w:id="433" w:name="_Hlk495260486"/>
      <w:r w:rsidR="0029104E" w:rsidRPr="003B2076">
        <w:t xml:space="preserve">the </w:t>
      </w:r>
      <w:r w:rsidR="0029104E" w:rsidRPr="003B2076">
        <w:rPr>
          <w:b/>
        </w:rPr>
        <w:t>Manufacturer</w:t>
      </w:r>
      <w:r w:rsidR="0029104E" w:rsidRPr="003B2076">
        <w:t xml:space="preserve"> </w:t>
      </w:r>
      <w:r w:rsidR="006F1070">
        <w:t>shall</w:t>
      </w:r>
      <w:r w:rsidR="0029104E" w:rsidRPr="003B2076">
        <w:t xml:space="preserve"> re-submit the </w:t>
      </w:r>
      <w:r w:rsidR="00AB39CC" w:rsidRPr="003B2076">
        <w:rPr>
          <w:b/>
        </w:rPr>
        <w:t xml:space="preserve">Type </w:t>
      </w:r>
      <w:r w:rsidR="0029104E" w:rsidRPr="003B2076">
        <w:rPr>
          <w:b/>
        </w:rPr>
        <w:t>Test Verification Report</w:t>
      </w:r>
      <w:r w:rsidR="0029104E" w:rsidRPr="003B2076">
        <w:t xml:space="preserve"> prior to the modification being made and the </w:t>
      </w:r>
      <w:r w:rsidR="0029104E" w:rsidRPr="003B2076">
        <w:rPr>
          <w:b/>
        </w:rPr>
        <w:t>Micro-generator</w:t>
      </w:r>
      <w:r w:rsidR="0029104E" w:rsidRPr="003B2076">
        <w:t xml:space="preserve"> being recommissioned.</w:t>
      </w:r>
    </w:p>
    <w:p w14:paraId="6A64D1AE" w14:textId="129DAF11" w:rsidR="0029104E" w:rsidRPr="00A068B0" w:rsidRDefault="00AA3E95" w:rsidP="000A09CA">
      <w:pPr>
        <w:pStyle w:val="NumberedPARAlevel3"/>
        <w:keepNext w:val="0"/>
        <w:ind w:left="709" w:hanging="709"/>
      </w:pPr>
      <w:r w:rsidRPr="003B2076">
        <w:t>T</w:t>
      </w:r>
      <w:bookmarkEnd w:id="432"/>
      <w:bookmarkEnd w:id="433"/>
      <w:r w:rsidR="0029104E" w:rsidRPr="003B2076">
        <w:t xml:space="preserve">he </w:t>
      </w:r>
      <w:r w:rsidR="0029104E" w:rsidRPr="003B2076">
        <w:rPr>
          <w:b/>
        </w:rPr>
        <w:t>DNO</w:t>
      </w:r>
      <w:r w:rsidR="0029104E" w:rsidRPr="003B2076">
        <w:t xml:space="preserve"> shall be notified</w:t>
      </w:r>
      <w:r w:rsidR="0029104E" w:rsidRPr="00A068B0">
        <w:t xml:space="preserve"> of any operational incidents or failures of </w:t>
      </w:r>
      <w:r w:rsidR="0029104E" w:rsidRPr="003B2076">
        <w:t xml:space="preserve">a </w:t>
      </w:r>
      <w:r w:rsidR="0029104E" w:rsidRPr="003B2076">
        <w:rPr>
          <w:b/>
        </w:rPr>
        <w:t>Micro-generator</w:t>
      </w:r>
      <w:r w:rsidR="0029104E" w:rsidRPr="00A068B0">
        <w:t xml:space="preserve"> that affect its compliance with this </w:t>
      </w:r>
      <w:r w:rsidR="0029104E" w:rsidRPr="003B2076">
        <w:t>EREC G98,</w:t>
      </w:r>
      <w:r w:rsidR="0029104E" w:rsidRPr="00A068B0">
        <w:t xml:space="preserve"> without undue delay, after the occurrence of those incidents. </w:t>
      </w:r>
    </w:p>
    <w:p w14:paraId="38CCE690" w14:textId="72ED26CE" w:rsidR="0029104E" w:rsidRPr="00FE075A" w:rsidRDefault="00AA3E95" w:rsidP="0074572D">
      <w:pPr>
        <w:pStyle w:val="NumberedPARAlevel3"/>
        <w:keepNext w:val="0"/>
        <w:ind w:left="709" w:hanging="709"/>
        <w:rPr>
          <w:rFonts w:eastAsia="Batang"/>
        </w:rPr>
      </w:pPr>
      <w:r w:rsidRPr="003B2076">
        <w:t>T</w:t>
      </w:r>
      <w:r w:rsidR="0029104E" w:rsidRPr="003B2076">
        <w:t>he</w:t>
      </w:r>
      <w:r w:rsidR="0029104E" w:rsidRPr="00A068B0">
        <w:t xml:space="preserve"> </w:t>
      </w:r>
      <w:r w:rsidR="0029104E" w:rsidRPr="003B2076">
        <w:rPr>
          <w:b/>
        </w:rPr>
        <w:t>DNO</w:t>
      </w:r>
      <w:r w:rsidR="0029104E" w:rsidRPr="00A068B0">
        <w:t xml:space="preserve"> shall have the right to request that the </w:t>
      </w:r>
      <w:r w:rsidR="0029104E" w:rsidRPr="003B2076">
        <w:rPr>
          <w:b/>
        </w:rPr>
        <w:t>Customer</w:t>
      </w:r>
      <w:r w:rsidR="0029104E" w:rsidRPr="00A068B0">
        <w:t xml:space="preserve"> arrange to have compliance tests undertaken after any failure, modification or replacement of any equipment that may have an impact on the </w:t>
      </w:r>
      <w:r w:rsidR="0029104E" w:rsidRPr="003B2076">
        <w:rPr>
          <w:b/>
        </w:rPr>
        <w:t>Micro-generator</w:t>
      </w:r>
      <w:r w:rsidR="0054526A" w:rsidRPr="003B2076">
        <w:rPr>
          <w:b/>
        </w:rPr>
        <w:t>’</w:t>
      </w:r>
      <w:r w:rsidR="0029104E" w:rsidRPr="00A068B0">
        <w:t xml:space="preserve">s compliance with this </w:t>
      </w:r>
      <w:r w:rsidR="0029104E" w:rsidRPr="003B2076">
        <w:t>EREC G98.</w:t>
      </w:r>
    </w:p>
    <w:p w14:paraId="350A3429" w14:textId="7B4D3C15" w:rsidR="00E42C3F" w:rsidRPr="00E42C3F" w:rsidRDefault="00E42C3F" w:rsidP="00B60372">
      <w:pPr>
        <w:pStyle w:val="NumberedPARAlevel3"/>
        <w:ind w:left="709" w:hanging="709"/>
        <w:rPr>
          <w:ins w:id="434" w:author="ENA" w:date="2021-02-16T19:04:00Z"/>
          <w:rFonts w:eastAsia="Batang"/>
        </w:rPr>
      </w:pPr>
      <w:ins w:id="435" w:author="ENA" w:date="2021-02-16T19:04:00Z">
        <w:r>
          <w:rPr>
            <w:lang w:eastAsia="en-US"/>
          </w:rPr>
          <w:t>Where a</w:t>
        </w:r>
        <w:r w:rsidR="0025346A">
          <w:rPr>
            <w:lang w:eastAsia="en-US"/>
          </w:rPr>
          <w:t>n existing</w:t>
        </w:r>
        <w:r>
          <w:rPr>
            <w:lang w:eastAsia="en-US"/>
          </w:rPr>
          <w:t xml:space="preserve"> </w:t>
        </w:r>
        <w:r>
          <w:rPr>
            <w:b/>
            <w:lang w:eastAsia="en-US"/>
          </w:rPr>
          <w:t>Micro-generator</w:t>
        </w:r>
        <w:r>
          <w:rPr>
            <w:lang w:eastAsia="en-US"/>
          </w:rPr>
          <w:t xml:space="preserve"> installed under EREC G83 is substantially modified (</w:t>
        </w:r>
        <w:proofErr w:type="spellStart"/>
        <w:r>
          <w:rPr>
            <w:lang w:eastAsia="en-US"/>
          </w:rPr>
          <w:t>eg</w:t>
        </w:r>
        <w:proofErr w:type="spellEnd"/>
        <w:r>
          <w:rPr>
            <w:lang w:eastAsia="en-US"/>
          </w:rPr>
          <w:t xml:space="preserve"> a significant piece of equipment, such as an inverter, is replaced) then it will be necessary for that </w:t>
        </w:r>
        <w:r>
          <w:rPr>
            <w:b/>
            <w:lang w:eastAsia="en-US"/>
          </w:rPr>
          <w:t xml:space="preserve">Micro-generator </w:t>
        </w:r>
        <w:r w:rsidRPr="00021BDD">
          <w:rPr>
            <w:lang w:eastAsia="en-US"/>
          </w:rPr>
          <w:t>to b</w:t>
        </w:r>
        <w:r>
          <w:rPr>
            <w:lang w:eastAsia="en-US"/>
          </w:rPr>
          <w:t xml:space="preserve">e modified to be compliant with this EREC G98.  </w:t>
        </w:r>
        <w:r>
          <w:t xml:space="preserve">Modifications to an existing </w:t>
        </w:r>
        <w:r>
          <w:rPr>
            <w:b/>
          </w:rPr>
          <w:t>Micro-generator</w:t>
        </w:r>
        <w:r>
          <w:t xml:space="preserve"> which complies with the requirements of EREC G83 that are not considered to be substantial do not change the compliance requirements of that </w:t>
        </w:r>
        <w:r>
          <w:rPr>
            <w:b/>
          </w:rPr>
          <w:t>Micro-generator</w:t>
        </w:r>
        <w:r>
          <w:t xml:space="preserve">, </w:t>
        </w:r>
        <w:proofErr w:type="spellStart"/>
        <w:r>
          <w:t>ie</w:t>
        </w:r>
        <w:proofErr w:type="spellEnd"/>
        <w:r>
          <w:t xml:space="preserve"> it can remain compliant with EREC G83</w:t>
        </w:r>
        <w:r>
          <w:rPr>
            <w:lang w:eastAsia="en-US"/>
          </w:rPr>
          <w:t>.</w:t>
        </w:r>
        <w:r>
          <w:rPr>
            <w:rStyle w:val="FootnoteReference"/>
            <w:lang w:eastAsia="en-US"/>
          </w:rPr>
          <w:footnoteReference w:id="7"/>
        </w:r>
        <w:r>
          <w:rPr>
            <w:lang w:eastAsia="en-US"/>
          </w:rPr>
          <w:t xml:space="preserve"> </w:t>
        </w:r>
      </w:ins>
    </w:p>
    <w:p w14:paraId="27B600CD" w14:textId="41B7595B" w:rsidR="0029104E" w:rsidRPr="003B2076" w:rsidRDefault="0029104E" w:rsidP="000A09CA">
      <w:pPr>
        <w:pStyle w:val="Heading2"/>
        <w:keepNext w:val="0"/>
      </w:pPr>
      <w:bookmarkStart w:id="437" w:name="_Toc76882394"/>
      <w:r w:rsidRPr="003B2076">
        <w:t>Notification of Decommissioning</w:t>
      </w:r>
      <w:bookmarkEnd w:id="437"/>
    </w:p>
    <w:p w14:paraId="0C496DD3" w14:textId="492E0232" w:rsidR="0029104E" w:rsidRDefault="00AA3E95" w:rsidP="000A09CA">
      <w:pPr>
        <w:pStyle w:val="NumberedPARAlevel3"/>
        <w:keepNext w:val="0"/>
        <w:ind w:left="709" w:hanging="709"/>
        <w:rPr>
          <w:ins w:id="438" w:author="ENA" w:date="2021-02-16T19:04:00Z"/>
        </w:rPr>
      </w:pPr>
      <w:r w:rsidRPr="00A068B0">
        <w:rPr>
          <w:bCs w:val="0"/>
        </w:rPr>
        <w:t>T</w:t>
      </w:r>
      <w:r w:rsidR="0029104E" w:rsidRPr="00A068B0">
        <w:t xml:space="preserve">he </w:t>
      </w:r>
      <w:r w:rsidR="0029104E" w:rsidRPr="003B2076">
        <w:rPr>
          <w:b/>
        </w:rPr>
        <w:t>Customer</w:t>
      </w:r>
      <w:r w:rsidR="0029104E" w:rsidRPr="00A068B0">
        <w:t xml:space="preserve"> shall notify the </w:t>
      </w:r>
      <w:r w:rsidR="0029104E" w:rsidRPr="00A068B0">
        <w:rPr>
          <w:b/>
        </w:rPr>
        <w:t>DNO</w:t>
      </w:r>
      <w:r w:rsidR="0029104E" w:rsidRPr="00A068B0">
        <w:t xml:space="preserve"> about the permanent decommissioning of a </w:t>
      </w:r>
      <w:r w:rsidR="0029104E" w:rsidRPr="00A068B0">
        <w:rPr>
          <w:b/>
        </w:rPr>
        <w:t>Micro-generator</w:t>
      </w:r>
      <w:r w:rsidR="0029104E" w:rsidRPr="00A068B0">
        <w:t xml:space="preserve"> by providing the information as detailed under </w:t>
      </w:r>
      <w:r w:rsidR="0029104E" w:rsidRPr="003B2076">
        <w:t>Appendix 3 Form D.</w:t>
      </w:r>
      <w:r w:rsidR="0029104E" w:rsidRPr="00A068B0">
        <w:t xml:space="preserve"> Documentation may be submitted by an agent acting on behalf of the </w:t>
      </w:r>
      <w:r w:rsidR="0029104E" w:rsidRPr="003B2076">
        <w:rPr>
          <w:b/>
        </w:rPr>
        <w:t>Customer</w:t>
      </w:r>
      <w:r w:rsidR="0029104E" w:rsidRPr="00A068B0">
        <w:t xml:space="preserve"> and may be submitted electronically.</w:t>
      </w:r>
    </w:p>
    <w:p w14:paraId="2AAA9473" w14:textId="77777777" w:rsidR="00D22790" w:rsidRDefault="00D22790">
      <w:pPr>
        <w:jc w:val="left"/>
        <w:rPr>
          <w:rFonts w:cs="Times New Roman"/>
          <w:b/>
          <w:bCs/>
          <w:spacing w:val="0"/>
          <w:sz w:val="24"/>
          <w:szCs w:val="22"/>
        </w:rPr>
      </w:pPr>
      <w:r>
        <w:br w:type="page"/>
      </w:r>
    </w:p>
    <w:p w14:paraId="7806F7B7" w14:textId="3B78F70D" w:rsidR="0029104E" w:rsidRPr="003B2076" w:rsidRDefault="0029104E" w:rsidP="003B7C17">
      <w:pPr>
        <w:pStyle w:val="Heading1"/>
      </w:pPr>
      <w:bookmarkStart w:id="439" w:name="_Toc76882395"/>
      <w:r w:rsidRPr="003B2076">
        <w:lastRenderedPageBreak/>
        <w:t>General Technical Requirements</w:t>
      </w:r>
      <w:bookmarkEnd w:id="439"/>
    </w:p>
    <w:p w14:paraId="3E5A0CEF" w14:textId="5E963EA8" w:rsidR="0029104E" w:rsidRPr="003B2076" w:rsidRDefault="0029104E" w:rsidP="003B7C17">
      <w:pPr>
        <w:pStyle w:val="Heading2"/>
      </w:pPr>
      <w:bookmarkStart w:id="440" w:name="_Toc76882396"/>
      <w:r w:rsidRPr="003B2076">
        <w:t>Frequency withstand</w:t>
      </w:r>
      <w:bookmarkEnd w:id="440"/>
    </w:p>
    <w:p w14:paraId="1FAF0491" w14:textId="02BBCD78" w:rsidR="0029104E" w:rsidRPr="003B2076" w:rsidRDefault="00AA3E95" w:rsidP="00B83C15">
      <w:pPr>
        <w:pStyle w:val="NumberedPARAlevel3"/>
        <w:ind w:left="709" w:hanging="709"/>
        <w:rPr>
          <w:sz w:val="24"/>
        </w:rPr>
      </w:pPr>
      <w:r w:rsidRPr="003B2076">
        <w:t>T</w:t>
      </w:r>
      <w:r w:rsidR="0029104E" w:rsidRPr="003B2076">
        <w:t xml:space="preserve">he </w:t>
      </w:r>
      <w:r w:rsidR="0029104E" w:rsidRPr="003B2076">
        <w:rPr>
          <w:b/>
        </w:rPr>
        <w:t>Micro-generator</w:t>
      </w:r>
      <w:r w:rsidR="0029104E" w:rsidRPr="003B2076">
        <w:t xml:space="preserve"> shall be capable of remaining connected to the </w:t>
      </w:r>
      <w:r w:rsidR="0029104E" w:rsidRPr="003B2076">
        <w:rPr>
          <w:b/>
        </w:rPr>
        <w:t>Distribution Network</w:t>
      </w:r>
      <w:r w:rsidR="0029104E" w:rsidRPr="003B2076">
        <w:t xml:space="preserve"> and operat</w:t>
      </w:r>
      <w:r w:rsidR="0054526A" w:rsidRPr="003B2076">
        <w:t>ing</w:t>
      </w:r>
      <w:r w:rsidR="0029104E" w:rsidRPr="003B2076">
        <w:t xml:space="preserve"> within the frequency ranges and time periods specified in Table</w:t>
      </w:r>
      <w:r w:rsidR="00AA29A8" w:rsidRPr="003B2076">
        <w:t> </w:t>
      </w:r>
      <w:r w:rsidR="0029104E" w:rsidRPr="003B2076">
        <w:t>1 unless disconnection was triggered by rate-of-change-of-frequency-type loss of mains protection.</w:t>
      </w:r>
    </w:p>
    <w:p w14:paraId="184EFD0E" w14:textId="7593999D" w:rsidR="0029104E" w:rsidRPr="00A068B0" w:rsidRDefault="0029104E" w:rsidP="0029104E">
      <w:pPr>
        <w:pStyle w:val="CM38"/>
        <w:spacing w:after="120"/>
        <w:ind w:left="709"/>
        <w:jc w:val="both"/>
        <w:rPr>
          <w:rFonts w:ascii="Arial" w:hAnsi="Arial" w:cs="Arial"/>
          <w:b/>
          <w:bCs/>
          <w:sz w:val="22"/>
          <w:szCs w:val="20"/>
        </w:rPr>
      </w:pPr>
      <w:r w:rsidRPr="00A068B0">
        <w:rPr>
          <w:rFonts w:ascii="Arial" w:hAnsi="Arial" w:cs="Arial"/>
          <w:b/>
          <w:bCs/>
          <w:sz w:val="22"/>
          <w:szCs w:val="20"/>
          <w:lang w:eastAsia="zh-CN"/>
        </w:rPr>
        <w:t>Table 1</w:t>
      </w:r>
      <w:r w:rsidR="00C52A0F" w:rsidRPr="00A068B0">
        <w:rPr>
          <w:rFonts w:ascii="Arial" w:hAnsi="Arial" w:cs="Arial"/>
          <w:b/>
          <w:bCs/>
          <w:sz w:val="22"/>
          <w:szCs w:val="20"/>
          <w:lang w:eastAsia="zh-CN"/>
        </w:rPr>
        <w:t xml:space="preserve"> – </w:t>
      </w:r>
      <w:r w:rsidRPr="00A068B0">
        <w:rPr>
          <w:rFonts w:ascii="Arial" w:hAnsi="Arial" w:cs="Arial"/>
          <w:b/>
          <w:bCs/>
          <w:sz w:val="22"/>
          <w:szCs w:val="20"/>
          <w:lang w:eastAsia="zh-CN"/>
        </w:rPr>
        <w:t xml:space="preserve">Minimum time periods for which a </w:t>
      </w:r>
      <w:r w:rsidRPr="003B2076">
        <w:rPr>
          <w:rFonts w:ascii="Arial" w:hAnsi="Arial" w:cs="Arial"/>
          <w:b/>
          <w:bCs/>
          <w:sz w:val="22"/>
          <w:szCs w:val="20"/>
          <w:lang w:eastAsia="zh-CN"/>
        </w:rPr>
        <w:t xml:space="preserve">Micro-generator </w:t>
      </w:r>
      <w:r w:rsidRPr="00A068B0">
        <w:rPr>
          <w:rFonts w:ascii="Arial" w:hAnsi="Arial" w:cs="Arial"/>
          <w:b/>
          <w:bCs/>
          <w:sz w:val="22"/>
          <w:szCs w:val="20"/>
          <w:lang w:eastAsia="zh-CN"/>
        </w:rPr>
        <w:t xml:space="preserve">has to be capable of operating </w:t>
      </w:r>
      <w:r w:rsidRPr="003B2076">
        <w:rPr>
          <w:rFonts w:ascii="Arial" w:hAnsi="Arial" w:cs="Arial"/>
          <w:b/>
          <w:bCs/>
          <w:sz w:val="22"/>
          <w:szCs w:val="20"/>
          <w:lang w:eastAsia="zh-CN"/>
        </w:rPr>
        <w:t xml:space="preserve">within </w:t>
      </w:r>
      <w:r w:rsidRPr="00A068B0">
        <w:rPr>
          <w:rFonts w:ascii="Arial" w:hAnsi="Arial" w:cs="Arial"/>
          <w:b/>
          <w:bCs/>
          <w:sz w:val="22"/>
          <w:szCs w:val="20"/>
          <w:lang w:eastAsia="zh-CN"/>
        </w:rPr>
        <w:t>different frequency ranges without disconnecting from the Distribution Network</w:t>
      </w:r>
    </w:p>
    <w:tbl>
      <w:tblPr>
        <w:tblW w:w="0" w:type="auto"/>
        <w:jc w:val="center"/>
        <w:tblLayout w:type="fixed"/>
        <w:tblLook w:val="04A0" w:firstRow="1" w:lastRow="0" w:firstColumn="1" w:lastColumn="0" w:noHBand="0" w:noVBand="1"/>
      </w:tblPr>
      <w:tblGrid>
        <w:gridCol w:w="2483"/>
        <w:gridCol w:w="2855"/>
      </w:tblGrid>
      <w:tr w:rsidR="0029104E" w:rsidRPr="003B2076" w14:paraId="4A8F9728"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294EB56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47.0 Hz – 47.5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4B92673E"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20 seconds</w:t>
            </w:r>
          </w:p>
        </w:tc>
      </w:tr>
      <w:tr w:rsidR="0029104E" w:rsidRPr="003B2076" w14:paraId="4FA34581"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01A6A70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47.5 Hz – 48.5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161CA8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066E5B8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tcPr>
          <w:p w14:paraId="45AE4E8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48.5 Hz -49.0 Hz</w:t>
            </w:r>
          </w:p>
        </w:tc>
        <w:tc>
          <w:tcPr>
            <w:tcW w:w="2855" w:type="dxa"/>
            <w:tcBorders>
              <w:top w:val="single" w:sz="4" w:space="0" w:color="000000"/>
              <w:left w:val="single" w:sz="6" w:space="0" w:color="000000"/>
              <w:bottom w:val="single" w:sz="4" w:space="0" w:color="000000"/>
              <w:right w:val="single" w:sz="4" w:space="0" w:color="000000"/>
            </w:tcBorders>
            <w:vAlign w:val="center"/>
          </w:tcPr>
          <w:p w14:paraId="4B07D47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55E4DE1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52BB224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49.0 Hz – 51.0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01E4FB6"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Unlimited</w:t>
            </w:r>
          </w:p>
        </w:tc>
      </w:tr>
      <w:tr w:rsidR="0029104E" w:rsidRPr="003B2076" w14:paraId="0FCE709A"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482A1F68"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51.0 Hz – 51.5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1303B1F3"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72EF8942"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7DC275B2" w14:textId="77777777" w:rsidR="0029104E" w:rsidRPr="003B2076" w:rsidRDefault="0029104E" w:rsidP="00A068B0">
            <w:pPr>
              <w:pStyle w:val="Default"/>
              <w:numPr>
                <w:ilvl w:val="1"/>
                <w:numId w:val="26"/>
              </w:numPr>
              <w:spacing w:before="120" w:after="120" w:line="257" w:lineRule="auto"/>
              <w:ind w:right="217"/>
              <w:jc w:val="center"/>
              <w:rPr>
                <w:rFonts w:ascii="Arial" w:hAnsi="Arial" w:cs="Arial"/>
              </w:rPr>
            </w:pPr>
            <w:r w:rsidRPr="003B2076">
              <w:rPr>
                <w:rFonts w:ascii="Arial" w:hAnsi="Arial" w:cs="Arial"/>
              </w:rPr>
              <w:t>Hz – 52.0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282A1EE2" w14:textId="77777777" w:rsidR="0029104E" w:rsidRPr="003B2076" w:rsidRDefault="0029104E" w:rsidP="00A068B0">
            <w:pPr>
              <w:pStyle w:val="Default"/>
              <w:spacing w:before="120" w:after="120" w:line="257" w:lineRule="auto"/>
              <w:ind w:left="14"/>
              <w:jc w:val="center"/>
              <w:rPr>
                <w:rFonts w:ascii="Arial" w:hAnsi="Arial" w:cs="Arial"/>
              </w:rPr>
            </w:pPr>
            <w:r w:rsidRPr="003B2076">
              <w:rPr>
                <w:rFonts w:ascii="Arial" w:hAnsi="Arial" w:cs="Arial"/>
              </w:rPr>
              <w:t>15 minutes</w:t>
            </w:r>
          </w:p>
        </w:tc>
      </w:tr>
    </w:tbl>
    <w:p w14:paraId="2630DD85" w14:textId="77777777" w:rsidR="00D22790" w:rsidRDefault="00D22790" w:rsidP="00912D27"/>
    <w:p w14:paraId="6A719BEA" w14:textId="24DBFACA" w:rsidR="0029104E" w:rsidRPr="003A10CC" w:rsidRDefault="0029104E" w:rsidP="003B7C17">
      <w:pPr>
        <w:pStyle w:val="Heading2"/>
      </w:pPr>
      <w:bookmarkStart w:id="441" w:name="_Toc76882397"/>
      <w:r w:rsidRPr="003A10CC">
        <w:t>Rate of Change of Frequency</w:t>
      </w:r>
      <w:bookmarkEnd w:id="441"/>
    </w:p>
    <w:p w14:paraId="2377526D" w14:textId="0FACAF5F" w:rsidR="0029104E" w:rsidRPr="003B2076" w:rsidRDefault="00AA3E95" w:rsidP="00B83C15">
      <w:pPr>
        <w:pStyle w:val="NumberedPARAlevel3"/>
        <w:ind w:left="709" w:hanging="709"/>
      </w:pPr>
      <w:r w:rsidRPr="003B2076">
        <w:t>W</w:t>
      </w:r>
      <w:bookmarkStart w:id="442" w:name="_Hlk494810717"/>
      <w:r w:rsidR="0029104E" w:rsidRPr="003B2076">
        <w:t xml:space="preserve">ith regard to the rate of change of frequency withstand capability, a </w:t>
      </w:r>
      <w:r w:rsidR="0029104E" w:rsidRPr="003B2076">
        <w:rPr>
          <w:b/>
        </w:rPr>
        <w:t>Micro-generator</w:t>
      </w:r>
      <w:r w:rsidR="0029104E" w:rsidRPr="003B2076">
        <w:t xml:space="preserve"> shall be capable of staying connected to the </w:t>
      </w:r>
      <w:r w:rsidR="0029104E" w:rsidRPr="003B2076">
        <w:rPr>
          <w:b/>
        </w:rPr>
        <w:t>Distribution Network</w:t>
      </w:r>
      <w:r w:rsidR="0029104E" w:rsidRPr="003B2076">
        <w:t xml:space="preserve"> and operate</w:t>
      </w:r>
      <w:r w:rsidR="0029104E" w:rsidRPr="003B2076" w:rsidDel="003A3F17">
        <w:t xml:space="preserve"> </w:t>
      </w:r>
      <w:r w:rsidR="0029104E" w:rsidRPr="003B2076">
        <w:t xml:space="preserve">at rates of change of frequency up to </w:t>
      </w:r>
      <w:r w:rsidR="00445B29">
        <w:t>1.0</w:t>
      </w:r>
      <w:r w:rsidR="00F868D9" w:rsidRPr="003B2076">
        <w:t xml:space="preserve"> </w:t>
      </w:r>
      <w:r w:rsidR="0029104E" w:rsidRPr="003B2076">
        <w:t>Hz</w:t>
      </w:r>
      <w:bookmarkStart w:id="443" w:name="_Hlk495260587"/>
      <w:r w:rsidR="0029104E" w:rsidRPr="003B2076">
        <w:t>s</w:t>
      </w:r>
      <w:r w:rsidR="0029104E" w:rsidRPr="003B2076">
        <w:rPr>
          <w:vertAlign w:val="superscript"/>
        </w:rPr>
        <w:t>-1</w:t>
      </w:r>
      <w:r w:rsidR="0029104E" w:rsidRPr="003B2076">
        <w:t xml:space="preserve"> measured over 500 </w:t>
      </w:r>
      <w:proofErr w:type="spellStart"/>
      <w:r w:rsidR="0029104E" w:rsidRPr="003B2076">
        <w:t>ms</w:t>
      </w:r>
      <w:proofErr w:type="spellEnd"/>
      <w:r w:rsidR="0029104E" w:rsidRPr="003B2076">
        <w:t>.</w:t>
      </w:r>
      <w:bookmarkEnd w:id="443"/>
    </w:p>
    <w:p w14:paraId="33A1E116" w14:textId="2FECB500" w:rsidR="0029104E" w:rsidRPr="003B2076" w:rsidRDefault="0029104E" w:rsidP="003B7C17">
      <w:pPr>
        <w:pStyle w:val="Heading2"/>
      </w:pPr>
      <w:bookmarkStart w:id="444" w:name="_Toc76882398"/>
      <w:bookmarkEnd w:id="442"/>
      <w:r w:rsidRPr="003B2076">
        <w:t xml:space="preserve">Limited Frequency Sensitive Mode </w:t>
      </w:r>
      <w:r w:rsidR="00AA3E95" w:rsidRPr="003B2076">
        <w:t>–</w:t>
      </w:r>
      <w:r w:rsidRPr="003B2076">
        <w:t xml:space="preserve"> </w:t>
      </w:r>
      <w:proofErr w:type="spellStart"/>
      <w:r w:rsidRPr="003B2076">
        <w:t>Overfrequency</w:t>
      </w:r>
      <w:bookmarkEnd w:id="444"/>
      <w:proofErr w:type="spellEnd"/>
    </w:p>
    <w:p w14:paraId="6444D963" w14:textId="74A570C8" w:rsidR="0029104E" w:rsidRPr="00C349EE" w:rsidRDefault="00AA3E95">
      <w:pPr>
        <w:pStyle w:val="NumberedPARAlevel3"/>
        <w:ind w:left="709" w:hanging="709"/>
        <w:rPr>
          <w:rFonts w:cs="Arial"/>
        </w:rPr>
      </w:pPr>
      <w:r w:rsidRPr="003B2076">
        <w:t>W</w:t>
      </w:r>
      <w:r w:rsidR="0029104E" w:rsidRPr="00A068B0">
        <w:rPr>
          <w:rFonts w:cs="Arial"/>
        </w:rPr>
        <w:t xml:space="preserve">ith regard to the </w:t>
      </w:r>
      <w:r w:rsidR="0029104E" w:rsidRPr="00A068B0">
        <w:rPr>
          <w:rFonts w:cs="Arial"/>
          <w:b/>
        </w:rPr>
        <w:t xml:space="preserve">Limited Frequency Sensitive Mode — </w:t>
      </w:r>
      <w:proofErr w:type="spellStart"/>
      <w:r w:rsidR="0029104E" w:rsidRPr="00A068B0">
        <w:rPr>
          <w:rFonts w:cs="Arial"/>
          <w:b/>
        </w:rPr>
        <w:t>Overfrequency</w:t>
      </w:r>
      <w:proofErr w:type="spellEnd"/>
      <w:r w:rsidR="0029104E" w:rsidRPr="00A068B0">
        <w:rPr>
          <w:rFonts w:cs="Arial"/>
          <w:b/>
        </w:rPr>
        <w:t xml:space="preserve"> (LFSM-O)</w:t>
      </w:r>
      <w:r w:rsidR="0029104E" w:rsidRPr="00A068B0">
        <w:rPr>
          <w:rFonts w:cs="Arial"/>
        </w:rPr>
        <w:t xml:space="preserve">, the </w:t>
      </w:r>
      <w:r w:rsidR="0029104E" w:rsidRPr="003B2076">
        <w:rPr>
          <w:rFonts w:cs="Arial"/>
          <w:b/>
        </w:rPr>
        <w:t>Micro-generator</w:t>
      </w:r>
      <w:r w:rsidR="0029104E" w:rsidRPr="00A068B0">
        <w:rPr>
          <w:rFonts w:cs="Arial"/>
        </w:rPr>
        <w:t xml:space="preserve"> shall be capable of </w:t>
      </w:r>
      <w:del w:id="445" w:author="ENA" w:date="2021-02-16T19:04:00Z">
        <w:r w:rsidR="0029104E" w:rsidRPr="00A068B0">
          <w:rPr>
            <w:rFonts w:cs="Arial"/>
          </w:rPr>
          <w:delText>activating the provision of</w:delText>
        </w:r>
      </w:del>
      <w:ins w:id="446" w:author="ENA" w:date="2021-02-16T19:04:00Z">
        <w:r w:rsidR="00C349EE">
          <w:rPr>
            <w:rFonts w:cs="Arial"/>
          </w:rPr>
          <w:t xml:space="preserve">reducing </w:t>
        </w:r>
        <w:r w:rsidR="00FC14A0">
          <w:rPr>
            <w:rFonts w:cs="Arial"/>
          </w:rPr>
          <w:t>its</w:t>
        </w:r>
      </w:ins>
      <w:r w:rsidR="00FC14A0">
        <w:rPr>
          <w:rFonts w:cs="Arial"/>
        </w:rPr>
        <w:t xml:space="preserve"> </w:t>
      </w:r>
      <w:r w:rsidR="00C349EE" w:rsidRPr="002C682C">
        <w:rPr>
          <w:b/>
        </w:rPr>
        <w:t xml:space="preserve">Active Power </w:t>
      </w:r>
      <w:del w:id="447" w:author="ENA" w:date="2021-02-16T19:04:00Z">
        <w:r w:rsidR="0029104E" w:rsidRPr="00A068B0">
          <w:rPr>
            <w:rFonts w:cs="Arial"/>
            <w:b/>
          </w:rPr>
          <w:delText>Frequency Response</w:delText>
        </w:r>
        <w:r w:rsidR="0029104E" w:rsidRPr="00A068B0">
          <w:rPr>
            <w:rFonts w:cs="Arial"/>
          </w:rPr>
          <w:delText xml:space="preserve"> according to </w:delText>
        </w:r>
        <w:r w:rsidR="0029104E" w:rsidRPr="003B2076">
          <w:rPr>
            <w:rFonts w:cs="Arial"/>
            <w:bCs w:val="0"/>
          </w:rPr>
          <w:delText>EN 50438.</w:delText>
        </w:r>
        <w:r w:rsidR="0029104E" w:rsidRPr="00C349EE">
          <w:rPr>
            <w:rFonts w:cs="Arial"/>
            <w:bCs w:val="0"/>
          </w:rPr>
          <w:delText xml:space="preserve">  </w:delText>
        </w:r>
        <w:r w:rsidR="0029104E" w:rsidRPr="00C349EE">
          <w:rPr>
            <w:rFonts w:cs="Arial"/>
          </w:rPr>
          <w:delText xml:space="preserve">The </w:delText>
        </w:r>
        <w:r w:rsidR="0029104E" w:rsidRPr="00C349EE">
          <w:rPr>
            <w:rFonts w:cs="Arial"/>
            <w:b/>
          </w:rPr>
          <w:delText xml:space="preserve">GB </w:delText>
        </w:r>
        <w:r w:rsidR="0029104E" w:rsidRPr="00C349EE">
          <w:rPr>
            <w:rFonts w:cs="Arial"/>
          </w:rPr>
          <w:delText>specific</w:delText>
        </w:r>
        <w:r w:rsidR="0029104E" w:rsidRPr="00C349EE">
          <w:rPr>
            <w:rFonts w:cs="Arial"/>
            <w:b/>
          </w:rPr>
          <w:delText xml:space="preserve"> </w:delText>
        </w:r>
        <w:r w:rsidR="0029104E" w:rsidRPr="00C349EE">
          <w:rPr>
            <w:rFonts w:cs="Arial"/>
          </w:rPr>
          <w:delText xml:space="preserve">standard </w:delText>
        </w:r>
      </w:del>
      <w:ins w:id="448" w:author="ENA" w:date="2021-02-16T19:04:00Z">
        <w:r w:rsidR="00C349EE" w:rsidRPr="00A304DB">
          <w:t xml:space="preserve">output when </w:t>
        </w:r>
        <w:r w:rsidR="00C349EE">
          <w:t xml:space="preserve">the </w:t>
        </w:r>
      </w:ins>
      <w:r w:rsidR="00C349EE">
        <w:t xml:space="preserve">frequency </w:t>
      </w:r>
      <w:del w:id="449" w:author="ENA" w:date="2021-02-16T19:04:00Z">
        <w:r w:rsidR="0029104E" w:rsidRPr="00C349EE">
          <w:rPr>
            <w:rFonts w:cs="Arial"/>
          </w:rPr>
          <w:delText>threshold shall be</w:delText>
        </w:r>
      </w:del>
      <w:ins w:id="450" w:author="ENA" w:date="2021-02-16T19:04:00Z">
        <w:r w:rsidR="00C349EE" w:rsidRPr="00A304DB">
          <w:t>rises above</w:t>
        </w:r>
      </w:ins>
      <w:r w:rsidR="00C349EE" w:rsidRPr="00A304DB">
        <w:t xml:space="preserve"> 50.4</w:t>
      </w:r>
      <w:ins w:id="451" w:author="ENA" w:date="2021-07-11T07:42:00Z">
        <w:r w:rsidR="00C15120">
          <w:rPr>
            <w:rFonts w:cs="Arial"/>
          </w:rPr>
          <w:t> </w:t>
        </w:r>
      </w:ins>
      <w:r w:rsidR="00C349EE" w:rsidRPr="00A304DB">
        <w:t>Hz</w:t>
      </w:r>
      <w:del w:id="452" w:author="ENA" w:date="2021-02-16T19:04:00Z">
        <w:r w:rsidR="0029104E" w:rsidRPr="00C349EE">
          <w:rPr>
            <w:rFonts w:cs="Arial"/>
          </w:rPr>
          <w:delText>; the</w:delText>
        </w:r>
      </w:del>
      <w:ins w:id="453" w:author="ENA" w:date="2021-02-16T19:04:00Z">
        <w:r w:rsidR="00C349EE" w:rsidRPr="00A304DB">
          <w:t>.</w:t>
        </w:r>
        <w:r w:rsidR="0029104E" w:rsidRPr="00C349EE">
          <w:rPr>
            <w:rFonts w:cs="Arial"/>
            <w:bCs w:val="0"/>
          </w:rPr>
          <w:t xml:space="preserve"> </w:t>
        </w:r>
        <w:r w:rsidR="00C349EE">
          <w:rPr>
            <w:rFonts w:cs="Arial"/>
          </w:rPr>
          <w:t>T</w:t>
        </w:r>
        <w:r w:rsidR="0029104E" w:rsidRPr="00C349EE">
          <w:rPr>
            <w:rFonts w:cs="Arial"/>
          </w:rPr>
          <w:t>he</w:t>
        </w:r>
      </w:ins>
      <w:r w:rsidR="0029104E" w:rsidRPr="00C349EE">
        <w:rPr>
          <w:rFonts w:cs="Arial"/>
        </w:rPr>
        <w:t xml:space="preserve"> </w:t>
      </w:r>
      <w:r w:rsidR="0029104E" w:rsidRPr="00C349EE">
        <w:rPr>
          <w:rFonts w:cs="Arial"/>
          <w:b/>
        </w:rPr>
        <w:t>Droop</w:t>
      </w:r>
      <w:r w:rsidR="0029104E" w:rsidRPr="00C349EE">
        <w:rPr>
          <w:rFonts w:cs="Arial"/>
        </w:rPr>
        <w:t xml:space="preserve"> </w:t>
      </w:r>
      <w:del w:id="454" w:author="ENA" w:date="2021-02-16T19:04:00Z">
        <w:r w:rsidR="0029104E" w:rsidRPr="00C349EE">
          <w:rPr>
            <w:rFonts w:cs="Arial"/>
          </w:rPr>
          <w:delText xml:space="preserve">setting </w:delText>
        </w:r>
      </w:del>
      <w:r w:rsidR="0029104E" w:rsidRPr="00C349EE">
        <w:rPr>
          <w:rFonts w:cs="Arial"/>
        </w:rPr>
        <w:t>shall be 10%. No intentional delay should be programmed to ensure that the initial delay is as short as possible with a maximum of 2</w:t>
      </w:r>
      <w:r w:rsidR="00C13F9B" w:rsidRPr="00C349EE">
        <w:rPr>
          <w:rFonts w:cs="Arial"/>
        </w:rPr>
        <w:t xml:space="preserve"> </w:t>
      </w:r>
      <w:r w:rsidR="0029104E" w:rsidRPr="00C349EE">
        <w:rPr>
          <w:rFonts w:cs="Arial"/>
        </w:rPr>
        <w:t>s.</w:t>
      </w:r>
    </w:p>
    <w:p w14:paraId="392735DD" w14:textId="5B00E41B" w:rsidR="00C069C4" w:rsidRDefault="00C069C4" w:rsidP="00B83C15">
      <w:pPr>
        <w:pStyle w:val="NumberedPARAlevel3"/>
        <w:ind w:left="709" w:hanging="709"/>
        <w:rPr>
          <w:rFonts w:cs="Arial"/>
        </w:rPr>
      </w:pPr>
      <w:bookmarkStart w:id="455" w:name="_Hlk501462585"/>
      <w:r w:rsidRPr="003B2076">
        <w:rPr>
          <w:rFonts w:cs="Arial"/>
        </w:rPr>
        <w:t xml:space="preserve">The </w:t>
      </w:r>
      <w:r w:rsidRPr="003B2076">
        <w:rPr>
          <w:rFonts w:cs="Arial"/>
          <w:b/>
        </w:rPr>
        <w:t>Micro-generator</w:t>
      </w:r>
      <w:r w:rsidRPr="003B2076">
        <w:rPr>
          <w:rFonts w:cs="Arial"/>
        </w:rPr>
        <w:t xml:space="preserve"> </w:t>
      </w:r>
      <w:del w:id="456" w:author="ENA" w:date="2021-02-16T19:04:00Z">
        <w:r w:rsidRPr="003B2076">
          <w:rPr>
            <w:rFonts w:cs="Arial"/>
          </w:rPr>
          <w:delText>will</w:delText>
        </w:r>
      </w:del>
      <w:ins w:id="457" w:author="ENA" w:date="2021-02-16T19:04:00Z">
        <w:r w:rsidR="000C73B1">
          <w:rPr>
            <w:rFonts w:cs="Arial"/>
          </w:rPr>
          <w:t>shall</w:t>
        </w:r>
      </w:ins>
      <w:r w:rsidR="000C73B1" w:rsidRPr="003B2076">
        <w:rPr>
          <w:rFonts w:cs="Arial"/>
        </w:rPr>
        <w:t xml:space="preserve"> </w:t>
      </w:r>
      <w:r w:rsidRPr="003B2076">
        <w:rPr>
          <w:rFonts w:cs="Arial"/>
        </w:rPr>
        <w:t xml:space="preserve">continue to reduce </w:t>
      </w:r>
      <w:del w:id="458" w:author="ENA" w:date="2021-02-16T19:04:00Z">
        <w:r w:rsidRPr="00907A3B">
          <w:rPr>
            <w:rFonts w:cs="Arial"/>
          </w:rPr>
          <w:delText>power</w:delText>
        </w:r>
      </w:del>
      <w:ins w:id="459" w:author="ENA" w:date="2021-02-16T19:04:00Z">
        <w:r w:rsidR="00EF1F09">
          <w:rPr>
            <w:rFonts w:cs="Arial"/>
          </w:rPr>
          <w:t xml:space="preserve">its </w:t>
        </w:r>
        <w:r w:rsidR="00EF1F09" w:rsidRPr="00CE2C6E">
          <w:rPr>
            <w:rFonts w:cs="Arial"/>
            <w:b/>
            <w:bCs w:val="0"/>
          </w:rPr>
          <w:t>Active Power</w:t>
        </w:r>
        <w:r w:rsidRPr="003B2076">
          <w:rPr>
            <w:rFonts w:cs="Arial"/>
          </w:rPr>
          <w:t xml:space="preserve"> </w:t>
        </w:r>
        <w:r w:rsidR="00EF1F09">
          <w:rPr>
            <w:rFonts w:cs="Arial"/>
          </w:rPr>
          <w:t>output</w:t>
        </w:r>
      </w:ins>
      <w:r w:rsidR="00EF1F09">
        <w:rPr>
          <w:rFonts w:cs="Arial"/>
        </w:rPr>
        <w:t xml:space="preserve"> </w:t>
      </w:r>
      <w:r w:rsidRPr="003B2076">
        <w:rPr>
          <w:rFonts w:cs="Arial"/>
        </w:rPr>
        <w:t xml:space="preserve">with rising frequency with a </w:t>
      </w:r>
      <w:proofErr w:type="spellStart"/>
      <w:r w:rsidR="00E66DC6" w:rsidRPr="00A068B0">
        <w:rPr>
          <w:rFonts w:cs="Arial"/>
          <w:b/>
        </w:rPr>
        <w:t>D</w:t>
      </w:r>
      <w:r w:rsidRPr="00A068B0">
        <w:rPr>
          <w:rFonts w:cs="Arial"/>
          <w:b/>
        </w:rPr>
        <w:t>roop</w:t>
      </w:r>
      <w:r w:rsidRPr="003B2076">
        <w:rPr>
          <w:rFonts w:cs="Arial"/>
        </w:rPr>
        <w:t xml:space="preserve"> of</w:t>
      </w:r>
      <w:proofErr w:type="spellEnd"/>
      <w:r w:rsidRPr="003B2076">
        <w:rPr>
          <w:rFonts w:cs="Arial"/>
        </w:rPr>
        <w:t xml:space="preserve"> 10% until 52.0 Hz, at which point the </w:t>
      </w:r>
      <w:r w:rsidRPr="003B2076">
        <w:rPr>
          <w:rFonts w:cs="Arial"/>
          <w:b/>
        </w:rPr>
        <w:t>Micro-generator</w:t>
      </w:r>
      <w:r w:rsidRPr="003B2076">
        <w:rPr>
          <w:rFonts w:cs="Arial"/>
        </w:rPr>
        <w:t xml:space="preserve"> should disconnect.</w:t>
      </w:r>
    </w:p>
    <w:p w14:paraId="471C7CAB" w14:textId="30A942D5" w:rsidR="00C349EE" w:rsidRPr="00640098" w:rsidRDefault="00C349EE" w:rsidP="00C349EE">
      <w:pPr>
        <w:pStyle w:val="NumberedPARAlevel3"/>
        <w:ind w:left="709" w:hanging="709"/>
        <w:rPr>
          <w:ins w:id="460" w:author="ENA" w:date="2021-02-16T19:04:00Z"/>
        </w:rPr>
      </w:pPr>
      <w:ins w:id="461" w:author="ENA" w:date="2021-02-16T19:04:00Z">
        <w:r w:rsidRPr="00640098">
          <w:t xml:space="preserve">If the reduction in </w:t>
        </w:r>
        <w:r w:rsidRPr="00A304DB">
          <w:rPr>
            <w:b/>
          </w:rPr>
          <w:t>Active Power</w:t>
        </w:r>
        <w:r w:rsidRPr="00640098">
          <w:t xml:space="preserve"> </w:t>
        </w:r>
        <w:r w:rsidR="00EF1F09">
          <w:t xml:space="preserve">output </w:t>
        </w:r>
        <w:r w:rsidRPr="00640098">
          <w:t xml:space="preserve">is such that the </w:t>
        </w:r>
        <w:r w:rsidRPr="003B2076">
          <w:rPr>
            <w:rFonts w:cs="Arial"/>
            <w:b/>
          </w:rPr>
          <w:t>Micro-generator</w:t>
        </w:r>
        <w:r w:rsidRPr="003B2076">
          <w:rPr>
            <w:rFonts w:cs="Arial"/>
          </w:rPr>
          <w:t xml:space="preserve"> </w:t>
        </w:r>
        <w:r w:rsidRPr="00640098">
          <w:t xml:space="preserve">reaches its </w:t>
        </w:r>
        <w:r>
          <w:t>m</w:t>
        </w:r>
        <w:r w:rsidRPr="00640098">
          <w:t xml:space="preserve">inimum </w:t>
        </w:r>
        <w:r>
          <w:t>s</w:t>
        </w:r>
        <w:r w:rsidRPr="00640098">
          <w:t xml:space="preserve">table </w:t>
        </w:r>
        <w:r>
          <w:t>o</w:t>
        </w:r>
        <w:r w:rsidRPr="00640098">
          <w:t xml:space="preserve">perating </w:t>
        </w:r>
        <w:r>
          <w:t>l</w:t>
        </w:r>
        <w:r w:rsidRPr="00640098">
          <w:t>evel, it shall continue to operate stably at this level.</w:t>
        </w:r>
      </w:ins>
    </w:p>
    <w:p w14:paraId="2641BC2D" w14:textId="2B4D9818" w:rsidR="00C349EE" w:rsidRPr="000B1EDE" w:rsidRDefault="00C349EE">
      <w:pPr>
        <w:pStyle w:val="NumberedPARAlevel3"/>
        <w:ind w:left="709" w:hanging="709"/>
        <w:rPr>
          <w:ins w:id="462" w:author="ENA" w:date="2021-02-16T19:04:00Z"/>
        </w:rPr>
      </w:pPr>
      <w:ins w:id="463" w:author="ENA" w:date="2021-02-16T19:04:00Z">
        <w:r w:rsidRPr="00640098">
          <w:t xml:space="preserve">Steady state operation below </w:t>
        </w:r>
        <w:r w:rsidR="00EF1F09">
          <w:t xml:space="preserve">a </w:t>
        </w:r>
        <w:r w:rsidR="00EF1F09" w:rsidRPr="00CE2C6E">
          <w:rPr>
            <w:b/>
            <w:bCs w:val="0"/>
          </w:rPr>
          <w:t>Micro-generator</w:t>
        </w:r>
        <w:r w:rsidR="00EF1F09">
          <w:t xml:space="preserve">’s </w:t>
        </w:r>
        <w:r>
          <w:t>m</w:t>
        </w:r>
        <w:r w:rsidRPr="00640098">
          <w:t xml:space="preserve">inimum </w:t>
        </w:r>
        <w:r>
          <w:t>s</w:t>
        </w:r>
        <w:r w:rsidRPr="00640098">
          <w:t xml:space="preserve">table </w:t>
        </w:r>
        <w:r>
          <w:t>o</w:t>
        </w:r>
        <w:r w:rsidRPr="00640098">
          <w:t xml:space="preserve">perating </w:t>
        </w:r>
        <w:r>
          <w:t>l</w:t>
        </w:r>
        <w:r w:rsidRPr="00640098">
          <w:t xml:space="preserve">evel is not expected but if system </w:t>
        </w:r>
        <w:r w:rsidR="00EF1F09">
          <w:t>frequency</w:t>
        </w:r>
        <w:r w:rsidRPr="00640098">
          <w:t xml:space="preserve"> </w:t>
        </w:r>
        <w:r>
          <w:t xml:space="preserve">would </w:t>
        </w:r>
        <w:r w:rsidRPr="00640098">
          <w:t xml:space="preserve">cause operation below </w:t>
        </w:r>
        <w:r w:rsidR="00EF1F09">
          <w:t xml:space="preserve">its </w:t>
        </w:r>
        <w:r>
          <w:t>m</w:t>
        </w:r>
        <w:r w:rsidRPr="00640098">
          <w:t xml:space="preserve">inimum </w:t>
        </w:r>
        <w:r>
          <w:t>s</w:t>
        </w:r>
        <w:r w:rsidRPr="00640098">
          <w:t xml:space="preserve">table </w:t>
        </w:r>
        <w:r>
          <w:lastRenderedPageBreak/>
          <w:t>o</w:t>
        </w:r>
        <w:r w:rsidRPr="00640098">
          <w:t xml:space="preserve">perating </w:t>
        </w:r>
        <w:r>
          <w:t>l</w:t>
        </w:r>
        <w:r w:rsidRPr="00640098">
          <w:t xml:space="preserve">evel then the </w:t>
        </w:r>
        <w:r w:rsidRPr="003B2076">
          <w:rPr>
            <w:rFonts w:cs="Arial"/>
            <w:b/>
          </w:rPr>
          <w:t>Micro-generator</w:t>
        </w:r>
        <w:r w:rsidRPr="003B2076">
          <w:rPr>
            <w:rFonts w:cs="Arial"/>
          </w:rPr>
          <w:t xml:space="preserve"> </w:t>
        </w:r>
        <w:r w:rsidRPr="00640098">
          <w:t xml:space="preserve">shall be able to </w:t>
        </w:r>
        <w:r w:rsidR="00EF1F09">
          <w:t>deliver</w:t>
        </w:r>
        <w:r w:rsidRPr="00640098">
          <w:t xml:space="preserve"> an output of not less than the </w:t>
        </w:r>
        <w:r>
          <w:t>m</w:t>
        </w:r>
        <w:r w:rsidRPr="00640098">
          <w:t xml:space="preserve">inimum </w:t>
        </w:r>
        <w:r>
          <w:t>s</w:t>
        </w:r>
        <w:r w:rsidRPr="00640098">
          <w:t xml:space="preserve">table </w:t>
        </w:r>
        <w:r>
          <w:t>o</w:t>
        </w:r>
        <w:r w:rsidRPr="00640098">
          <w:t xml:space="preserve">perating </w:t>
        </w:r>
        <w:r>
          <w:t>l</w:t>
        </w:r>
        <w:r w:rsidRPr="00640098">
          <w:t>evel.</w:t>
        </w:r>
      </w:ins>
    </w:p>
    <w:p w14:paraId="4054A759" w14:textId="72792B01" w:rsidR="0029104E" w:rsidRPr="003B2076" w:rsidRDefault="0029104E" w:rsidP="003B7C17">
      <w:pPr>
        <w:pStyle w:val="Heading2"/>
      </w:pPr>
      <w:bookmarkStart w:id="464" w:name="_Toc76882399"/>
      <w:bookmarkEnd w:id="455"/>
      <w:r w:rsidRPr="003B2076">
        <w:t>Active Power Output</w:t>
      </w:r>
      <w:bookmarkEnd w:id="464"/>
    </w:p>
    <w:p w14:paraId="368723C0" w14:textId="0485F612" w:rsidR="00D22790" w:rsidRPr="0074572D" w:rsidRDefault="00AA3E95" w:rsidP="00CE2C6E">
      <w:pPr>
        <w:pStyle w:val="NumberedPARAlevel3"/>
        <w:ind w:left="709" w:hanging="709"/>
      </w:pPr>
      <w:r w:rsidRPr="00A068B0">
        <w:rPr>
          <w:bCs w:val="0"/>
        </w:rPr>
        <w:t>T</w:t>
      </w:r>
      <w:r w:rsidR="0029104E" w:rsidRPr="00A068B0">
        <w:rPr>
          <w:szCs w:val="22"/>
        </w:rPr>
        <w:t xml:space="preserve">he </w:t>
      </w:r>
      <w:r w:rsidR="0029104E" w:rsidRPr="003B2076">
        <w:rPr>
          <w:b/>
          <w:szCs w:val="22"/>
        </w:rPr>
        <w:t>Micro-generator</w:t>
      </w:r>
      <w:r w:rsidR="0029104E" w:rsidRPr="003B2076">
        <w:rPr>
          <w:szCs w:val="22"/>
        </w:rPr>
        <w:t xml:space="preserve"> shall </w:t>
      </w:r>
      <w:r w:rsidR="0029104E" w:rsidRPr="00A068B0">
        <w:rPr>
          <w:szCs w:val="22"/>
        </w:rPr>
        <w:t xml:space="preserve">be capable of maintaining constant </w:t>
      </w:r>
      <w:ins w:id="465" w:author="ENA" w:date="2021-02-16T19:04:00Z">
        <w:r w:rsidR="00C15120" w:rsidRPr="00CE2C6E">
          <w:rPr>
            <w:b/>
            <w:bCs w:val="0"/>
          </w:rPr>
          <w:t>Active Power</w:t>
        </w:r>
      </w:ins>
      <w:r w:rsidR="00C15120" w:rsidRPr="00A068B0">
        <w:t xml:space="preserve"> </w:t>
      </w:r>
      <w:r w:rsidR="0029104E" w:rsidRPr="00A068B0">
        <w:rPr>
          <w:szCs w:val="22"/>
        </w:rPr>
        <w:t xml:space="preserve">output at its </w:t>
      </w:r>
      <w:r w:rsidR="0029104E" w:rsidRPr="00A068B0">
        <w:rPr>
          <w:b/>
          <w:szCs w:val="22"/>
        </w:rPr>
        <w:t>Registered Capacity</w:t>
      </w:r>
      <w:r w:rsidR="0029104E" w:rsidRPr="00A068B0">
        <w:rPr>
          <w:szCs w:val="22"/>
        </w:rPr>
        <w:t xml:space="preserve"> regardless of changes in frequency, except where the output follows the changes defined in the context of paragraphs </w:t>
      </w:r>
      <w:r w:rsidR="00164568" w:rsidRPr="00A068B0">
        <w:rPr>
          <w:szCs w:val="22"/>
        </w:rPr>
        <w:t>9</w:t>
      </w:r>
      <w:r w:rsidR="0029104E" w:rsidRPr="00A068B0">
        <w:rPr>
          <w:szCs w:val="22"/>
        </w:rPr>
        <w:t xml:space="preserve">.3.1 and </w:t>
      </w:r>
      <w:r w:rsidR="00164568" w:rsidRPr="00A068B0">
        <w:rPr>
          <w:szCs w:val="22"/>
        </w:rPr>
        <w:t>9</w:t>
      </w:r>
      <w:r w:rsidR="0029104E" w:rsidRPr="00A068B0">
        <w:rPr>
          <w:szCs w:val="22"/>
        </w:rPr>
        <w:t>.4.2</w:t>
      </w:r>
      <w:r w:rsidR="0029104E" w:rsidRPr="003B2076">
        <w:rPr>
          <w:szCs w:val="22"/>
        </w:rPr>
        <w:t>.</w:t>
      </w:r>
    </w:p>
    <w:p w14:paraId="6EBB9836" w14:textId="44832669" w:rsidR="0029104E" w:rsidRPr="00F24EF0" w:rsidRDefault="00AA3E95" w:rsidP="00D85A77">
      <w:pPr>
        <w:pStyle w:val="NumberedPARAlevel3"/>
        <w:ind w:left="709" w:hanging="709"/>
      </w:pPr>
      <w:r w:rsidRPr="003B2076">
        <w:t>T</w:t>
      </w:r>
      <w:r w:rsidR="0029104E" w:rsidRPr="00A068B0">
        <w:t xml:space="preserve">he </w:t>
      </w:r>
      <w:r w:rsidR="0029104E" w:rsidRPr="00A068B0">
        <w:rPr>
          <w:b/>
        </w:rPr>
        <w:t>Micro-generator</w:t>
      </w:r>
      <w:r w:rsidR="0029104E" w:rsidRPr="00A068B0">
        <w:t xml:space="preserve"> shall be capable of maintaining constant</w:t>
      </w:r>
      <w:ins w:id="466" w:author="ENA" w:date="2021-02-16T19:04:00Z">
        <w:r w:rsidR="00EF1F09">
          <w:t xml:space="preserve"> </w:t>
        </w:r>
        <w:r w:rsidR="00EF1F09" w:rsidRPr="00CE2C6E">
          <w:rPr>
            <w:b/>
            <w:bCs w:val="0"/>
          </w:rPr>
          <w:t>Active Power</w:t>
        </w:r>
      </w:ins>
      <w:r w:rsidR="0029104E" w:rsidRPr="00A068B0">
        <w:t xml:space="preserve"> output at its </w:t>
      </w:r>
      <w:r w:rsidR="0029104E" w:rsidRPr="00A068B0">
        <w:rPr>
          <w:b/>
        </w:rPr>
        <w:t>Registered Capacity</w:t>
      </w:r>
      <w:r w:rsidR="0029104E" w:rsidRPr="00A068B0">
        <w:t xml:space="preserve"> regardless of changes in frequency</w:t>
      </w:r>
      <w:r w:rsidR="0029104E" w:rsidRPr="00A068B0">
        <w:rPr>
          <w:b/>
        </w:rPr>
        <w:t xml:space="preserve"> </w:t>
      </w:r>
      <w:r w:rsidR="0029104E" w:rsidRPr="00A068B0">
        <w:t xml:space="preserve">in the range </w:t>
      </w:r>
      <w:r w:rsidR="0029104E" w:rsidRPr="003B2076">
        <w:t>49.5 – 50.4 Hz</w:t>
      </w:r>
      <w:r w:rsidR="0029104E" w:rsidRPr="00A068B0">
        <w:t>.  Below 49.5</w:t>
      </w:r>
      <w:r w:rsidR="001E78EA">
        <w:t> </w:t>
      </w:r>
      <w:r w:rsidR="0029104E" w:rsidRPr="00A068B0">
        <w:t>Hz, the</w:t>
      </w:r>
      <w:r w:rsidR="00342F6E">
        <w:t xml:space="preserve"> </w:t>
      </w:r>
      <w:del w:id="467" w:author="ENA" w:date="2021-02-16T19:04:00Z">
        <w:r w:rsidR="0029104E" w:rsidRPr="00907A3B">
          <w:delText>power</w:delText>
        </w:r>
      </w:del>
      <w:ins w:id="468" w:author="ENA" w:date="2021-02-16T19:04:00Z">
        <w:r w:rsidR="00342F6E" w:rsidRPr="00CE2C6E">
          <w:rPr>
            <w:b/>
            <w:bCs w:val="0"/>
          </w:rPr>
          <w:t>Active</w:t>
        </w:r>
        <w:r w:rsidR="00342F6E">
          <w:rPr>
            <w:b/>
            <w:bCs w:val="0"/>
          </w:rPr>
          <w:t xml:space="preserve"> </w:t>
        </w:r>
        <w:r w:rsidR="00EF1F09" w:rsidRPr="00CE2C6E">
          <w:rPr>
            <w:b/>
            <w:bCs w:val="0"/>
          </w:rPr>
          <w:t>P</w:t>
        </w:r>
        <w:r w:rsidR="0029104E" w:rsidRPr="00CE2C6E">
          <w:rPr>
            <w:b/>
            <w:bCs w:val="0"/>
          </w:rPr>
          <w:t>ower</w:t>
        </w:r>
      </w:ins>
      <w:r w:rsidR="0029104E" w:rsidRPr="00A068B0">
        <w:t xml:space="preserve"> output </w:t>
      </w:r>
      <w:r w:rsidR="0029104E" w:rsidRPr="00F24EF0">
        <w:t xml:space="preserve">should </w:t>
      </w:r>
      <w:r w:rsidR="0029104E" w:rsidRPr="00342F6E">
        <w:t xml:space="preserve">not </w:t>
      </w:r>
      <w:r w:rsidR="0029104E" w:rsidRPr="00F24EF0">
        <w:t xml:space="preserve">drop by more than pro-rata with frequency, </w:t>
      </w:r>
      <w:proofErr w:type="spellStart"/>
      <w:r w:rsidR="00410A30" w:rsidRPr="00F24EF0">
        <w:t>ie</w:t>
      </w:r>
      <w:proofErr w:type="spellEnd"/>
      <w:r w:rsidR="0029104E" w:rsidRPr="00F24EF0">
        <w:t xml:space="preserve"> the maximum permitted requirement is 100% power at 49.5</w:t>
      </w:r>
      <w:del w:id="469" w:author="SC" w:date="2021-03-18T09:14:00Z">
        <w:r w:rsidR="0029104E" w:rsidRPr="00F24EF0" w:rsidDel="00667B84">
          <w:delText xml:space="preserve"> </w:delText>
        </w:r>
      </w:del>
      <w:ins w:id="470" w:author="SC" w:date="2021-03-18T09:14:00Z">
        <w:r w:rsidR="00667B84">
          <w:t> </w:t>
        </w:r>
      </w:ins>
      <w:r w:rsidR="0029104E" w:rsidRPr="00F24EF0">
        <w:t xml:space="preserve">Hz falling linearly to 95% power at 47.0 Hz as illustrated in Figure </w:t>
      </w:r>
      <w:del w:id="471" w:author="SC" w:date="2021-03-18T09:16:00Z">
        <w:r w:rsidR="0029104E" w:rsidRPr="00F24EF0" w:rsidDel="00667B84">
          <w:delText>2</w:delText>
        </w:r>
      </w:del>
      <w:ins w:id="472" w:author="SC" w:date="2021-03-18T09:16:00Z">
        <w:r w:rsidR="00667B84">
          <w:t>3</w:t>
        </w:r>
      </w:ins>
      <w:r w:rsidR="0054526A" w:rsidRPr="00F24EF0">
        <w:t>.</w:t>
      </w:r>
    </w:p>
    <w:p w14:paraId="480F5725" w14:textId="7BA2061D" w:rsidR="00A94531" w:rsidRPr="003B2076" w:rsidRDefault="00A94531" w:rsidP="003B7C17">
      <w:pPr>
        <w:pStyle w:val="PARAGRAPH"/>
      </w:pPr>
    </w:p>
    <w:bookmarkStart w:id="473" w:name="_MON_1572445104"/>
    <w:bookmarkEnd w:id="473"/>
    <w:p w14:paraId="6727720F" w14:textId="082884ED" w:rsidR="0029104E" w:rsidRPr="003B2076" w:rsidRDefault="0029104E" w:rsidP="0029104E">
      <w:pPr>
        <w:ind w:left="709"/>
        <w:jc w:val="center"/>
      </w:pPr>
      <w:r w:rsidRPr="009A1D22">
        <w:object w:dxaOrig="7567" w:dyaOrig="4925" w14:anchorId="0347BF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65pt;height:185.2pt" o:ole="">
            <v:imagedata r:id="rId27" o:title=""/>
          </v:shape>
          <o:OLEObject Type="Embed" ProgID="Word.Picture.8" ShapeID="_x0000_i1025" DrawAspect="Content" ObjectID="_1688452545" r:id="rId28"/>
        </w:object>
      </w:r>
    </w:p>
    <w:p w14:paraId="15802E20" w14:textId="4097681B" w:rsidR="00C52A0F" w:rsidRPr="00CE2C6E" w:rsidRDefault="00F24EF0" w:rsidP="0074572D">
      <w:pPr>
        <w:pStyle w:val="Caption"/>
        <w:jc w:val="center"/>
        <w:rPr>
          <w:szCs w:val="22"/>
        </w:rPr>
      </w:pPr>
      <w:bookmarkStart w:id="474" w:name="_Ref64285497"/>
      <w:r w:rsidRPr="0074572D">
        <w:rPr>
          <w:b/>
          <w:i w:val="0"/>
          <w:color w:val="auto"/>
          <w:spacing w:val="0"/>
          <w:sz w:val="22"/>
        </w:rPr>
        <w:t xml:space="preserve">Figure </w:t>
      </w:r>
      <w:del w:id="475" w:author="ENA" w:date="2021-02-16T19:04:00Z">
        <w:r w:rsidR="00C52A0F" w:rsidRPr="00907A3B">
          <w:rPr>
            <w:rFonts w:cs="Times New Roman"/>
            <w:b/>
            <w:bCs/>
            <w:i w:val="0"/>
            <w:iCs w:val="0"/>
            <w:color w:val="auto"/>
            <w:spacing w:val="0"/>
            <w:sz w:val="22"/>
            <w:szCs w:val="20"/>
          </w:rPr>
          <w:delText>2</w:delText>
        </w:r>
      </w:del>
      <w:ins w:id="476" w:author="ENA" w:date="2021-02-16T19:04:00Z">
        <w:r w:rsidRPr="00CE2C6E">
          <w:rPr>
            <w:b/>
            <w:bCs/>
            <w:i w:val="0"/>
            <w:iCs w:val="0"/>
            <w:color w:val="auto"/>
            <w:spacing w:val="0"/>
            <w:sz w:val="22"/>
            <w:szCs w:val="22"/>
          </w:rPr>
          <w:fldChar w:fldCharType="begin"/>
        </w:r>
        <w:r w:rsidRPr="00CE2C6E">
          <w:rPr>
            <w:b/>
            <w:bCs/>
            <w:i w:val="0"/>
            <w:iCs w:val="0"/>
            <w:color w:val="auto"/>
            <w:spacing w:val="0"/>
            <w:sz w:val="22"/>
            <w:szCs w:val="22"/>
          </w:rPr>
          <w:instrText xml:space="preserve"> SEQ Figure \* ARABIC </w:instrText>
        </w:r>
        <w:r w:rsidRPr="00CE2C6E">
          <w:rPr>
            <w:b/>
            <w:bCs/>
            <w:i w:val="0"/>
            <w:iCs w:val="0"/>
            <w:color w:val="auto"/>
            <w:spacing w:val="0"/>
            <w:sz w:val="22"/>
            <w:szCs w:val="22"/>
          </w:rPr>
          <w:fldChar w:fldCharType="separate"/>
        </w:r>
        <w:r w:rsidRPr="00CE2C6E">
          <w:rPr>
            <w:b/>
            <w:bCs/>
            <w:i w:val="0"/>
            <w:iCs w:val="0"/>
            <w:noProof/>
            <w:color w:val="auto"/>
            <w:spacing w:val="0"/>
            <w:sz w:val="22"/>
            <w:szCs w:val="22"/>
          </w:rPr>
          <w:t>3</w:t>
        </w:r>
        <w:r w:rsidRPr="00CE2C6E">
          <w:rPr>
            <w:b/>
            <w:bCs/>
            <w:i w:val="0"/>
            <w:iCs w:val="0"/>
            <w:color w:val="auto"/>
            <w:spacing w:val="0"/>
            <w:sz w:val="22"/>
            <w:szCs w:val="22"/>
          </w:rPr>
          <w:fldChar w:fldCharType="end"/>
        </w:r>
      </w:ins>
      <w:bookmarkEnd w:id="474"/>
      <w:r w:rsidR="00C52A0F" w:rsidRPr="0074572D">
        <w:rPr>
          <w:b/>
          <w:i w:val="0"/>
          <w:color w:val="auto"/>
          <w:spacing w:val="0"/>
          <w:sz w:val="22"/>
        </w:rPr>
        <w:t xml:space="preserve"> – Change in </w:t>
      </w:r>
      <w:r w:rsidR="00F355BC">
        <w:rPr>
          <w:b/>
          <w:i w:val="0"/>
          <w:color w:val="auto"/>
          <w:spacing w:val="0"/>
          <w:sz w:val="22"/>
        </w:rPr>
        <w:t xml:space="preserve">Active Power </w:t>
      </w:r>
      <w:r w:rsidR="00C52A0F" w:rsidRPr="0074572D">
        <w:rPr>
          <w:b/>
          <w:i w:val="0"/>
          <w:color w:val="auto"/>
          <w:spacing w:val="0"/>
          <w:sz w:val="22"/>
        </w:rPr>
        <w:t>output with falling frequency</w:t>
      </w:r>
    </w:p>
    <w:p w14:paraId="4FA1BC0F" w14:textId="13BEE1DA" w:rsidR="00F355BC" w:rsidRDefault="00F355BC" w:rsidP="00F355BC">
      <w:pPr>
        <w:pStyle w:val="NumberedPARAlevel3"/>
        <w:ind w:left="709" w:hanging="709"/>
      </w:pPr>
      <w:r w:rsidRPr="00DC31CA">
        <w:t>This paragraph describes an optional performance characteristic as discussed in the foreword.</w:t>
      </w:r>
      <w:r w:rsidRPr="00F13A8B">
        <w:t xml:space="preserve"> </w:t>
      </w:r>
      <w:r w:rsidRPr="00D00267">
        <w:rPr>
          <w:bCs w:val="0"/>
        </w:rPr>
        <w:t xml:space="preserve">A </w:t>
      </w:r>
      <w:r>
        <w:rPr>
          <w:b/>
        </w:rPr>
        <w:t>Micro-generating Plant</w:t>
      </w:r>
      <w:r>
        <w:t xml:space="preserve"> that incorporates an </w:t>
      </w:r>
      <w:r w:rsidRPr="0042615F">
        <w:rPr>
          <w:b/>
        </w:rPr>
        <w:t>Electricity Storage</w:t>
      </w:r>
      <w:r>
        <w:t xml:space="preserve"> device </w:t>
      </w:r>
      <w:r w:rsidRPr="00F13A8B">
        <w:t xml:space="preserve">can support the </w:t>
      </w:r>
      <w:r w:rsidRPr="00F13A8B">
        <w:rPr>
          <w:b/>
        </w:rPr>
        <w:t>Total System</w:t>
      </w:r>
      <w:r w:rsidRPr="00F13A8B">
        <w:t xml:space="preserve"> by being arranged</w:t>
      </w:r>
      <w:r>
        <w:t xml:space="preserve"> to automatically respond to falling frequency in line with the characteristic of Figure 4.</w:t>
      </w:r>
    </w:p>
    <w:p w14:paraId="0AB85B54" w14:textId="77777777" w:rsidR="00F355BC" w:rsidRPr="001C664A" w:rsidRDefault="00F355BC" w:rsidP="00F355BC">
      <w:pPr>
        <w:ind w:left="851" w:hanging="142"/>
        <w:rPr>
          <w:spacing w:val="0"/>
        </w:rPr>
      </w:pPr>
      <w:r w:rsidRPr="001C664A">
        <w:rPr>
          <w:spacing w:val="0"/>
        </w:rPr>
        <w:t>The required characteristics are:</w:t>
      </w:r>
    </w:p>
    <w:p w14:paraId="5D944AC1" w14:textId="77777777" w:rsidR="00F355BC" w:rsidRDefault="00F355BC" w:rsidP="00F355BC">
      <w:pPr>
        <w:pStyle w:val="NumberedPARAlevel4"/>
        <w:keepNext w:val="0"/>
        <w:numPr>
          <w:ilvl w:val="0"/>
          <w:numId w:val="59"/>
        </w:numPr>
        <w:ind w:left="1276" w:hanging="425"/>
      </w:pPr>
      <w:r>
        <w:t>When the frequency falls to 49.5 Hz the automatic response shall start;</w:t>
      </w:r>
    </w:p>
    <w:p w14:paraId="1D04B285" w14:textId="3AEA99DA" w:rsidR="00F355BC" w:rsidRDefault="00F355BC" w:rsidP="00F355BC">
      <w:pPr>
        <w:pStyle w:val="NumberedPARAlevel4"/>
        <w:keepNext w:val="0"/>
        <w:numPr>
          <w:ilvl w:val="0"/>
          <w:numId w:val="59"/>
        </w:numPr>
        <w:ind w:left="1276" w:hanging="425"/>
      </w:pPr>
      <w:r>
        <w:t>The frequency response characteristic shall be within the shaded area of Figure 4;</w:t>
      </w:r>
    </w:p>
    <w:p w14:paraId="58415B14" w14:textId="77777777" w:rsidR="00F355BC" w:rsidRDefault="00F355BC" w:rsidP="00F355BC">
      <w:pPr>
        <w:pStyle w:val="NumberedPARAlevel4"/>
        <w:numPr>
          <w:ilvl w:val="0"/>
          <w:numId w:val="59"/>
        </w:numPr>
        <w:ind w:left="1276" w:hanging="425"/>
      </w:pPr>
      <w:r>
        <w:t xml:space="preserve">If the </w:t>
      </w:r>
      <w:r>
        <w:rPr>
          <w:b/>
          <w:bCs/>
        </w:rPr>
        <w:t>Electricity Storage</w:t>
      </w:r>
      <w:r w:rsidRPr="00056DAD">
        <w:rPr>
          <w:bCs/>
        </w:rPr>
        <w:t xml:space="preserve"> device</w:t>
      </w:r>
      <w:r>
        <w:t xml:space="preserve"> is not capable of moving from an import level to an appropriate export level within 20 s of the frequency falling to 49.2 Hz, then it shall cease to import; and</w:t>
      </w:r>
    </w:p>
    <w:p w14:paraId="5E4FE209" w14:textId="77777777" w:rsidR="00F355BC" w:rsidRDefault="00F355BC" w:rsidP="00F355BC">
      <w:pPr>
        <w:pStyle w:val="NumberedPARAlevel4"/>
        <w:keepNext w:val="0"/>
        <w:numPr>
          <w:ilvl w:val="0"/>
          <w:numId w:val="59"/>
        </w:numPr>
        <w:ind w:left="1276" w:hanging="425"/>
      </w:pPr>
      <w:r>
        <w:t xml:space="preserve">If the </w:t>
      </w:r>
      <w:r>
        <w:rPr>
          <w:b/>
          <w:bCs/>
        </w:rPr>
        <w:t>Electricity Storage</w:t>
      </w:r>
      <w:r w:rsidRPr="00056DAD">
        <w:rPr>
          <w:bCs/>
        </w:rPr>
        <w:t xml:space="preserve"> device</w:t>
      </w:r>
      <w:r>
        <w:t xml:space="preserve"> has not achieved at least zero </w:t>
      </w:r>
      <w:r>
        <w:rPr>
          <w:b/>
          <w:bCs/>
        </w:rPr>
        <w:t>Active Power</w:t>
      </w:r>
      <w:r>
        <w:t xml:space="preserve"> import when the frequency has reached 48.9 Hz it shall cease to import immediately.</w:t>
      </w:r>
    </w:p>
    <w:p w14:paraId="399F4FF5" w14:textId="77777777" w:rsidR="00F355BC" w:rsidRPr="0062198C" w:rsidRDefault="00F355BC" w:rsidP="00F355BC">
      <w:pPr>
        <w:pStyle w:val="NumberedPARAlevel4"/>
        <w:keepNext w:val="0"/>
        <w:ind w:left="709"/>
      </w:pPr>
      <w:r w:rsidRPr="0078701E">
        <w:rPr>
          <w:noProof/>
          <w:lang w:eastAsia="en-GB"/>
        </w:rPr>
        <w:lastRenderedPageBreak/>
        <w:drawing>
          <wp:inline distT="0" distB="0" distL="0" distR="0" wp14:anchorId="222D7BB5" wp14:editId="45EF84DA">
            <wp:extent cx="5162145" cy="248613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165895" cy="2487940"/>
                    </a:xfrm>
                    <a:prstGeom prst="rect">
                      <a:avLst/>
                    </a:prstGeom>
                    <a:noFill/>
                    <a:ln>
                      <a:noFill/>
                    </a:ln>
                  </pic:spPr>
                </pic:pic>
              </a:graphicData>
            </a:graphic>
          </wp:inline>
        </w:drawing>
      </w:r>
    </w:p>
    <w:p w14:paraId="2FCB37EE" w14:textId="048E3045" w:rsidR="00F355BC" w:rsidRDefault="00F355BC" w:rsidP="00F355BC">
      <w:pPr>
        <w:pStyle w:val="Figuretitle"/>
        <w:spacing w:before="240"/>
        <w:ind w:left="709"/>
        <w:jc w:val="both"/>
      </w:pPr>
      <w:r w:rsidRPr="0092688C">
        <w:rPr>
          <w:snapToGrid w:val="0"/>
          <w:lang w:eastAsia="en-US"/>
        </w:rPr>
        <w:t xml:space="preserve">Figure </w:t>
      </w:r>
      <w:r>
        <w:rPr>
          <w:snapToGrid w:val="0"/>
          <w:lang w:eastAsia="en-US"/>
        </w:rPr>
        <w:t>4</w:t>
      </w:r>
      <w:r w:rsidRPr="0092688C">
        <w:rPr>
          <w:snapToGrid w:val="0"/>
          <w:lang w:eastAsia="en-US"/>
        </w:rPr>
        <w:t xml:space="preserve"> </w:t>
      </w:r>
      <w:r w:rsidRPr="0092688C">
        <w:t xml:space="preserve">Change in Active Power </w:t>
      </w:r>
      <w:r>
        <w:t xml:space="preserve">of Electricity Storage </w:t>
      </w:r>
      <w:r w:rsidRPr="0092688C">
        <w:t>with falling frequency</w:t>
      </w:r>
      <w:r>
        <w:t xml:space="preserve"> </w:t>
      </w:r>
      <w:bookmarkStart w:id="477" w:name="_Hlk57540576"/>
      <w:r w:rsidRPr="002D3ED1">
        <w:rPr>
          <w:b w:val="0"/>
          <w:bCs/>
        </w:rPr>
        <w:t>(not to scale)</w:t>
      </w:r>
    </w:p>
    <w:bookmarkEnd w:id="477"/>
    <w:p w14:paraId="6F4F8B74" w14:textId="73323FF6" w:rsidR="0029104E" w:rsidRPr="00A068B0" w:rsidRDefault="00A94531" w:rsidP="00B83C15">
      <w:pPr>
        <w:pStyle w:val="NumberedPARAlevel3"/>
        <w:ind w:left="709" w:hanging="709"/>
      </w:pPr>
      <w:r w:rsidRPr="00A068B0">
        <w:t>T</w:t>
      </w:r>
      <w:r w:rsidR="0029104E" w:rsidRPr="00A068B0">
        <w:t xml:space="preserve">he </w:t>
      </w:r>
      <w:r w:rsidR="0029104E" w:rsidRPr="003B2076">
        <w:rPr>
          <w:b/>
        </w:rPr>
        <w:t>Micro-generator</w:t>
      </w:r>
      <w:r w:rsidR="0029104E" w:rsidRPr="003B2076">
        <w:t xml:space="preserve"> </w:t>
      </w:r>
      <w:r w:rsidR="0029104E" w:rsidRPr="00A068B0">
        <w:t xml:space="preserve">shall be equipped with a logic interface (input port) in order to cease </w:t>
      </w:r>
      <w:r w:rsidR="0029104E" w:rsidRPr="00A068B0">
        <w:rPr>
          <w:b/>
        </w:rPr>
        <w:t>Active Power</w:t>
      </w:r>
      <w:r w:rsidR="0029104E" w:rsidRPr="00A068B0">
        <w:t xml:space="preserve"> output within </w:t>
      </w:r>
      <w:r w:rsidR="00CC6C33" w:rsidRPr="00A068B0">
        <w:t xml:space="preserve">5 </w:t>
      </w:r>
      <w:r w:rsidR="0029104E" w:rsidRPr="00A068B0">
        <w:t xml:space="preserve">s following an instruction being received from the </w:t>
      </w:r>
      <w:r w:rsidR="0029104E" w:rsidRPr="00A068B0">
        <w:rPr>
          <w:b/>
        </w:rPr>
        <w:t>DNO</w:t>
      </w:r>
      <w:r w:rsidR="0029104E" w:rsidRPr="00A068B0">
        <w:t xml:space="preserve"> at the input port.</w:t>
      </w:r>
      <w:r w:rsidR="0054526A" w:rsidRPr="00A068B0">
        <w:t xml:space="preserve"> By </w:t>
      </w:r>
      <w:r w:rsidR="0054526A" w:rsidRPr="003B2076">
        <w:t xml:space="preserve">default the logic interface will take the form of a simple binary output that can be operated by a simple switch or contactor.  When the switch is closed the </w:t>
      </w:r>
      <w:r w:rsidR="0054526A" w:rsidRPr="003B2076">
        <w:rPr>
          <w:b/>
        </w:rPr>
        <w:t>Micro-generator</w:t>
      </w:r>
      <w:r w:rsidR="0054526A" w:rsidRPr="003B2076">
        <w:t xml:space="preserve"> can operate normally.  When the switch is opened the </w:t>
      </w:r>
      <w:r w:rsidR="0054526A" w:rsidRPr="003B2076">
        <w:rPr>
          <w:b/>
        </w:rPr>
        <w:t>Micro-generator</w:t>
      </w:r>
      <w:r w:rsidR="0054526A" w:rsidRPr="003B2076">
        <w:t xml:space="preserve"> will reduce its </w:t>
      </w:r>
      <w:r w:rsidR="0054526A" w:rsidRPr="003B2076">
        <w:rPr>
          <w:b/>
        </w:rPr>
        <w:t>Active Power</w:t>
      </w:r>
      <w:r w:rsidR="0054526A" w:rsidRPr="003B2076">
        <w:t xml:space="preserve"> to zero within </w:t>
      </w:r>
      <w:r w:rsidR="00CC6C33" w:rsidRPr="003B2076">
        <w:t>5</w:t>
      </w:r>
      <w:r w:rsidR="0054526A" w:rsidRPr="003B2076">
        <w:t xml:space="preserve"> s.  The signal from the </w:t>
      </w:r>
      <w:r w:rsidR="0054526A" w:rsidRPr="003B2076">
        <w:rPr>
          <w:b/>
        </w:rPr>
        <w:t>Micro-generator</w:t>
      </w:r>
      <w:r w:rsidR="0054526A" w:rsidRPr="003B2076">
        <w:t xml:space="preserve"> that is being switched can be either AC (maximum value 240</w:t>
      </w:r>
      <w:r w:rsidR="00C13F9B" w:rsidRPr="003B2076">
        <w:t> </w:t>
      </w:r>
      <w:r w:rsidR="0054526A" w:rsidRPr="003B2076">
        <w:t xml:space="preserve">V) or </w:t>
      </w:r>
      <w:r w:rsidR="0054526A" w:rsidRPr="003B2076">
        <w:rPr>
          <w:b/>
        </w:rPr>
        <w:t>DC</w:t>
      </w:r>
      <w:r w:rsidR="0054526A" w:rsidRPr="003B2076">
        <w:t xml:space="preserve"> (maximum value 110</w:t>
      </w:r>
      <w:r w:rsidR="00C13F9B" w:rsidRPr="003B2076">
        <w:t xml:space="preserve"> </w:t>
      </w:r>
      <w:r w:rsidR="0054526A" w:rsidRPr="003B2076">
        <w:t xml:space="preserve">V).  </w:t>
      </w:r>
      <w:r w:rsidR="0054526A" w:rsidRPr="00A068B0">
        <w:t xml:space="preserve">The </w:t>
      </w:r>
      <w:r w:rsidR="0054526A" w:rsidRPr="00A068B0">
        <w:rPr>
          <w:b/>
        </w:rPr>
        <w:t>DNO</w:t>
      </w:r>
      <w:r w:rsidR="0054526A" w:rsidRPr="00A068B0">
        <w:t xml:space="preserve"> may specify any additional requirements particularly regarding remote operation of this facility. </w:t>
      </w:r>
      <w:r w:rsidR="0029104E" w:rsidRPr="00A068B0">
        <w:t xml:space="preserve"> </w:t>
      </w:r>
    </w:p>
    <w:p w14:paraId="59A5D175" w14:textId="08DB05DD" w:rsidR="0029104E" w:rsidRPr="003B2076" w:rsidRDefault="0029104E" w:rsidP="003B7C17">
      <w:pPr>
        <w:pStyle w:val="Heading2"/>
      </w:pPr>
      <w:bookmarkStart w:id="478" w:name="_Toc76882400"/>
      <w:r w:rsidRPr="003B2076">
        <w:t>Power Factor</w:t>
      </w:r>
      <w:bookmarkEnd w:id="478"/>
      <w:r w:rsidRPr="003B2076">
        <w:t xml:space="preserve"> </w:t>
      </w:r>
    </w:p>
    <w:p w14:paraId="49615A22" w14:textId="49B70C3F" w:rsidR="0029104E" w:rsidRPr="003B2076" w:rsidRDefault="00A94531" w:rsidP="00B83C15">
      <w:pPr>
        <w:pStyle w:val="NumberedPARAlevel3"/>
        <w:ind w:left="709" w:hanging="709"/>
        <w:rPr>
          <w:sz w:val="20"/>
        </w:rPr>
      </w:pPr>
      <w:r w:rsidRPr="003B2076">
        <w:t>T</w:t>
      </w:r>
      <w:r w:rsidR="0054526A" w:rsidRPr="003B2076">
        <w:t xml:space="preserve">he power factor capability of the </w:t>
      </w:r>
      <w:r w:rsidR="0054526A" w:rsidRPr="003B2076">
        <w:rPr>
          <w:b/>
        </w:rPr>
        <w:t>Micro-generator</w:t>
      </w:r>
      <w:r w:rsidR="0054526A" w:rsidRPr="003B2076">
        <w:t xml:space="preserve"> shall </w:t>
      </w:r>
      <w:r w:rsidR="00C52A0F" w:rsidRPr="003B2076">
        <w:t>conform to</w:t>
      </w:r>
      <w:r w:rsidR="0054526A" w:rsidRPr="003B2076">
        <w:t xml:space="preserve"> EN </w:t>
      </w:r>
      <w:del w:id="479" w:author="ENA" w:date="2021-02-16T19:04:00Z">
        <w:r w:rsidR="0054526A" w:rsidRPr="003B2076">
          <w:delText>50438.</w:delText>
        </w:r>
      </w:del>
      <w:ins w:id="480" w:author="ENA" w:date="2021-02-16T19:04:00Z">
        <w:r w:rsidR="00C349EE" w:rsidRPr="0099001E">
          <w:t>50549</w:t>
        </w:r>
        <w:r w:rsidR="00C349EE">
          <w:t xml:space="preserve">-1 </w:t>
        </w:r>
        <w:r w:rsidR="00C349EE">
          <w:rPr>
            <w:rFonts w:cs="Arial"/>
            <w:szCs w:val="22"/>
          </w:rPr>
          <w:t xml:space="preserve">as applicable to </w:t>
        </w:r>
        <w:r w:rsidR="00C349EE" w:rsidRPr="00C459D9">
          <w:rPr>
            <w:b/>
          </w:rPr>
          <w:t>Micro-generating Plant</w:t>
        </w:r>
        <w:r w:rsidR="0054526A" w:rsidRPr="003B2076">
          <w:t>.</w:t>
        </w:r>
      </w:ins>
      <w:r w:rsidR="0054526A" w:rsidRPr="003B2076">
        <w:t xml:space="preserve"> </w:t>
      </w:r>
      <w:r w:rsidR="0029104E" w:rsidRPr="003B2076">
        <w:t xml:space="preserve">When operating at </w:t>
      </w:r>
      <w:r w:rsidR="00840F7E" w:rsidRPr="00A068B0">
        <w:rPr>
          <w:b/>
        </w:rPr>
        <w:t>Registered Capacity</w:t>
      </w:r>
      <w:r w:rsidR="0029104E" w:rsidRPr="003B2076">
        <w:t xml:space="preserve"> the </w:t>
      </w:r>
      <w:r w:rsidR="0029104E" w:rsidRPr="003B2076">
        <w:rPr>
          <w:b/>
        </w:rPr>
        <w:t>Micro-generator</w:t>
      </w:r>
      <w:r w:rsidR="0029104E" w:rsidRPr="003B2076">
        <w:t xml:space="preserve"> shall operate at a power factor within the range 0.95 lagging to 0.95 leading relative to the voltage waveform unless otherwise agreed with the </w:t>
      </w:r>
      <w:r w:rsidR="0029104E" w:rsidRPr="003B2076">
        <w:rPr>
          <w:b/>
        </w:rPr>
        <w:t>DNO</w:t>
      </w:r>
      <w:r w:rsidR="0029104E" w:rsidRPr="003B2076">
        <w:t xml:space="preserve"> </w:t>
      </w:r>
      <w:r w:rsidR="00410A30">
        <w:t>eg</w:t>
      </w:r>
      <w:r w:rsidR="0029104E" w:rsidRPr="003B2076">
        <w:t xml:space="preserve"> for power factor improvement.</w:t>
      </w:r>
    </w:p>
    <w:p w14:paraId="36CBA205" w14:textId="7400C407" w:rsidR="0029104E" w:rsidRPr="003B2076" w:rsidRDefault="0029104E" w:rsidP="003B7C17">
      <w:pPr>
        <w:pStyle w:val="Heading2"/>
      </w:pPr>
      <w:bookmarkStart w:id="481" w:name="_Toc76882401"/>
      <w:r w:rsidRPr="003B2076">
        <w:t>Automatic Connection</w:t>
      </w:r>
      <w:bookmarkEnd w:id="481"/>
    </w:p>
    <w:p w14:paraId="5082EFDB" w14:textId="3D41DC35" w:rsidR="00F94A9B" w:rsidRDefault="00A94531" w:rsidP="00040708">
      <w:pPr>
        <w:pStyle w:val="NumberedPARAlevel3"/>
        <w:ind w:left="709" w:hanging="709"/>
        <w:rPr>
          <w:ins w:id="482" w:author="ENA" w:date="2021-02-16T19:04:00Z"/>
        </w:rPr>
      </w:pPr>
      <w:r w:rsidRPr="00F94A9B">
        <w:rPr>
          <w:b/>
          <w:bCs w:val="0"/>
        </w:rPr>
        <w:t>M</w:t>
      </w:r>
      <w:r w:rsidR="0029104E" w:rsidRPr="00F94A9B">
        <w:rPr>
          <w:b/>
        </w:rPr>
        <w:t>icro-generator</w:t>
      </w:r>
      <w:r w:rsidR="0029104E" w:rsidRPr="00D277BF">
        <w:rPr>
          <w:bCs w:val="0"/>
        </w:rPr>
        <w:t>s</w:t>
      </w:r>
      <w:r w:rsidR="0029104E" w:rsidRPr="003B2076">
        <w:t xml:space="preserve"> shall </w:t>
      </w:r>
      <w:r w:rsidR="00C52A0F" w:rsidRPr="003B2076">
        <w:t xml:space="preserve">conform to </w:t>
      </w:r>
      <w:r w:rsidR="0029104E" w:rsidRPr="003B2076">
        <w:t xml:space="preserve">EN </w:t>
      </w:r>
      <w:del w:id="483" w:author="ENA" w:date="2021-02-16T19:04:00Z">
        <w:r w:rsidR="0029104E" w:rsidRPr="003B2076">
          <w:delText>50438</w:delText>
        </w:r>
      </w:del>
      <w:ins w:id="484" w:author="ENA" w:date="2021-02-16T19:04:00Z">
        <w:r w:rsidR="00C349EE">
          <w:t>50549-1</w:t>
        </w:r>
      </w:ins>
      <w:r w:rsidR="00C349EE" w:rsidRPr="003B2076">
        <w:t xml:space="preserve"> </w:t>
      </w:r>
      <w:r w:rsidR="0029104E" w:rsidRPr="003B2076">
        <w:t xml:space="preserve">in respect of connection and starting to generate electric power. </w:t>
      </w:r>
      <w:del w:id="485" w:author="ENA" w:date="2021-02-16T19:04:00Z">
        <w:r w:rsidR="0029104E" w:rsidRPr="003B2076">
          <w:delText>This includes automatic</w:delText>
        </w:r>
      </w:del>
      <w:ins w:id="486" w:author="ENA" w:date="2021-02-16T19:04:00Z">
        <w:r w:rsidR="00C349EE" w:rsidRPr="00D2761A">
          <w:t>Connection</w:t>
        </w:r>
        <w:r w:rsidR="00C349EE">
          <w:t>,</w:t>
        </w:r>
      </w:ins>
      <w:r w:rsidR="00C349EE">
        <w:t xml:space="preserve"> reconnection</w:t>
      </w:r>
      <w:r w:rsidR="00C349EE" w:rsidRPr="00D2761A">
        <w:t xml:space="preserve"> </w:t>
      </w:r>
      <w:del w:id="487" w:author="ENA" w:date="2021-02-16T19:04:00Z">
        <w:r w:rsidR="0029104E" w:rsidRPr="003B2076">
          <w:delText xml:space="preserve">where </w:delText>
        </w:r>
      </w:del>
      <w:ins w:id="488" w:author="ENA" w:date="2021-02-16T19:04:00Z">
        <w:r w:rsidR="00C349EE" w:rsidRPr="00D2761A">
          <w:t xml:space="preserve">and starting to generate electrical power is only allowed after </w:t>
        </w:r>
      </w:ins>
      <w:ins w:id="489" w:author="ENA" w:date="2021-02-16T19:12:00Z">
        <w:r w:rsidR="003B3649">
          <w:t xml:space="preserve">the </w:t>
        </w:r>
      </w:ins>
      <w:ins w:id="490" w:author="ENA" w:date="2021-02-16T19:04:00Z">
        <w:r w:rsidR="00C349EE" w:rsidRPr="00D2761A">
          <w:t xml:space="preserve">voltage and frequency </w:t>
        </w:r>
        <w:r w:rsidR="00EF1F09">
          <w:t xml:space="preserve">at the </w:t>
        </w:r>
        <w:r w:rsidR="00EF1F09" w:rsidRPr="00F94A9B">
          <w:rPr>
            <w:b/>
            <w:bCs w:val="0"/>
          </w:rPr>
          <w:t>Connection Point</w:t>
        </w:r>
        <w:r w:rsidR="00C349EE">
          <w:t xml:space="preserve"> is within the limits of the </w:t>
        </w:r>
        <w:r w:rsidR="00C349EE" w:rsidRPr="00F94A9B">
          <w:rPr>
            <w:b/>
          </w:rPr>
          <w:t>Interface Protection</w:t>
        </w:r>
        <w:r w:rsidR="00C349EE">
          <w:t xml:space="preserve"> settings</w:t>
        </w:r>
        <w:r w:rsidR="00C349EE" w:rsidRPr="00D2761A">
          <w:t xml:space="preserve"> for </w:t>
        </w:r>
        <w:r w:rsidR="00C349EE">
          <w:t xml:space="preserve">a </w:t>
        </w:r>
      </w:ins>
      <w:ins w:id="491" w:author="ENA" w:date="2021-02-16T19:13:00Z">
        <w:r w:rsidR="003B3649">
          <w:t>minimum of 20 s.</w:t>
        </w:r>
      </w:ins>
      <w:del w:id="492" w:author="ENA" w:date="2021-02-16T19:15:00Z">
        <w:r w:rsidR="003B3649" w:rsidRPr="003B2076" w:rsidDel="00F94A9B">
          <w:delText>This includes automatic reconnection where the minimum observation time shall be as stated in Annex A12 of EN 50438</w:delText>
        </w:r>
      </w:del>
    </w:p>
    <w:p w14:paraId="4F3FB000" w14:textId="6886D4EF" w:rsidR="002B46D4" w:rsidRDefault="009B1E97" w:rsidP="009B1E97">
      <w:pPr>
        <w:pStyle w:val="Heading2"/>
        <w:rPr>
          <w:ins w:id="493" w:author="ENA" w:date="2021-02-16T19:04:00Z"/>
        </w:rPr>
      </w:pPr>
      <w:bookmarkStart w:id="494" w:name="_Toc76882402"/>
      <w:ins w:id="495" w:author="ENA" w:date="2021-02-16T19:04:00Z">
        <w:r>
          <w:t>Cyber Security</w:t>
        </w:r>
        <w:bookmarkEnd w:id="494"/>
      </w:ins>
    </w:p>
    <w:p w14:paraId="3B5F4488" w14:textId="10894C90" w:rsidR="00040708" w:rsidRPr="00040708" w:rsidRDefault="00040708" w:rsidP="00040708">
      <w:pPr>
        <w:pStyle w:val="NumberedPARAlevel3"/>
        <w:ind w:left="709" w:hanging="709"/>
        <w:rPr>
          <w:ins w:id="496" w:author="ENA" w:date="2021-04-14T08:53:00Z"/>
        </w:rPr>
      </w:pPr>
      <w:ins w:id="497" w:author="ENA" w:date="2021-04-14T08:53:00Z">
        <w:r w:rsidRPr="00040708">
          <w:t xml:space="preserve">Every </w:t>
        </w:r>
        <w:r w:rsidRPr="00040708">
          <w:rPr>
            <w:b/>
          </w:rPr>
          <w:t>Micro-generator</w:t>
        </w:r>
        <w:r w:rsidRPr="00040708">
          <w:t xml:space="preserve"> and any associated equipment must be designed and operated appropriately to ensure cyber security. The </w:t>
        </w:r>
        <w:r w:rsidRPr="00040708">
          <w:rPr>
            <w:b/>
          </w:rPr>
          <w:t>Manufacturer</w:t>
        </w:r>
        <w:r w:rsidRPr="00040708">
          <w:t xml:space="preserve"> or </w:t>
        </w:r>
        <w:r w:rsidRPr="00040708">
          <w:rPr>
            <w:b/>
          </w:rPr>
          <w:t>Installer</w:t>
        </w:r>
        <w:r w:rsidRPr="00040708">
          <w:t xml:space="preserve"> shall consider all cyber security risks applicable to the </w:t>
        </w:r>
        <w:r w:rsidRPr="00040708">
          <w:rPr>
            <w:b/>
          </w:rPr>
          <w:t xml:space="preserve">Micro-Generator </w:t>
        </w:r>
        <w:r w:rsidRPr="00040708">
          <w:t xml:space="preserve">both in terms of the </w:t>
        </w:r>
        <w:r w:rsidRPr="00040708">
          <w:lastRenderedPageBreak/>
          <w:t xml:space="preserve">communication between any home energy management system etc and also in terms of interaction with any system of the </w:t>
        </w:r>
        <w:r w:rsidRPr="00040708">
          <w:rPr>
            <w:b/>
          </w:rPr>
          <w:t>Manufacturer</w:t>
        </w:r>
        <w:r w:rsidRPr="00040708">
          <w:t xml:space="preserve"> for product management.</w:t>
        </w:r>
      </w:ins>
    </w:p>
    <w:p w14:paraId="3D54628A" w14:textId="1620BEB9" w:rsidR="005056D1" w:rsidRDefault="00040708" w:rsidP="00F937C8">
      <w:pPr>
        <w:pStyle w:val="NumberedPARAlevel3"/>
        <w:spacing w:before="0" w:after="120"/>
        <w:ind w:left="709" w:hanging="709"/>
        <w:rPr>
          <w:ins w:id="498" w:author="ENA" w:date="2021-04-17T09:19:00Z"/>
        </w:rPr>
      </w:pPr>
      <w:ins w:id="499" w:author="ENA" w:date="2021-04-14T08:53:00Z">
        <w:r w:rsidRPr="00040708">
          <w:t xml:space="preserve">The </w:t>
        </w:r>
        <w:r w:rsidRPr="00040708">
          <w:rPr>
            <w:b/>
          </w:rPr>
          <w:t>Manufacturer</w:t>
        </w:r>
        <w:r w:rsidRPr="00040708">
          <w:t xml:space="preserve"> or </w:t>
        </w:r>
        <w:r w:rsidRPr="00040708">
          <w:rPr>
            <w:b/>
          </w:rPr>
          <w:t>Installer</w:t>
        </w:r>
        <w:r w:rsidRPr="00040708">
          <w:t xml:space="preserve"> shall provide information describing the high level cyber security approach, as well as the specific cyber security requirements complied with.  The statement will make appropriate reference to the </w:t>
        </w:r>
        <w:r w:rsidRPr="00040708">
          <w:rPr>
            <w:b/>
          </w:rPr>
          <w:t>Micro-generator</w:t>
        </w:r>
        <w:r w:rsidRPr="00040708">
          <w:t xml:space="preserve">’s compliance with </w:t>
        </w:r>
      </w:ins>
    </w:p>
    <w:p w14:paraId="028C8F51" w14:textId="76E14AA1" w:rsidR="005056D1" w:rsidRDefault="005056D1" w:rsidP="00912D27">
      <w:pPr>
        <w:pStyle w:val="ListBullet"/>
        <w:tabs>
          <w:tab w:val="clear" w:pos="340"/>
          <w:tab w:val="left" w:pos="1418"/>
        </w:tabs>
        <w:ind w:left="1418" w:hanging="499"/>
        <w:rPr>
          <w:ins w:id="500" w:author="ENA" w:date="2021-04-17T09:20:00Z"/>
        </w:rPr>
      </w:pPr>
      <w:ins w:id="501" w:author="ENA" w:date="2021-04-17T09:19:00Z">
        <w:r w:rsidRPr="00040708">
          <w:t>ETSI EN 303</w:t>
        </w:r>
      </w:ins>
      <w:r w:rsidR="004B3FB9">
        <w:t> </w:t>
      </w:r>
      <w:ins w:id="502" w:author="ENA" w:date="2021-04-17T09:19:00Z">
        <w:r w:rsidRPr="00040708">
          <w:t>645</w:t>
        </w:r>
      </w:ins>
      <w:r w:rsidR="004B3FB9">
        <w:t>;</w:t>
      </w:r>
    </w:p>
    <w:p w14:paraId="676B7A37" w14:textId="65B1E025" w:rsidR="00C8702E" w:rsidRDefault="005056D1" w:rsidP="00912D27">
      <w:pPr>
        <w:pStyle w:val="ListBullet"/>
        <w:tabs>
          <w:tab w:val="clear" w:pos="340"/>
          <w:tab w:val="left" w:pos="1418"/>
        </w:tabs>
        <w:ind w:left="1418" w:hanging="499"/>
        <w:rPr>
          <w:ins w:id="503" w:author="ENA" w:date="2021-04-17T09:20:00Z"/>
        </w:rPr>
      </w:pPr>
      <w:ins w:id="504" w:author="ENA" w:date="2021-04-17T09:19:00Z">
        <w:r w:rsidRPr="00040708">
          <w:t>relevant aspects of PAS 1879 “Energy smart appliances – Demand side response operation – Code of practice</w:t>
        </w:r>
      </w:ins>
      <w:r w:rsidR="001A75C5">
        <w:t>;</w:t>
      </w:r>
    </w:p>
    <w:p w14:paraId="01416B1F" w14:textId="78319CCA" w:rsidR="005056D1" w:rsidRDefault="00C8702E" w:rsidP="00912D27">
      <w:pPr>
        <w:pStyle w:val="ListBullet"/>
        <w:tabs>
          <w:tab w:val="clear" w:pos="340"/>
          <w:tab w:val="left" w:pos="1418"/>
        </w:tabs>
        <w:ind w:left="1418" w:hanging="499"/>
        <w:rPr>
          <w:ins w:id="505" w:author="ENA" w:date="2021-04-17T09:20:00Z"/>
        </w:rPr>
      </w:pPr>
      <w:ins w:id="506" w:author="ENA" w:date="2021-04-17T09:20:00Z">
        <w:r>
          <w:t>relevant aspects of</w:t>
        </w:r>
      </w:ins>
      <w:ins w:id="507" w:author="ENA" w:date="2021-04-17T09:19:00Z">
        <w:r w:rsidR="005056D1" w:rsidRPr="00040708">
          <w:t xml:space="preserve"> “Distributed Energy Resources – Cyber Security Connection Guidance” published by BEIS and the ENA</w:t>
        </w:r>
      </w:ins>
      <w:r w:rsidR="001A75C5">
        <w:t>;</w:t>
      </w:r>
    </w:p>
    <w:p w14:paraId="156FC546" w14:textId="7060354D" w:rsidR="00F937C8" w:rsidRDefault="00F937C8" w:rsidP="00912D27">
      <w:pPr>
        <w:pStyle w:val="ListBullet"/>
        <w:tabs>
          <w:tab w:val="clear" w:pos="340"/>
          <w:tab w:val="left" w:pos="1418"/>
        </w:tabs>
        <w:ind w:left="1418" w:hanging="499"/>
        <w:rPr>
          <w:ins w:id="508" w:author="ENA" w:date="2021-04-17T09:19:00Z"/>
        </w:rPr>
      </w:pPr>
      <w:ins w:id="509" w:author="ENA" w:date="2021-04-17T09:20:00Z">
        <w:r>
          <w:t xml:space="preserve">Any other relevant standard that has been incorporated in the design of the </w:t>
        </w:r>
      </w:ins>
      <w:ins w:id="510" w:author="ENA" w:date="2021-04-17T09:21:00Z">
        <w:r w:rsidRPr="00040708">
          <w:rPr>
            <w:b/>
          </w:rPr>
          <w:t>Micro-Generator</w:t>
        </w:r>
        <w:r>
          <w:rPr>
            <w:b/>
          </w:rPr>
          <w:t>.</w:t>
        </w:r>
      </w:ins>
    </w:p>
    <w:p w14:paraId="13329E68" w14:textId="2CB0CFCD" w:rsidR="00C5042F" w:rsidDel="00040708" w:rsidRDefault="00982CFC" w:rsidP="00040708">
      <w:pPr>
        <w:pStyle w:val="NumberedPARAlevel3"/>
        <w:ind w:left="709" w:hanging="709"/>
        <w:rPr>
          <w:del w:id="511" w:author="ENA" w:date="2021-04-14T08:53:00Z"/>
        </w:rPr>
      </w:pPr>
      <w:del w:id="512" w:author="ENA" w:date="2021-04-14T08:53:00Z">
        <w:r w:rsidDel="00040708">
          <w:rPr>
            <w:lang w:eastAsia="en-US"/>
          </w:rPr>
          <w:delText xml:space="preserve">  .</w:delText>
        </w:r>
      </w:del>
    </w:p>
    <w:p w14:paraId="07A39C31" w14:textId="77777777" w:rsidR="006F1C91" w:rsidRPr="003B2076" w:rsidRDefault="006F1C91" w:rsidP="00040708">
      <w:pPr>
        <w:pStyle w:val="NumberedPARAlevel3"/>
        <w:ind w:left="709" w:hanging="709"/>
        <w:rPr>
          <w:rFonts w:eastAsia="Batang"/>
          <w:b/>
          <w:sz w:val="24"/>
          <w:szCs w:val="22"/>
        </w:rPr>
      </w:pPr>
      <w:r w:rsidRPr="003B2076">
        <w:rPr>
          <w:rFonts w:eastAsia="Batang"/>
        </w:rPr>
        <w:br w:type="page"/>
      </w:r>
    </w:p>
    <w:p w14:paraId="2B85A585" w14:textId="31A070A8" w:rsidR="0029104E" w:rsidRPr="003B2076" w:rsidRDefault="0029104E" w:rsidP="003B7C17">
      <w:pPr>
        <w:pStyle w:val="Heading1"/>
        <w:rPr>
          <w:rFonts w:eastAsia="Batang"/>
        </w:rPr>
      </w:pPr>
      <w:bookmarkStart w:id="513" w:name="_Toc76882403"/>
      <w:r w:rsidRPr="003B2076">
        <w:rPr>
          <w:rFonts w:eastAsia="Batang"/>
        </w:rPr>
        <w:lastRenderedPageBreak/>
        <w:t>Interface Protection</w:t>
      </w:r>
      <w:bookmarkEnd w:id="513"/>
    </w:p>
    <w:p w14:paraId="412BA2AD" w14:textId="3FB8E177" w:rsidR="0029104E" w:rsidRPr="003B2076" w:rsidRDefault="0029104E" w:rsidP="003B7C17">
      <w:pPr>
        <w:pStyle w:val="Heading2"/>
      </w:pPr>
      <w:bookmarkStart w:id="514" w:name="_Toc76882404"/>
      <w:r w:rsidRPr="003B2076">
        <w:t>General</w:t>
      </w:r>
      <w:bookmarkEnd w:id="514"/>
    </w:p>
    <w:p w14:paraId="420CAC00" w14:textId="5258CE0B" w:rsidR="0029104E" w:rsidRPr="003B2076" w:rsidRDefault="00A94531" w:rsidP="003B7C17">
      <w:pPr>
        <w:pStyle w:val="NumberedPARAlevel3"/>
        <w:ind w:left="709" w:hanging="709"/>
        <w:rPr>
          <w:rFonts w:cs="Arial"/>
        </w:rPr>
      </w:pPr>
      <w:r w:rsidRPr="003B2076">
        <w:t>T</w:t>
      </w:r>
      <w:r w:rsidR="0029104E" w:rsidRPr="003B2076">
        <w:rPr>
          <w:rFonts w:cs="Arial"/>
          <w:bCs w:val="0"/>
        </w:rPr>
        <w:t xml:space="preserve">he </w:t>
      </w:r>
      <w:r w:rsidR="0029104E" w:rsidRPr="003B2076">
        <w:rPr>
          <w:rFonts w:cs="Arial"/>
          <w:b/>
          <w:bCs w:val="0"/>
        </w:rPr>
        <w:t>Micro-generator</w:t>
      </w:r>
      <w:r w:rsidR="0029104E" w:rsidRPr="003B2076">
        <w:rPr>
          <w:rFonts w:cs="Arial"/>
          <w:bCs w:val="0"/>
        </w:rPr>
        <w:t xml:space="preserve"> shall </w:t>
      </w:r>
      <w:r w:rsidR="00C52A0F" w:rsidRPr="003B2076">
        <w:rPr>
          <w:rFonts w:cs="Arial"/>
          <w:bCs w:val="0"/>
        </w:rPr>
        <w:t>conform to</w:t>
      </w:r>
      <w:r w:rsidR="0029104E" w:rsidRPr="003B2076">
        <w:rPr>
          <w:rFonts w:cs="Arial"/>
          <w:bCs w:val="0"/>
        </w:rPr>
        <w:t xml:space="preserve"> the </w:t>
      </w:r>
      <w:r w:rsidR="0029104E" w:rsidRPr="003B2076">
        <w:rPr>
          <w:rFonts w:cs="Arial"/>
          <w:b/>
          <w:bCs w:val="0"/>
        </w:rPr>
        <w:t>Interface Protection</w:t>
      </w:r>
      <w:r w:rsidR="0029104E" w:rsidRPr="003B2076">
        <w:rPr>
          <w:rFonts w:cs="Arial"/>
          <w:bCs w:val="0"/>
        </w:rPr>
        <w:t xml:space="preserve"> settings set out below (Table</w:t>
      </w:r>
      <w:r w:rsidR="00C75EB7" w:rsidRPr="003B2076">
        <w:rPr>
          <w:rFonts w:cs="Arial"/>
          <w:bCs w:val="0"/>
        </w:rPr>
        <w:t> </w:t>
      </w:r>
      <w:r w:rsidR="0029104E" w:rsidRPr="003B2076">
        <w:rPr>
          <w:rFonts w:cs="Arial"/>
          <w:bCs w:val="0"/>
        </w:rPr>
        <w:t>2). Means shall be provided to protect the settings from unpermitted interference (</w:t>
      </w:r>
      <w:r w:rsidR="00410A30">
        <w:rPr>
          <w:rFonts w:cs="Arial"/>
          <w:bCs w:val="0"/>
        </w:rPr>
        <w:t>eg</w:t>
      </w:r>
      <w:r w:rsidR="0029104E" w:rsidRPr="003B2076">
        <w:rPr>
          <w:rFonts w:cs="Arial"/>
          <w:bCs w:val="0"/>
        </w:rPr>
        <w:t xml:space="preserve"> via a password or seal).</w:t>
      </w:r>
    </w:p>
    <w:p w14:paraId="7B2F5E14" w14:textId="03E1C156" w:rsidR="0029104E" w:rsidRPr="003B2076" w:rsidRDefault="00A94531" w:rsidP="003B7C17">
      <w:pPr>
        <w:pStyle w:val="NumberedPARAlevel3"/>
        <w:ind w:left="709" w:hanging="709"/>
      </w:pPr>
      <w:r w:rsidRPr="00A068B0">
        <w:t>T</w:t>
      </w:r>
      <w:r w:rsidR="0029104E" w:rsidRPr="00A068B0">
        <w:t xml:space="preserve">he </w:t>
      </w:r>
      <w:r w:rsidR="0029104E" w:rsidRPr="00A068B0">
        <w:rPr>
          <w:b/>
        </w:rPr>
        <w:t>DNO</w:t>
      </w:r>
      <w:r w:rsidR="0029104E" w:rsidRPr="00A068B0">
        <w:t xml:space="preserve"> is responsible under the </w:t>
      </w:r>
      <w:r w:rsidR="0029104E" w:rsidRPr="00A068B0">
        <w:rPr>
          <w:b/>
        </w:rPr>
        <w:t>Distribution Code</w:t>
      </w:r>
      <w:r w:rsidR="0029104E" w:rsidRPr="00A068B0">
        <w:t xml:space="preserve"> for ensuring, by design</w:t>
      </w:r>
      <w:r w:rsidR="00C75EB7" w:rsidRPr="00A068B0">
        <w:t>,</w:t>
      </w:r>
      <w:r w:rsidR="0029104E" w:rsidRPr="00A068B0">
        <w:t xml:space="preserve"> that the voltage and frequency at the </w:t>
      </w:r>
      <w:r w:rsidR="0029104E" w:rsidRPr="00A068B0">
        <w:rPr>
          <w:b/>
        </w:rPr>
        <w:t>Connection Point</w:t>
      </w:r>
      <w:r w:rsidR="0029104E" w:rsidRPr="00A068B0">
        <w:t xml:space="preserve"> remains within statutory limits. The </w:t>
      </w:r>
      <w:r w:rsidR="0029104E" w:rsidRPr="00A068B0">
        <w:rPr>
          <w:b/>
        </w:rPr>
        <w:t>Interface Protection</w:t>
      </w:r>
      <w:r w:rsidR="0029104E" w:rsidRPr="00A068B0">
        <w:t xml:space="preserve"> settings have been chosen to allow for voltage rise or drop within the </w:t>
      </w:r>
      <w:r w:rsidR="0029104E" w:rsidRPr="00A068B0">
        <w:rPr>
          <w:b/>
        </w:rPr>
        <w:t>Customer’s Installation</w:t>
      </w:r>
      <w:r w:rsidR="0029104E" w:rsidRPr="00A068B0">
        <w:t xml:space="preserve"> and to allow the </w:t>
      </w:r>
      <w:r w:rsidR="0029104E" w:rsidRPr="003B2076">
        <w:rPr>
          <w:b/>
        </w:rPr>
        <w:t>Micro-generator</w:t>
      </w:r>
      <w:r w:rsidR="0029104E" w:rsidRPr="00A068B0">
        <w:t xml:space="preserve"> to continue to operate outside of the statutory frequency range as required </w:t>
      </w:r>
      <w:r w:rsidR="0029104E" w:rsidRPr="003B2076">
        <w:t>by the</w:t>
      </w:r>
      <w:r w:rsidR="0029104E" w:rsidRPr="003B2076">
        <w:rPr>
          <w:i/>
        </w:rPr>
        <w:t xml:space="preserve"> </w:t>
      </w:r>
      <w:r w:rsidR="0029104E" w:rsidRPr="003B2076">
        <w:t>EU Network Code on Requirements for Grid Connection of Generators.</w:t>
      </w:r>
    </w:p>
    <w:p w14:paraId="21092DA8" w14:textId="66284730" w:rsidR="0029104E" w:rsidRPr="003B2076" w:rsidRDefault="00A94531" w:rsidP="003B7C17">
      <w:pPr>
        <w:pStyle w:val="NumberedPARAlevel3"/>
        <w:ind w:left="709" w:hanging="709"/>
        <w:rPr>
          <w:rFonts w:eastAsia="Batang"/>
        </w:rPr>
      </w:pPr>
      <w:r w:rsidRPr="00A068B0">
        <w:rPr>
          <w:b/>
        </w:rPr>
        <w:t>I</w:t>
      </w:r>
      <w:r w:rsidR="0029104E" w:rsidRPr="00A068B0">
        <w:rPr>
          <w:b/>
          <w:lang w:val="en-US"/>
        </w:rPr>
        <w:t>nterface</w:t>
      </w:r>
      <w:r w:rsidR="0029104E" w:rsidRPr="00A068B0">
        <w:rPr>
          <w:rFonts w:eastAsia="Batang"/>
          <w:b/>
        </w:rPr>
        <w:t xml:space="preserve"> Protection</w:t>
      </w:r>
      <w:r w:rsidR="0029104E" w:rsidRPr="00A068B0">
        <w:rPr>
          <w:rFonts w:eastAsia="Batang"/>
        </w:rPr>
        <w:t xml:space="preserve"> shall be installed which disconnects the </w:t>
      </w:r>
      <w:r w:rsidR="0029104E" w:rsidRPr="003B2076">
        <w:rPr>
          <w:rFonts w:eastAsia="Batang"/>
          <w:b/>
        </w:rPr>
        <w:t>Micro-generator</w:t>
      </w:r>
      <w:r w:rsidR="0029104E" w:rsidRPr="00A068B0">
        <w:rPr>
          <w:rFonts w:eastAsia="Batang"/>
        </w:rPr>
        <w:t xml:space="preserve">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rPr>
          <w:rFonts w:eastAsia="Batang"/>
        </w:rPr>
        <w:t xml:space="preserve"> when any parameter is outside of the settings shown in Table </w:t>
      </w:r>
      <w:r w:rsidR="0029104E" w:rsidRPr="003B2076">
        <w:rPr>
          <w:rFonts w:eastAsia="Batang"/>
        </w:rPr>
        <w:t>2.</w:t>
      </w:r>
    </w:p>
    <w:p w14:paraId="7829571A" w14:textId="323FF406" w:rsidR="0029104E" w:rsidRPr="003B2076" w:rsidRDefault="0029104E" w:rsidP="003B7C17">
      <w:pPr>
        <w:pStyle w:val="TABLE-title"/>
        <w:rPr>
          <w:rFonts w:eastAsia="Batang"/>
        </w:rPr>
      </w:pPr>
      <w:r w:rsidRPr="003B2076">
        <w:rPr>
          <w:rFonts w:eastAsia="Batang"/>
        </w:rPr>
        <w:t>Table 2</w:t>
      </w:r>
      <w:r w:rsidR="00C52A0F" w:rsidRPr="003B2076">
        <w:rPr>
          <w:rFonts w:eastAsia="Batang"/>
        </w:rPr>
        <w:t xml:space="preserve"> – </w:t>
      </w:r>
      <w:r w:rsidRPr="003B2076">
        <w:rPr>
          <w:rFonts w:eastAsia="Batang"/>
        </w:rPr>
        <w:t>Interface Protection settings</w:t>
      </w:r>
    </w:p>
    <w:tbl>
      <w:tblPr>
        <w:tblW w:w="813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402"/>
        <w:gridCol w:w="2897"/>
      </w:tblGrid>
      <w:tr w:rsidR="0029104E" w:rsidRPr="003B2076" w14:paraId="19D2487A" w14:textId="77777777" w:rsidTr="00A068B0">
        <w:tc>
          <w:tcPr>
            <w:tcW w:w="2835" w:type="dxa"/>
            <w:vAlign w:val="center"/>
          </w:tcPr>
          <w:p w14:paraId="64FF6ED0"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Protection Function</w:t>
            </w:r>
          </w:p>
        </w:tc>
        <w:tc>
          <w:tcPr>
            <w:tcW w:w="2402" w:type="dxa"/>
            <w:vAlign w:val="center"/>
          </w:tcPr>
          <w:p w14:paraId="364B10D5"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Trip Setting</w:t>
            </w:r>
          </w:p>
        </w:tc>
        <w:tc>
          <w:tcPr>
            <w:tcW w:w="2897" w:type="dxa"/>
            <w:vAlign w:val="center"/>
          </w:tcPr>
          <w:p w14:paraId="78D18B19"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Time Delay Setting</w:t>
            </w:r>
          </w:p>
        </w:tc>
      </w:tr>
      <w:tr w:rsidR="0029104E" w:rsidRPr="003B2076" w14:paraId="1A6741AF" w14:textId="77777777" w:rsidTr="00A068B0">
        <w:tc>
          <w:tcPr>
            <w:tcW w:w="2835" w:type="dxa"/>
            <w:vAlign w:val="center"/>
          </w:tcPr>
          <w:p w14:paraId="333336AE" w14:textId="77777777" w:rsidR="0029104E" w:rsidRPr="00A068B0" w:rsidRDefault="0029104E" w:rsidP="00A068B0">
            <w:pPr>
              <w:spacing w:before="120" w:after="120"/>
              <w:jc w:val="center"/>
              <w:rPr>
                <w:spacing w:val="0"/>
                <w:sz w:val="20"/>
              </w:rPr>
            </w:pPr>
            <w:r w:rsidRPr="00A068B0">
              <w:rPr>
                <w:spacing w:val="0"/>
                <w:sz w:val="20"/>
              </w:rPr>
              <w:t xml:space="preserve">U/V </w:t>
            </w:r>
          </w:p>
        </w:tc>
        <w:tc>
          <w:tcPr>
            <w:tcW w:w="2402" w:type="dxa"/>
            <w:vAlign w:val="center"/>
          </w:tcPr>
          <w:p w14:paraId="4EC57A31" w14:textId="479A55FC" w:rsidR="0029104E" w:rsidRPr="00A068B0" w:rsidRDefault="0029104E" w:rsidP="00A068B0">
            <w:pPr>
              <w:spacing w:before="120" w:after="120"/>
              <w:jc w:val="center"/>
              <w:rPr>
                <w:spacing w:val="0"/>
                <w:sz w:val="20"/>
              </w:rPr>
            </w:pPr>
            <w:r w:rsidRPr="00A068B0">
              <w:rPr>
                <w:spacing w:val="0"/>
                <w:sz w:val="20"/>
              </w:rPr>
              <w:t>Vφ-n</w:t>
            </w:r>
            <w:r w:rsidRPr="00A068B0">
              <w:rPr>
                <w:spacing w:val="0"/>
                <w:sz w:val="20"/>
                <w:vertAlign w:val="superscript"/>
              </w:rPr>
              <w:t>†</w:t>
            </w:r>
            <w:r w:rsidRPr="00A068B0">
              <w:rPr>
                <w:spacing w:val="0"/>
                <w:sz w:val="20"/>
              </w:rPr>
              <w:t xml:space="preserve"> - 20% = 184</w:t>
            </w:r>
            <w:r w:rsidR="00C13F9B" w:rsidRPr="00A068B0">
              <w:rPr>
                <w:spacing w:val="0"/>
                <w:sz w:val="20"/>
              </w:rPr>
              <w:t xml:space="preserve"> </w:t>
            </w:r>
            <w:r w:rsidRPr="00A068B0">
              <w:rPr>
                <w:spacing w:val="0"/>
                <w:sz w:val="20"/>
              </w:rPr>
              <w:t>V</w:t>
            </w:r>
          </w:p>
        </w:tc>
        <w:tc>
          <w:tcPr>
            <w:tcW w:w="2897" w:type="dxa"/>
            <w:vAlign w:val="center"/>
          </w:tcPr>
          <w:p w14:paraId="08ED807F" w14:textId="1E63939D" w:rsidR="0029104E" w:rsidRPr="00A068B0" w:rsidRDefault="0029104E" w:rsidP="00A068B0">
            <w:pPr>
              <w:spacing w:before="120" w:after="120"/>
              <w:jc w:val="center"/>
              <w:rPr>
                <w:spacing w:val="0"/>
                <w:sz w:val="20"/>
              </w:rPr>
            </w:pPr>
            <w:r w:rsidRPr="00A068B0">
              <w:rPr>
                <w:spacing w:val="0"/>
                <w:sz w:val="20"/>
              </w:rPr>
              <w:t>2.5</w:t>
            </w:r>
            <w:r w:rsidR="00C13F9B" w:rsidRPr="00A068B0">
              <w:rPr>
                <w:spacing w:val="0"/>
                <w:sz w:val="20"/>
              </w:rPr>
              <w:t xml:space="preserve"> </w:t>
            </w:r>
            <w:r w:rsidRPr="00A068B0">
              <w:rPr>
                <w:spacing w:val="0"/>
                <w:sz w:val="20"/>
              </w:rPr>
              <w:t>s</w:t>
            </w:r>
          </w:p>
        </w:tc>
      </w:tr>
      <w:tr w:rsidR="0029104E" w:rsidRPr="003B2076" w14:paraId="4A9C49C3" w14:textId="77777777" w:rsidTr="00A068B0">
        <w:tc>
          <w:tcPr>
            <w:tcW w:w="2835" w:type="dxa"/>
            <w:vAlign w:val="center"/>
          </w:tcPr>
          <w:p w14:paraId="064F9D3C" w14:textId="77777777" w:rsidR="0029104E" w:rsidRPr="00A068B0" w:rsidRDefault="0029104E" w:rsidP="00A068B0">
            <w:pPr>
              <w:spacing w:before="120" w:after="120"/>
              <w:jc w:val="center"/>
              <w:rPr>
                <w:spacing w:val="0"/>
                <w:sz w:val="20"/>
              </w:rPr>
            </w:pPr>
            <w:r w:rsidRPr="00A068B0">
              <w:rPr>
                <w:spacing w:val="0"/>
                <w:sz w:val="20"/>
              </w:rPr>
              <w:t>O/V stage 1</w:t>
            </w:r>
          </w:p>
        </w:tc>
        <w:tc>
          <w:tcPr>
            <w:tcW w:w="2402" w:type="dxa"/>
            <w:vAlign w:val="center"/>
          </w:tcPr>
          <w:p w14:paraId="374FC54A" w14:textId="1A2BA60C" w:rsidR="0029104E" w:rsidRPr="00A068B0" w:rsidRDefault="0029104E" w:rsidP="00A068B0">
            <w:pPr>
              <w:spacing w:before="120" w:after="120"/>
              <w:jc w:val="center"/>
              <w:rPr>
                <w:spacing w:val="0"/>
                <w:sz w:val="20"/>
              </w:rPr>
            </w:pPr>
            <w:r w:rsidRPr="00A068B0">
              <w:rPr>
                <w:spacing w:val="0"/>
                <w:sz w:val="20"/>
              </w:rPr>
              <w:t>Vφ-n</w:t>
            </w:r>
            <w:r w:rsidRPr="00A068B0">
              <w:rPr>
                <w:spacing w:val="0"/>
                <w:sz w:val="20"/>
                <w:vertAlign w:val="superscript"/>
              </w:rPr>
              <w:t>†</w:t>
            </w:r>
            <w:r w:rsidRPr="00A068B0">
              <w:rPr>
                <w:spacing w:val="0"/>
                <w:sz w:val="20"/>
              </w:rPr>
              <w:t xml:space="preserve"> +14% = 262.2</w:t>
            </w:r>
            <w:r w:rsidR="00C13F9B" w:rsidRPr="00A068B0">
              <w:rPr>
                <w:spacing w:val="0"/>
                <w:sz w:val="20"/>
              </w:rPr>
              <w:t xml:space="preserve"> </w:t>
            </w:r>
            <w:r w:rsidRPr="00A068B0">
              <w:rPr>
                <w:spacing w:val="0"/>
                <w:sz w:val="20"/>
              </w:rPr>
              <w:t>V</w:t>
            </w:r>
          </w:p>
        </w:tc>
        <w:tc>
          <w:tcPr>
            <w:tcW w:w="2897" w:type="dxa"/>
            <w:vAlign w:val="center"/>
          </w:tcPr>
          <w:p w14:paraId="0A506E18" w14:textId="616D0AB0" w:rsidR="0029104E" w:rsidRPr="00A068B0" w:rsidRDefault="0029104E" w:rsidP="00A068B0">
            <w:pPr>
              <w:spacing w:before="120" w:after="120"/>
              <w:jc w:val="center"/>
              <w:rPr>
                <w:spacing w:val="0"/>
                <w:sz w:val="20"/>
              </w:rPr>
            </w:pPr>
            <w:r w:rsidRPr="00A068B0">
              <w:rPr>
                <w:spacing w:val="0"/>
                <w:sz w:val="20"/>
              </w:rPr>
              <w:t>1.0</w:t>
            </w:r>
            <w:r w:rsidR="00C13F9B" w:rsidRPr="00A068B0">
              <w:rPr>
                <w:spacing w:val="0"/>
                <w:sz w:val="20"/>
              </w:rPr>
              <w:t xml:space="preserve"> </w:t>
            </w:r>
            <w:r w:rsidRPr="00A068B0">
              <w:rPr>
                <w:spacing w:val="0"/>
                <w:sz w:val="20"/>
              </w:rPr>
              <w:t>s</w:t>
            </w:r>
          </w:p>
        </w:tc>
      </w:tr>
      <w:tr w:rsidR="0029104E" w:rsidRPr="003B2076" w14:paraId="153D6FCA" w14:textId="77777777" w:rsidTr="00A068B0">
        <w:tc>
          <w:tcPr>
            <w:tcW w:w="2835" w:type="dxa"/>
            <w:vAlign w:val="center"/>
          </w:tcPr>
          <w:p w14:paraId="68C69CC6" w14:textId="77777777" w:rsidR="0029104E" w:rsidRPr="00A068B0" w:rsidRDefault="0029104E" w:rsidP="00A068B0">
            <w:pPr>
              <w:spacing w:before="120" w:after="120"/>
              <w:jc w:val="center"/>
              <w:rPr>
                <w:spacing w:val="0"/>
                <w:sz w:val="20"/>
              </w:rPr>
            </w:pPr>
            <w:r w:rsidRPr="00A068B0">
              <w:rPr>
                <w:spacing w:val="0"/>
                <w:sz w:val="20"/>
              </w:rPr>
              <w:t>O/V stage 2</w:t>
            </w:r>
          </w:p>
        </w:tc>
        <w:tc>
          <w:tcPr>
            <w:tcW w:w="2402" w:type="dxa"/>
            <w:vAlign w:val="center"/>
          </w:tcPr>
          <w:p w14:paraId="26793717" w14:textId="33A6A467" w:rsidR="0029104E" w:rsidRPr="00A068B0" w:rsidRDefault="0029104E" w:rsidP="00A068B0">
            <w:pPr>
              <w:spacing w:before="120" w:after="120"/>
              <w:jc w:val="center"/>
              <w:rPr>
                <w:spacing w:val="0"/>
                <w:sz w:val="20"/>
              </w:rPr>
            </w:pPr>
            <w:r w:rsidRPr="00A068B0">
              <w:rPr>
                <w:spacing w:val="0"/>
                <w:sz w:val="20"/>
              </w:rPr>
              <w:t>Vφ-n</w:t>
            </w:r>
            <w:r w:rsidRPr="00A068B0">
              <w:rPr>
                <w:spacing w:val="0"/>
                <w:sz w:val="20"/>
                <w:vertAlign w:val="superscript"/>
              </w:rPr>
              <w:t>†</w:t>
            </w:r>
            <w:r w:rsidRPr="00A068B0">
              <w:rPr>
                <w:spacing w:val="0"/>
                <w:sz w:val="20"/>
              </w:rPr>
              <w:t>+ 19% = 273.7</w:t>
            </w:r>
            <w:r w:rsidR="00C13F9B" w:rsidRPr="00A068B0">
              <w:rPr>
                <w:spacing w:val="0"/>
                <w:sz w:val="20"/>
              </w:rPr>
              <w:t xml:space="preserve"> </w:t>
            </w:r>
            <w:r w:rsidRPr="00A068B0">
              <w:rPr>
                <w:spacing w:val="0"/>
                <w:sz w:val="20"/>
              </w:rPr>
              <w:t>V</w:t>
            </w:r>
            <w:r w:rsidRPr="00A068B0">
              <w:rPr>
                <w:rStyle w:val="FootnoteReference"/>
                <w:spacing w:val="0"/>
              </w:rPr>
              <w:footnoteReference w:id="8"/>
            </w:r>
          </w:p>
        </w:tc>
        <w:tc>
          <w:tcPr>
            <w:tcW w:w="2897" w:type="dxa"/>
            <w:vAlign w:val="center"/>
          </w:tcPr>
          <w:p w14:paraId="13433B0F" w14:textId="1A23B643"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38FF31" w14:textId="77777777" w:rsidTr="00A068B0">
        <w:tc>
          <w:tcPr>
            <w:tcW w:w="2835" w:type="dxa"/>
            <w:vAlign w:val="center"/>
          </w:tcPr>
          <w:p w14:paraId="70F65AD7" w14:textId="77777777" w:rsidR="0029104E" w:rsidRPr="00A068B0" w:rsidRDefault="0029104E" w:rsidP="00A068B0">
            <w:pPr>
              <w:spacing w:before="120" w:after="120"/>
              <w:jc w:val="center"/>
              <w:rPr>
                <w:spacing w:val="0"/>
                <w:sz w:val="20"/>
              </w:rPr>
            </w:pPr>
            <w:r w:rsidRPr="00A068B0">
              <w:rPr>
                <w:spacing w:val="0"/>
                <w:sz w:val="20"/>
              </w:rPr>
              <w:t>U/F stage 1</w:t>
            </w:r>
          </w:p>
        </w:tc>
        <w:tc>
          <w:tcPr>
            <w:tcW w:w="2402" w:type="dxa"/>
            <w:vAlign w:val="center"/>
          </w:tcPr>
          <w:p w14:paraId="3607EEBB" w14:textId="54C7C404" w:rsidR="0029104E" w:rsidRPr="00A068B0" w:rsidRDefault="0029104E" w:rsidP="00A068B0">
            <w:pPr>
              <w:spacing w:before="120" w:after="120"/>
              <w:jc w:val="center"/>
              <w:rPr>
                <w:spacing w:val="0"/>
                <w:sz w:val="20"/>
              </w:rPr>
            </w:pPr>
            <w:r w:rsidRPr="00A068B0">
              <w:rPr>
                <w:spacing w:val="0"/>
                <w:sz w:val="20"/>
              </w:rPr>
              <w:t>47.5</w:t>
            </w:r>
            <w:r w:rsidR="00C13F9B" w:rsidRPr="00A068B0">
              <w:rPr>
                <w:spacing w:val="0"/>
                <w:sz w:val="20"/>
              </w:rPr>
              <w:t xml:space="preserve"> </w:t>
            </w:r>
            <w:r w:rsidRPr="00A068B0">
              <w:rPr>
                <w:spacing w:val="0"/>
                <w:sz w:val="20"/>
              </w:rPr>
              <w:t>Hz</w:t>
            </w:r>
          </w:p>
        </w:tc>
        <w:tc>
          <w:tcPr>
            <w:tcW w:w="2897" w:type="dxa"/>
            <w:vAlign w:val="center"/>
          </w:tcPr>
          <w:p w14:paraId="695E42E3" w14:textId="4C92EA4A" w:rsidR="0029104E" w:rsidRPr="00A068B0" w:rsidRDefault="0029104E" w:rsidP="00A068B0">
            <w:pPr>
              <w:spacing w:before="120" w:after="120"/>
              <w:jc w:val="center"/>
              <w:rPr>
                <w:spacing w:val="0"/>
                <w:sz w:val="20"/>
              </w:rPr>
            </w:pPr>
            <w:r w:rsidRPr="00A068B0">
              <w:rPr>
                <w:spacing w:val="0"/>
                <w:sz w:val="20"/>
              </w:rPr>
              <w:t>20</w:t>
            </w:r>
            <w:r w:rsidR="00C13F9B" w:rsidRPr="00A068B0">
              <w:rPr>
                <w:spacing w:val="0"/>
                <w:sz w:val="20"/>
              </w:rPr>
              <w:t xml:space="preserve"> </w:t>
            </w:r>
            <w:r w:rsidRPr="00A068B0">
              <w:rPr>
                <w:spacing w:val="0"/>
                <w:sz w:val="20"/>
              </w:rPr>
              <w:t>s</w:t>
            </w:r>
          </w:p>
        </w:tc>
      </w:tr>
      <w:tr w:rsidR="0029104E" w:rsidRPr="003B2076" w14:paraId="7E98E8E2" w14:textId="77777777" w:rsidTr="00A068B0">
        <w:tc>
          <w:tcPr>
            <w:tcW w:w="2835" w:type="dxa"/>
            <w:vAlign w:val="center"/>
          </w:tcPr>
          <w:p w14:paraId="05A2D6E4" w14:textId="77777777" w:rsidR="0029104E" w:rsidRPr="00A068B0" w:rsidRDefault="0029104E" w:rsidP="00A068B0">
            <w:pPr>
              <w:spacing w:before="120" w:after="120"/>
              <w:jc w:val="center"/>
              <w:rPr>
                <w:spacing w:val="0"/>
                <w:sz w:val="20"/>
              </w:rPr>
            </w:pPr>
            <w:r w:rsidRPr="00A068B0">
              <w:rPr>
                <w:spacing w:val="0"/>
                <w:sz w:val="20"/>
              </w:rPr>
              <w:t>U/F stage 2</w:t>
            </w:r>
          </w:p>
        </w:tc>
        <w:tc>
          <w:tcPr>
            <w:tcW w:w="2402" w:type="dxa"/>
            <w:vAlign w:val="center"/>
          </w:tcPr>
          <w:p w14:paraId="531AA55F" w14:textId="0459F472" w:rsidR="0029104E" w:rsidRPr="00A068B0" w:rsidRDefault="0029104E" w:rsidP="00A068B0">
            <w:pPr>
              <w:spacing w:before="120" w:after="120"/>
              <w:jc w:val="center"/>
              <w:rPr>
                <w:spacing w:val="0"/>
                <w:sz w:val="20"/>
              </w:rPr>
            </w:pPr>
            <w:r w:rsidRPr="00A068B0">
              <w:rPr>
                <w:spacing w:val="0"/>
                <w:sz w:val="20"/>
              </w:rPr>
              <w:t>47</w:t>
            </w:r>
            <w:r w:rsidR="00C13F9B" w:rsidRPr="00A068B0">
              <w:rPr>
                <w:spacing w:val="0"/>
                <w:sz w:val="20"/>
              </w:rPr>
              <w:t xml:space="preserve"> </w:t>
            </w:r>
            <w:r w:rsidRPr="00A068B0">
              <w:rPr>
                <w:spacing w:val="0"/>
                <w:sz w:val="20"/>
              </w:rPr>
              <w:t>Hz</w:t>
            </w:r>
          </w:p>
        </w:tc>
        <w:tc>
          <w:tcPr>
            <w:tcW w:w="2897" w:type="dxa"/>
            <w:vAlign w:val="center"/>
          </w:tcPr>
          <w:p w14:paraId="4046FE5C" w14:textId="2A0FD36D"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06E871" w14:textId="77777777" w:rsidTr="00A068B0">
        <w:tc>
          <w:tcPr>
            <w:tcW w:w="2835" w:type="dxa"/>
            <w:vAlign w:val="center"/>
          </w:tcPr>
          <w:p w14:paraId="4B2B21A8" w14:textId="77777777" w:rsidR="0029104E" w:rsidRPr="00A068B0" w:rsidRDefault="0029104E" w:rsidP="00A068B0">
            <w:pPr>
              <w:spacing w:before="120" w:after="120"/>
              <w:jc w:val="center"/>
              <w:rPr>
                <w:spacing w:val="0"/>
                <w:sz w:val="20"/>
              </w:rPr>
            </w:pPr>
            <w:r w:rsidRPr="00A068B0">
              <w:rPr>
                <w:spacing w:val="0"/>
                <w:sz w:val="20"/>
              </w:rPr>
              <w:t>O/F</w:t>
            </w:r>
          </w:p>
        </w:tc>
        <w:tc>
          <w:tcPr>
            <w:tcW w:w="2402" w:type="dxa"/>
            <w:vAlign w:val="center"/>
          </w:tcPr>
          <w:p w14:paraId="50B7181A" w14:textId="7589A52F" w:rsidR="0029104E" w:rsidRPr="00A068B0" w:rsidRDefault="0029104E" w:rsidP="00A068B0">
            <w:pPr>
              <w:spacing w:before="120" w:after="120"/>
              <w:jc w:val="center"/>
              <w:rPr>
                <w:spacing w:val="0"/>
                <w:sz w:val="20"/>
              </w:rPr>
            </w:pPr>
            <w:r w:rsidRPr="00A068B0">
              <w:rPr>
                <w:spacing w:val="0"/>
                <w:sz w:val="20"/>
              </w:rPr>
              <w:t>52</w:t>
            </w:r>
            <w:r w:rsidR="00C13F9B" w:rsidRPr="00A068B0">
              <w:rPr>
                <w:spacing w:val="0"/>
                <w:sz w:val="20"/>
              </w:rPr>
              <w:t xml:space="preserve"> </w:t>
            </w:r>
            <w:r w:rsidRPr="00A068B0">
              <w:rPr>
                <w:spacing w:val="0"/>
                <w:sz w:val="20"/>
              </w:rPr>
              <w:t>Hz</w:t>
            </w:r>
          </w:p>
        </w:tc>
        <w:tc>
          <w:tcPr>
            <w:tcW w:w="2897" w:type="dxa"/>
            <w:vAlign w:val="center"/>
          </w:tcPr>
          <w:p w14:paraId="1B2470C5" w14:textId="55BBD690"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3C5801" w:rsidRPr="003B2076" w14:paraId="442DB0F0" w14:textId="77777777" w:rsidTr="00A068B0">
        <w:tc>
          <w:tcPr>
            <w:tcW w:w="2835" w:type="dxa"/>
            <w:vAlign w:val="center"/>
          </w:tcPr>
          <w:p w14:paraId="79505662" w14:textId="02D28419" w:rsidR="003C5801" w:rsidRPr="00A068B0" w:rsidRDefault="003C5801" w:rsidP="00A068B0">
            <w:pPr>
              <w:tabs>
                <w:tab w:val="left" w:pos="930"/>
              </w:tabs>
              <w:spacing w:before="120" w:after="120"/>
              <w:jc w:val="center"/>
              <w:rPr>
                <w:spacing w:val="0"/>
                <w:sz w:val="20"/>
              </w:rPr>
            </w:pPr>
            <w:r w:rsidRPr="004F0841">
              <w:rPr>
                <w:sz w:val="18"/>
                <w:szCs w:val="18"/>
              </w:rPr>
              <w:t>LoM</w:t>
            </w:r>
            <w:r>
              <w:rPr>
                <w:sz w:val="18"/>
                <w:szCs w:val="18"/>
              </w:rPr>
              <w:t xml:space="preserve"> (RoCoF)</w:t>
            </w:r>
          </w:p>
        </w:tc>
        <w:tc>
          <w:tcPr>
            <w:tcW w:w="2402" w:type="dxa"/>
            <w:vAlign w:val="center"/>
          </w:tcPr>
          <w:p w14:paraId="1A0EDF32" w14:textId="0211CDC9" w:rsidR="003C5801" w:rsidRPr="00A068B0" w:rsidRDefault="00D05BA0" w:rsidP="00A068B0">
            <w:pPr>
              <w:spacing w:before="120" w:after="120"/>
              <w:jc w:val="center"/>
              <w:rPr>
                <w:spacing w:val="0"/>
                <w:sz w:val="20"/>
              </w:rPr>
            </w:pPr>
            <w:r>
              <w:rPr>
                <w:sz w:val="18"/>
                <w:szCs w:val="18"/>
              </w:rPr>
              <w:t>1.0</w:t>
            </w:r>
            <w:r w:rsidR="003C5801" w:rsidRPr="004F0841">
              <w:rPr>
                <w:sz w:val="18"/>
                <w:szCs w:val="18"/>
              </w:rPr>
              <w:t xml:space="preserve"> Hz</w:t>
            </w:r>
            <w:r w:rsidR="002E4007">
              <w:rPr>
                <w:sz w:val="18"/>
                <w:szCs w:val="18"/>
              </w:rPr>
              <w:t>s</w:t>
            </w:r>
            <w:r w:rsidR="002E4007" w:rsidRPr="00685BBA">
              <w:rPr>
                <w:sz w:val="18"/>
                <w:szCs w:val="18"/>
                <w:vertAlign w:val="superscript"/>
              </w:rPr>
              <w:t>-1</w:t>
            </w:r>
          </w:p>
        </w:tc>
        <w:tc>
          <w:tcPr>
            <w:tcW w:w="2897" w:type="dxa"/>
            <w:vAlign w:val="center"/>
          </w:tcPr>
          <w:p w14:paraId="479542BA" w14:textId="20333969" w:rsidR="003C5801" w:rsidRPr="00A068B0" w:rsidRDefault="003C5801" w:rsidP="00A068B0">
            <w:pPr>
              <w:spacing w:before="120" w:after="120"/>
              <w:jc w:val="center"/>
              <w:rPr>
                <w:spacing w:val="0"/>
                <w:sz w:val="20"/>
              </w:rPr>
            </w:pPr>
          </w:p>
        </w:tc>
      </w:tr>
    </w:tbl>
    <w:p w14:paraId="27E9B916" w14:textId="27CCD3AE" w:rsidR="0029104E" w:rsidRPr="00A068B0" w:rsidRDefault="0029104E" w:rsidP="00B83C15">
      <w:pPr>
        <w:ind w:left="709"/>
        <w:rPr>
          <w:sz w:val="20"/>
        </w:rPr>
      </w:pPr>
      <w:r w:rsidRPr="00A068B0">
        <w:rPr>
          <w:sz w:val="20"/>
        </w:rPr>
        <w:t>† A value of 230</w:t>
      </w:r>
      <w:r w:rsidR="00C13F9B" w:rsidRPr="00A068B0">
        <w:rPr>
          <w:sz w:val="20"/>
        </w:rPr>
        <w:t xml:space="preserve"> </w:t>
      </w:r>
      <w:r w:rsidRPr="00A068B0">
        <w:rPr>
          <w:sz w:val="20"/>
        </w:rPr>
        <w:t>V phase to neutral</w:t>
      </w:r>
    </w:p>
    <w:p w14:paraId="00FCBE8E" w14:textId="77777777" w:rsidR="0006601D" w:rsidRPr="00A068B0" w:rsidRDefault="0006601D" w:rsidP="0029104E">
      <w:pPr>
        <w:rPr>
          <w:sz w:val="20"/>
        </w:rPr>
      </w:pPr>
    </w:p>
    <w:p w14:paraId="3DF06DF6" w14:textId="708E6863" w:rsidR="0029104E" w:rsidRPr="00A068B0" w:rsidRDefault="00A94531" w:rsidP="000A09CA">
      <w:pPr>
        <w:pStyle w:val="NumberedPARAlevel3"/>
        <w:keepNext w:val="0"/>
        <w:ind w:left="709" w:hanging="709"/>
        <w:rPr>
          <w:lang w:val="en-US"/>
        </w:rPr>
      </w:pPr>
      <w:r w:rsidRPr="00A068B0">
        <w:rPr>
          <w:lang w:val="en-US"/>
        </w:rPr>
        <w:t>T</w:t>
      </w:r>
      <w:r w:rsidR="0029104E" w:rsidRPr="00A068B0">
        <w:rPr>
          <w:lang w:val="en-US"/>
        </w:rPr>
        <w:t>he total disconnection time for voltage and frequency protection, including the operating time of the disconnection device, shall be the time delay setting with a tolerance of, -0</w:t>
      </w:r>
      <w:ins w:id="519" w:author="ENA" w:date="2021-02-16T19:17:00Z">
        <w:r w:rsidR="00F94A9B">
          <w:rPr>
            <w:lang w:val="en-US"/>
          </w:rPr>
          <w:t xml:space="preserve"> </w:t>
        </w:r>
      </w:ins>
      <w:r w:rsidR="0029104E" w:rsidRPr="00A068B0">
        <w:rPr>
          <w:lang w:val="en-US"/>
        </w:rPr>
        <w:t>s + 0.5</w:t>
      </w:r>
      <w:r w:rsidR="00C13F9B" w:rsidRPr="00A068B0">
        <w:rPr>
          <w:lang w:val="en-US"/>
        </w:rPr>
        <w:t xml:space="preserve"> </w:t>
      </w:r>
      <w:r w:rsidR="0029104E" w:rsidRPr="00A068B0">
        <w:rPr>
          <w:lang w:val="en-US"/>
        </w:rPr>
        <w:t xml:space="preserve">s. </w:t>
      </w:r>
    </w:p>
    <w:p w14:paraId="4BB7433E" w14:textId="35A93A98" w:rsidR="0029104E" w:rsidRPr="00A068B0" w:rsidRDefault="00A94531" w:rsidP="000A09CA">
      <w:pPr>
        <w:pStyle w:val="NumberedPARAlevel3"/>
        <w:keepNext w:val="0"/>
        <w:ind w:left="709" w:hanging="709"/>
        <w:rPr>
          <w:lang w:val="en-US"/>
        </w:rPr>
      </w:pPr>
      <w:r w:rsidRPr="00A068B0">
        <w:rPr>
          <w:lang w:val="en-US"/>
        </w:rPr>
        <w:t>F</w:t>
      </w:r>
      <w:r w:rsidR="0029104E" w:rsidRPr="00A068B0">
        <w:rPr>
          <w:lang w:val="en-US"/>
        </w:rPr>
        <w:t xml:space="preserve">or the avoidance of doubt, where the </w:t>
      </w:r>
      <w:r w:rsidR="0029104E" w:rsidRPr="00A068B0">
        <w:rPr>
          <w:b/>
          <w:lang w:val="en-US"/>
        </w:rPr>
        <w:t>Distribution Network</w:t>
      </w:r>
      <w:r w:rsidR="0029104E" w:rsidRPr="00A068B0">
        <w:rPr>
          <w:lang w:val="en-US"/>
        </w:rPr>
        <w:t xml:space="preserve"> voltage or frequency exceed the trip settings in Table 2, for less than the time delay setting, the </w:t>
      </w:r>
      <w:r w:rsidR="0029104E" w:rsidRPr="00A068B0">
        <w:rPr>
          <w:b/>
          <w:lang w:val="en-US"/>
        </w:rPr>
        <w:t>Micro-generator</w:t>
      </w:r>
      <w:r w:rsidR="0029104E" w:rsidRPr="00A068B0">
        <w:rPr>
          <w:lang w:val="en-US"/>
        </w:rPr>
        <w:t xml:space="preserve"> should not disconnect from the </w:t>
      </w:r>
      <w:r w:rsidR="0029104E" w:rsidRPr="00A068B0">
        <w:rPr>
          <w:b/>
          <w:lang w:val="en-US"/>
        </w:rPr>
        <w:t>Distribution Network</w:t>
      </w:r>
      <w:r w:rsidR="0029104E" w:rsidRPr="00A068B0">
        <w:rPr>
          <w:lang w:val="en-US"/>
        </w:rPr>
        <w:t>.</w:t>
      </w:r>
    </w:p>
    <w:p w14:paraId="509B894C" w14:textId="44BBCCD1" w:rsidR="0029104E" w:rsidRPr="00A068B0" w:rsidRDefault="00A94531" w:rsidP="000A09CA">
      <w:pPr>
        <w:pStyle w:val="NumberedPARAlevel3"/>
        <w:keepNext w:val="0"/>
        <w:ind w:left="709" w:hanging="709"/>
      </w:pPr>
      <w:r w:rsidRPr="00A068B0">
        <w:rPr>
          <w:b/>
          <w:lang w:val="en-US"/>
        </w:rPr>
        <w:t>F</w:t>
      </w:r>
      <w:r w:rsidR="0029104E" w:rsidRPr="00A068B0">
        <w:rPr>
          <w:b/>
          <w:lang w:val="en-US"/>
        </w:rPr>
        <w:t>ully Type Tested Micro-generator</w:t>
      </w:r>
      <w:r w:rsidR="0029104E" w:rsidRPr="00D277BF">
        <w:rPr>
          <w:bCs w:val="0"/>
          <w:lang w:val="en-US"/>
        </w:rPr>
        <w:t>s</w:t>
      </w:r>
      <w:r w:rsidR="0029104E" w:rsidRPr="00A068B0">
        <w:rPr>
          <w:lang w:val="en-US"/>
        </w:rPr>
        <w:t xml:space="preserve"> shall have protection settings set during manufacture.</w:t>
      </w:r>
      <w:r w:rsidR="0029104E" w:rsidRPr="00A068B0">
        <w:t xml:space="preserve"> </w:t>
      </w:r>
    </w:p>
    <w:p w14:paraId="79EF1866" w14:textId="57009A65" w:rsidR="0029104E" w:rsidRPr="00A068B0" w:rsidRDefault="00A94531" w:rsidP="000A09CA">
      <w:pPr>
        <w:pStyle w:val="NumberedPARAlevel3"/>
        <w:keepNext w:val="0"/>
        <w:ind w:left="709" w:hanging="709"/>
      </w:pPr>
      <w:r w:rsidRPr="00A068B0">
        <w:rPr>
          <w:lang w:val="en-US"/>
        </w:rPr>
        <w:lastRenderedPageBreak/>
        <w:t>T</w:t>
      </w:r>
      <w:r w:rsidR="0029104E" w:rsidRPr="00A068B0">
        <w:t xml:space="preserve">he </w:t>
      </w:r>
      <w:r w:rsidR="0029104E" w:rsidRPr="00A068B0">
        <w:rPr>
          <w:b/>
        </w:rPr>
        <w:t>Manufacturer</w:t>
      </w:r>
      <w:r w:rsidR="0029104E" w:rsidRPr="00A068B0">
        <w:t xml:space="preserve"> shall establish a secure way of displaying the </w:t>
      </w:r>
      <w:r w:rsidR="0029104E" w:rsidRPr="003B2076">
        <w:rPr>
          <w:b/>
        </w:rPr>
        <w:t>Interface Protection</w:t>
      </w:r>
      <w:r w:rsidR="0029104E" w:rsidRPr="003B2076">
        <w:t xml:space="preserve"> setting</w:t>
      </w:r>
      <w:r w:rsidR="0029104E" w:rsidRPr="00A068B0">
        <w:t xml:space="preserve"> information in one of the following ways:</w:t>
      </w:r>
    </w:p>
    <w:p w14:paraId="6488018E" w14:textId="77777777" w:rsidR="0029104E" w:rsidRPr="00A068B0" w:rsidRDefault="0029104E" w:rsidP="000A09CA">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A display on a screen;</w:t>
      </w:r>
    </w:p>
    <w:p w14:paraId="50B09235" w14:textId="77777777" w:rsidR="0029104E" w:rsidRPr="00A068B0" w:rsidRDefault="0029104E" w:rsidP="000A09CA">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 xml:space="preserve">A display on a PC which can communicate with the </w:t>
      </w:r>
      <w:r w:rsidRPr="00A068B0">
        <w:rPr>
          <w:rFonts w:ascii="Arial" w:hAnsi="Arial" w:cs="Arial"/>
          <w:b/>
          <w:szCs w:val="20"/>
        </w:rPr>
        <w:t>Micro-generator</w:t>
      </w:r>
      <w:r w:rsidRPr="00A068B0">
        <w:rPr>
          <w:rFonts w:ascii="Arial" w:hAnsi="Arial" w:cs="Arial"/>
          <w:szCs w:val="20"/>
        </w:rPr>
        <w:t xml:space="preserve"> and confirm that it is the correct </w:t>
      </w:r>
      <w:r w:rsidRPr="00A068B0">
        <w:rPr>
          <w:rFonts w:ascii="Arial" w:hAnsi="Arial" w:cs="Arial"/>
          <w:b/>
          <w:szCs w:val="20"/>
        </w:rPr>
        <w:t>Micro-generator</w:t>
      </w:r>
      <w:r w:rsidRPr="00A068B0">
        <w:rPr>
          <w:rFonts w:ascii="Arial" w:hAnsi="Arial" w:cs="Arial"/>
          <w:szCs w:val="20"/>
        </w:rPr>
        <w:t xml:space="preserve"> by means of a serial number permanently fixed to the </w:t>
      </w:r>
      <w:r w:rsidRPr="00A068B0">
        <w:rPr>
          <w:rFonts w:ascii="Arial" w:hAnsi="Arial" w:cs="Arial"/>
          <w:b/>
          <w:szCs w:val="20"/>
        </w:rPr>
        <w:t>Micro-generator</w:t>
      </w:r>
      <w:r w:rsidRPr="00A068B0">
        <w:rPr>
          <w:rFonts w:ascii="Arial" w:hAnsi="Arial" w:cs="Arial"/>
          <w:szCs w:val="20"/>
        </w:rPr>
        <w:t xml:space="preserve"> and visible on the PC screen at the same time as the settings; or</w:t>
      </w:r>
    </w:p>
    <w:p w14:paraId="20E5CB21" w14:textId="4D2FFBB8" w:rsidR="0029104E" w:rsidRPr="00A068B0" w:rsidRDefault="0029104E" w:rsidP="000A09CA">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 xml:space="preserve">Display of all </w:t>
      </w:r>
      <w:r w:rsidR="00C75EB7" w:rsidRPr="003B2076">
        <w:rPr>
          <w:rFonts w:ascii="Arial" w:hAnsi="Arial" w:cs="Arial"/>
          <w:b/>
          <w:szCs w:val="20"/>
        </w:rPr>
        <w:t>Interface Protection</w:t>
      </w:r>
      <w:r w:rsidR="00C75EB7" w:rsidRPr="00A068B0">
        <w:rPr>
          <w:rFonts w:ascii="Arial" w:hAnsi="Arial" w:cs="Arial"/>
          <w:szCs w:val="20"/>
        </w:rPr>
        <w:t xml:space="preserve"> </w:t>
      </w:r>
      <w:r w:rsidRPr="00A068B0">
        <w:rPr>
          <w:rFonts w:ascii="Arial" w:hAnsi="Arial" w:cs="Arial"/>
          <w:szCs w:val="20"/>
        </w:rPr>
        <w:t xml:space="preserve">settings </w:t>
      </w:r>
      <w:r w:rsidRPr="003B2076">
        <w:rPr>
          <w:rFonts w:ascii="Arial" w:hAnsi="Arial" w:cs="Arial"/>
          <w:szCs w:val="20"/>
        </w:rPr>
        <w:t>and</w:t>
      </w:r>
      <w:r w:rsidRPr="00A068B0">
        <w:rPr>
          <w:rFonts w:ascii="Arial" w:hAnsi="Arial" w:cs="Arial"/>
          <w:szCs w:val="20"/>
        </w:rPr>
        <w:t xml:space="preserve"> nominal voltage and current outputs, alongside the serial number of the </w:t>
      </w:r>
      <w:r w:rsidRPr="00A068B0">
        <w:rPr>
          <w:rFonts w:ascii="Arial" w:hAnsi="Arial" w:cs="Arial"/>
          <w:b/>
          <w:szCs w:val="20"/>
        </w:rPr>
        <w:t>Micro-generator</w:t>
      </w:r>
      <w:r w:rsidRPr="00A068B0">
        <w:rPr>
          <w:rFonts w:ascii="Arial" w:hAnsi="Arial" w:cs="Arial"/>
          <w:szCs w:val="20"/>
        </w:rPr>
        <w:t xml:space="preserve">, permanently fixed to the </w:t>
      </w:r>
      <w:r w:rsidRPr="00A068B0">
        <w:rPr>
          <w:rFonts w:ascii="Arial" w:hAnsi="Arial" w:cs="Arial"/>
          <w:b/>
          <w:szCs w:val="20"/>
        </w:rPr>
        <w:t>Micro-generator</w:t>
      </w:r>
      <w:r w:rsidRPr="00A068B0">
        <w:rPr>
          <w:rFonts w:ascii="Arial" w:hAnsi="Arial" w:cs="Arial"/>
          <w:szCs w:val="20"/>
        </w:rPr>
        <w:t>.</w:t>
      </w:r>
    </w:p>
    <w:p w14:paraId="2AAE7C98" w14:textId="090647F2" w:rsidR="0029104E" w:rsidRPr="00A068B0" w:rsidRDefault="00A94531" w:rsidP="000A09CA">
      <w:pPr>
        <w:pStyle w:val="NumberedPARAlevel3"/>
        <w:keepNext w:val="0"/>
        <w:ind w:left="709" w:hanging="709"/>
      </w:pPr>
      <w:r w:rsidRPr="00A068B0">
        <w:t>T</w:t>
      </w:r>
      <w:r w:rsidR="0029104E" w:rsidRPr="00A068B0">
        <w:t xml:space="preserve">he provision of loose documents, documents attached to the </w:t>
      </w:r>
      <w:r w:rsidR="0029104E" w:rsidRPr="00A068B0">
        <w:rPr>
          <w:b/>
        </w:rPr>
        <w:t>Micro-generator</w:t>
      </w:r>
      <w:r w:rsidR="0029104E" w:rsidRPr="00A068B0">
        <w:t xml:space="preserve"> by cable ties etc, or provision of data on adhesive paper based products which are not likely to survive due to fading, or failure of the adhesive, for at least 20 years is not acceptable.</w:t>
      </w:r>
    </w:p>
    <w:p w14:paraId="02EE9143" w14:textId="7D23F845" w:rsidR="0029104E" w:rsidRPr="00A068B0" w:rsidRDefault="00A94531" w:rsidP="000A09CA">
      <w:pPr>
        <w:pStyle w:val="NumberedPARAlevel3"/>
        <w:keepNext w:val="0"/>
        <w:ind w:left="709" w:hanging="709"/>
        <w:rPr>
          <w:rFonts w:eastAsia="Batang"/>
        </w:rPr>
      </w:pPr>
      <w:r w:rsidRPr="00A068B0">
        <w:t>I</w:t>
      </w:r>
      <w:r w:rsidR="0029104E" w:rsidRPr="00A068B0">
        <w:rPr>
          <w:rFonts w:eastAsia="Batang"/>
        </w:rPr>
        <w:t xml:space="preserve">n response to a protection operation the </w:t>
      </w:r>
      <w:r w:rsidR="0029104E" w:rsidRPr="003B2076">
        <w:rPr>
          <w:rFonts w:eastAsia="Batang"/>
          <w:b/>
        </w:rPr>
        <w:t>Micro-generator</w:t>
      </w:r>
      <w:r w:rsidR="0029104E" w:rsidRPr="00A068B0">
        <w:rPr>
          <w:rFonts w:eastAsia="Batang"/>
        </w:rPr>
        <w:t xml:space="preserve"> shall be automatically disconnected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C75EB7" w:rsidRPr="00A068B0">
        <w:rPr>
          <w:rFonts w:eastAsia="Batang"/>
        </w:rPr>
        <w:t xml:space="preserve">. This </w:t>
      </w:r>
      <w:r w:rsidR="0029104E" w:rsidRPr="00A068B0">
        <w:rPr>
          <w:rFonts w:eastAsia="Batang"/>
        </w:rPr>
        <w:t xml:space="preserve">disconnection </w:t>
      </w:r>
      <w:r w:rsidR="006F1070">
        <w:rPr>
          <w:rFonts w:eastAsia="Batang"/>
        </w:rPr>
        <w:t>shall</w:t>
      </w:r>
      <w:r w:rsidR="0029104E" w:rsidRPr="00A068B0">
        <w:rPr>
          <w:rFonts w:eastAsia="Batang"/>
        </w:rPr>
        <w:t xml:space="preserve"> be achieved by the separation of mechanical contacts or alternatively by the operation of a suitably rated solid state switching device. Where a solid state switching device is used to afford disconnection of the </w:t>
      </w:r>
      <w:r w:rsidR="0029104E" w:rsidRPr="003B2076">
        <w:rPr>
          <w:rFonts w:eastAsia="Batang"/>
          <w:b/>
        </w:rPr>
        <w:t>Micro-generator</w:t>
      </w:r>
      <w:r w:rsidR="0029104E" w:rsidRPr="0074572D">
        <w:rPr>
          <w:rFonts w:eastAsia="Batang"/>
        </w:rPr>
        <w:t>,</w:t>
      </w:r>
      <w:r w:rsidR="0029104E" w:rsidRPr="00A068B0">
        <w:rPr>
          <w:rFonts w:eastAsia="Batang"/>
        </w:rPr>
        <w:t xml:space="preserve"> the switching device shall incorporate fail safe monitoring to check the voltage level at its output stage. In the event that the solid state switching device fails to disconnect the </w:t>
      </w:r>
      <w:r w:rsidR="0029104E" w:rsidRPr="003B2076">
        <w:rPr>
          <w:rFonts w:eastAsia="Batang"/>
          <w:b/>
        </w:rPr>
        <w:t>Micro-generator</w:t>
      </w:r>
      <w:r w:rsidR="0029104E" w:rsidRPr="00A068B0">
        <w:rPr>
          <w:rFonts w:eastAsia="Batang"/>
        </w:rPr>
        <w:t xml:space="preserve">, the voltage on the output side of the switching device shall be reduced to a value below 50 </w:t>
      </w:r>
      <w:r w:rsidR="00C13F9B" w:rsidRPr="00A068B0">
        <w:rPr>
          <w:rFonts w:eastAsia="Batang"/>
        </w:rPr>
        <w:t xml:space="preserve">V </w:t>
      </w:r>
      <w:r w:rsidR="0029104E" w:rsidRPr="00A068B0">
        <w:rPr>
          <w:rFonts w:eastAsia="Batang"/>
        </w:rPr>
        <w:t xml:space="preserve">within 0.5 s of the protection and trip delay timer operation. </w:t>
      </w:r>
    </w:p>
    <w:p w14:paraId="3776B74F" w14:textId="5412EA67" w:rsidR="00C349EE" w:rsidRPr="00050B24" w:rsidRDefault="00C349EE" w:rsidP="00050B24">
      <w:pPr>
        <w:pStyle w:val="NumberedPARAlevel3"/>
        <w:ind w:left="851" w:hanging="851"/>
        <w:rPr>
          <w:ins w:id="520" w:author="ENA" w:date="2021-02-16T19:04:00Z"/>
          <w:rFonts w:eastAsia="Batang"/>
        </w:rPr>
      </w:pPr>
      <w:ins w:id="521" w:author="ENA" w:date="2021-02-16T19:04:00Z">
        <w:r w:rsidRPr="002B29EE">
          <w:rPr>
            <w:rFonts w:eastAsia="Batang"/>
          </w:rPr>
          <w:t>The</w:t>
        </w:r>
        <w:r w:rsidRPr="002B29EE">
          <w:rPr>
            <w:rFonts w:eastAsia="Batang"/>
            <w:spacing w:val="8"/>
          </w:rPr>
          <w:t xml:space="preserve"> </w:t>
        </w:r>
        <w:r w:rsidRPr="002B29EE">
          <w:rPr>
            <w:rFonts w:eastAsia="Batang"/>
            <w:b/>
          </w:rPr>
          <w:t>Interface</w:t>
        </w:r>
        <w:r w:rsidRPr="002B29EE">
          <w:rPr>
            <w:rFonts w:eastAsia="Batang"/>
            <w:b/>
            <w:spacing w:val="2"/>
          </w:rPr>
          <w:t xml:space="preserve"> </w:t>
        </w:r>
        <w:r w:rsidRPr="002B29EE">
          <w:rPr>
            <w:rFonts w:eastAsia="Batang"/>
            <w:b/>
          </w:rPr>
          <w:t>Protection</w:t>
        </w:r>
        <w:r w:rsidRPr="002B29EE">
          <w:rPr>
            <w:rFonts w:eastAsia="Batang"/>
          </w:rPr>
          <w:t xml:space="preserve"> shall</w:t>
        </w:r>
        <w:r w:rsidRPr="002B29EE">
          <w:rPr>
            <w:rFonts w:eastAsia="Batang"/>
            <w:spacing w:val="10"/>
          </w:rPr>
          <w:t xml:space="preserve"> </w:t>
        </w:r>
        <w:r w:rsidRPr="002B29EE">
          <w:rPr>
            <w:rFonts w:eastAsia="Batang"/>
          </w:rPr>
          <w:t>function</w:t>
        </w:r>
        <w:r w:rsidRPr="002B29EE">
          <w:rPr>
            <w:rFonts w:eastAsia="Batang"/>
            <w:spacing w:val="2"/>
          </w:rPr>
          <w:t xml:space="preserve"> </w:t>
        </w:r>
        <w:r w:rsidRPr="002B29EE">
          <w:rPr>
            <w:rFonts w:eastAsia="Batang"/>
          </w:rPr>
          <w:t>correctly,</w:t>
        </w:r>
        <w:r w:rsidRPr="002B29EE">
          <w:rPr>
            <w:rFonts w:eastAsia="Batang"/>
            <w:spacing w:val="3"/>
          </w:rPr>
          <w:t xml:space="preserve"> </w:t>
        </w:r>
        <w:r w:rsidRPr="002B29EE">
          <w:rPr>
            <w:rFonts w:eastAsia="Batang"/>
          </w:rPr>
          <w:t>ie</w:t>
        </w:r>
        <w:r w:rsidRPr="002B29EE">
          <w:rPr>
            <w:rFonts w:eastAsia="Batang"/>
            <w:spacing w:val="9"/>
          </w:rPr>
          <w:t xml:space="preserve"> </w:t>
        </w:r>
        <w:r w:rsidRPr="002B29EE">
          <w:rPr>
            <w:rFonts w:eastAsia="Batang"/>
          </w:rPr>
          <w:t>operate</w:t>
        </w:r>
        <w:r w:rsidRPr="00E05F33">
          <w:rPr>
            <w:rFonts w:eastAsia="Batang"/>
            <w:spacing w:val="3"/>
          </w:rPr>
          <w:t xml:space="preserve"> </w:t>
        </w:r>
        <w:r w:rsidRPr="00E05F33">
          <w:rPr>
            <w:rFonts w:eastAsia="Batang"/>
          </w:rPr>
          <w:t>within</w:t>
        </w:r>
        <w:r w:rsidRPr="00E05F33">
          <w:rPr>
            <w:rFonts w:eastAsia="Batang"/>
            <w:spacing w:val="5"/>
          </w:rPr>
          <w:t xml:space="preserve"> </w:t>
        </w:r>
        <w:r w:rsidRPr="00E05F33">
          <w:rPr>
            <w:rFonts w:eastAsia="Batang"/>
          </w:rPr>
          <w:t>the</w:t>
        </w:r>
        <w:r w:rsidRPr="00E05F33">
          <w:rPr>
            <w:rFonts w:eastAsia="Batang"/>
            <w:spacing w:val="9"/>
          </w:rPr>
          <w:t xml:space="preserve"> </w:t>
        </w:r>
        <w:r w:rsidRPr="00E05F33">
          <w:rPr>
            <w:rFonts w:eastAsia="Batang"/>
          </w:rPr>
          <w:t>required</w:t>
        </w:r>
        <w:r>
          <w:rPr>
            <w:rFonts w:eastAsia="Batang"/>
          </w:rPr>
          <w:t xml:space="preserve"> </w:t>
        </w:r>
        <w:r w:rsidRPr="002B29EE">
          <w:rPr>
            <w:rFonts w:eastAsia="Batang"/>
          </w:rPr>
          <w:t>tolerance r</w:t>
        </w:r>
        <w:r w:rsidRPr="002B29EE">
          <w:rPr>
            <w:rFonts w:eastAsia="Batang"/>
            <w:spacing w:val="-1"/>
          </w:rPr>
          <w:t>a</w:t>
        </w:r>
        <w:r w:rsidRPr="002B29EE">
          <w:rPr>
            <w:rFonts w:eastAsia="Batang"/>
          </w:rPr>
          <w:t>nge</w:t>
        </w:r>
        <w:r w:rsidRPr="002B29EE">
          <w:rPr>
            <w:rFonts w:eastAsia="Batang"/>
            <w:spacing w:val="3"/>
          </w:rPr>
          <w:t xml:space="preserve"> </w:t>
        </w:r>
        <w:r w:rsidRPr="002B29EE">
          <w:rPr>
            <w:rFonts w:eastAsia="Batang"/>
          </w:rPr>
          <w:t>as</w:t>
        </w:r>
        <w:r w:rsidRPr="002B29EE">
          <w:rPr>
            <w:rFonts w:eastAsia="Batang"/>
            <w:spacing w:val="7"/>
          </w:rPr>
          <w:t xml:space="preserve"> </w:t>
        </w:r>
        <w:r w:rsidRPr="002B29EE">
          <w:rPr>
            <w:rFonts w:eastAsia="Batang"/>
            <w:spacing w:val="-1"/>
          </w:rPr>
          <w:t>g</w:t>
        </w:r>
        <w:r w:rsidRPr="002B29EE">
          <w:rPr>
            <w:rFonts w:eastAsia="Batang"/>
          </w:rPr>
          <w:t>iven</w:t>
        </w:r>
        <w:r w:rsidRPr="002B29EE">
          <w:rPr>
            <w:rFonts w:eastAsia="Batang"/>
            <w:spacing w:val="4"/>
          </w:rPr>
          <w:t xml:space="preserve"> </w:t>
        </w:r>
        <w:r w:rsidRPr="0047540C">
          <w:rPr>
            <w:rFonts w:eastAsia="Batang"/>
          </w:rPr>
          <w:t>in</w:t>
        </w:r>
        <w:r w:rsidRPr="0047540C">
          <w:rPr>
            <w:rFonts w:eastAsia="Batang"/>
            <w:spacing w:val="7"/>
          </w:rPr>
          <w:t xml:space="preserve"> </w:t>
        </w:r>
        <w:r w:rsidRPr="0047540C">
          <w:rPr>
            <w:rFonts w:eastAsia="Batang"/>
          </w:rPr>
          <w:t>paragraph 10.1.4,</w:t>
        </w:r>
        <w:r w:rsidRPr="0047540C">
          <w:rPr>
            <w:rFonts w:eastAsia="Batang"/>
            <w:spacing w:val="2"/>
          </w:rPr>
          <w:t xml:space="preserve"> </w:t>
        </w:r>
        <w:r w:rsidRPr="0047540C">
          <w:rPr>
            <w:rFonts w:eastAsia="Batang"/>
          </w:rPr>
          <w:t>across</w:t>
        </w:r>
        <w:r w:rsidRPr="002B29EE">
          <w:rPr>
            <w:rFonts w:eastAsia="Batang"/>
            <w:spacing w:val="2"/>
          </w:rPr>
          <w:t xml:space="preserve"> </w:t>
        </w:r>
        <w:r w:rsidRPr="002B29EE">
          <w:rPr>
            <w:rFonts w:eastAsia="Batang"/>
          </w:rPr>
          <w:t>the</w:t>
        </w:r>
        <w:r w:rsidRPr="002B29EE">
          <w:rPr>
            <w:rFonts w:eastAsia="Batang"/>
            <w:spacing w:val="6"/>
          </w:rPr>
          <w:t xml:space="preserve"> </w:t>
        </w:r>
        <w:r w:rsidRPr="002B29EE">
          <w:rPr>
            <w:rFonts w:eastAsia="Batang"/>
          </w:rPr>
          <w:t>expected range</w:t>
        </w:r>
        <w:r w:rsidRPr="00E05F33">
          <w:rPr>
            <w:rFonts w:eastAsia="Batang"/>
            <w:spacing w:val="3"/>
          </w:rPr>
          <w:t xml:space="preserve"> </w:t>
        </w:r>
        <w:r w:rsidRPr="00E05F33">
          <w:rPr>
            <w:rFonts w:eastAsia="Batang"/>
          </w:rPr>
          <w:t>of</w:t>
        </w:r>
        <w:r w:rsidRPr="00E05F33">
          <w:rPr>
            <w:rFonts w:eastAsia="Batang"/>
            <w:spacing w:val="6"/>
          </w:rPr>
          <w:t xml:space="preserve"> </w:t>
        </w:r>
        <w:r w:rsidRPr="00E05F33">
          <w:rPr>
            <w:rFonts w:eastAsia="Batang"/>
          </w:rPr>
          <w:t>ambient operating</w:t>
        </w:r>
        <w:r w:rsidRPr="00E05F33">
          <w:rPr>
            <w:rFonts w:eastAsia="Batang"/>
            <w:spacing w:val="-9"/>
          </w:rPr>
          <w:t xml:space="preserve"> </w:t>
        </w:r>
        <w:r w:rsidRPr="00E05F33">
          <w:rPr>
            <w:rFonts w:eastAsia="Batang"/>
          </w:rPr>
          <w:t>t</w:t>
        </w:r>
        <w:r w:rsidRPr="00E05F33">
          <w:rPr>
            <w:rFonts w:eastAsia="Batang"/>
            <w:spacing w:val="-1"/>
          </w:rPr>
          <w:t>e</w:t>
        </w:r>
        <w:r w:rsidRPr="00E05F33">
          <w:rPr>
            <w:rFonts w:eastAsia="Batang"/>
          </w:rPr>
          <w:t>mperatures</w:t>
        </w:r>
        <w:r w:rsidRPr="00E05F33">
          <w:rPr>
            <w:rFonts w:eastAsia="Batang"/>
            <w:spacing w:val="-13"/>
          </w:rPr>
          <w:t xml:space="preserve"> </w:t>
        </w:r>
        <w:r w:rsidRPr="00E05F33">
          <w:rPr>
            <w:rFonts w:eastAsia="Batang"/>
          </w:rPr>
          <w:t>and</w:t>
        </w:r>
        <w:r w:rsidRPr="006929A2">
          <w:rPr>
            <w:rFonts w:eastAsia="Batang"/>
            <w:spacing w:val="-4"/>
          </w:rPr>
          <w:t xml:space="preserve"> </w:t>
        </w:r>
        <w:r w:rsidRPr="005614AE">
          <w:rPr>
            <w:rFonts w:eastAsia="Batang"/>
          </w:rPr>
          <w:t>other</w:t>
        </w:r>
        <w:r w:rsidRPr="005614AE">
          <w:rPr>
            <w:rFonts w:eastAsia="Batang"/>
            <w:spacing w:val="-5"/>
          </w:rPr>
          <w:t xml:space="preserve"> </w:t>
        </w:r>
        <w:r w:rsidRPr="006C498D">
          <w:rPr>
            <w:rFonts w:eastAsia="Batang"/>
          </w:rPr>
          <w:t>environment</w:t>
        </w:r>
        <w:r w:rsidRPr="006C498D">
          <w:rPr>
            <w:rFonts w:eastAsia="Batang"/>
            <w:spacing w:val="1"/>
          </w:rPr>
          <w:t>a</w:t>
        </w:r>
        <w:r w:rsidRPr="001C4C39">
          <w:rPr>
            <w:rFonts w:eastAsia="Batang"/>
          </w:rPr>
          <w:t>l</w:t>
        </w:r>
        <w:r w:rsidRPr="001C4C39">
          <w:rPr>
            <w:rFonts w:eastAsia="Batang"/>
            <w:spacing w:val="-14"/>
          </w:rPr>
          <w:t xml:space="preserve"> </w:t>
        </w:r>
        <w:r w:rsidRPr="001C4C39">
          <w:rPr>
            <w:rFonts w:eastAsia="Batang"/>
          </w:rPr>
          <w:t>factors.</w:t>
        </w:r>
      </w:ins>
    </w:p>
    <w:p w14:paraId="15477A1B" w14:textId="015BBD38" w:rsidR="0029104E" w:rsidRPr="00A068B0" w:rsidRDefault="00A94531" w:rsidP="000A09CA">
      <w:pPr>
        <w:pStyle w:val="NumberedPARAlevel3"/>
        <w:keepNext w:val="0"/>
        <w:ind w:left="851" w:hanging="851"/>
        <w:rPr>
          <w:lang w:val="en-US"/>
        </w:rPr>
      </w:pPr>
      <w:r w:rsidRPr="00A068B0">
        <w:t>W</w:t>
      </w:r>
      <w:r w:rsidR="0029104E" w:rsidRPr="00A068B0">
        <w:rPr>
          <w:lang w:val="en-US"/>
        </w:rPr>
        <w:t xml:space="preserve">here a common protection system is used to provide the protection function for multiple </w:t>
      </w:r>
      <w:r w:rsidR="0029104E" w:rsidRPr="00A068B0">
        <w:rPr>
          <w:b/>
          <w:lang w:val="en-US"/>
        </w:rPr>
        <w:t>Micro-generator</w:t>
      </w:r>
      <w:r w:rsidR="0029104E" w:rsidRPr="00D277BF">
        <w:rPr>
          <w:bCs w:val="0"/>
          <w:lang w:val="en-US"/>
        </w:rPr>
        <w:t>s</w:t>
      </w:r>
      <w:r w:rsidR="0029104E" w:rsidRPr="00A068B0">
        <w:rPr>
          <w:lang w:val="en-US"/>
        </w:rPr>
        <w:t xml:space="preserve"> the complete installation cannot be considered to comprise </w:t>
      </w:r>
      <w:r w:rsidR="0029104E" w:rsidRPr="00A068B0">
        <w:rPr>
          <w:b/>
          <w:lang w:val="en-US"/>
        </w:rPr>
        <w:t xml:space="preserve">Fully Type Tested </w:t>
      </w:r>
      <w:r w:rsidR="0029104E" w:rsidRPr="0074572D">
        <w:rPr>
          <w:b/>
          <w:lang w:val="en-US"/>
        </w:rPr>
        <w:t>M</w:t>
      </w:r>
      <w:r w:rsidR="0029104E" w:rsidRPr="00A068B0">
        <w:rPr>
          <w:b/>
          <w:lang w:val="en-US"/>
        </w:rPr>
        <w:t>icro-generator</w:t>
      </w:r>
      <w:r w:rsidR="0029104E" w:rsidRPr="00D277BF">
        <w:rPr>
          <w:bCs w:val="0"/>
          <w:lang w:val="en-US"/>
        </w:rPr>
        <w:t>s</w:t>
      </w:r>
      <w:r w:rsidR="0029104E" w:rsidRPr="00A068B0">
        <w:rPr>
          <w:lang w:val="en-US"/>
        </w:rPr>
        <w:t xml:space="preserve"> if the protection and connections are made up on site and so cannot be factory tested or </w:t>
      </w:r>
      <w:r w:rsidR="0029104E" w:rsidRPr="00A068B0">
        <w:rPr>
          <w:b/>
          <w:lang w:val="en-US"/>
        </w:rPr>
        <w:t>Fully Type Tested</w:t>
      </w:r>
      <w:r w:rsidR="0029104E" w:rsidRPr="00A068B0">
        <w:rPr>
          <w:lang w:val="en-US"/>
        </w:rPr>
        <w:t>.  In accordance with Annex A</w:t>
      </w:r>
      <w:r w:rsidR="00164568" w:rsidRPr="00A068B0">
        <w:rPr>
          <w:lang w:val="en-US"/>
        </w:rPr>
        <w:t>1 or Annex A2</w:t>
      </w:r>
      <w:r w:rsidR="0029104E" w:rsidRPr="00A068B0">
        <w:rPr>
          <w:lang w:val="en-US"/>
        </w:rPr>
        <w:t xml:space="preserve"> if the units or </w:t>
      </w:r>
      <w:r w:rsidR="0029104E" w:rsidRPr="00314FF0">
        <w:rPr>
          <w:b/>
          <w:lang w:val="en-US"/>
        </w:rPr>
        <w:t>M</w:t>
      </w:r>
      <w:r w:rsidR="0029104E" w:rsidRPr="00A068B0">
        <w:rPr>
          <w:b/>
          <w:lang w:val="en-US"/>
        </w:rPr>
        <w:t>icro-generator</w:t>
      </w:r>
      <w:r w:rsidR="0029104E" w:rsidRPr="00D277BF">
        <w:rPr>
          <w:bCs w:val="0"/>
          <w:lang w:val="en-US"/>
        </w:rPr>
        <w:t>s</w:t>
      </w:r>
      <w:r w:rsidR="0029104E" w:rsidRPr="00A068B0">
        <w:rPr>
          <w:lang w:val="en-US"/>
        </w:rPr>
        <w:t xml:space="preserve"> are specifically designed with plugs and sockets to be interconnected on site, then provided the assembly passes the function tests required in Appendix 3</w:t>
      </w:r>
      <w:r w:rsidR="00C75EB7" w:rsidRPr="00A068B0">
        <w:rPr>
          <w:lang w:val="en-US"/>
        </w:rPr>
        <w:t xml:space="preserve"> Form C,</w:t>
      </w:r>
      <w:r w:rsidR="0029104E" w:rsidRPr="00A068B0">
        <w:rPr>
          <w:lang w:val="en-US"/>
        </w:rPr>
        <w:t xml:space="preserve"> the </w:t>
      </w:r>
      <w:r w:rsidR="0029104E" w:rsidRPr="00314FF0">
        <w:rPr>
          <w:b/>
          <w:lang w:val="en-US"/>
        </w:rPr>
        <w:t>M</w:t>
      </w:r>
      <w:r w:rsidR="0029104E" w:rsidRPr="00A068B0">
        <w:rPr>
          <w:b/>
          <w:lang w:val="en-US"/>
        </w:rPr>
        <w:t>icro-generator</w:t>
      </w:r>
      <w:r w:rsidR="0029104E" w:rsidRPr="00A068B0">
        <w:rPr>
          <w:lang w:val="en-US"/>
        </w:rPr>
        <w:t xml:space="preserve">(s) can retain </w:t>
      </w:r>
      <w:r w:rsidR="0029104E" w:rsidRPr="00A068B0">
        <w:rPr>
          <w:b/>
          <w:lang w:val="en-US"/>
        </w:rPr>
        <w:t>Fully Type Tested</w:t>
      </w:r>
      <w:r w:rsidR="0029104E" w:rsidRPr="00A068B0">
        <w:rPr>
          <w:lang w:val="en-US"/>
        </w:rPr>
        <w:t xml:space="preserve"> status.</w:t>
      </w:r>
    </w:p>
    <w:p w14:paraId="72240B37" w14:textId="5052C95D" w:rsidR="0029104E" w:rsidRPr="00A068B0" w:rsidRDefault="00A94531" w:rsidP="000A09CA">
      <w:pPr>
        <w:pStyle w:val="NumberedPARAlevel3"/>
        <w:keepNext w:val="0"/>
        <w:ind w:left="851" w:hanging="851"/>
        <w:rPr>
          <w:rFonts w:eastAsia="Batang"/>
        </w:rPr>
      </w:pPr>
      <w:r w:rsidRPr="00A068B0">
        <w:t>O</w:t>
      </w:r>
      <w:r w:rsidR="0029104E" w:rsidRPr="00A068B0">
        <w:rPr>
          <w:rFonts w:eastAsia="Batang" w:cs="Arial"/>
        </w:rPr>
        <w:t xml:space="preserve">nce the </w:t>
      </w:r>
      <w:r w:rsidR="0029104E" w:rsidRPr="003B2076">
        <w:rPr>
          <w:rFonts w:eastAsia="Batang" w:cs="Arial"/>
          <w:b/>
        </w:rPr>
        <w:t>Micro-generator</w:t>
      </w:r>
      <w:r w:rsidR="0029104E" w:rsidRPr="00A068B0">
        <w:rPr>
          <w:rFonts w:eastAsia="Batang" w:cs="Arial"/>
        </w:rPr>
        <w:t xml:space="preserve"> has been installed and commissioned the protection settings shall only be altered following written agreement between the </w:t>
      </w:r>
      <w:r w:rsidR="0029104E" w:rsidRPr="003B2076">
        <w:rPr>
          <w:rFonts w:eastAsia="Batang" w:cs="Arial"/>
          <w:b/>
        </w:rPr>
        <w:t>DNO</w:t>
      </w:r>
      <w:r w:rsidR="0029104E" w:rsidRPr="00A068B0">
        <w:rPr>
          <w:rFonts w:eastAsia="Batang" w:cs="Arial"/>
        </w:rPr>
        <w:t xml:space="preserve"> and the </w:t>
      </w:r>
      <w:r w:rsidR="0029104E" w:rsidRPr="00A068B0">
        <w:rPr>
          <w:rFonts w:eastAsia="Batang" w:cs="Arial"/>
          <w:b/>
        </w:rPr>
        <w:t>Customer</w:t>
      </w:r>
      <w:r w:rsidR="0029104E" w:rsidRPr="00A068B0">
        <w:rPr>
          <w:rFonts w:eastAsia="Batang" w:cs="Arial"/>
        </w:rPr>
        <w:t xml:space="preserve"> or </w:t>
      </w:r>
      <w:r w:rsidR="0029104E" w:rsidRPr="003B2076">
        <w:rPr>
          <w:rFonts w:eastAsia="Batang" w:cs="Arial"/>
        </w:rPr>
        <w:t>their</w:t>
      </w:r>
      <w:r w:rsidR="0029104E" w:rsidRPr="00A068B0">
        <w:rPr>
          <w:rFonts w:eastAsia="Batang" w:cs="Arial"/>
        </w:rPr>
        <w:t xml:space="preserve"> agent.</w:t>
      </w:r>
    </w:p>
    <w:p w14:paraId="6BCF30AB" w14:textId="04902CE5" w:rsidR="0029104E" w:rsidRPr="003B2076" w:rsidRDefault="0029104E" w:rsidP="000A09CA">
      <w:pPr>
        <w:pStyle w:val="Heading2"/>
        <w:keepNext w:val="0"/>
      </w:pPr>
      <w:bookmarkStart w:id="522" w:name="_Toc76882405"/>
      <w:r w:rsidRPr="003B2076">
        <w:t>Loss of Mains Protection</w:t>
      </w:r>
      <w:bookmarkEnd w:id="522"/>
    </w:p>
    <w:p w14:paraId="068AFB59" w14:textId="6D8FA80C" w:rsidR="0029104E" w:rsidRPr="00A068B0" w:rsidRDefault="00A94531" w:rsidP="000A09CA">
      <w:pPr>
        <w:pStyle w:val="NumberedPARAlevel3"/>
        <w:keepNext w:val="0"/>
        <w:ind w:left="709" w:hanging="709"/>
      </w:pPr>
      <w:r w:rsidRPr="00A068B0">
        <w:rPr>
          <w:bCs w:val="0"/>
        </w:rPr>
        <w:t>L</w:t>
      </w:r>
      <w:r w:rsidR="0029104E" w:rsidRPr="00A068B0">
        <w:t xml:space="preserve">oss of mains protection shall be incorporated and tested as defined in the </w:t>
      </w:r>
      <w:ins w:id="523" w:author="ENA" w:date="2021-02-16T19:04:00Z">
        <w:r w:rsidR="000B1EDE">
          <w:t xml:space="preserve">relevant </w:t>
        </w:r>
      </w:ins>
      <w:r w:rsidR="0029104E" w:rsidRPr="003B2076">
        <w:t>compliance type testing</w:t>
      </w:r>
      <w:r w:rsidR="0029104E" w:rsidRPr="00A068B0">
        <w:t xml:space="preserve"> annex</w:t>
      </w:r>
      <w:r w:rsidR="00EF1F09">
        <w:t xml:space="preserve"> of </w:t>
      </w:r>
      <w:del w:id="524" w:author="ENA" w:date="2021-02-16T19:04:00Z">
        <w:r w:rsidR="0029104E" w:rsidRPr="003B2076">
          <w:delText>EN 50438</w:delText>
        </w:r>
      </w:del>
      <w:ins w:id="525" w:author="ENA" w:date="2021-02-16T19:04:00Z">
        <w:r w:rsidR="00EF1F09">
          <w:t>this EREC G98</w:t>
        </w:r>
      </w:ins>
      <w:r w:rsidR="0029104E" w:rsidRPr="003B2076">
        <w:t>.</w:t>
      </w:r>
      <w:r w:rsidR="0029104E" w:rsidRPr="00A068B0">
        <w:t xml:space="preserve"> Active methods which use impedance measuring techniques by drawing current pulses from or injecting AC currents into the </w:t>
      </w:r>
      <w:r w:rsidR="0029104E" w:rsidRPr="00A068B0">
        <w:rPr>
          <w:b/>
        </w:rPr>
        <w:t>DNO’s</w:t>
      </w:r>
      <w:r w:rsidR="0029104E" w:rsidRPr="00A068B0">
        <w:t xml:space="preserve"> </w:t>
      </w:r>
      <w:r w:rsidR="0029104E" w:rsidRPr="003B2076">
        <w:rPr>
          <w:b/>
        </w:rPr>
        <w:t>Distribution Network</w:t>
      </w:r>
      <w:r w:rsidR="0029104E" w:rsidRPr="00A068B0">
        <w:t xml:space="preserve"> are not considered to be suitable. For </w:t>
      </w:r>
      <w:r w:rsidR="0029104E" w:rsidRPr="003B2076">
        <w:rPr>
          <w:b/>
        </w:rPr>
        <w:t>Micro-generator</w:t>
      </w:r>
      <w:r w:rsidR="0029104E" w:rsidRPr="00D277BF">
        <w:rPr>
          <w:bCs w:val="0"/>
        </w:rPr>
        <w:t>s</w:t>
      </w:r>
      <w:r w:rsidR="0029104E" w:rsidRPr="00A068B0">
        <w:t xml:space="preserve"> which generate on more than one phase, the loss of mains </w:t>
      </w:r>
      <w:r w:rsidR="0029104E" w:rsidRPr="00A068B0">
        <w:lastRenderedPageBreak/>
        <w:t xml:space="preserve">protection should be able to detect the loss of a single phase of the supply network. This should be tested during type testing and recorded in the </w:t>
      </w:r>
      <w:r w:rsidR="00AB39CC" w:rsidRPr="00A068B0">
        <w:rPr>
          <w:b/>
        </w:rPr>
        <w:t xml:space="preserve">Type </w:t>
      </w:r>
      <w:r w:rsidR="0029104E" w:rsidRPr="00A068B0">
        <w:rPr>
          <w:b/>
        </w:rPr>
        <w:t>Test Verification Report</w:t>
      </w:r>
      <w:r w:rsidR="0029104E" w:rsidRPr="00A068B0">
        <w:t xml:space="preserve"> as per </w:t>
      </w:r>
      <w:r w:rsidR="0029104E" w:rsidRPr="003B2076">
        <w:t>Appendix 3 Form C.</w:t>
      </w:r>
    </w:p>
    <w:p w14:paraId="1CD9361D" w14:textId="5A27E351" w:rsidR="0029104E" w:rsidRPr="003B2076" w:rsidRDefault="0029104E" w:rsidP="002A4792">
      <w:pPr>
        <w:pStyle w:val="Heading2"/>
      </w:pPr>
      <w:bookmarkStart w:id="526" w:name="_Toc310861882"/>
      <w:bookmarkStart w:id="527" w:name="_Toc331428529"/>
      <w:bookmarkStart w:id="528" w:name="_Toc76882406"/>
      <w:r w:rsidRPr="003B2076">
        <w:t>Frequency Drift and Step Change Stability Test</w:t>
      </w:r>
      <w:bookmarkEnd w:id="526"/>
      <w:bookmarkEnd w:id="527"/>
      <w:bookmarkEnd w:id="528"/>
    </w:p>
    <w:p w14:paraId="53FDB387" w14:textId="38F8738F" w:rsidR="0029104E" w:rsidRPr="00A068B0" w:rsidRDefault="00A94531" w:rsidP="000A09CA">
      <w:pPr>
        <w:pStyle w:val="NumberedPARAlevel3"/>
        <w:keepNext w:val="0"/>
        <w:ind w:left="709" w:hanging="709"/>
        <w:rPr>
          <w:lang w:eastAsia="en-GB"/>
        </w:rPr>
      </w:pPr>
      <w:r w:rsidRPr="00A068B0">
        <w:rPr>
          <w:bCs w:val="0"/>
        </w:rPr>
        <w:t>U</w:t>
      </w:r>
      <w:r w:rsidR="0029104E" w:rsidRPr="00A068B0">
        <w:rPr>
          <w:lang w:eastAsia="en-GB"/>
        </w:rPr>
        <w:t xml:space="preserve">nder normal operation of the </w:t>
      </w:r>
      <w:r w:rsidR="0029104E" w:rsidRPr="00A068B0">
        <w:rPr>
          <w:b/>
          <w:lang w:val="en-US"/>
        </w:rPr>
        <w:t>Distribution</w:t>
      </w:r>
      <w:r w:rsidR="0029104E" w:rsidRPr="00A068B0">
        <w:rPr>
          <w:b/>
        </w:rPr>
        <w:t xml:space="preserve"> </w:t>
      </w:r>
      <w:r w:rsidR="0029104E" w:rsidRPr="00A068B0">
        <w:rPr>
          <w:b/>
          <w:bCs w:val="0"/>
          <w:lang w:eastAsia="en-GB"/>
        </w:rPr>
        <w:t>Network</w:t>
      </w:r>
      <w:r w:rsidR="0029104E" w:rsidRPr="00A068B0">
        <w:rPr>
          <w:bCs w:val="0"/>
          <w:lang w:eastAsia="en-GB"/>
        </w:rPr>
        <w:t>,</w:t>
      </w:r>
      <w:r w:rsidR="0029104E" w:rsidRPr="00A068B0">
        <w:rPr>
          <w:b/>
          <w:bCs w:val="0"/>
          <w:lang w:eastAsia="en-GB"/>
        </w:rPr>
        <w:t xml:space="preserve"> </w:t>
      </w:r>
      <w:r w:rsidR="0029104E" w:rsidRPr="00A068B0">
        <w:rPr>
          <w:lang w:eastAsia="en-GB"/>
        </w:rPr>
        <w:t xml:space="preserve">the frequency changes over time due to continuous unbalance of load and generation or can experience a step change due to the loss of a </w:t>
      </w:r>
      <w:r w:rsidR="0029104E" w:rsidRPr="00A068B0">
        <w:rPr>
          <w:b/>
          <w:lang w:val="en-US"/>
        </w:rPr>
        <w:t>Distribution</w:t>
      </w:r>
      <w:r w:rsidR="0029104E" w:rsidRPr="00A068B0">
        <w:rPr>
          <w:b/>
          <w:bCs w:val="0"/>
          <w:lang w:eastAsia="en-GB"/>
        </w:rPr>
        <w:t xml:space="preserve"> Network</w:t>
      </w:r>
      <w:r w:rsidR="0029104E" w:rsidRPr="00A068B0">
        <w:rPr>
          <w:bCs w:val="0"/>
          <w:lang w:eastAsia="en-GB"/>
        </w:rPr>
        <w:t xml:space="preserve"> </w:t>
      </w:r>
      <w:r w:rsidR="0029104E" w:rsidRPr="00A068B0">
        <w:rPr>
          <w:lang w:eastAsia="en-GB"/>
        </w:rPr>
        <w:t>component which does not cause a loss of supply.</w:t>
      </w:r>
    </w:p>
    <w:p w14:paraId="2AAEC858" w14:textId="79FB14C5" w:rsidR="0029104E" w:rsidRPr="00A068B0" w:rsidRDefault="00A94531" w:rsidP="000A09CA">
      <w:pPr>
        <w:pStyle w:val="NumberedPARAlevel3"/>
        <w:keepNext w:val="0"/>
        <w:ind w:left="709" w:hanging="709"/>
        <w:rPr>
          <w:lang w:eastAsia="en-GB"/>
        </w:rPr>
      </w:pPr>
      <w:r w:rsidRPr="00A068B0">
        <w:t>I</w:t>
      </w:r>
      <w:r w:rsidR="0029104E" w:rsidRPr="00A068B0">
        <w:rPr>
          <w:lang w:eastAsia="en-GB"/>
        </w:rPr>
        <w:t xml:space="preserve">n order to ensure that such phenomena do not cause unnecessary tripping of </w:t>
      </w:r>
      <w:r w:rsidR="0029104E" w:rsidRPr="003B2076">
        <w:rPr>
          <w:b/>
          <w:lang w:eastAsia="en-GB"/>
        </w:rPr>
        <w:t>Micro-generator</w:t>
      </w:r>
      <w:r w:rsidR="0029104E" w:rsidRPr="00D277BF">
        <w:rPr>
          <w:bCs w:val="0"/>
          <w:lang w:eastAsia="en-GB"/>
        </w:rPr>
        <w:t>s</w:t>
      </w:r>
      <w:r w:rsidR="0029104E" w:rsidRPr="00A068B0">
        <w:rPr>
          <w:lang w:eastAsia="en-GB"/>
        </w:rPr>
        <w:t>, stability type tests shall be carried out.</w:t>
      </w:r>
    </w:p>
    <w:p w14:paraId="157E2803" w14:textId="0D43EC45" w:rsidR="0029104E" w:rsidRPr="00A068B0" w:rsidRDefault="00A94531" w:rsidP="000A09CA">
      <w:pPr>
        <w:pStyle w:val="NumberedPARAlevel3"/>
        <w:keepNext w:val="0"/>
        <w:ind w:left="709" w:hanging="709"/>
        <w:rPr>
          <w:lang w:eastAsia="en-GB"/>
        </w:rPr>
      </w:pPr>
      <w:r w:rsidRPr="00A068B0">
        <w:t>T</w:t>
      </w:r>
      <w:r w:rsidR="0029104E" w:rsidRPr="00A068B0">
        <w:rPr>
          <w:lang w:eastAsia="en-GB"/>
        </w:rPr>
        <w:t>he Rate of Change of Frequency (RoCoF) and Vector Shift values required for these tests are marginally less than the corresponding protection settings for RoCoF in Table</w:t>
      </w:r>
      <w:r w:rsidR="00164568" w:rsidRPr="00A068B0">
        <w:rPr>
          <w:lang w:eastAsia="en-GB"/>
        </w:rPr>
        <w:t> </w:t>
      </w:r>
      <w:r w:rsidR="0029104E" w:rsidRPr="00A068B0">
        <w:rPr>
          <w:lang w:eastAsia="en-GB"/>
        </w:rPr>
        <w:t xml:space="preserve">2 </w:t>
      </w:r>
      <w:r w:rsidR="0029104E" w:rsidRPr="003B2076">
        <w:t xml:space="preserve">and vector shifts of up to </w:t>
      </w:r>
      <w:r w:rsidR="00A800FA">
        <w:t>50</w:t>
      </w:r>
      <w:r w:rsidR="00A800FA" w:rsidRPr="003B2076">
        <w:t>º</w:t>
      </w:r>
      <w:r w:rsidR="0029104E" w:rsidRPr="00A068B0">
        <w:rPr>
          <w:lang w:eastAsia="en-GB"/>
        </w:rPr>
        <w:t>.  Both stability tests shall be carried out in all cases.</w:t>
      </w:r>
    </w:p>
    <w:p w14:paraId="3E7CD5E3" w14:textId="7A2F1C95" w:rsidR="0029104E" w:rsidRPr="00A068B0" w:rsidRDefault="00A94531" w:rsidP="000A09CA">
      <w:pPr>
        <w:pStyle w:val="NumberedPARAlevel3"/>
        <w:keepNext w:val="0"/>
        <w:ind w:left="709" w:hanging="709"/>
        <w:rPr>
          <w:sz w:val="20"/>
          <w:lang w:eastAsia="en-GB"/>
        </w:rPr>
      </w:pPr>
      <w:r w:rsidRPr="00A068B0">
        <w:t>T</w:t>
      </w:r>
      <w:r w:rsidR="0029104E" w:rsidRPr="00A068B0">
        <w:rPr>
          <w:lang w:eastAsia="en-GB"/>
        </w:rPr>
        <w:t xml:space="preserve">he stability tests are to be carried out as per the table in </w:t>
      </w:r>
      <w:r w:rsidR="0029104E" w:rsidRPr="003B2076">
        <w:rPr>
          <w:lang w:eastAsia="en-GB"/>
        </w:rPr>
        <w:t>Appendix 3 Form C</w:t>
      </w:r>
      <w:r w:rsidR="0029104E" w:rsidRPr="00A068B0">
        <w:rPr>
          <w:lang w:eastAsia="en-GB"/>
        </w:rPr>
        <w:t xml:space="preserve"> of this document and the </w:t>
      </w:r>
      <w:r w:rsidR="0029104E" w:rsidRPr="00A068B0">
        <w:rPr>
          <w:b/>
          <w:lang w:eastAsia="en-GB"/>
        </w:rPr>
        <w:t>Micro-generator</w:t>
      </w:r>
      <w:r w:rsidR="0029104E" w:rsidRPr="00A068B0">
        <w:rPr>
          <w:lang w:eastAsia="en-GB"/>
        </w:rPr>
        <w:t xml:space="preserve"> should remain connected during each and every test.  The tests shall </w:t>
      </w:r>
      <w:r w:rsidR="0029104E" w:rsidRPr="003B2076">
        <w:rPr>
          <w:lang w:eastAsia="en-GB"/>
        </w:rPr>
        <w:t xml:space="preserve">check that the </w:t>
      </w:r>
      <w:r w:rsidR="0029104E" w:rsidRPr="003B2076">
        <w:rPr>
          <w:b/>
          <w:lang w:eastAsia="en-GB"/>
        </w:rPr>
        <w:t>Micro-generator</w:t>
      </w:r>
      <w:r w:rsidR="0029104E" w:rsidRPr="003B2076">
        <w:rPr>
          <w:lang w:eastAsia="en-GB"/>
        </w:rPr>
        <w:t xml:space="preserve"> remains stable and connected during</w:t>
      </w:r>
      <w:r w:rsidR="0029104E" w:rsidRPr="00A068B0">
        <w:rPr>
          <w:lang w:eastAsia="en-GB"/>
        </w:rPr>
        <w:t xml:space="preserve"> the following scenarios:</w:t>
      </w:r>
    </w:p>
    <w:p w14:paraId="562638A2" w14:textId="656E6E84" w:rsidR="0029104E" w:rsidRPr="00A068B0" w:rsidRDefault="0029104E" w:rsidP="000A09CA">
      <w:pPr>
        <w:numPr>
          <w:ilvl w:val="0"/>
          <w:numId w:val="22"/>
        </w:numPr>
        <w:spacing w:after="200" w:line="276" w:lineRule="auto"/>
        <w:contextualSpacing/>
        <w:rPr>
          <w:spacing w:val="0"/>
        </w:rPr>
      </w:pPr>
      <w:r w:rsidRPr="00A068B0">
        <w:rPr>
          <w:spacing w:val="0"/>
        </w:rPr>
        <w:t>RoCoF:</w:t>
      </w:r>
      <w:r w:rsidR="001A119A">
        <w:rPr>
          <w:spacing w:val="0"/>
        </w:rPr>
        <w:t xml:space="preserve"> </w:t>
      </w:r>
      <w:r w:rsidRPr="00A068B0">
        <w:rPr>
          <w:spacing w:val="0"/>
        </w:rPr>
        <w:t>0.</w:t>
      </w:r>
      <w:r w:rsidR="004B02F0">
        <w:rPr>
          <w:spacing w:val="0"/>
        </w:rPr>
        <w:t>95</w:t>
      </w:r>
      <w:r w:rsidR="004B02F0" w:rsidRPr="00A068B0">
        <w:rPr>
          <w:spacing w:val="0"/>
        </w:rPr>
        <w:t xml:space="preserve"> </w:t>
      </w:r>
      <w:r w:rsidRPr="00A068B0">
        <w:rPr>
          <w:spacing w:val="0"/>
        </w:rPr>
        <w:t>Hz</w:t>
      </w:r>
      <w:r w:rsidR="001A119A">
        <w:rPr>
          <w:spacing w:val="0"/>
        </w:rPr>
        <w:t>s</w:t>
      </w:r>
      <w:r w:rsidR="001A119A" w:rsidRPr="00A068B0">
        <w:rPr>
          <w:spacing w:val="0"/>
          <w:vertAlign w:val="superscript"/>
        </w:rPr>
        <w:t>-1</w:t>
      </w:r>
      <w:r w:rsidRPr="00A068B0">
        <w:rPr>
          <w:spacing w:val="0"/>
        </w:rPr>
        <w:t xml:space="preserve"> from 49.</w:t>
      </w:r>
      <w:r w:rsidR="004B02F0">
        <w:rPr>
          <w:spacing w:val="0"/>
        </w:rPr>
        <w:t>0</w:t>
      </w:r>
      <w:r w:rsidR="004B02F0" w:rsidRPr="00A068B0">
        <w:rPr>
          <w:spacing w:val="0"/>
        </w:rPr>
        <w:t xml:space="preserve"> </w:t>
      </w:r>
      <w:r w:rsidRPr="00A068B0">
        <w:rPr>
          <w:spacing w:val="0"/>
        </w:rPr>
        <w:t>Hz to 51.</w:t>
      </w:r>
      <w:r w:rsidR="00A37DD8">
        <w:rPr>
          <w:spacing w:val="0"/>
        </w:rPr>
        <w:t>0</w:t>
      </w:r>
      <w:r w:rsidR="00A37DD8" w:rsidRPr="00A068B0">
        <w:rPr>
          <w:spacing w:val="0"/>
        </w:rPr>
        <w:t xml:space="preserve"> </w:t>
      </w:r>
      <w:r w:rsidRPr="00A068B0">
        <w:rPr>
          <w:spacing w:val="0"/>
        </w:rPr>
        <w:t xml:space="preserve">Hz </w:t>
      </w:r>
      <w:r w:rsidR="00A37DD8">
        <w:rPr>
          <w:spacing w:val="0"/>
        </w:rPr>
        <w:t>on both rising and falling frequency</w:t>
      </w:r>
      <w:r w:rsidRPr="00A068B0">
        <w:rPr>
          <w:spacing w:val="0"/>
        </w:rPr>
        <w:t>; and</w:t>
      </w:r>
    </w:p>
    <w:p w14:paraId="13579085" w14:textId="00CA759C" w:rsidR="0029104E" w:rsidRPr="00A068B0" w:rsidRDefault="0029104E" w:rsidP="000A09CA">
      <w:pPr>
        <w:numPr>
          <w:ilvl w:val="0"/>
          <w:numId w:val="22"/>
        </w:numPr>
        <w:spacing w:after="200" w:line="276" w:lineRule="auto"/>
        <w:contextualSpacing/>
        <w:rPr>
          <w:spacing w:val="0"/>
        </w:rPr>
      </w:pPr>
      <w:r w:rsidRPr="00A068B0">
        <w:rPr>
          <w:spacing w:val="0"/>
        </w:rPr>
        <w:t>Vector shift:</w:t>
      </w:r>
      <w:r w:rsidR="001A119A">
        <w:rPr>
          <w:spacing w:val="0"/>
        </w:rPr>
        <w:t xml:space="preserve"> </w:t>
      </w:r>
      <w:r w:rsidR="007448BE">
        <w:rPr>
          <w:spacing w:val="0"/>
        </w:rPr>
        <w:t>50</w:t>
      </w:r>
      <w:r w:rsidR="007448BE" w:rsidRPr="00A068B0">
        <w:rPr>
          <w:spacing w:val="0"/>
        </w:rPr>
        <w:t>º</w:t>
      </w:r>
      <w:r w:rsidR="007448BE" w:rsidRPr="00A068B0" w:rsidDel="008442CD">
        <w:rPr>
          <w:spacing w:val="0"/>
        </w:rPr>
        <w:t xml:space="preserve"> </w:t>
      </w:r>
      <w:r w:rsidRPr="00A068B0">
        <w:rPr>
          <w:spacing w:val="0"/>
        </w:rPr>
        <w:t xml:space="preserve">plus from 49.5 Hz and </w:t>
      </w:r>
      <w:r w:rsidR="007448BE">
        <w:rPr>
          <w:spacing w:val="0"/>
        </w:rPr>
        <w:t>50</w:t>
      </w:r>
      <w:r w:rsidR="007448BE" w:rsidRPr="00A068B0">
        <w:rPr>
          <w:spacing w:val="0"/>
        </w:rPr>
        <w:t>º</w:t>
      </w:r>
      <w:r w:rsidR="007448BE" w:rsidRPr="00A068B0" w:rsidDel="008442CD">
        <w:rPr>
          <w:spacing w:val="0"/>
        </w:rPr>
        <w:t xml:space="preserve"> </w:t>
      </w:r>
      <w:r w:rsidRPr="00A068B0">
        <w:rPr>
          <w:spacing w:val="0"/>
        </w:rPr>
        <w:t>minus from 50.5 Hz.</w:t>
      </w:r>
    </w:p>
    <w:p w14:paraId="454A59B9" w14:textId="77777777" w:rsidR="000A09CA" w:rsidRDefault="000A09CA">
      <w:pPr>
        <w:jc w:val="left"/>
        <w:rPr>
          <w:rFonts w:cs="Times New Roman"/>
          <w:b/>
          <w:bCs/>
          <w:spacing w:val="0"/>
          <w:sz w:val="24"/>
          <w:szCs w:val="22"/>
        </w:rPr>
      </w:pPr>
      <w:r>
        <w:br w:type="page"/>
      </w:r>
    </w:p>
    <w:p w14:paraId="215006D9" w14:textId="05C3D837" w:rsidR="0029104E" w:rsidRPr="003B2076" w:rsidRDefault="0029104E" w:rsidP="000A09CA">
      <w:pPr>
        <w:pStyle w:val="Heading1"/>
        <w:keepNext w:val="0"/>
      </w:pPr>
      <w:bookmarkStart w:id="529" w:name="_Toc76882407"/>
      <w:r w:rsidRPr="003B2076">
        <w:lastRenderedPageBreak/>
        <w:t>Quality of Supply</w:t>
      </w:r>
      <w:bookmarkEnd w:id="529"/>
    </w:p>
    <w:p w14:paraId="64A1DA14" w14:textId="56976AC4" w:rsidR="00640168" w:rsidRPr="00C15120" w:rsidRDefault="00640168" w:rsidP="00D124B4">
      <w:pPr>
        <w:pStyle w:val="NumberedPARAlevel2"/>
        <w:ind w:left="709" w:hanging="709"/>
        <w:rPr>
          <w:ins w:id="530" w:author="SC" w:date="2021-03-18T09:25:00Z"/>
          <w:b/>
          <w:bCs w:val="0"/>
        </w:rPr>
      </w:pPr>
      <w:ins w:id="531" w:author="SC" w:date="2021-03-18T09:25:00Z">
        <w:r w:rsidRPr="00C15120">
          <w:rPr>
            <w:b/>
            <w:bCs w:val="0"/>
          </w:rPr>
          <w:t xml:space="preserve">Harmonics </w:t>
        </w:r>
      </w:ins>
      <w:ins w:id="532" w:author="SC" w:date="2021-03-18T09:26:00Z">
        <w:r w:rsidRPr="00C15120">
          <w:rPr>
            <w:b/>
            <w:bCs w:val="0"/>
          </w:rPr>
          <w:t>and voltage fluctuation</w:t>
        </w:r>
      </w:ins>
    </w:p>
    <w:p w14:paraId="7FAE0B49" w14:textId="3C7160F8" w:rsidR="00D124B4" w:rsidRDefault="00A94531" w:rsidP="00C15120">
      <w:pPr>
        <w:pStyle w:val="NumberedPARAlevel3"/>
        <w:ind w:left="709" w:hanging="709"/>
        <w:rPr>
          <w:ins w:id="533" w:author="ENA" w:date="2021-02-16T19:04:00Z"/>
        </w:rPr>
      </w:pPr>
      <w:bookmarkStart w:id="534" w:name="_Hlk66952119"/>
      <w:del w:id="535" w:author="ENA" w:date="2021-02-16T19:04:00Z">
        <w:r w:rsidRPr="003B2076">
          <w:delText>T</w:delText>
        </w:r>
        <w:r w:rsidR="0029104E" w:rsidRPr="003B2076">
          <w:delText>he power quality requirements set out in EN 50438 should be met along with the requirements described in this section of EREC G98.</w:delText>
        </w:r>
      </w:del>
      <w:ins w:id="536" w:author="ENA" w:date="2021-02-16T19:04:00Z">
        <w:r w:rsidR="000B1EDE" w:rsidRPr="00D124B4">
          <w:t>The</w:t>
        </w:r>
        <w:r w:rsidR="000B1EDE" w:rsidRPr="00D124B4">
          <w:rPr>
            <w:spacing w:val="6"/>
          </w:rPr>
          <w:t xml:space="preserve"> </w:t>
        </w:r>
        <w:r w:rsidR="000B1EDE" w:rsidRPr="00D124B4">
          <w:t>connec</w:t>
        </w:r>
        <w:r w:rsidR="000B1EDE" w:rsidRPr="00D124B4">
          <w:rPr>
            <w:spacing w:val="-1"/>
          </w:rPr>
          <w:t>t</w:t>
        </w:r>
        <w:r w:rsidR="000B1EDE" w:rsidRPr="00D124B4">
          <w:t>ion</w:t>
        </w:r>
        <w:r w:rsidR="000B1EDE" w:rsidRPr="00D124B4">
          <w:rPr>
            <w:spacing w:val="-1"/>
          </w:rPr>
          <w:t xml:space="preserve"> </w:t>
        </w:r>
        <w:r w:rsidR="00EF1F09" w:rsidRPr="00D124B4">
          <w:rPr>
            <w:spacing w:val="-1"/>
          </w:rPr>
          <w:t xml:space="preserve">and operation </w:t>
        </w:r>
        <w:r w:rsidR="000B1EDE" w:rsidRPr="00D124B4">
          <w:t>of</w:t>
        </w:r>
        <w:r w:rsidR="000B1EDE" w:rsidRPr="00D124B4">
          <w:rPr>
            <w:spacing w:val="8"/>
          </w:rPr>
          <w:t xml:space="preserve"> </w:t>
        </w:r>
        <w:r w:rsidR="000B1EDE" w:rsidRPr="00D124B4">
          <w:t>a</w:t>
        </w:r>
        <w:r w:rsidR="000B1EDE" w:rsidRPr="00D124B4">
          <w:rPr>
            <w:b/>
            <w:spacing w:val="7"/>
          </w:rPr>
          <w:t xml:space="preserve"> </w:t>
        </w:r>
        <w:r w:rsidR="000B1EDE" w:rsidRPr="00D124B4">
          <w:rPr>
            <w:b/>
            <w:spacing w:val="-1"/>
          </w:rPr>
          <w:t>Micro-generator</w:t>
        </w:r>
        <w:r w:rsidR="000B1EDE" w:rsidRPr="00D124B4">
          <w:rPr>
            <w:spacing w:val="4"/>
          </w:rPr>
          <w:t xml:space="preserve"> </w:t>
        </w:r>
        <w:r w:rsidR="000B1EDE" w:rsidRPr="00D124B4">
          <w:t>in</w:t>
        </w:r>
        <w:r w:rsidR="000B1EDE" w:rsidRPr="00D124B4">
          <w:rPr>
            <w:spacing w:val="8"/>
          </w:rPr>
          <w:t xml:space="preserve"> </w:t>
        </w:r>
        <w:r w:rsidR="000B1EDE" w:rsidRPr="00D124B4">
          <w:t>parallel</w:t>
        </w:r>
        <w:r w:rsidR="000B1EDE" w:rsidRPr="00D124B4">
          <w:rPr>
            <w:spacing w:val="3"/>
          </w:rPr>
          <w:t xml:space="preserve"> </w:t>
        </w:r>
        <w:r w:rsidR="000B1EDE" w:rsidRPr="00D124B4">
          <w:t>with</w:t>
        </w:r>
        <w:r w:rsidR="000B1EDE" w:rsidRPr="00D124B4">
          <w:rPr>
            <w:spacing w:val="6"/>
          </w:rPr>
          <w:t xml:space="preserve"> </w:t>
        </w:r>
        <w:r w:rsidR="000B1EDE" w:rsidRPr="00D124B4">
          <w:t>a</w:t>
        </w:r>
        <w:r w:rsidR="000B1EDE" w:rsidRPr="00D124B4">
          <w:rPr>
            <w:spacing w:val="9"/>
          </w:rPr>
          <w:t xml:space="preserve"> </w:t>
        </w:r>
        <w:r w:rsidR="000B1EDE" w:rsidRPr="00D124B4">
          <w:rPr>
            <w:b/>
            <w:spacing w:val="-1"/>
          </w:rPr>
          <w:t>DNO</w:t>
        </w:r>
        <w:r w:rsidR="000B1EDE" w:rsidRPr="00D124B4">
          <w:rPr>
            <w:b/>
          </w:rPr>
          <w:t>’s</w:t>
        </w:r>
        <w:r w:rsidR="000B1EDE" w:rsidRPr="00D124B4">
          <w:rPr>
            <w:b/>
            <w:spacing w:val="4"/>
          </w:rPr>
          <w:t xml:space="preserve"> </w:t>
        </w:r>
        <w:r w:rsidR="000B1EDE" w:rsidRPr="00D124B4">
          <w:rPr>
            <w:b/>
          </w:rPr>
          <w:t>Distribution Network</w:t>
        </w:r>
        <w:r w:rsidR="000B1EDE" w:rsidRPr="00D124B4">
          <w:rPr>
            <w:spacing w:val="2"/>
          </w:rPr>
          <w:t xml:space="preserve"> shall</w:t>
        </w:r>
        <w:r w:rsidR="000B1EDE" w:rsidRPr="00D124B4">
          <w:rPr>
            <w:spacing w:val="5"/>
          </w:rPr>
          <w:t xml:space="preserve"> </w:t>
        </w:r>
        <w:r w:rsidR="000B1EDE" w:rsidRPr="00D124B4">
          <w:t>not</w:t>
        </w:r>
        <w:r w:rsidR="000B1EDE" w:rsidRPr="00D124B4">
          <w:rPr>
            <w:spacing w:val="7"/>
          </w:rPr>
          <w:t xml:space="preserve"> </w:t>
        </w:r>
        <w:r w:rsidR="000B1EDE" w:rsidRPr="00D124B4">
          <w:t>impair</w:t>
        </w:r>
        <w:r w:rsidR="000B1EDE" w:rsidRPr="00D124B4">
          <w:rPr>
            <w:spacing w:val="4"/>
          </w:rPr>
          <w:t xml:space="preserve"> </w:t>
        </w:r>
        <w:r w:rsidR="000B1EDE" w:rsidRPr="00D124B4">
          <w:t>the quality</w:t>
        </w:r>
        <w:r w:rsidR="000B1EDE" w:rsidRPr="00D124B4">
          <w:rPr>
            <w:spacing w:val="4"/>
          </w:rPr>
          <w:t xml:space="preserve"> </w:t>
        </w:r>
        <w:r w:rsidR="000B1EDE" w:rsidRPr="00D124B4">
          <w:t>of supply</w:t>
        </w:r>
        <w:r w:rsidR="000B1EDE" w:rsidRPr="00D124B4">
          <w:rPr>
            <w:spacing w:val="4"/>
          </w:rPr>
          <w:t xml:space="preserve"> </w:t>
        </w:r>
        <w:r w:rsidR="000B1EDE" w:rsidRPr="00D124B4">
          <w:t>provided</w:t>
        </w:r>
        <w:r w:rsidR="000B1EDE" w:rsidRPr="00D124B4">
          <w:rPr>
            <w:spacing w:val="2"/>
          </w:rPr>
          <w:t xml:space="preserve"> </w:t>
        </w:r>
        <w:r w:rsidR="000B1EDE" w:rsidRPr="00D124B4">
          <w:t>by</w:t>
        </w:r>
        <w:r w:rsidR="000B1EDE" w:rsidRPr="00D124B4">
          <w:rPr>
            <w:spacing w:val="8"/>
          </w:rPr>
          <w:t xml:space="preserve"> </w:t>
        </w:r>
        <w:r w:rsidR="000B1EDE" w:rsidRPr="00D124B4">
          <w:t>the</w:t>
        </w:r>
        <w:r w:rsidR="000B1EDE" w:rsidRPr="00D124B4">
          <w:rPr>
            <w:spacing w:val="6"/>
          </w:rPr>
          <w:t xml:space="preserve"> </w:t>
        </w:r>
        <w:r w:rsidR="000B1EDE" w:rsidRPr="00D124B4">
          <w:rPr>
            <w:b/>
          </w:rPr>
          <w:t>DNO</w:t>
        </w:r>
        <w:r w:rsidR="000B1EDE" w:rsidRPr="00D124B4">
          <w:rPr>
            <w:spacing w:val="5"/>
          </w:rPr>
          <w:t xml:space="preserve"> </w:t>
        </w:r>
        <w:r w:rsidR="000B1EDE" w:rsidRPr="00D124B4">
          <w:t>to</w:t>
        </w:r>
        <w:r w:rsidR="000B1EDE" w:rsidRPr="00D124B4">
          <w:rPr>
            <w:spacing w:val="8"/>
          </w:rPr>
          <w:t xml:space="preserve"> </w:t>
        </w:r>
        <w:r w:rsidR="000B1EDE" w:rsidRPr="00D124B4">
          <w:t>a</w:t>
        </w:r>
        <w:r w:rsidR="000B1EDE" w:rsidRPr="00D124B4">
          <w:rPr>
            <w:spacing w:val="-1"/>
          </w:rPr>
          <w:t>n</w:t>
        </w:r>
        <w:r w:rsidR="000B1EDE" w:rsidRPr="00D124B4">
          <w:t>y</w:t>
        </w:r>
        <w:r w:rsidR="000B1EDE" w:rsidRPr="00D124B4">
          <w:rPr>
            <w:spacing w:val="7"/>
          </w:rPr>
          <w:t xml:space="preserve"> </w:t>
        </w:r>
        <w:r w:rsidR="000B1EDE" w:rsidRPr="00D124B4">
          <w:rPr>
            <w:b/>
          </w:rPr>
          <w:t>Customer</w:t>
        </w:r>
        <w:r w:rsidR="000B1EDE" w:rsidRPr="00D124B4">
          <w:t>s. In</w:t>
        </w:r>
        <w:r w:rsidR="000B1EDE" w:rsidRPr="00D124B4">
          <w:rPr>
            <w:spacing w:val="8"/>
          </w:rPr>
          <w:t xml:space="preserve"> </w:t>
        </w:r>
        <w:r w:rsidR="000B1EDE" w:rsidRPr="00D124B4">
          <w:t>this</w:t>
        </w:r>
        <w:r w:rsidR="000B1EDE" w:rsidRPr="00D124B4">
          <w:rPr>
            <w:spacing w:val="7"/>
          </w:rPr>
          <w:t xml:space="preserve"> </w:t>
        </w:r>
        <w:r w:rsidR="000B1EDE" w:rsidRPr="00D124B4">
          <w:t>respect</w:t>
        </w:r>
        <w:r w:rsidR="000B1EDE" w:rsidRPr="00D124B4">
          <w:rPr>
            <w:spacing w:val="3"/>
          </w:rPr>
          <w:t xml:space="preserve"> </w:t>
        </w:r>
        <w:r w:rsidR="000B1EDE" w:rsidRPr="00D124B4">
          <w:t>t</w:t>
        </w:r>
        <w:r w:rsidR="000B1EDE" w:rsidRPr="00D124B4">
          <w:rPr>
            <w:spacing w:val="-1"/>
          </w:rPr>
          <w:t>h</w:t>
        </w:r>
        <w:r w:rsidR="000B1EDE" w:rsidRPr="00D124B4">
          <w:t>e</w:t>
        </w:r>
        <w:r w:rsidR="000B1EDE" w:rsidRPr="00D124B4">
          <w:rPr>
            <w:b/>
            <w:spacing w:val="7"/>
          </w:rPr>
          <w:t xml:space="preserve"> </w:t>
        </w:r>
        <w:r w:rsidR="000B1EDE" w:rsidRPr="00D124B4">
          <w:rPr>
            <w:b/>
            <w:spacing w:val="-1"/>
          </w:rPr>
          <w:t>Micro-generator</w:t>
        </w:r>
        <w:r w:rsidR="000B1EDE" w:rsidRPr="00D124B4">
          <w:t xml:space="preserve"> shall</w:t>
        </w:r>
        <w:r w:rsidR="000B1EDE" w:rsidRPr="00D124B4">
          <w:rPr>
            <w:spacing w:val="6"/>
          </w:rPr>
          <w:t xml:space="preserve"> </w:t>
        </w:r>
        <w:r w:rsidR="000B1EDE" w:rsidRPr="00D124B4">
          <w:t>comply</w:t>
        </w:r>
        <w:r w:rsidR="000B1EDE" w:rsidRPr="00D124B4">
          <w:rPr>
            <w:spacing w:val="4"/>
          </w:rPr>
          <w:t xml:space="preserve"> </w:t>
        </w:r>
        <w:r w:rsidR="000B1EDE" w:rsidRPr="00D124B4">
          <w:t>with</w:t>
        </w:r>
        <w:r w:rsidR="00D124B4">
          <w:t>:</w:t>
        </w:r>
        <w:r w:rsidR="00097110" w:rsidRPr="00D124B4">
          <w:t xml:space="preserve"> </w:t>
        </w:r>
      </w:ins>
    </w:p>
    <w:p w14:paraId="66F16002" w14:textId="14CB5E79" w:rsidR="00D124B4" w:rsidRDefault="00D124B4" w:rsidP="00912D27">
      <w:pPr>
        <w:pStyle w:val="ListBullet"/>
        <w:tabs>
          <w:tab w:val="clear" w:pos="340"/>
          <w:tab w:val="left" w:pos="1418"/>
        </w:tabs>
        <w:ind w:left="1418" w:hanging="567"/>
        <w:rPr>
          <w:ins w:id="537" w:author="ENA" w:date="2021-02-16T19:04:00Z"/>
        </w:rPr>
      </w:pPr>
      <w:ins w:id="538" w:author="ENA" w:date="2021-02-16T19:04:00Z">
        <w:r>
          <w:t>EN</w:t>
        </w:r>
        <w:r w:rsidR="00097110" w:rsidRPr="00D124B4">
          <w:t xml:space="preserve"> 61000-3-2 Class A for harmonics</w:t>
        </w:r>
      </w:ins>
      <w:ins w:id="539" w:author="ENA" w:date="2021-04-15T20:16:00Z">
        <w:r w:rsidR="00C478DB">
          <w:t>;</w:t>
        </w:r>
      </w:ins>
      <w:ins w:id="540" w:author="ENA" w:date="2021-02-16T19:04:00Z">
        <w:r w:rsidRPr="00CE2C6E">
          <w:t xml:space="preserve"> and </w:t>
        </w:r>
      </w:ins>
    </w:p>
    <w:p w14:paraId="57D8A10C" w14:textId="190CE5C9" w:rsidR="00D124B4" w:rsidRPr="00A068B0" w:rsidRDefault="00D124B4" w:rsidP="00912D27">
      <w:pPr>
        <w:pStyle w:val="ListBullet"/>
        <w:tabs>
          <w:tab w:val="clear" w:pos="340"/>
          <w:tab w:val="left" w:pos="1418"/>
        </w:tabs>
        <w:ind w:left="1418" w:hanging="567"/>
      </w:pPr>
      <w:ins w:id="541" w:author="ENA" w:date="2021-02-16T19:04:00Z">
        <w:r w:rsidRPr="00CE2C6E">
          <w:rPr>
            <w:bCs/>
          </w:rPr>
          <w:t>EN 61000-3-3 for voltage fluctuation and flicker with a d</w:t>
        </w:r>
        <w:r w:rsidRPr="00CE2C6E">
          <w:rPr>
            <w:bCs/>
            <w:vertAlign w:val="subscript"/>
          </w:rPr>
          <w:t>max</w:t>
        </w:r>
        <w:r w:rsidRPr="00CE2C6E">
          <w:rPr>
            <w:bCs/>
          </w:rPr>
          <w:t xml:space="preserve"> value of 4%</w:t>
        </w:r>
        <w:r w:rsidR="00097110" w:rsidRPr="00D124B4">
          <w:rPr>
            <w:bCs/>
          </w:rPr>
          <w:t>.</w:t>
        </w:r>
      </w:ins>
      <w:r>
        <w:t xml:space="preserve"> </w:t>
      </w:r>
    </w:p>
    <w:bookmarkEnd w:id="534"/>
    <w:p w14:paraId="5EB8958A" w14:textId="0B339161" w:rsidR="0029104E" w:rsidRPr="00912D27" w:rsidRDefault="00A94531" w:rsidP="00912D27">
      <w:pPr>
        <w:spacing w:before="120"/>
        <w:ind w:left="851"/>
        <w:rPr>
          <w:spacing w:val="0"/>
        </w:rPr>
      </w:pPr>
      <w:r w:rsidRPr="00912D27">
        <w:rPr>
          <w:b/>
          <w:spacing w:val="0"/>
        </w:rPr>
        <w:t>M</w:t>
      </w:r>
      <w:r w:rsidR="0029104E" w:rsidRPr="00912D27">
        <w:rPr>
          <w:b/>
          <w:spacing w:val="0"/>
        </w:rPr>
        <w:t>icro-generator</w:t>
      </w:r>
      <w:r w:rsidR="0029104E" w:rsidRPr="00D277BF">
        <w:rPr>
          <w:bCs/>
          <w:spacing w:val="0"/>
        </w:rPr>
        <w:t>s</w:t>
      </w:r>
      <w:r w:rsidR="0029104E" w:rsidRPr="00912D27">
        <w:rPr>
          <w:spacing w:val="0"/>
        </w:rPr>
        <w:t xml:space="preserve"> are likely to be installed in large numbers on </w:t>
      </w:r>
      <w:r w:rsidR="0029104E" w:rsidRPr="00912D27">
        <w:rPr>
          <w:b/>
          <w:spacing w:val="0"/>
        </w:rPr>
        <w:t>LV</w:t>
      </w:r>
      <w:r w:rsidR="0029104E" w:rsidRPr="00912D27">
        <w:rPr>
          <w:spacing w:val="0"/>
        </w:rPr>
        <w:t xml:space="preserve"> </w:t>
      </w:r>
      <w:r w:rsidR="0029104E" w:rsidRPr="00912D27">
        <w:rPr>
          <w:b/>
          <w:spacing w:val="0"/>
          <w:lang w:val="en-US"/>
        </w:rPr>
        <w:t>Distribution</w:t>
      </w:r>
      <w:r w:rsidR="0029104E" w:rsidRPr="00912D27">
        <w:rPr>
          <w:b/>
          <w:spacing w:val="0"/>
        </w:rPr>
        <w:t xml:space="preserve"> Networks</w:t>
      </w:r>
      <w:r w:rsidR="00C75EB7" w:rsidRPr="00912D27">
        <w:rPr>
          <w:spacing w:val="0"/>
        </w:rPr>
        <w:t xml:space="preserve">. They </w:t>
      </w:r>
      <w:r w:rsidR="0029104E" w:rsidRPr="00912D27">
        <w:rPr>
          <w:spacing w:val="0"/>
        </w:rPr>
        <w:t xml:space="preserve">are likely to operate for long periods with no diversity between them, and adjacent </w:t>
      </w:r>
      <w:r w:rsidR="0029104E" w:rsidRPr="00912D27">
        <w:rPr>
          <w:b/>
          <w:spacing w:val="0"/>
        </w:rPr>
        <w:t>Micro-generator</w:t>
      </w:r>
      <w:r w:rsidR="0029104E" w:rsidRPr="00D277BF">
        <w:rPr>
          <w:bCs/>
          <w:spacing w:val="0"/>
        </w:rPr>
        <w:t>s</w:t>
      </w:r>
      <w:r w:rsidR="0029104E" w:rsidRPr="00912D27">
        <w:rPr>
          <w:spacing w:val="0"/>
        </w:rPr>
        <w:t xml:space="preserve"> are likely to be of the same technology. Therefore</w:t>
      </w:r>
      <w:r w:rsidR="00C75EB7" w:rsidRPr="00912D27">
        <w:rPr>
          <w:spacing w:val="0"/>
        </w:rPr>
        <w:t>,</w:t>
      </w:r>
      <w:r w:rsidR="0029104E" w:rsidRPr="00912D27">
        <w:rPr>
          <w:spacing w:val="0"/>
        </w:rPr>
        <w:t xml:space="preserve"> in order to accommodate a high number of </w:t>
      </w:r>
      <w:r w:rsidR="0029104E" w:rsidRPr="00912D27">
        <w:rPr>
          <w:b/>
          <w:spacing w:val="0"/>
        </w:rPr>
        <w:t>Micro-generator</w:t>
      </w:r>
      <w:r w:rsidR="0029104E" w:rsidRPr="00D277BF">
        <w:rPr>
          <w:bCs/>
          <w:spacing w:val="0"/>
        </w:rPr>
        <w:t>s</w:t>
      </w:r>
      <w:r w:rsidR="0029104E" w:rsidRPr="00912D27">
        <w:rPr>
          <w:spacing w:val="0"/>
        </w:rPr>
        <w:t xml:space="preserve"> on a </w:t>
      </w:r>
      <w:r w:rsidR="0029104E" w:rsidRPr="00912D27">
        <w:rPr>
          <w:b/>
          <w:spacing w:val="0"/>
          <w:lang w:val="en-US"/>
        </w:rPr>
        <w:t>Distribution</w:t>
      </w:r>
      <w:r w:rsidR="0029104E" w:rsidRPr="00912D27">
        <w:rPr>
          <w:b/>
          <w:spacing w:val="0"/>
        </w:rPr>
        <w:t xml:space="preserve"> Network,</w:t>
      </w:r>
      <w:r w:rsidR="0029104E" w:rsidRPr="00912D27">
        <w:rPr>
          <w:spacing w:val="0"/>
        </w:rPr>
        <w:t xml:space="preserve"> procedures are specified in Annex A1</w:t>
      </w:r>
      <w:r w:rsidR="00164568" w:rsidRPr="00912D27">
        <w:rPr>
          <w:spacing w:val="0"/>
        </w:rPr>
        <w:t xml:space="preserve"> and Annex A2</w:t>
      </w:r>
      <w:r w:rsidR="0029104E" w:rsidRPr="00912D27">
        <w:rPr>
          <w:spacing w:val="0"/>
        </w:rPr>
        <w:t xml:space="preserve">, which need to be applied when testing for </w:t>
      </w:r>
      <w:del w:id="542" w:author="ENA" w:date="2021-02-16T19:04:00Z">
        <w:r w:rsidR="0029104E" w:rsidRPr="00912D27">
          <w:rPr>
            <w:spacing w:val="0"/>
          </w:rPr>
          <w:delText>harmonic current emissions and flicker</w:delText>
        </w:r>
      </w:del>
      <w:ins w:id="543" w:author="ENA" w:date="2021-02-16T19:04:00Z">
        <w:r w:rsidR="0029104E" w:rsidRPr="00912D27">
          <w:rPr>
            <w:spacing w:val="0"/>
          </w:rPr>
          <w:t>harmonic</w:t>
        </w:r>
        <w:r w:rsidR="003E2CBD" w:rsidRPr="00912D27">
          <w:rPr>
            <w:spacing w:val="0"/>
          </w:rPr>
          <w:t>s, voltage fluctuations</w:t>
        </w:r>
        <w:r w:rsidR="000B1EDE" w:rsidRPr="00912D27">
          <w:rPr>
            <w:spacing w:val="0"/>
          </w:rPr>
          <w:t>,</w:t>
        </w:r>
        <w:r w:rsidR="0029104E" w:rsidRPr="00912D27">
          <w:rPr>
            <w:spacing w:val="0"/>
          </w:rPr>
          <w:t xml:space="preserve"> flicker</w:t>
        </w:r>
        <w:r w:rsidR="000B1EDE" w:rsidRPr="00912D27">
          <w:rPr>
            <w:spacing w:val="0"/>
          </w:rPr>
          <w:t xml:space="preserve"> and </w:t>
        </w:r>
        <w:r w:rsidR="000B1EDE" w:rsidRPr="00912D27">
          <w:rPr>
            <w:b/>
            <w:bCs/>
            <w:spacing w:val="0"/>
          </w:rPr>
          <w:t>DC</w:t>
        </w:r>
        <w:r w:rsidR="000B1EDE" w:rsidRPr="00912D27">
          <w:rPr>
            <w:spacing w:val="0"/>
          </w:rPr>
          <w:t xml:space="preserve"> injection</w:t>
        </w:r>
      </w:ins>
      <w:r w:rsidR="0029104E" w:rsidRPr="00912D27">
        <w:rPr>
          <w:spacing w:val="0"/>
        </w:rPr>
        <w:t>.</w:t>
      </w:r>
    </w:p>
    <w:p w14:paraId="50C249C0" w14:textId="77777777" w:rsidR="000B1EDE" w:rsidRPr="00CE2C6E" w:rsidRDefault="000B1EDE" w:rsidP="000B1EDE">
      <w:pPr>
        <w:pStyle w:val="NumberedPARAlevel2"/>
        <w:keepNext w:val="0"/>
        <w:ind w:left="709" w:hanging="709"/>
        <w:rPr>
          <w:ins w:id="544" w:author="ENA" w:date="2021-02-16T19:04:00Z"/>
          <w:b/>
        </w:rPr>
      </w:pPr>
      <w:ins w:id="545" w:author="ENA" w:date="2021-02-16T19:04:00Z">
        <w:r w:rsidRPr="00A648EB">
          <w:rPr>
            <w:b/>
          </w:rPr>
          <w:t>DC</w:t>
        </w:r>
        <w:r w:rsidRPr="00CE2C6E">
          <w:rPr>
            <w:b/>
          </w:rPr>
          <w:t xml:space="preserve"> injection</w:t>
        </w:r>
      </w:ins>
    </w:p>
    <w:p w14:paraId="48942F74" w14:textId="545CE30B" w:rsidR="000B1EDE" w:rsidRDefault="000B1EDE" w:rsidP="000B1EDE">
      <w:pPr>
        <w:pStyle w:val="NumberedPARAlevel3"/>
        <w:ind w:left="709" w:hanging="709"/>
      </w:pPr>
      <w:r>
        <w:t>T</w:t>
      </w:r>
      <w:r w:rsidRPr="009828D5">
        <w:t xml:space="preserve">he </w:t>
      </w:r>
      <w:del w:id="546" w:author="ENA" w:date="2021-02-16T19:04:00Z">
        <w:r w:rsidR="0029104E" w:rsidRPr="003B2076">
          <w:delText>requirements of EN 50438 shall be met</w:delText>
        </w:r>
      </w:del>
      <w:ins w:id="547" w:author="ENA" w:date="2021-02-16T19:04:00Z">
        <w:r w:rsidRPr="009828D5">
          <w:t>upper limit</w:t>
        </w:r>
      </w:ins>
      <w:r w:rsidRPr="009828D5">
        <w:t xml:space="preserve"> for </w:t>
      </w:r>
      <w:r w:rsidRPr="009828D5">
        <w:rPr>
          <w:b/>
        </w:rPr>
        <w:t>DC</w:t>
      </w:r>
      <w:r w:rsidRPr="009828D5">
        <w:t xml:space="preserve"> injection</w:t>
      </w:r>
      <w:ins w:id="548" w:author="ENA" w:date="2021-02-16T19:04:00Z">
        <w:r w:rsidRPr="009828D5">
          <w:t xml:space="preserve"> is 0.25% of </w:t>
        </w:r>
        <w:r w:rsidRPr="00A304DB">
          <w:t>AC</w:t>
        </w:r>
        <w:r w:rsidRPr="009828D5">
          <w:t xml:space="preserve"> current rating per phase</w:t>
        </w:r>
      </w:ins>
      <w:r w:rsidRPr="009828D5">
        <w:t>.</w:t>
      </w:r>
    </w:p>
    <w:p w14:paraId="77ED53C6" w14:textId="77777777" w:rsidR="000B1EDE" w:rsidRPr="00CE2C6E" w:rsidRDefault="000B1EDE" w:rsidP="0074572D">
      <w:pPr>
        <w:pStyle w:val="Heading2"/>
        <w:ind w:left="709" w:hanging="709"/>
        <w:rPr>
          <w:moveTo w:id="549" w:author="ENA" w:date="2021-02-16T19:04:00Z"/>
          <w:bCs w:val="0"/>
        </w:rPr>
      </w:pPr>
      <w:bookmarkStart w:id="550" w:name="_Toc76882408"/>
      <w:moveToRangeStart w:id="551" w:author="ENA" w:date="2021-02-16T19:04:00Z" w:name="move64394697"/>
      <w:moveTo w:id="552" w:author="ENA" w:date="2021-02-16T19:04:00Z">
        <w:r w:rsidRPr="00CE2C6E">
          <w:rPr>
            <w:bCs w:val="0"/>
          </w:rPr>
          <w:t>Electromagnetic Compatibility (EMC)</w:t>
        </w:r>
        <w:bookmarkEnd w:id="550"/>
      </w:moveTo>
    </w:p>
    <w:p w14:paraId="6A4DC930" w14:textId="16C5A3DA" w:rsidR="0029104E" w:rsidRPr="00A068B0" w:rsidRDefault="000B1EDE" w:rsidP="0074572D">
      <w:pPr>
        <w:pStyle w:val="NumberedPARAlevel3"/>
        <w:ind w:left="709" w:hanging="709"/>
        <w:rPr>
          <w:moveTo w:id="553" w:author="ENA" w:date="2021-02-16T19:04:00Z"/>
        </w:rPr>
      </w:pPr>
      <w:moveTo w:id="554" w:author="ENA" w:date="2021-02-16T19:04:00Z">
        <w:r>
          <w:t>All equipment shall conform to the generic EMC standards: BS EN61000-6-3: Electromagnetic Compatibility, Generic Emission Standard; and BS EN61000-6-1: Electromagnetic Compatibility, Generic Immunity Standard.</w:t>
        </w:r>
      </w:moveTo>
    </w:p>
    <w:p w14:paraId="452C3285" w14:textId="3F5B3423" w:rsidR="0029104E" w:rsidRPr="003B2076" w:rsidRDefault="0029104E" w:rsidP="005068BD">
      <w:pPr>
        <w:pStyle w:val="Heading2"/>
      </w:pPr>
      <w:bookmarkStart w:id="555" w:name="_Toc76882409"/>
      <w:moveToRangeEnd w:id="551"/>
      <w:r w:rsidRPr="003B2076">
        <w:t>Short Circuit Current Contribution</w:t>
      </w:r>
      <w:bookmarkEnd w:id="555"/>
    </w:p>
    <w:p w14:paraId="4B9AEA5D" w14:textId="14DBA0C6" w:rsidR="0029104E" w:rsidRPr="003B2076" w:rsidRDefault="0029104E" w:rsidP="00B12EFD">
      <w:pPr>
        <w:pStyle w:val="Heading3"/>
        <w:ind w:left="709" w:hanging="709"/>
      </w:pPr>
      <w:r w:rsidRPr="003B2076">
        <w:t xml:space="preserve">Directly Coupled </w:t>
      </w:r>
      <w:r w:rsidR="00D62A0B">
        <w:t>Micro-generators</w:t>
      </w:r>
    </w:p>
    <w:p w14:paraId="1680CB91" w14:textId="58D774C0" w:rsidR="000B1EDE" w:rsidRPr="00912D27" w:rsidRDefault="000B1EDE" w:rsidP="00912D27">
      <w:pPr>
        <w:ind w:left="851"/>
        <w:rPr>
          <w:spacing w:val="0"/>
        </w:rPr>
      </w:pPr>
      <w:r w:rsidRPr="00912D27">
        <w:rPr>
          <w:spacing w:val="0"/>
        </w:rPr>
        <w:t xml:space="preserve">The </w:t>
      </w:r>
      <w:ins w:id="556" w:author="ENA" w:date="2021-02-16T19:04:00Z">
        <w:r w:rsidRPr="00912D27">
          <w:rPr>
            <w:b/>
            <w:bCs/>
            <w:spacing w:val="0"/>
          </w:rPr>
          <w:t>Manufacturer</w:t>
        </w:r>
        <w:r w:rsidRPr="00912D27">
          <w:rPr>
            <w:spacing w:val="0"/>
          </w:rPr>
          <w:t xml:space="preserve"> shall establish the maximum </w:t>
        </w:r>
      </w:ins>
      <w:r w:rsidRPr="00912D27">
        <w:rPr>
          <w:spacing w:val="0"/>
        </w:rPr>
        <w:t>short</w:t>
      </w:r>
      <w:del w:id="557" w:author="ENA" w:date="2021-02-16T19:04:00Z">
        <w:r w:rsidR="0029104E" w:rsidRPr="00912D27">
          <w:rPr>
            <w:spacing w:val="0"/>
          </w:rPr>
          <w:delText>-</w:delText>
        </w:r>
      </w:del>
      <w:ins w:id="558" w:author="ENA" w:date="2021-02-16T19:04:00Z">
        <w:r w:rsidRPr="00912D27">
          <w:rPr>
            <w:spacing w:val="0"/>
          </w:rPr>
          <w:t xml:space="preserve"> </w:t>
        </w:r>
      </w:ins>
      <w:r w:rsidRPr="00912D27">
        <w:rPr>
          <w:spacing w:val="0"/>
        </w:rPr>
        <w:t xml:space="preserve">circuit </w:t>
      </w:r>
      <w:del w:id="559" w:author="ENA" w:date="2021-02-16T19:04:00Z">
        <w:r w:rsidR="0029104E" w:rsidRPr="00912D27">
          <w:rPr>
            <w:spacing w:val="0"/>
          </w:rPr>
          <w:delText>parameters of synchronous</w:delText>
        </w:r>
      </w:del>
      <w:ins w:id="560" w:author="ENA" w:date="2021-02-16T19:04:00Z">
        <w:r w:rsidRPr="00912D27">
          <w:rPr>
            <w:spacing w:val="0"/>
          </w:rPr>
          <w:t>current contribution from the</w:t>
        </w:r>
      </w:ins>
      <w:r w:rsidRPr="00912D27">
        <w:rPr>
          <w:spacing w:val="0"/>
        </w:rPr>
        <w:t xml:space="preserve"> </w:t>
      </w:r>
      <w:r w:rsidRPr="00912D27">
        <w:rPr>
          <w:b/>
          <w:bCs/>
          <w:spacing w:val="0"/>
        </w:rPr>
        <w:t>Micro-</w:t>
      </w:r>
      <w:del w:id="561" w:author="ENA" w:date="2021-02-16T19:04:00Z">
        <w:r w:rsidR="0029104E" w:rsidRPr="00912D27">
          <w:rPr>
            <w:b/>
            <w:spacing w:val="0"/>
          </w:rPr>
          <w:delText>generators</w:delText>
        </w:r>
      </w:del>
      <w:ins w:id="562" w:author="ENA" w:date="2021-02-16T19:04:00Z">
        <w:r w:rsidRPr="00912D27">
          <w:rPr>
            <w:b/>
            <w:bCs/>
            <w:spacing w:val="0"/>
          </w:rPr>
          <w:t>generator</w:t>
        </w:r>
        <w:r w:rsidRPr="00912D27">
          <w:rPr>
            <w:spacing w:val="0"/>
          </w:rPr>
          <w:t xml:space="preserve"> and the conditions under which this exists. This</w:t>
        </w:r>
      </w:ins>
      <w:r w:rsidRPr="00912D27">
        <w:rPr>
          <w:spacing w:val="0"/>
        </w:rPr>
        <w:t xml:space="preserve"> shall be determined </w:t>
      </w:r>
      <w:del w:id="563" w:author="ENA" w:date="2021-02-16T19:04:00Z">
        <w:r w:rsidR="0029104E" w:rsidRPr="00912D27">
          <w:rPr>
            <w:spacing w:val="0"/>
          </w:rPr>
          <w:delText xml:space="preserve">by means of a short-circuit test </w:delText>
        </w:r>
      </w:del>
      <w:r w:rsidRPr="00912D27">
        <w:rPr>
          <w:spacing w:val="0"/>
        </w:rPr>
        <w:t xml:space="preserve">in accordance with </w:t>
      </w:r>
      <w:del w:id="564" w:author="ENA" w:date="2021-02-16T19:04:00Z">
        <w:r w:rsidR="0029104E" w:rsidRPr="00912D27">
          <w:rPr>
            <w:spacing w:val="0"/>
          </w:rPr>
          <w:delText>EN 50438.</w:delText>
        </w:r>
      </w:del>
      <w:ins w:id="565" w:author="ENA" w:date="2021-02-16T19:04:00Z">
        <w:r w:rsidRPr="00912D27">
          <w:rPr>
            <w:spacing w:val="0"/>
          </w:rPr>
          <w:t>Annex A.2.3.4</w:t>
        </w:r>
        <w:r w:rsidRPr="00912D27">
          <w:rPr>
            <w:bCs/>
            <w:spacing w:val="0"/>
          </w:rPr>
          <w:t xml:space="preserve">.  </w:t>
        </w:r>
      </w:ins>
    </w:p>
    <w:p w14:paraId="3E8131A7" w14:textId="04B008D0" w:rsidR="0029104E" w:rsidRPr="003B2076" w:rsidRDefault="0029104E" w:rsidP="00B12EFD">
      <w:pPr>
        <w:pStyle w:val="Heading3"/>
        <w:ind w:left="709" w:hanging="709"/>
      </w:pPr>
      <w:bookmarkStart w:id="566" w:name="_Toc331428538"/>
      <w:r w:rsidRPr="003B2076">
        <w:t xml:space="preserve">Inverter Connected </w:t>
      </w:r>
      <w:bookmarkEnd w:id="566"/>
      <w:r w:rsidR="00D62A0B">
        <w:t>Micro-generators</w:t>
      </w:r>
    </w:p>
    <w:p w14:paraId="5CA6BD5E" w14:textId="77777777" w:rsidR="0029104E" w:rsidRPr="003B2076" w:rsidRDefault="00A94531" w:rsidP="00B12EFD">
      <w:pPr>
        <w:pStyle w:val="NumberedPARAlevel3"/>
        <w:keepNext w:val="0"/>
        <w:numPr>
          <w:ilvl w:val="0"/>
          <w:numId w:val="0"/>
        </w:numPr>
        <w:ind w:left="709"/>
        <w:rPr>
          <w:del w:id="567" w:author="ENA" w:date="2021-02-16T19:04:00Z"/>
        </w:rPr>
      </w:pPr>
      <w:del w:id="568" w:author="ENA" w:date="2021-02-16T19:04:00Z">
        <w:r w:rsidRPr="003B2076">
          <w:delText>I</w:delText>
        </w:r>
        <w:r w:rsidR="0029104E" w:rsidRPr="003B2076">
          <w:delText xml:space="preserve">n addition to EN 50438 </w:delText>
        </w:r>
        <w:r w:rsidR="0029104E" w:rsidRPr="003B2076">
          <w:rPr>
            <w:b/>
          </w:rPr>
          <w:delText>Manufacturers</w:delText>
        </w:r>
        <w:r w:rsidR="0029104E" w:rsidRPr="003B2076">
          <w:delText xml:space="preserve"> of </w:delText>
        </w:r>
        <w:r w:rsidR="0029104E" w:rsidRPr="003B2076">
          <w:rPr>
            <w:b/>
          </w:rPr>
          <w:delText xml:space="preserve">Inverters </w:delText>
        </w:r>
        <w:r w:rsidR="0029104E" w:rsidRPr="003B2076">
          <w:delText>shall take account of the following:</w:delText>
        </w:r>
      </w:del>
    </w:p>
    <w:p w14:paraId="18EA9AFB" w14:textId="03BBB444" w:rsidR="0029104E" w:rsidRDefault="0029104E" w:rsidP="00B12EFD">
      <w:pPr>
        <w:ind w:left="709"/>
        <w:rPr>
          <w:ins w:id="569" w:author="ENA" w:date="2021-02-16T19:04:00Z"/>
          <w:spacing w:val="0"/>
        </w:rPr>
      </w:pPr>
      <w:r w:rsidRPr="005068BD">
        <w:rPr>
          <w:b/>
          <w:spacing w:val="0"/>
        </w:rPr>
        <w:t>DNO</w:t>
      </w:r>
      <w:r w:rsidRPr="007F6BA6">
        <w:rPr>
          <w:bCs/>
          <w:spacing w:val="0"/>
        </w:rPr>
        <w:t>s</w:t>
      </w:r>
      <w:r w:rsidRPr="005068BD">
        <w:rPr>
          <w:spacing w:val="0"/>
        </w:rPr>
        <w:t xml:space="preserve"> need to understand the contribution that </w:t>
      </w:r>
      <w:r w:rsidRPr="005068BD">
        <w:rPr>
          <w:b/>
          <w:spacing w:val="0"/>
        </w:rPr>
        <w:t>Inverter</w:t>
      </w:r>
      <w:r w:rsidRPr="007F6BA6">
        <w:rPr>
          <w:bCs/>
          <w:spacing w:val="0"/>
        </w:rPr>
        <w:t>s</w:t>
      </w:r>
      <w:r w:rsidRPr="005068BD">
        <w:rPr>
          <w:spacing w:val="0"/>
        </w:rPr>
        <w:t xml:space="preserve"> make to system fault levels in order to determine that they can continue to safely operate their </w:t>
      </w:r>
      <w:r w:rsidRPr="005068BD">
        <w:rPr>
          <w:b/>
          <w:spacing w:val="0"/>
          <w:lang w:val="en-US"/>
        </w:rPr>
        <w:t>Distribution</w:t>
      </w:r>
      <w:r w:rsidRPr="005068BD">
        <w:rPr>
          <w:b/>
          <w:spacing w:val="0"/>
        </w:rPr>
        <w:t xml:space="preserve"> Networks</w:t>
      </w:r>
      <w:r w:rsidRPr="005068BD">
        <w:rPr>
          <w:spacing w:val="0"/>
        </w:rPr>
        <w:t xml:space="preserve"> without exceeding design fault levels for switchgear and other circuit components</w:t>
      </w:r>
      <w:del w:id="570" w:author="ENA" w:date="2021-02-16T19:04:00Z">
        <w:r w:rsidRPr="005068BD">
          <w:rPr>
            <w:spacing w:val="0"/>
          </w:rPr>
          <w:delText>; and</w:delText>
        </w:r>
      </w:del>
      <w:ins w:id="571" w:author="ENA" w:date="2021-02-16T19:04:00Z">
        <w:r w:rsidR="000B1EDE">
          <w:rPr>
            <w:spacing w:val="0"/>
          </w:rPr>
          <w:t>.</w:t>
        </w:r>
      </w:ins>
    </w:p>
    <w:p w14:paraId="717F043B" w14:textId="77777777" w:rsidR="000B1EDE" w:rsidRPr="007D2435" w:rsidRDefault="000B1EDE" w:rsidP="00B12EFD">
      <w:pPr>
        <w:ind w:left="709"/>
      </w:pPr>
    </w:p>
    <w:p w14:paraId="7B4855D6" w14:textId="543367B7" w:rsidR="0029104E" w:rsidRPr="0074572D" w:rsidRDefault="0029104E" w:rsidP="00B12EFD">
      <w:pPr>
        <w:ind w:left="709"/>
        <w:rPr>
          <w:spacing w:val="0"/>
        </w:rPr>
      </w:pPr>
      <w:r w:rsidRPr="005068BD">
        <w:rPr>
          <w:spacing w:val="0"/>
        </w:rPr>
        <w:t xml:space="preserve">As the output from an </w:t>
      </w:r>
      <w:r w:rsidRPr="005068BD">
        <w:rPr>
          <w:b/>
          <w:spacing w:val="0"/>
        </w:rPr>
        <w:t>Inverter</w:t>
      </w:r>
      <w:r w:rsidRPr="005068BD">
        <w:rPr>
          <w:spacing w:val="0"/>
        </w:rPr>
        <w:t xml:space="preserve"> reduces to zero when a short circuit is applied to its terminals, a short circuit test does not represent the worst case scenario; in most cases the voltage will not collapse to zero for a </w:t>
      </w:r>
      <w:r w:rsidRPr="005068BD">
        <w:rPr>
          <w:b/>
          <w:spacing w:val="0"/>
          <w:lang w:val="en-US"/>
        </w:rPr>
        <w:t>Distribution</w:t>
      </w:r>
      <w:r w:rsidRPr="005068BD">
        <w:rPr>
          <w:b/>
          <w:spacing w:val="0"/>
        </w:rPr>
        <w:t xml:space="preserve"> Network</w:t>
      </w:r>
      <w:r w:rsidRPr="005068BD">
        <w:rPr>
          <w:spacing w:val="0"/>
        </w:rPr>
        <w:t xml:space="preserve"> fault.</w:t>
      </w:r>
    </w:p>
    <w:p w14:paraId="531EC5D9" w14:textId="77777777" w:rsidR="000B1EDE" w:rsidRPr="007D2435" w:rsidRDefault="000B1EDE" w:rsidP="00B12EFD">
      <w:pPr>
        <w:ind w:left="709"/>
        <w:rPr>
          <w:ins w:id="572" w:author="ENA" w:date="2021-02-16T19:04:00Z"/>
        </w:rPr>
      </w:pPr>
    </w:p>
    <w:p w14:paraId="2111FDF6" w14:textId="07D3DFCF" w:rsidR="0029104E" w:rsidRPr="007D2435" w:rsidRDefault="00A94531" w:rsidP="00B12EFD">
      <w:pPr>
        <w:ind w:left="709"/>
      </w:pPr>
      <w:r w:rsidRPr="005068BD">
        <w:rPr>
          <w:spacing w:val="0"/>
        </w:rPr>
        <w:lastRenderedPageBreak/>
        <w:t>T</w:t>
      </w:r>
      <w:r w:rsidR="0029104E" w:rsidRPr="005068BD">
        <w:rPr>
          <w:spacing w:val="0"/>
        </w:rPr>
        <w:t xml:space="preserve">o address this issue a test, which ensures that at least 10% of nominal voltage remains and which allows the </w:t>
      </w:r>
      <w:r w:rsidR="0029104E" w:rsidRPr="005068BD">
        <w:rPr>
          <w:rFonts w:cs="Times New Roman"/>
          <w:b/>
          <w:bCs/>
          <w:spacing w:val="0"/>
        </w:rPr>
        <w:t>Micro-generator</w:t>
      </w:r>
      <w:r w:rsidR="0029104E" w:rsidRPr="005068BD">
        <w:rPr>
          <w:spacing w:val="0"/>
        </w:rPr>
        <w:t xml:space="preserve"> to feed into a load with an X to R ratio of 2.5, is specified as detailed in Annex A1</w:t>
      </w:r>
      <w:r w:rsidR="000B1EDE" w:rsidRPr="005068BD">
        <w:rPr>
          <w:spacing w:val="0"/>
        </w:rPr>
        <w:t>.</w:t>
      </w:r>
      <w:ins w:id="573" w:author="ENA" w:date="2021-02-16T19:04:00Z">
        <w:r w:rsidR="000B1EDE" w:rsidRPr="005068BD">
          <w:rPr>
            <w:spacing w:val="0"/>
          </w:rPr>
          <w:t>3.5</w:t>
        </w:r>
        <w:r w:rsidR="0029104E" w:rsidRPr="005068BD">
          <w:rPr>
            <w:spacing w:val="0"/>
          </w:rPr>
          <w:t>.</w:t>
        </w:r>
      </w:ins>
    </w:p>
    <w:p w14:paraId="4A488CB9" w14:textId="77777777" w:rsidR="0029104E" w:rsidRPr="003B2076" w:rsidRDefault="0029104E" w:rsidP="0029104E">
      <w:pPr>
        <w:rPr>
          <w:rFonts w:eastAsia="Batang"/>
          <w:sz w:val="20"/>
        </w:rPr>
        <w:sectPr w:rsidR="0029104E" w:rsidRPr="003B2076" w:rsidSect="00D6379C">
          <w:headerReference w:type="even" r:id="rId30"/>
          <w:footerReference w:type="default" r:id="rId31"/>
          <w:headerReference w:type="first" r:id="rId32"/>
          <w:pgSz w:w="11906" w:h="16838"/>
          <w:pgMar w:top="1440" w:right="1440" w:bottom="1440" w:left="1440" w:header="708" w:footer="708" w:gutter="0"/>
          <w:cols w:space="708"/>
          <w:docGrid w:linePitch="360"/>
        </w:sectPr>
      </w:pPr>
    </w:p>
    <w:p w14:paraId="5C4B848D" w14:textId="52FDDE30" w:rsidR="0029104E" w:rsidRPr="003B2076" w:rsidRDefault="0029104E" w:rsidP="003B7C17">
      <w:pPr>
        <w:pStyle w:val="ANNEX-heading1"/>
        <w:numPr>
          <w:ilvl w:val="0"/>
          <w:numId w:val="0"/>
        </w:numPr>
        <w:ind w:left="680" w:hanging="680"/>
      </w:pPr>
      <w:bookmarkStart w:id="576" w:name="_Toc76882410"/>
      <w:r w:rsidRPr="003B2076">
        <w:lastRenderedPageBreak/>
        <w:t>Appendix 1 Emerging Technologies and other Exceptions</w:t>
      </w:r>
      <w:bookmarkEnd w:id="576"/>
    </w:p>
    <w:p w14:paraId="5828EBEA" w14:textId="77777777" w:rsidR="0029104E" w:rsidRPr="003B2076" w:rsidRDefault="0029104E" w:rsidP="003B7C17">
      <w:pPr>
        <w:pStyle w:val="Heading2"/>
        <w:numPr>
          <w:ilvl w:val="0"/>
          <w:numId w:val="0"/>
        </w:numPr>
        <w:rPr>
          <w:rFonts w:eastAsia="Batang"/>
        </w:rPr>
      </w:pPr>
      <w:bookmarkStart w:id="577" w:name="_Toc76882411"/>
      <w:bookmarkStart w:id="578" w:name="_Hlk495260747"/>
      <w:r w:rsidRPr="003B2076">
        <w:rPr>
          <w:rFonts w:eastAsia="Batang"/>
        </w:rPr>
        <w:t>Emerging Technologies</w:t>
      </w:r>
      <w:bookmarkEnd w:id="577"/>
    </w:p>
    <w:bookmarkEnd w:id="578"/>
    <w:p w14:paraId="34EF4FEB" w14:textId="77777777" w:rsidR="0029104E" w:rsidRPr="003B2076" w:rsidRDefault="0029104E" w:rsidP="0029104E">
      <w:pPr>
        <w:pStyle w:val="Default"/>
        <w:jc w:val="both"/>
        <w:rPr>
          <w:rFonts w:ascii="Arial" w:eastAsia="Batang" w:hAnsi="Arial" w:cs="Arial"/>
          <w:bCs/>
          <w:position w:val="-1"/>
        </w:rPr>
      </w:pPr>
    </w:p>
    <w:p w14:paraId="5BD9B107" w14:textId="52FF4482" w:rsidR="0029104E" w:rsidRPr="003B2076" w:rsidRDefault="0029104E" w:rsidP="0029104E">
      <w:pPr>
        <w:pStyle w:val="Default"/>
        <w:jc w:val="both"/>
        <w:rPr>
          <w:rFonts w:ascii="Arial" w:eastAsia="Batang" w:hAnsi="Arial" w:cs="Arial"/>
          <w:bCs/>
          <w:position w:val="-1"/>
          <w:sz w:val="22"/>
        </w:rPr>
      </w:pPr>
      <w:r w:rsidRPr="003B2076">
        <w:rPr>
          <w:rFonts w:ascii="Arial" w:eastAsia="Batang" w:hAnsi="Arial" w:cs="Arial"/>
          <w:bCs/>
          <w:position w:val="-1"/>
          <w:sz w:val="22"/>
        </w:rPr>
        <w:t xml:space="preserve">Ofgem published details of </w:t>
      </w:r>
      <w:r w:rsidRPr="003B2076">
        <w:rPr>
          <w:rFonts w:ascii="Arial" w:eastAsia="Batang" w:hAnsi="Arial" w:cs="Arial"/>
          <w:b/>
          <w:bCs/>
          <w:position w:val="-1"/>
          <w:sz w:val="22"/>
        </w:rPr>
        <w:t>Micro-generator</w:t>
      </w:r>
      <w:r w:rsidRPr="00D277BF">
        <w:rPr>
          <w:rFonts w:ascii="Arial" w:eastAsia="Batang" w:hAnsi="Arial" w:cs="Arial"/>
          <w:position w:val="-1"/>
          <w:sz w:val="22"/>
        </w:rPr>
        <w:t>s</w:t>
      </w:r>
      <w:r w:rsidRPr="003B2076">
        <w:rPr>
          <w:rFonts w:ascii="Arial" w:eastAsia="Batang" w:hAnsi="Arial" w:cs="Arial"/>
          <w:bCs/>
          <w:position w:val="-1"/>
          <w:sz w:val="22"/>
        </w:rPr>
        <w:t xml:space="preserve"> which are classified as emerging technologies in </w:t>
      </w:r>
      <w:r w:rsidRPr="003B2076">
        <w:rPr>
          <w:rFonts w:ascii="Arial" w:eastAsia="Batang" w:hAnsi="Arial" w:cs="Arial"/>
          <w:b/>
          <w:bCs/>
          <w:position w:val="-1"/>
          <w:sz w:val="22"/>
        </w:rPr>
        <w:t>Great Britain</w:t>
      </w:r>
      <w:r w:rsidRPr="003B2076">
        <w:rPr>
          <w:rFonts w:ascii="Arial" w:eastAsia="Batang" w:hAnsi="Arial" w:cs="Arial"/>
          <w:bCs/>
          <w:position w:val="-1"/>
          <w:sz w:val="22"/>
        </w:rPr>
        <w:t xml:space="preserve"> in their document “Requirement for generators – ‘emerging technology’ decision document”, 17 May 2017.  The list is reproduced in </w:t>
      </w:r>
      <w:r w:rsidR="001800F0" w:rsidRPr="003B2076">
        <w:rPr>
          <w:rFonts w:ascii="Arial" w:eastAsia="Batang" w:hAnsi="Arial" w:cs="Arial"/>
          <w:bCs/>
          <w:position w:val="-1"/>
          <w:sz w:val="22"/>
        </w:rPr>
        <w:t>T</w:t>
      </w:r>
      <w:r w:rsidRPr="003B2076">
        <w:rPr>
          <w:rFonts w:ascii="Arial" w:eastAsia="Batang" w:hAnsi="Arial" w:cs="Arial"/>
          <w:bCs/>
          <w:position w:val="-1"/>
          <w:sz w:val="22"/>
        </w:rPr>
        <w:t>able</w:t>
      </w:r>
      <w:r w:rsidR="001800F0" w:rsidRPr="003B2076">
        <w:rPr>
          <w:rFonts w:ascii="Arial" w:eastAsia="Batang" w:hAnsi="Arial" w:cs="Arial"/>
          <w:bCs/>
          <w:position w:val="-1"/>
          <w:sz w:val="22"/>
        </w:rPr>
        <w:t xml:space="preserve"> </w:t>
      </w:r>
      <w:del w:id="579" w:author="ENA" w:date="2021-02-16T19:04:00Z">
        <w:r w:rsidR="001800F0" w:rsidRPr="003B2076">
          <w:rPr>
            <w:rFonts w:ascii="Arial" w:eastAsia="Batang" w:hAnsi="Arial" w:cs="Arial"/>
            <w:bCs/>
            <w:position w:val="-1"/>
            <w:sz w:val="22"/>
          </w:rPr>
          <w:delText>3</w:delText>
        </w:r>
      </w:del>
      <w:ins w:id="580" w:author="ENA" w:date="2021-02-16T19:04:00Z">
        <w:r w:rsidR="000B1EDE">
          <w:rPr>
            <w:rFonts w:ascii="Arial" w:eastAsia="Batang" w:hAnsi="Arial" w:cs="Arial"/>
            <w:bCs/>
            <w:position w:val="-1"/>
            <w:sz w:val="22"/>
          </w:rPr>
          <w:t>4</w:t>
        </w:r>
      </w:ins>
      <w:r w:rsidR="000B1EDE" w:rsidRPr="003B2076">
        <w:rPr>
          <w:rFonts w:ascii="Arial" w:eastAsia="Batang" w:hAnsi="Arial" w:cs="Arial"/>
          <w:bCs/>
          <w:position w:val="-1"/>
          <w:sz w:val="22"/>
        </w:rPr>
        <w:t xml:space="preserve"> </w:t>
      </w:r>
      <w:r w:rsidRPr="003B2076">
        <w:rPr>
          <w:rFonts w:ascii="Arial" w:eastAsia="Batang" w:hAnsi="Arial" w:cs="Arial"/>
          <w:bCs/>
          <w:position w:val="-1"/>
          <w:sz w:val="22"/>
        </w:rPr>
        <w:t>below for reference</w:t>
      </w:r>
      <w:r w:rsidR="001800F0" w:rsidRPr="003B2076">
        <w:rPr>
          <w:rFonts w:ascii="Arial" w:eastAsia="Batang" w:hAnsi="Arial" w:cs="Arial"/>
          <w:bCs/>
          <w:position w:val="-1"/>
          <w:sz w:val="22"/>
        </w:rPr>
        <w:t>.</w:t>
      </w:r>
    </w:p>
    <w:p w14:paraId="49693E65" w14:textId="25F404B9" w:rsidR="0029104E" w:rsidRPr="00A068B0" w:rsidRDefault="001800F0" w:rsidP="00A068B0">
      <w:pPr>
        <w:pStyle w:val="TABLE-title"/>
        <w:rPr>
          <w:rFonts w:eastAsia="Batang"/>
          <w:bCs w:val="0"/>
          <w:lang w:eastAsia="en-GB"/>
        </w:rPr>
      </w:pPr>
      <w:r w:rsidRPr="009A1D22">
        <w:rPr>
          <w:rFonts w:eastAsia="Calibri"/>
        </w:rPr>
        <w:t xml:space="preserve">Table </w:t>
      </w:r>
      <w:del w:id="581" w:author="ENA" w:date="2021-02-16T19:04:00Z">
        <w:r w:rsidRPr="009A1D22">
          <w:rPr>
            <w:rFonts w:eastAsia="Calibri"/>
          </w:rPr>
          <w:delText>3</w:delText>
        </w:r>
      </w:del>
      <w:ins w:id="582" w:author="ENA" w:date="2021-02-16T19:04:00Z">
        <w:r w:rsidR="000B1EDE">
          <w:rPr>
            <w:rFonts w:eastAsia="Calibri"/>
          </w:rPr>
          <w:t>4</w:t>
        </w:r>
      </w:ins>
      <w:r w:rsidR="000B1EDE" w:rsidRPr="009A1D22">
        <w:rPr>
          <w:rFonts w:eastAsia="Calibri"/>
        </w:rPr>
        <w:t xml:space="preserve"> </w:t>
      </w:r>
      <w:r w:rsidRPr="009A1D22">
        <w:rPr>
          <w:rFonts w:eastAsia="Calibri"/>
        </w:rPr>
        <w:t>– Emerging Technology Exceptions</w:t>
      </w:r>
    </w:p>
    <w:tbl>
      <w:tblPr>
        <w:tblStyle w:val="TableGrid"/>
        <w:tblW w:w="0" w:type="auto"/>
        <w:tblLayout w:type="fixed"/>
        <w:tblLook w:val="0000" w:firstRow="0" w:lastRow="0" w:firstColumn="0" w:lastColumn="0" w:noHBand="0" w:noVBand="0"/>
      </w:tblPr>
      <w:tblGrid>
        <w:gridCol w:w="1838"/>
        <w:gridCol w:w="6634"/>
      </w:tblGrid>
      <w:tr w:rsidR="0029104E" w:rsidRPr="00D9251F" w14:paraId="4BF7DA52" w14:textId="77777777" w:rsidTr="000A6A63">
        <w:trPr>
          <w:trHeight w:val="96"/>
        </w:trPr>
        <w:tc>
          <w:tcPr>
            <w:tcW w:w="1838" w:type="dxa"/>
          </w:tcPr>
          <w:p w14:paraId="658B9543"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 xml:space="preserve">Manufacturer </w:t>
            </w:r>
          </w:p>
        </w:tc>
        <w:tc>
          <w:tcPr>
            <w:tcW w:w="6634" w:type="dxa"/>
          </w:tcPr>
          <w:p w14:paraId="36EA0CBF"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Micro-generator</w:t>
            </w:r>
          </w:p>
        </w:tc>
      </w:tr>
      <w:tr w:rsidR="0029104E" w:rsidRPr="00D9251F" w14:paraId="47AD0399" w14:textId="77777777" w:rsidTr="000A6A63">
        <w:trPr>
          <w:trHeight w:val="218"/>
        </w:trPr>
        <w:tc>
          <w:tcPr>
            <w:tcW w:w="1838" w:type="dxa"/>
          </w:tcPr>
          <w:p w14:paraId="7E7F5AF2"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Baxi </w:t>
            </w:r>
          </w:p>
        </w:tc>
        <w:tc>
          <w:tcPr>
            <w:tcW w:w="6634" w:type="dxa"/>
          </w:tcPr>
          <w:p w14:paraId="76D0E9FA"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‘Baxi Ecogen’ generators (the specific products are the Baxi Ecogen 24/1.0, Baxi Ecogen 24/1.0 LPG and Baxi Ecogen System). </w:t>
            </w:r>
          </w:p>
        </w:tc>
      </w:tr>
      <w:tr w:rsidR="0029104E" w:rsidRPr="00D9251F" w14:paraId="167DBF82" w14:textId="77777777" w:rsidTr="000A6A63">
        <w:trPr>
          <w:trHeight w:val="340"/>
        </w:trPr>
        <w:tc>
          <w:tcPr>
            <w:tcW w:w="1838" w:type="dxa"/>
          </w:tcPr>
          <w:p w14:paraId="536FCE16"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Navien </w:t>
            </w:r>
          </w:p>
        </w:tc>
        <w:tc>
          <w:tcPr>
            <w:tcW w:w="6634" w:type="dxa"/>
          </w:tcPr>
          <w:p w14:paraId="0342031A" w14:textId="323F0504"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Navien stirling engine m-CHP (Hybrigen SE) (the specific products are the ‘NCM-1130HH – 1 KWel’ and the ‘NCM-2030HH – 2 kWel’). </w:t>
            </w:r>
          </w:p>
        </w:tc>
      </w:tr>
      <w:tr w:rsidR="0029104E" w:rsidRPr="00D9251F" w14:paraId="3909ADAF" w14:textId="77777777" w:rsidTr="000A6A63">
        <w:trPr>
          <w:trHeight w:val="96"/>
        </w:trPr>
        <w:tc>
          <w:tcPr>
            <w:tcW w:w="1838" w:type="dxa"/>
          </w:tcPr>
          <w:p w14:paraId="7128A782"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OkoFEN </w:t>
            </w:r>
          </w:p>
        </w:tc>
        <w:tc>
          <w:tcPr>
            <w:tcW w:w="6634" w:type="dxa"/>
          </w:tcPr>
          <w:p w14:paraId="3FAF096F"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Pellematic Smart_e </w:t>
            </w:r>
          </w:p>
        </w:tc>
      </w:tr>
      <w:tr w:rsidR="0029104E" w:rsidRPr="006F1070" w14:paraId="66635CB3" w14:textId="77777777" w:rsidTr="000A6A63">
        <w:trPr>
          <w:trHeight w:val="96"/>
        </w:trPr>
        <w:tc>
          <w:tcPr>
            <w:tcW w:w="1838" w:type="dxa"/>
          </w:tcPr>
          <w:p w14:paraId="4358DB8E"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SenerTec </w:t>
            </w:r>
          </w:p>
        </w:tc>
        <w:tc>
          <w:tcPr>
            <w:tcW w:w="6634" w:type="dxa"/>
          </w:tcPr>
          <w:p w14:paraId="42EBAD47" w14:textId="77777777" w:rsidR="0029104E" w:rsidRPr="005E2CFF" w:rsidRDefault="0029104E" w:rsidP="000A6A63">
            <w:pPr>
              <w:autoSpaceDE w:val="0"/>
              <w:autoSpaceDN w:val="0"/>
              <w:adjustRightInd w:val="0"/>
              <w:rPr>
                <w:spacing w:val="0"/>
                <w:sz w:val="20"/>
                <w:lang w:val="de-LU" w:eastAsia="en-GB"/>
              </w:rPr>
            </w:pPr>
            <w:r w:rsidRPr="005E2CFF">
              <w:rPr>
                <w:spacing w:val="0"/>
                <w:sz w:val="20"/>
                <w:lang w:val="de-LU" w:eastAsia="en-GB"/>
              </w:rPr>
              <w:t xml:space="preserve">Dachs Stirling SE Erdgas and Dachs Stilring SE Flussiggas </w:t>
            </w:r>
          </w:p>
        </w:tc>
      </w:tr>
    </w:tbl>
    <w:p w14:paraId="0CE82C0D" w14:textId="77777777" w:rsidR="0029104E" w:rsidRPr="005E2CFF" w:rsidRDefault="0029104E" w:rsidP="0029104E">
      <w:pPr>
        <w:rPr>
          <w:sz w:val="20"/>
          <w:lang w:val="de-LU"/>
        </w:rPr>
      </w:pPr>
    </w:p>
    <w:p w14:paraId="41EEAD37" w14:textId="32AF9B01" w:rsidR="0029104E" w:rsidRPr="00A068B0" w:rsidRDefault="0029104E" w:rsidP="0029104E">
      <w:pPr>
        <w:rPr>
          <w:spacing w:val="0"/>
        </w:rPr>
      </w:pPr>
      <w:r w:rsidRPr="00A068B0">
        <w:rPr>
          <w:spacing w:val="0"/>
        </w:rPr>
        <w:t xml:space="preserve">For </w:t>
      </w:r>
      <w:r w:rsidRPr="00A068B0">
        <w:rPr>
          <w:b/>
          <w:spacing w:val="0"/>
        </w:rPr>
        <w:t>Micro-generator</w:t>
      </w:r>
      <w:r w:rsidRPr="00D277BF">
        <w:rPr>
          <w:bCs/>
          <w:spacing w:val="0"/>
        </w:rPr>
        <w:t>s</w:t>
      </w:r>
      <w:r w:rsidRPr="00A068B0">
        <w:rPr>
          <w:spacing w:val="0"/>
        </w:rPr>
        <w:t xml:space="preserve"> classified as an emerging technology at the time of their connection to a </w:t>
      </w:r>
      <w:r w:rsidRPr="00A068B0">
        <w:rPr>
          <w:b/>
          <w:spacing w:val="0"/>
        </w:rPr>
        <w:t>DNO’s Distribution Network</w:t>
      </w:r>
      <w:r w:rsidRPr="00A068B0">
        <w:rPr>
          <w:spacing w:val="0"/>
        </w:rPr>
        <w:t xml:space="preserve">, the following sections of EREC G98 do not apply. </w:t>
      </w:r>
    </w:p>
    <w:p w14:paraId="15DA405F" w14:textId="77777777" w:rsidR="000111B1" w:rsidRPr="003B2076" w:rsidRDefault="000111B1" w:rsidP="0029104E"/>
    <w:p w14:paraId="7C77DD2F" w14:textId="3529B456" w:rsidR="0029104E" w:rsidRPr="00A068B0" w:rsidRDefault="00164568" w:rsidP="00595655">
      <w:pPr>
        <w:numPr>
          <w:ilvl w:val="0"/>
          <w:numId w:val="18"/>
        </w:numPr>
        <w:spacing w:after="160" w:line="259" w:lineRule="auto"/>
        <w:jc w:val="left"/>
        <w:rPr>
          <w:spacing w:val="0"/>
        </w:rPr>
      </w:pPr>
      <w:r w:rsidRPr="00A068B0">
        <w:rPr>
          <w:spacing w:val="0"/>
        </w:rPr>
        <w:t>9</w:t>
      </w:r>
      <w:r w:rsidR="0029104E" w:rsidRPr="00A068B0">
        <w:rPr>
          <w:spacing w:val="0"/>
        </w:rPr>
        <w:t>.1</w:t>
      </w:r>
      <w:r w:rsidR="00595655">
        <w:rPr>
          <w:spacing w:val="0"/>
        </w:rPr>
        <w:t xml:space="preserve"> (</w:t>
      </w:r>
      <w:r w:rsidR="00595655" w:rsidRPr="00595655">
        <w:rPr>
          <w:spacing w:val="0"/>
        </w:rPr>
        <w:t>frequency withstand capability</w:t>
      </w:r>
      <w:r w:rsidR="00595655">
        <w:rPr>
          <w:spacing w:val="0"/>
        </w:rPr>
        <w:t>)</w:t>
      </w:r>
      <w:r w:rsidR="0029104E" w:rsidRPr="00A068B0">
        <w:rPr>
          <w:spacing w:val="0"/>
        </w:rPr>
        <w:t>;</w:t>
      </w:r>
    </w:p>
    <w:p w14:paraId="1D6D5BD9" w14:textId="65012439" w:rsidR="0029104E" w:rsidRPr="00A068B0" w:rsidRDefault="00164568" w:rsidP="00595655">
      <w:pPr>
        <w:numPr>
          <w:ilvl w:val="0"/>
          <w:numId w:val="18"/>
        </w:numPr>
        <w:spacing w:after="160" w:line="259" w:lineRule="auto"/>
        <w:jc w:val="left"/>
        <w:rPr>
          <w:spacing w:val="0"/>
        </w:rPr>
      </w:pPr>
      <w:r w:rsidRPr="00A068B0">
        <w:rPr>
          <w:spacing w:val="0"/>
        </w:rPr>
        <w:t>9</w:t>
      </w:r>
      <w:r w:rsidR="0029104E" w:rsidRPr="00A068B0">
        <w:rPr>
          <w:spacing w:val="0"/>
        </w:rPr>
        <w:t>.2</w:t>
      </w:r>
      <w:r w:rsidR="00595655">
        <w:rPr>
          <w:spacing w:val="0"/>
        </w:rPr>
        <w:t xml:space="preserve"> (</w:t>
      </w:r>
      <w:r w:rsidR="00595655" w:rsidRPr="00595655">
        <w:rPr>
          <w:spacing w:val="0"/>
        </w:rPr>
        <w:t>rate of</w:t>
      </w:r>
      <w:r w:rsidR="00595655">
        <w:rPr>
          <w:spacing w:val="0"/>
        </w:rPr>
        <w:t xml:space="preserve"> change of frequency)</w:t>
      </w:r>
      <w:r w:rsidR="0029104E" w:rsidRPr="00A068B0">
        <w:rPr>
          <w:spacing w:val="0"/>
        </w:rPr>
        <w:t>;</w:t>
      </w:r>
    </w:p>
    <w:p w14:paraId="07694C68" w14:textId="11D29FF6" w:rsidR="0029104E" w:rsidRPr="00A068B0" w:rsidRDefault="00164568" w:rsidP="00592EA0">
      <w:pPr>
        <w:numPr>
          <w:ilvl w:val="0"/>
          <w:numId w:val="18"/>
        </w:numPr>
        <w:spacing w:after="160" w:line="259" w:lineRule="auto"/>
        <w:jc w:val="left"/>
        <w:rPr>
          <w:spacing w:val="0"/>
        </w:rPr>
      </w:pPr>
      <w:r w:rsidRPr="00A068B0">
        <w:rPr>
          <w:spacing w:val="0"/>
        </w:rPr>
        <w:t>9</w:t>
      </w:r>
      <w:r w:rsidR="0029104E" w:rsidRPr="00A068B0">
        <w:rPr>
          <w:spacing w:val="0"/>
        </w:rPr>
        <w:t>.3</w:t>
      </w:r>
      <w:r w:rsidR="00595655">
        <w:rPr>
          <w:spacing w:val="0"/>
        </w:rPr>
        <w:t xml:space="preserve"> (</w:t>
      </w:r>
      <w:r w:rsidR="00595655" w:rsidRPr="00A068B0">
        <w:rPr>
          <w:b/>
          <w:spacing w:val="0"/>
        </w:rPr>
        <w:t>Limited Frequency Sensitive Mode – Overfrequency</w:t>
      </w:r>
      <w:r w:rsidR="00595655">
        <w:rPr>
          <w:spacing w:val="0"/>
        </w:rPr>
        <w:t>)</w:t>
      </w:r>
      <w:r w:rsidR="0029104E" w:rsidRPr="00A068B0">
        <w:rPr>
          <w:spacing w:val="0"/>
        </w:rPr>
        <w:t xml:space="preserve">; </w:t>
      </w:r>
    </w:p>
    <w:p w14:paraId="6DA4EA93" w14:textId="63FD511B" w:rsidR="0029104E" w:rsidRPr="00A068B0" w:rsidRDefault="00164568" w:rsidP="00592EA0">
      <w:pPr>
        <w:numPr>
          <w:ilvl w:val="0"/>
          <w:numId w:val="18"/>
        </w:numPr>
        <w:spacing w:after="160" w:line="259" w:lineRule="auto"/>
        <w:jc w:val="left"/>
        <w:rPr>
          <w:spacing w:val="0"/>
        </w:rPr>
      </w:pPr>
      <w:r w:rsidRPr="00A068B0">
        <w:rPr>
          <w:spacing w:val="0"/>
        </w:rPr>
        <w:t>9</w:t>
      </w:r>
      <w:r w:rsidR="0029104E" w:rsidRPr="00A068B0">
        <w:rPr>
          <w:spacing w:val="0"/>
        </w:rPr>
        <w:t>.4</w:t>
      </w:r>
      <w:r w:rsidR="00595655">
        <w:rPr>
          <w:spacing w:val="0"/>
        </w:rPr>
        <w:t xml:space="preserve"> (</w:t>
      </w:r>
      <w:r w:rsidR="00595655" w:rsidRPr="00A068B0">
        <w:rPr>
          <w:spacing w:val="0"/>
        </w:rPr>
        <w:t xml:space="preserve">constant </w:t>
      </w:r>
      <w:r w:rsidR="00595655" w:rsidRPr="00A068B0">
        <w:rPr>
          <w:b/>
          <w:spacing w:val="0"/>
        </w:rPr>
        <w:t>Active Power</w:t>
      </w:r>
      <w:r w:rsidR="00595655" w:rsidRPr="00A068B0">
        <w:rPr>
          <w:spacing w:val="0"/>
        </w:rPr>
        <w:t xml:space="preserve"> output</w:t>
      </w:r>
      <w:r w:rsidR="00595655">
        <w:rPr>
          <w:spacing w:val="0"/>
        </w:rPr>
        <w:t>)</w:t>
      </w:r>
      <w:r w:rsidR="0029104E" w:rsidRPr="00A068B0">
        <w:rPr>
          <w:spacing w:val="0"/>
        </w:rPr>
        <w:t>; and</w:t>
      </w:r>
    </w:p>
    <w:p w14:paraId="6AC7FD77" w14:textId="2DC89EB9" w:rsidR="0029104E" w:rsidRPr="00A068B0" w:rsidRDefault="00164568" w:rsidP="00592EA0">
      <w:pPr>
        <w:numPr>
          <w:ilvl w:val="0"/>
          <w:numId w:val="18"/>
        </w:numPr>
        <w:spacing w:after="160" w:line="259" w:lineRule="auto"/>
        <w:jc w:val="left"/>
        <w:rPr>
          <w:spacing w:val="0"/>
        </w:rPr>
      </w:pPr>
      <w:r w:rsidRPr="00A068B0">
        <w:rPr>
          <w:spacing w:val="0"/>
        </w:rPr>
        <w:t>10</w:t>
      </w:r>
      <w:r w:rsidR="0029104E" w:rsidRPr="00A068B0">
        <w:rPr>
          <w:spacing w:val="0"/>
        </w:rPr>
        <w:t>.1.3</w:t>
      </w:r>
      <w:r w:rsidR="00595655">
        <w:rPr>
          <w:spacing w:val="0"/>
        </w:rPr>
        <w:t xml:space="preserve"> (</w:t>
      </w:r>
      <w:r w:rsidR="00595655" w:rsidRPr="00A068B0">
        <w:rPr>
          <w:b/>
          <w:spacing w:val="0"/>
        </w:rPr>
        <w:t>Interface Protection</w:t>
      </w:r>
      <w:r w:rsidR="00595655">
        <w:rPr>
          <w:spacing w:val="0"/>
        </w:rPr>
        <w:t xml:space="preserve"> settings)</w:t>
      </w:r>
      <w:r w:rsidR="0029104E" w:rsidRPr="00A068B0">
        <w:rPr>
          <w:spacing w:val="0"/>
        </w:rPr>
        <w:t>.</w:t>
      </w:r>
    </w:p>
    <w:p w14:paraId="1553A602" w14:textId="0AE765AD" w:rsidR="0029104E" w:rsidRPr="00A068B0" w:rsidRDefault="0029104E" w:rsidP="0029104E">
      <w:pPr>
        <w:rPr>
          <w:spacing w:val="0"/>
        </w:rPr>
      </w:pPr>
      <w:r w:rsidRPr="00A068B0">
        <w:rPr>
          <w:spacing w:val="0"/>
        </w:rPr>
        <w:t xml:space="preserve">Performance requirements for these emerging technologies and other exemptions will </w:t>
      </w:r>
      <w:r w:rsidR="00C52A0F" w:rsidRPr="00A068B0">
        <w:rPr>
          <w:spacing w:val="0"/>
        </w:rPr>
        <w:t>conform to</w:t>
      </w:r>
      <w:r w:rsidRPr="00A068B0">
        <w:rPr>
          <w:spacing w:val="0"/>
        </w:rPr>
        <w:t xml:space="preserve"> the voltage protection setting limits in Table 2 in Section 1</w:t>
      </w:r>
      <w:r w:rsidR="00164568" w:rsidRPr="00A068B0">
        <w:rPr>
          <w:spacing w:val="0"/>
        </w:rPr>
        <w:t>0</w:t>
      </w:r>
      <w:r w:rsidRPr="00A068B0">
        <w:rPr>
          <w:spacing w:val="0"/>
        </w:rPr>
        <w:t>.1 of this document, but they do not have to extend to the full ranges of the frequency protection requirements. For example</w:t>
      </w:r>
      <w:r w:rsidR="000111B1">
        <w:rPr>
          <w:spacing w:val="0"/>
        </w:rPr>
        <w:t>,</w:t>
      </w:r>
      <w:r w:rsidRPr="00A068B0">
        <w:rPr>
          <w:spacing w:val="0"/>
        </w:rPr>
        <w:t xml:space="preserve"> if a technology can only operate in a frequency range from 49.5</w:t>
      </w:r>
      <w:r w:rsidR="004314BC" w:rsidRPr="00A068B0">
        <w:rPr>
          <w:spacing w:val="0"/>
        </w:rPr>
        <w:t xml:space="preserve"> </w:t>
      </w:r>
      <w:r w:rsidRPr="00A068B0">
        <w:rPr>
          <w:spacing w:val="0"/>
        </w:rPr>
        <w:t xml:space="preserve">Hz to 50.5 Hz and outside of this it will disconnect from the </w:t>
      </w:r>
      <w:r w:rsidRPr="00A068B0">
        <w:rPr>
          <w:b/>
          <w:spacing w:val="0"/>
        </w:rPr>
        <w:t>Distribution Network</w:t>
      </w:r>
      <w:r w:rsidRPr="00A068B0">
        <w:rPr>
          <w:spacing w:val="0"/>
        </w:rPr>
        <w:t>, this technology would still be deemed to meet this EREC G98.</w:t>
      </w:r>
      <w:r w:rsidR="00C75EB7" w:rsidRPr="00A068B0">
        <w:rPr>
          <w:spacing w:val="0"/>
        </w:rPr>
        <w:t xml:space="preserve"> Appropriate protection settings should be agreed with the </w:t>
      </w:r>
      <w:r w:rsidR="00C75EB7" w:rsidRPr="00A068B0">
        <w:rPr>
          <w:b/>
          <w:spacing w:val="0"/>
        </w:rPr>
        <w:t>DNO</w:t>
      </w:r>
      <w:r w:rsidR="00C75EB7" w:rsidRPr="00A068B0">
        <w:rPr>
          <w:spacing w:val="0"/>
        </w:rPr>
        <w:t>.</w:t>
      </w:r>
    </w:p>
    <w:p w14:paraId="6F7D42E1" w14:textId="77777777" w:rsidR="00C75EB7" w:rsidRPr="00A068B0" w:rsidRDefault="00C75EB7" w:rsidP="0029104E">
      <w:pPr>
        <w:rPr>
          <w:spacing w:val="0"/>
          <w:lang w:eastAsia="en-GB"/>
        </w:rPr>
      </w:pPr>
    </w:p>
    <w:p w14:paraId="4514643B" w14:textId="77777777" w:rsidR="0029104E" w:rsidRPr="00A068B0" w:rsidRDefault="0029104E" w:rsidP="0029104E">
      <w:pPr>
        <w:autoSpaceDE w:val="0"/>
        <w:autoSpaceDN w:val="0"/>
        <w:adjustRightInd w:val="0"/>
        <w:rPr>
          <w:spacing w:val="0"/>
        </w:rPr>
      </w:pPr>
      <w:r w:rsidRPr="00A068B0">
        <w:rPr>
          <w:spacing w:val="0"/>
          <w:lang w:eastAsia="en-GB"/>
        </w:rPr>
        <w:t xml:space="preserve">Emerging technology classification may be revoked as detailed in the Ofgem </w:t>
      </w:r>
      <w:r w:rsidRPr="00A068B0">
        <w:rPr>
          <w:rFonts w:eastAsia="Batang"/>
          <w:bCs/>
          <w:spacing w:val="0"/>
          <w:position w:val="-1"/>
        </w:rPr>
        <w:t>document “Requirement for generators – ‘emerging technology’ decision document”, 17 May 2017</w:t>
      </w:r>
      <w:r w:rsidRPr="00A068B0">
        <w:rPr>
          <w:spacing w:val="0"/>
        </w:rPr>
        <w:t>.</w:t>
      </w:r>
    </w:p>
    <w:p w14:paraId="3A560C8B" w14:textId="77777777" w:rsidR="0029104E" w:rsidRPr="00A068B0" w:rsidRDefault="0029104E" w:rsidP="0029104E">
      <w:pPr>
        <w:autoSpaceDE w:val="0"/>
        <w:autoSpaceDN w:val="0"/>
        <w:adjustRightInd w:val="0"/>
        <w:rPr>
          <w:spacing w:val="0"/>
        </w:rPr>
      </w:pPr>
    </w:p>
    <w:p w14:paraId="122BF38F" w14:textId="47EF8E74" w:rsidR="0029104E" w:rsidRPr="00A068B0" w:rsidRDefault="0029104E" w:rsidP="0029104E">
      <w:pPr>
        <w:rPr>
          <w:spacing w:val="0"/>
          <w:lang w:eastAsia="en-GB"/>
        </w:rPr>
      </w:pPr>
      <w:r w:rsidRPr="00A068B0">
        <w:rPr>
          <w:b/>
          <w:spacing w:val="0"/>
          <w:lang w:eastAsia="en-GB"/>
        </w:rPr>
        <w:t>Micro-generator</w:t>
      </w:r>
      <w:r w:rsidRPr="00D277BF">
        <w:rPr>
          <w:bCs/>
          <w:spacing w:val="0"/>
          <w:lang w:eastAsia="en-GB"/>
        </w:rPr>
        <w:t>s</w:t>
      </w:r>
      <w:r w:rsidRPr="00A068B0">
        <w:rPr>
          <w:spacing w:val="0"/>
          <w:lang w:eastAsia="en-GB"/>
        </w:rPr>
        <w:t xml:space="preserve"> classified as emerging technologies and connected to the </w:t>
      </w:r>
      <w:r w:rsidRPr="00A068B0">
        <w:rPr>
          <w:b/>
          <w:spacing w:val="0"/>
          <w:lang w:eastAsia="en-GB"/>
        </w:rPr>
        <w:t>Distribution Network</w:t>
      </w:r>
      <w:r w:rsidRPr="00A068B0">
        <w:rPr>
          <w:spacing w:val="0"/>
          <w:lang w:eastAsia="en-GB"/>
        </w:rPr>
        <w:t xml:space="preserve"> prior to the date of revocation of that classification as an emerging technology shall be considered to be existing generators, and this appendix continues to apply.</w:t>
      </w:r>
    </w:p>
    <w:p w14:paraId="4C38E131" w14:textId="36D5E159" w:rsidR="00BB7D9E" w:rsidRPr="003B2076" w:rsidRDefault="00BB7D9E" w:rsidP="0029104E">
      <w:pPr>
        <w:rPr>
          <w:lang w:eastAsia="en-GB"/>
        </w:rPr>
      </w:pPr>
    </w:p>
    <w:p w14:paraId="3B2B7E3B" w14:textId="6B66E6D4" w:rsidR="0029104E" w:rsidRPr="003B2076" w:rsidRDefault="0029104E">
      <w:pPr>
        <w:pStyle w:val="ANNEX-heading2"/>
        <w:numPr>
          <w:ilvl w:val="0"/>
          <w:numId w:val="0"/>
        </w:numPr>
        <w:rPr>
          <w:b w:val="0"/>
          <w:lang w:eastAsia="en-GB"/>
        </w:rPr>
      </w:pPr>
      <w:bookmarkStart w:id="583" w:name="_Hlk495260797"/>
      <w:r w:rsidRPr="003B2076">
        <w:rPr>
          <w:lang w:eastAsia="en-GB"/>
        </w:rPr>
        <w:t>Other Exceptions</w:t>
      </w:r>
    </w:p>
    <w:p w14:paraId="0E9669A4" w14:textId="00DE4769" w:rsidR="0029104E" w:rsidRPr="00AB750C" w:rsidRDefault="0029104E" w:rsidP="00912D27">
      <w:pPr>
        <w:spacing w:before="240"/>
        <w:rPr>
          <w:spacing w:val="0"/>
        </w:rPr>
      </w:pPr>
      <w:r w:rsidRPr="00A068B0">
        <w:rPr>
          <w:spacing w:val="0"/>
        </w:rPr>
        <w:t>For</w:t>
      </w:r>
      <w:r w:rsidR="00F355BC">
        <w:rPr>
          <w:spacing w:val="0"/>
        </w:rPr>
        <w:t xml:space="preserve"> </w:t>
      </w:r>
      <w:r w:rsidR="00876A38" w:rsidRPr="00183741">
        <w:rPr>
          <w:b/>
          <w:spacing w:val="0"/>
        </w:rPr>
        <w:t>Electricity</w:t>
      </w:r>
      <w:r w:rsidR="004B3A22" w:rsidRPr="00183741">
        <w:rPr>
          <w:b/>
          <w:spacing w:val="0"/>
        </w:rPr>
        <w:t xml:space="preserve"> </w:t>
      </w:r>
      <w:r w:rsidR="00876A38" w:rsidRPr="00183741">
        <w:rPr>
          <w:b/>
          <w:spacing w:val="0"/>
        </w:rPr>
        <w:t>S</w:t>
      </w:r>
      <w:r w:rsidR="004B3A22" w:rsidRPr="00183741">
        <w:rPr>
          <w:b/>
          <w:spacing w:val="0"/>
        </w:rPr>
        <w:t>torage</w:t>
      </w:r>
      <w:r w:rsidR="004B3A22" w:rsidRPr="00AB750C">
        <w:rPr>
          <w:spacing w:val="0"/>
        </w:rPr>
        <w:t xml:space="preserve"> devices</w:t>
      </w:r>
      <w:r w:rsidR="00912D27">
        <w:rPr>
          <w:spacing w:val="0"/>
        </w:rPr>
        <w:t xml:space="preserve"> </w:t>
      </w:r>
      <w:r w:rsidR="00912D27" w:rsidRPr="001D6C9E">
        <w:rPr>
          <w:spacing w:val="0"/>
        </w:rPr>
        <w:t>commissioned before 01 September 2022</w:t>
      </w:r>
      <w:r w:rsidR="004B3A22">
        <w:rPr>
          <w:spacing w:val="0"/>
        </w:rPr>
        <w:t xml:space="preserve"> and</w:t>
      </w:r>
      <w:r w:rsidR="00912D27">
        <w:rPr>
          <w:spacing w:val="0"/>
        </w:rPr>
        <w:t xml:space="preserve"> </w:t>
      </w:r>
      <w:r w:rsidRPr="00AB750C">
        <w:rPr>
          <w:b/>
          <w:spacing w:val="0"/>
        </w:rPr>
        <w:t>Micro-generat</w:t>
      </w:r>
      <w:r w:rsidR="003E5995">
        <w:rPr>
          <w:b/>
          <w:spacing w:val="0"/>
        </w:rPr>
        <w:t xml:space="preserve">ing </w:t>
      </w:r>
      <w:r w:rsidR="00912D27">
        <w:rPr>
          <w:b/>
          <w:spacing w:val="0"/>
        </w:rPr>
        <w:t>Plant</w:t>
      </w:r>
      <w:r w:rsidR="00912D27" w:rsidRPr="001D6C9E">
        <w:rPr>
          <w:bCs/>
          <w:spacing w:val="0"/>
        </w:rPr>
        <w:t>,</w:t>
      </w:r>
      <w:r w:rsidR="00912D27" w:rsidRPr="00AB750C">
        <w:rPr>
          <w:spacing w:val="0"/>
        </w:rPr>
        <w:t xml:space="preserve"> </w:t>
      </w:r>
      <w:r w:rsidR="00912D27">
        <w:rPr>
          <w:spacing w:val="0"/>
        </w:rPr>
        <w:t xml:space="preserve">including </w:t>
      </w:r>
      <w:r w:rsidR="00912D27" w:rsidRPr="00A25EBC">
        <w:rPr>
          <w:b/>
          <w:bCs/>
          <w:spacing w:val="0"/>
        </w:rPr>
        <w:t>Electricity Storage</w:t>
      </w:r>
      <w:r w:rsidR="00912D27">
        <w:rPr>
          <w:spacing w:val="0"/>
        </w:rPr>
        <w:t xml:space="preserve"> devices,</w:t>
      </w:r>
      <w:r w:rsidRPr="00AB750C">
        <w:rPr>
          <w:spacing w:val="0"/>
        </w:rPr>
        <w:t xml:space="preserve"> with a </w:t>
      </w:r>
      <w:r w:rsidRPr="00AB750C">
        <w:rPr>
          <w:b/>
          <w:spacing w:val="0"/>
        </w:rPr>
        <w:t>Registered Capacity</w:t>
      </w:r>
      <w:r w:rsidRPr="00AB750C">
        <w:rPr>
          <w:spacing w:val="0"/>
        </w:rPr>
        <w:t xml:space="preserve"> of less than 800</w:t>
      </w:r>
      <w:r w:rsidR="004314BC" w:rsidRPr="00AB750C">
        <w:rPr>
          <w:spacing w:val="0"/>
        </w:rPr>
        <w:t xml:space="preserve"> </w:t>
      </w:r>
      <w:r w:rsidRPr="00AB750C">
        <w:rPr>
          <w:spacing w:val="0"/>
        </w:rPr>
        <w:t>W</w:t>
      </w:r>
      <w:r w:rsidR="00912D27">
        <w:rPr>
          <w:spacing w:val="0"/>
        </w:rPr>
        <w:t>,</w:t>
      </w:r>
      <w:r w:rsidR="00410A30" w:rsidRPr="00AB750C">
        <w:rPr>
          <w:spacing w:val="0"/>
        </w:rPr>
        <w:t xml:space="preserve"> </w:t>
      </w:r>
      <w:r w:rsidRPr="00AB750C">
        <w:rPr>
          <w:spacing w:val="0"/>
        </w:rPr>
        <w:t xml:space="preserve">the following sections </w:t>
      </w:r>
      <w:r w:rsidR="00410A30" w:rsidRPr="00AB750C">
        <w:rPr>
          <w:spacing w:val="0"/>
        </w:rPr>
        <w:t xml:space="preserve">of </w:t>
      </w:r>
      <w:r w:rsidRPr="00AB750C">
        <w:rPr>
          <w:spacing w:val="0"/>
        </w:rPr>
        <w:t>EREC G98 do not apply:</w:t>
      </w:r>
    </w:p>
    <w:p w14:paraId="3B5F61A4" w14:textId="41E07B21" w:rsidR="0029104E" w:rsidRPr="00A068B0" w:rsidRDefault="00164568" w:rsidP="0033730F">
      <w:pPr>
        <w:numPr>
          <w:ilvl w:val="0"/>
          <w:numId w:val="18"/>
        </w:numPr>
        <w:spacing w:before="240" w:after="160" w:line="259" w:lineRule="auto"/>
        <w:jc w:val="left"/>
        <w:rPr>
          <w:spacing w:val="0"/>
        </w:rPr>
      </w:pPr>
      <w:r w:rsidRPr="00A068B0">
        <w:rPr>
          <w:spacing w:val="0"/>
        </w:rPr>
        <w:t>9</w:t>
      </w:r>
      <w:r w:rsidR="0029104E" w:rsidRPr="00A068B0">
        <w:rPr>
          <w:spacing w:val="0"/>
        </w:rPr>
        <w:t>.3</w:t>
      </w:r>
      <w:r w:rsidR="0033730F">
        <w:rPr>
          <w:spacing w:val="0"/>
        </w:rPr>
        <w:t xml:space="preserve"> (</w:t>
      </w:r>
      <w:r w:rsidR="0033730F" w:rsidRPr="0033730F">
        <w:rPr>
          <w:spacing w:val="0"/>
        </w:rPr>
        <w:t xml:space="preserve">Limited Frequency Sensitive Mode – </w:t>
      </w:r>
      <w:r w:rsidR="0033730F">
        <w:rPr>
          <w:spacing w:val="0"/>
        </w:rPr>
        <w:t>Overfrequency)</w:t>
      </w:r>
      <w:r w:rsidR="0029104E" w:rsidRPr="00A068B0">
        <w:rPr>
          <w:spacing w:val="0"/>
        </w:rPr>
        <w:t>; and</w:t>
      </w:r>
    </w:p>
    <w:p w14:paraId="553198BC" w14:textId="10D10F5B" w:rsidR="0029104E" w:rsidRDefault="00164568" w:rsidP="0033730F">
      <w:pPr>
        <w:numPr>
          <w:ilvl w:val="0"/>
          <w:numId w:val="18"/>
        </w:numPr>
        <w:spacing w:after="160" w:line="259" w:lineRule="auto"/>
        <w:jc w:val="left"/>
        <w:rPr>
          <w:spacing w:val="0"/>
        </w:rPr>
      </w:pPr>
      <w:r w:rsidRPr="00A068B0">
        <w:rPr>
          <w:spacing w:val="0"/>
        </w:rPr>
        <w:lastRenderedPageBreak/>
        <w:t>9</w:t>
      </w:r>
      <w:r w:rsidR="0029104E" w:rsidRPr="00A068B0">
        <w:rPr>
          <w:spacing w:val="0"/>
        </w:rPr>
        <w:t xml:space="preserve">.4.2 and </w:t>
      </w:r>
      <w:r w:rsidRPr="00A068B0">
        <w:rPr>
          <w:spacing w:val="0"/>
        </w:rPr>
        <w:t>9</w:t>
      </w:r>
      <w:r w:rsidR="0029104E" w:rsidRPr="00A068B0">
        <w:rPr>
          <w:spacing w:val="0"/>
        </w:rPr>
        <w:t>.4.3</w:t>
      </w:r>
      <w:r w:rsidR="0033730F">
        <w:rPr>
          <w:spacing w:val="0"/>
        </w:rPr>
        <w:t xml:space="preserve"> (</w:t>
      </w:r>
      <w:r w:rsidR="0033730F" w:rsidRPr="0033730F">
        <w:rPr>
          <w:spacing w:val="0"/>
        </w:rPr>
        <w:t xml:space="preserve">constant </w:t>
      </w:r>
      <w:r w:rsidR="0033730F" w:rsidRPr="00183741">
        <w:rPr>
          <w:b/>
          <w:spacing w:val="0"/>
        </w:rPr>
        <w:t>Active Power</w:t>
      </w:r>
      <w:r w:rsidR="0033730F" w:rsidRPr="0033730F">
        <w:rPr>
          <w:spacing w:val="0"/>
        </w:rPr>
        <w:t xml:space="preserve"> ou</w:t>
      </w:r>
      <w:r w:rsidR="0033730F">
        <w:rPr>
          <w:spacing w:val="0"/>
        </w:rPr>
        <w:t>tput)</w:t>
      </w:r>
      <w:r w:rsidR="0029104E" w:rsidRPr="00A068B0">
        <w:rPr>
          <w:spacing w:val="0"/>
        </w:rPr>
        <w:t>.</w:t>
      </w:r>
    </w:p>
    <w:p w14:paraId="7BDF40BE" w14:textId="10B605BB" w:rsidR="00001BE7" w:rsidRPr="00001BE7" w:rsidRDefault="00001BE7" w:rsidP="00183741">
      <w:pPr>
        <w:spacing w:after="160" w:line="259" w:lineRule="auto"/>
        <w:rPr>
          <w:spacing w:val="0"/>
        </w:rPr>
      </w:pPr>
      <w:r>
        <w:rPr>
          <w:spacing w:val="0"/>
        </w:rPr>
        <w:t>For the purpose of assessing the 800 W threshold, t</w:t>
      </w:r>
      <w:r w:rsidRPr="00183741">
        <w:rPr>
          <w:spacing w:val="0"/>
        </w:rPr>
        <w:t xml:space="preserve">he </w:t>
      </w:r>
      <w:r w:rsidRPr="00183741">
        <w:rPr>
          <w:b/>
          <w:spacing w:val="0"/>
        </w:rPr>
        <w:t xml:space="preserve">Registered Capacity </w:t>
      </w:r>
      <w:r w:rsidRPr="00183741">
        <w:rPr>
          <w:spacing w:val="0"/>
        </w:rPr>
        <w:t xml:space="preserve">of the </w:t>
      </w:r>
      <w:r w:rsidRPr="00183741">
        <w:rPr>
          <w:b/>
          <w:spacing w:val="0"/>
        </w:rPr>
        <w:t>Micro-generating Plant</w:t>
      </w:r>
      <w:r w:rsidRPr="00183741">
        <w:rPr>
          <w:spacing w:val="0"/>
        </w:rPr>
        <w:t xml:space="preserve"> should not include the capacity of </w:t>
      </w:r>
      <w:r w:rsidRPr="00183741">
        <w:rPr>
          <w:b/>
          <w:spacing w:val="0"/>
        </w:rPr>
        <w:t>Electricity Storage</w:t>
      </w:r>
      <w:r w:rsidRPr="00183741">
        <w:rPr>
          <w:spacing w:val="0"/>
        </w:rPr>
        <w:t xml:space="preserve"> devices </w:t>
      </w:r>
      <w:r w:rsidR="00912D27">
        <w:rPr>
          <w:spacing w:val="0"/>
        </w:rPr>
        <w:t xml:space="preserve">commissioned before 01 September 2022 </w:t>
      </w:r>
      <w:r w:rsidRPr="00183741">
        <w:rPr>
          <w:spacing w:val="0"/>
        </w:rPr>
        <w:t>where they are AC coupled with generation</w:t>
      </w:r>
      <w:r w:rsidR="00912D27">
        <w:rPr>
          <w:spacing w:val="0"/>
        </w:rPr>
        <w:t xml:space="preserve">. </w:t>
      </w:r>
      <w:r w:rsidRPr="00183741">
        <w:rPr>
          <w:spacing w:val="0"/>
        </w:rPr>
        <w:t xml:space="preserve">However, where the </w:t>
      </w:r>
      <w:r w:rsidRPr="00183741">
        <w:rPr>
          <w:b/>
          <w:spacing w:val="0"/>
        </w:rPr>
        <w:t>Electricity Storage</w:t>
      </w:r>
      <w:r w:rsidRPr="00183741">
        <w:rPr>
          <w:spacing w:val="0"/>
        </w:rPr>
        <w:t xml:space="preserve"> devices are </w:t>
      </w:r>
      <w:r w:rsidRPr="00183741">
        <w:rPr>
          <w:b/>
          <w:spacing w:val="0"/>
        </w:rPr>
        <w:t>DC</w:t>
      </w:r>
      <w:r w:rsidRPr="00183741">
        <w:rPr>
          <w:spacing w:val="0"/>
        </w:rPr>
        <w:t xml:space="preserve"> coupled with generation, the </w:t>
      </w:r>
      <w:r w:rsidRPr="00183741">
        <w:rPr>
          <w:b/>
          <w:spacing w:val="0"/>
        </w:rPr>
        <w:t>Registered Capacity</w:t>
      </w:r>
      <w:r w:rsidRPr="00183741">
        <w:rPr>
          <w:spacing w:val="0"/>
        </w:rPr>
        <w:t xml:space="preserve"> of the </w:t>
      </w:r>
      <w:r w:rsidRPr="00183741">
        <w:rPr>
          <w:b/>
          <w:spacing w:val="0"/>
        </w:rPr>
        <w:t>Micro-generating Plant</w:t>
      </w:r>
      <w:r w:rsidRPr="00183741">
        <w:rPr>
          <w:spacing w:val="0"/>
        </w:rPr>
        <w:t xml:space="preserve"> is dictated by the </w:t>
      </w:r>
      <w:r w:rsidRPr="00183741">
        <w:rPr>
          <w:b/>
          <w:spacing w:val="0"/>
        </w:rPr>
        <w:t>Inverter</w:t>
      </w:r>
      <w:r w:rsidRPr="00183741">
        <w:rPr>
          <w:spacing w:val="0"/>
        </w:rPr>
        <w:t xml:space="preserve"> rating, and this</w:t>
      </w:r>
      <w:r>
        <w:rPr>
          <w:spacing w:val="0"/>
        </w:rPr>
        <w:t xml:space="preserve"> will determine whether the 800 </w:t>
      </w:r>
      <w:r w:rsidRPr="00183741">
        <w:rPr>
          <w:spacing w:val="0"/>
        </w:rPr>
        <w:t xml:space="preserve">W exception applies. Where </w:t>
      </w:r>
      <w:r w:rsidRPr="00183741">
        <w:rPr>
          <w:b/>
          <w:spacing w:val="0"/>
        </w:rPr>
        <w:t>Electricity Storage</w:t>
      </w:r>
      <w:r w:rsidRPr="00183741">
        <w:rPr>
          <w:spacing w:val="0"/>
        </w:rPr>
        <w:t xml:space="preserve"> devices are </w:t>
      </w:r>
      <w:r w:rsidRPr="00183741">
        <w:rPr>
          <w:b/>
          <w:spacing w:val="0"/>
        </w:rPr>
        <w:t>DC</w:t>
      </w:r>
      <w:r w:rsidRPr="00183741">
        <w:rPr>
          <w:spacing w:val="0"/>
        </w:rPr>
        <w:t xml:space="preserve"> coupled with generation with a </w:t>
      </w:r>
      <w:r w:rsidRPr="00183741">
        <w:rPr>
          <w:b/>
          <w:spacing w:val="0"/>
        </w:rPr>
        <w:t>Registered Capacity</w:t>
      </w:r>
      <w:r w:rsidRPr="00183741">
        <w:rPr>
          <w:spacing w:val="0"/>
        </w:rPr>
        <w:t xml:space="preserve"> of or greater than 800 W, then the </w:t>
      </w:r>
      <w:r w:rsidRPr="00183741">
        <w:rPr>
          <w:b/>
          <w:spacing w:val="0"/>
        </w:rPr>
        <w:t>Electricity Storage</w:t>
      </w:r>
      <w:r w:rsidRPr="00183741">
        <w:rPr>
          <w:spacing w:val="0"/>
        </w:rPr>
        <w:t xml:space="preserve"> exceptions do not apply to the </w:t>
      </w:r>
      <w:r w:rsidRPr="00183741">
        <w:rPr>
          <w:b/>
          <w:spacing w:val="0"/>
        </w:rPr>
        <w:t>Inverter</w:t>
      </w:r>
      <w:r w:rsidRPr="00183741">
        <w:rPr>
          <w:spacing w:val="0"/>
        </w:rPr>
        <w:t>.</w:t>
      </w:r>
    </w:p>
    <w:bookmarkEnd w:id="583"/>
    <w:p w14:paraId="788FBBB0" w14:textId="77777777" w:rsidR="0029104E" w:rsidRPr="003B2076" w:rsidRDefault="0029104E" w:rsidP="0029104E">
      <w:pPr>
        <w:pStyle w:val="Heading1"/>
        <w:numPr>
          <w:ilvl w:val="0"/>
          <w:numId w:val="0"/>
        </w:numPr>
      </w:pPr>
      <w:r w:rsidRPr="00A068B0">
        <w:rPr>
          <w:rFonts w:eastAsia="Batang" w:cs="Arial"/>
          <w:position w:val="-1"/>
          <w:sz w:val="20"/>
          <w:szCs w:val="20"/>
          <w:lang w:eastAsia="en-GB"/>
        </w:rPr>
        <w:br w:type="page"/>
      </w:r>
      <w:bookmarkStart w:id="584" w:name="_Toc76882412"/>
      <w:bookmarkStart w:id="585" w:name="_Toc359999831"/>
      <w:r w:rsidRPr="00A068B0">
        <w:rPr>
          <w:rStyle w:val="Heading2Char"/>
          <w:rFonts w:eastAsia="Calibri"/>
          <w:b/>
          <w:sz w:val="24"/>
          <w:szCs w:val="32"/>
        </w:rPr>
        <w:lastRenderedPageBreak/>
        <w:t>Appendix 2</w:t>
      </w:r>
      <w:r w:rsidRPr="00A068B0">
        <w:rPr>
          <w:rFonts w:eastAsia="Calibri"/>
          <w:b w:val="0"/>
          <w:sz w:val="28"/>
        </w:rPr>
        <w:t xml:space="preserve"> </w:t>
      </w:r>
      <w:r w:rsidRPr="003B2076">
        <w:rPr>
          <w:rFonts w:eastAsia="Calibri"/>
        </w:rPr>
        <w:t>Connection Procedure Flow Chart</w:t>
      </w:r>
      <w:bookmarkEnd w:id="584"/>
    </w:p>
    <w:p w14:paraId="3D2037D6" w14:textId="06EDF392" w:rsidR="0029104E" w:rsidRPr="00A068B0" w:rsidRDefault="0029104E" w:rsidP="0029104E">
      <w:pPr>
        <w:rPr>
          <w:spacing w:val="0"/>
        </w:rPr>
      </w:pPr>
      <w:r w:rsidRPr="00A068B0">
        <w:rPr>
          <w:spacing w:val="0"/>
        </w:rPr>
        <w:t>The following flow chart</w:t>
      </w:r>
      <w:r w:rsidR="004314BC" w:rsidRPr="00A068B0">
        <w:rPr>
          <w:spacing w:val="0"/>
        </w:rPr>
        <w:t>s</w:t>
      </w:r>
      <w:r w:rsidRPr="00A068B0">
        <w:rPr>
          <w:spacing w:val="0"/>
        </w:rPr>
        <w:t xml:space="preserve"> </w:t>
      </w:r>
      <w:r w:rsidR="004314BC" w:rsidRPr="00A068B0">
        <w:rPr>
          <w:spacing w:val="0"/>
        </w:rPr>
        <w:t xml:space="preserve">are </w:t>
      </w:r>
      <w:r w:rsidRPr="00A068B0">
        <w:rPr>
          <w:spacing w:val="0"/>
        </w:rPr>
        <w:t xml:space="preserve">for installations with aggregate </w:t>
      </w:r>
      <w:r w:rsidRPr="00A068B0">
        <w:rPr>
          <w:b/>
          <w:spacing w:val="0"/>
        </w:rPr>
        <w:t>Registered Capacities</w:t>
      </w:r>
      <w:r w:rsidRPr="00A068B0">
        <w:rPr>
          <w:spacing w:val="0"/>
        </w:rPr>
        <w:t xml:space="preserve"> of 16</w:t>
      </w:r>
      <w:r w:rsidR="004314BC" w:rsidRPr="00A068B0">
        <w:rPr>
          <w:spacing w:val="0"/>
        </w:rPr>
        <w:t xml:space="preserve"> </w:t>
      </w:r>
      <w:r w:rsidRPr="00A068B0">
        <w:rPr>
          <w:spacing w:val="0"/>
        </w:rPr>
        <w:t xml:space="preserve">A per phase or less. For </w:t>
      </w:r>
      <w:r w:rsidR="00C75EB7" w:rsidRPr="00A068B0">
        <w:rPr>
          <w:spacing w:val="0"/>
        </w:rPr>
        <w:t xml:space="preserve">an </w:t>
      </w:r>
      <w:r w:rsidRPr="00A068B0">
        <w:rPr>
          <w:spacing w:val="0"/>
        </w:rPr>
        <w:t xml:space="preserve">installation with aggregate </w:t>
      </w:r>
      <w:r w:rsidRPr="00A068B0">
        <w:rPr>
          <w:b/>
          <w:spacing w:val="0"/>
        </w:rPr>
        <w:t>Registered Capacity</w:t>
      </w:r>
      <w:r w:rsidRPr="00A068B0">
        <w:rPr>
          <w:spacing w:val="0"/>
        </w:rPr>
        <w:t xml:space="preserve"> in excess of 16</w:t>
      </w:r>
      <w:r w:rsidR="004314BC" w:rsidRPr="00A068B0">
        <w:rPr>
          <w:spacing w:val="0"/>
        </w:rPr>
        <w:t xml:space="preserve"> </w:t>
      </w:r>
      <w:r w:rsidRPr="00A068B0">
        <w:rPr>
          <w:spacing w:val="0"/>
        </w:rPr>
        <w:t>A per phase refer to EREC G99.</w:t>
      </w:r>
      <w:r w:rsidR="007354D7" w:rsidRPr="00A068B0">
        <w:rPr>
          <w:spacing w:val="0"/>
        </w:rPr>
        <w:t xml:space="preserve"> </w:t>
      </w:r>
      <w:r w:rsidRPr="00A068B0">
        <w:rPr>
          <w:spacing w:val="0"/>
        </w:rPr>
        <w:t xml:space="preserve">  </w:t>
      </w:r>
    </w:p>
    <w:p w14:paraId="180AF1F9" w14:textId="77777777" w:rsidR="0029104E" w:rsidRPr="00A068B0" w:rsidRDefault="0029104E" w:rsidP="0029104E">
      <w:pPr>
        <w:rPr>
          <w:spacing w:val="0"/>
        </w:rPr>
      </w:pPr>
    </w:p>
    <w:p w14:paraId="76F1A024" w14:textId="77777777" w:rsidR="0029104E" w:rsidRPr="00A068B0" w:rsidRDefault="0029104E" w:rsidP="0029104E">
      <w:pPr>
        <w:rPr>
          <w:spacing w:val="0"/>
          <w:lang w:eastAsia="en-GB"/>
        </w:rPr>
      </w:pPr>
      <w:r w:rsidRPr="00A068B0">
        <w:rPr>
          <w:spacing w:val="0"/>
        </w:rPr>
        <w:t>NOTE:</w:t>
      </w:r>
      <w:r w:rsidRPr="00A068B0">
        <w:rPr>
          <w:spacing w:val="0"/>
          <w:lang w:eastAsia="en-GB"/>
        </w:rPr>
        <w:t xml:space="preserve"> The processes shown here only refer to the interface between the </w:t>
      </w:r>
      <w:r w:rsidRPr="00A068B0">
        <w:rPr>
          <w:b/>
          <w:spacing w:val="0"/>
          <w:lang w:eastAsia="en-GB"/>
        </w:rPr>
        <w:t>Installer</w:t>
      </w:r>
      <w:r w:rsidRPr="00A068B0">
        <w:rPr>
          <w:spacing w:val="0"/>
          <w:lang w:eastAsia="en-GB"/>
        </w:rPr>
        <w:t xml:space="preserve"> and the </w:t>
      </w:r>
      <w:r w:rsidRPr="00A068B0">
        <w:rPr>
          <w:b/>
          <w:spacing w:val="0"/>
          <w:lang w:eastAsia="en-GB"/>
        </w:rPr>
        <w:t>DNO</w:t>
      </w:r>
      <w:r w:rsidRPr="00A068B0">
        <w:rPr>
          <w:spacing w:val="0"/>
          <w:lang w:eastAsia="en-GB"/>
        </w:rPr>
        <w:t xml:space="preserve">. It may also be necessary for the </w:t>
      </w:r>
      <w:r w:rsidRPr="00A068B0">
        <w:rPr>
          <w:b/>
          <w:spacing w:val="0"/>
          <w:lang w:eastAsia="en-GB"/>
        </w:rPr>
        <w:t xml:space="preserve">Installer </w:t>
      </w:r>
      <w:r w:rsidRPr="00A068B0">
        <w:rPr>
          <w:spacing w:val="0"/>
          <w:lang w:eastAsia="en-GB"/>
        </w:rPr>
        <w:t xml:space="preserve">/ </w:t>
      </w:r>
      <w:r w:rsidRPr="00A068B0">
        <w:rPr>
          <w:b/>
          <w:spacing w:val="0"/>
          <w:lang w:eastAsia="en-GB"/>
        </w:rPr>
        <w:t>Customer</w:t>
      </w:r>
      <w:r w:rsidRPr="00A068B0">
        <w:rPr>
          <w:spacing w:val="0"/>
          <w:lang w:eastAsia="en-GB"/>
        </w:rPr>
        <w:t xml:space="preserve"> to inform the relevant </w:t>
      </w:r>
      <w:r w:rsidRPr="00A068B0">
        <w:rPr>
          <w:b/>
          <w:spacing w:val="0"/>
          <w:lang w:eastAsia="en-GB"/>
        </w:rPr>
        <w:t>Meter Operator</w:t>
      </w:r>
      <w:r w:rsidRPr="00A068B0">
        <w:rPr>
          <w:spacing w:val="0"/>
          <w:lang w:eastAsia="en-GB"/>
        </w:rPr>
        <w:t xml:space="preserve"> and </w:t>
      </w:r>
      <w:r w:rsidRPr="00A068B0">
        <w:rPr>
          <w:b/>
          <w:spacing w:val="0"/>
          <w:lang w:eastAsia="en-GB"/>
        </w:rPr>
        <w:t xml:space="preserve">Supplier </w:t>
      </w:r>
      <w:r w:rsidRPr="00A068B0">
        <w:rPr>
          <w:spacing w:val="0"/>
          <w:lang w:eastAsia="en-GB"/>
        </w:rPr>
        <w:t xml:space="preserve">that a </w:t>
      </w:r>
      <w:r w:rsidRPr="00A068B0">
        <w:rPr>
          <w:b/>
          <w:spacing w:val="0"/>
          <w:lang w:val="en-US"/>
        </w:rPr>
        <w:t>Micro-generator</w:t>
      </w:r>
      <w:r w:rsidRPr="00A068B0">
        <w:rPr>
          <w:b/>
          <w:spacing w:val="0"/>
          <w:lang w:eastAsia="en-GB"/>
        </w:rPr>
        <w:t xml:space="preserve"> </w:t>
      </w:r>
      <w:r w:rsidRPr="00A068B0">
        <w:rPr>
          <w:spacing w:val="0"/>
          <w:lang w:eastAsia="en-GB"/>
        </w:rPr>
        <w:t>has been installed.</w:t>
      </w:r>
    </w:p>
    <w:p w14:paraId="2E99783F" w14:textId="77777777" w:rsidR="0029104E" w:rsidRPr="00A068B0" w:rsidRDefault="0029104E" w:rsidP="0029104E">
      <w:pPr>
        <w:rPr>
          <w:b/>
          <w:bCs/>
        </w:rPr>
      </w:pPr>
    </w:p>
    <w:p w14:paraId="50A6C368" w14:textId="5DD44912" w:rsidR="0029104E" w:rsidRPr="00A068B0" w:rsidRDefault="0029104E" w:rsidP="003B7C17">
      <w:pPr>
        <w:ind w:left="5670" w:hanging="5670"/>
        <w:rPr>
          <w:rFonts w:ascii="Arial Bold" w:hAnsi="Arial Bold"/>
          <w:b/>
          <w:bCs/>
          <w:spacing w:val="0"/>
          <w:sz w:val="20"/>
        </w:rPr>
      </w:pPr>
      <w:r w:rsidRPr="00A068B0">
        <w:rPr>
          <w:rFonts w:ascii="Arial Bold" w:hAnsi="Arial Bold"/>
          <w:b/>
          <w:bCs/>
          <w:noProof/>
          <w:spacing w:val="0"/>
          <w:lang w:eastAsia="en-GB"/>
        </w:rPr>
        <mc:AlternateContent>
          <mc:Choice Requires="wps">
            <w:drawing>
              <wp:anchor distT="0" distB="0" distL="114300" distR="114300" simplePos="0" relativeHeight="251666944" behindDoc="0" locked="0" layoutInCell="1" allowOverlap="1" wp14:anchorId="04B6BB36" wp14:editId="7138C1A8">
                <wp:simplePos x="0" y="0"/>
                <wp:positionH relativeFrom="column">
                  <wp:posOffset>3048000</wp:posOffset>
                </wp:positionH>
                <wp:positionV relativeFrom="paragraph">
                  <wp:posOffset>8455025</wp:posOffset>
                </wp:positionV>
                <wp:extent cx="2413635" cy="1311910"/>
                <wp:effectExtent l="0" t="0" r="24765" b="21590"/>
                <wp:wrapNone/>
                <wp:docPr id="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BE452D5" w14:textId="77777777" w:rsidR="00503766" w:rsidRDefault="00503766"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503766" w:rsidRDefault="00503766"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(where the DNO doesn’t witness).</w:t>
                            </w:r>
                          </w:p>
                        </w:txbxContent>
                      </wps:txbx>
                      <wps:bodyPr rot="0" vert="horz" wrap="square" lIns="91440" tIns="45720" rIns="91440" bIns="45720" anchor="t" anchorCtr="0" upright="1">
                        <a:noAutofit/>
                      </wps:bodyPr>
                    </wps:wsp>
                  </a:graphicData>
                </a:graphic>
              </wp:anchor>
            </w:drawing>
          </mc:Choice>
          <mc:Fallback>
            <w:pict>
              <v:rect w14:anchorId="04B6BB36" id="Rectangle 26" o:spid="_x0000_s1029" style="position:absolute;left:0;text-align:left;margin-left:240pt;margin-top:665.75pt;width:190.05pt;height:103.3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" filled="f" strokecolor="#010101" strokeweight=".26456mm">
                <v:stroke opacity="59110f"/>
                <v:path arrowok="t"/>
                <v:textbox>
                  <w:txbxContent>
                    <w:p w14:paraId="2BE452D5" w14:textId="77777777" w:rsidR="00503766" w:rsidRDefault="00503766"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503766" w:rsidRDefault="00503766"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(where the DNO doesn’t witness).</w:t>
                      </w:r>
                    </w:p>
                  </w:txbxContent>
                </v:textbox>
              </v:rect>
            </w:pict>
          </mc:Fallback>
        </mc:AlternateContent>
      </w:r>
      <w:r w:rsidRPr="00A068B0">
        <w:rPr>
          <w:rFonts w:ascii="Arial Bold" w:hAnsi="Arial Bold"/>
          <w:b/>
          <w:bCs/>
          <w:spacing w:val="0"/>
          <w:sz w:val="20"/>
        </w:rPr>
        <w:t>Connecting Micro-generator</w:t>
      </w:r>
      <w:r w:rsidRPr="00D277BF">
        <w:rPr>
          <w:rFonts w:ascii="Arial Bold" w:hAnsi="Arial Bold"/>
          <w:b/>
          <w:bCs/>
          <w:spacing w:val="0"/>
          <w:sz w:val="20"/>
        </w:rPr>
        <w:t>s</w:t>
      </w:r>
      <w:r w:rsidRPr="00A068B0">
        <w:rPr>
          <w:rFonts w:ascii="Arial Bold" w:hAnsi="Arial Bold"/>
          <w:b/>
          <w:bCs/>
          <w:spacing w:val="0"/>
          <w:sz w:val="20"/>
        </w:rPr>
        <w:t xml:space="preserve"> in a single premises</w:t>
      </w:r>
      <w:r w:rsidRPr="00A068B0">
        <w:rPr>
          <w:rFonts w:ascii="Arial Bold" w:hAnsi="Arial Bold"/>
          <w:b/>
          <w:bCs/>
          <w:spacing w:val="0"/>
          <w:sz w:val="20"/>
        </w:rPr>
        <w:tab/>
        <w:t>Connecting Micro-generators in multiple premises</w:t>
      </w:r>
    </w:p>
    <w:p w14:paraId="28A3414D" w14:textId="4F75452D" w:rsidR="0029104E" w:rsidRPr="00A068B0" w:rsidRDefault="007354D7" w:rsidP="0029104E">
      <w:pPr>
        <w:rPr>
          <w:b/>
          <w:bCs/>
        </w:rPr>
      </w:pPr>
      <w:r w:rsidRPr="00A068B0">
        <w:rPr>
          <w:b/>
          <w:bCs/>
          <w:noProof/>
          <w:lang w:eastAsia="en-GB"/>
        </w:rPr>
        <mc:AlternateContent>
          <mc:Choice Requires="wps">
            <w:drawing>
              <wp:anchor distT="0" distB="0" distL="114300" distR="114300" simplePos="0" relativeHeight="251672064" behindDoc="0" locked="0" layoutInCell="1" allowOverlap="1" wp14:anchorId="729B5B23" wp14:editId="00355EBF">
                <wp:simplePos x="0" y="0"/>
                <wp:positionH relativeFrom="column">
                  <wp:posOffset>247650</wp:posOffset>
                </wp:positionH>
                <wp:positionV relativeFrom="paragraph">
                  <wp:posOffset>72390</wp:posOffset>
                </wp:positionV>
                <wp:extent cx="2381250" cy="965200"/>
                <wp:effectExtent l="0" t="0" r="19050" b="25400"/>
                <wp:wrapNone/>
                <wp:docPr id="6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DAA059E"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503766" w:rsidRDefault="00503766"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w:t>
                            </w:r>
                            <w:r w:rsidRPr="00D277BF">
                              <w:rPr>
                                <w:rFonts w:ascii="Arial" w:eastAsia="Calibri" w:hAnsi="Arial" w:cs="Arial"/>
                                <w:bCs/>
                                <w:color w:val="000000"/>
                                <w:kern w:val="24"/>
                                <w:sz w:val="20"/>
                                <w:szCs w:val="20"/>
                                <w:lang w:val="en-US"/>
                              </w:rPr>
                              <w:t>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29B5B23" id="Freeform 25" o:spid="_x0000_s1030" style="position:absolute;left:0;text-align:left;margin-left:19.5pt;margin-top:5.7pt;width:187.5pt;height:76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DAA059E"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503766" w:rsidRDefault="00503766"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w:t>
                      </w:r>
                      <w:r w:rsidRPr="00D277BF">
                        <w:rPr>
                          <w:rFonts w:ascii="Arial" w:eastAsia="Calibri" w:hAnsi="Arial" w:cs="Arial"/>
                          <w:bCs/>
                          <w:color w:val="000000"/>
                          <w:kern w:val="24"/>
                          <w:sz w:val="20"/>
                          <w:szCs w:val="20"/>
                          <w:lang w:val="en-US"/>
                        </w:rPr>
                        <w:t>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v:textbox>
              </v:shape>
            </w:pict>
          </mc:Fallback>
        </mc:AlternateContent>
      </w:r>
      <w:r w:rsidRPr="00A068B0">
        <w:rPr>
          <w:b/>
          <w:bCs/>
          <w:noProof/>
          <w:lang w:eastAsia="en-GB"/>
        </w:rPr>
        <mc:AlternateContent>
          <mc:Choice Requires="wps">
            <w:drawing>
              <wp:anchor distT="0" distB="0" distL="114300" distR="114300" simplePos="0" relativeHeight="251665920" behindDoc="0" locked="0" layoutInCell="1" allowOverlap="1" wp14:anchorId="36E69360" wp14:editId="67427B5A">
                <wp:simplePos x="0" y="0"/>
                <wp:positionH relativeFrom="column">
                  <wp:posOffset>3133725</wp:posOffset>
                </wp:positionH>
                <wp:positionV relativeFrom="paragraph">
                  <wp:posOffset>107315</wp:posOffset>
                </wp:positionV>
                <wp:extent cx="2381250" cy="965200"/>
                <wp:effectExtent l="0" t="0" r="19050" b="25400"/>
                <wp:wrapNone/>
                <wp:docPr id="26"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71B24CF"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6A45F10F" w:rsidR="00503766" w:rsidRDefault="00503766"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of multiple </w:t>
                            </w:r>
                            <w:r>
                              <w:rPr>
                                <w:rFonts w:ascii="Arial" w:eastAsia="Calibri" w:hAnsi="Arial" w:cs="Arial"/>
                                <w:b/>
                                <w:bCs/>
                                <w:color w:val="000000"/>
                                <w:kern w:val="24"/>
                                <w:sz w:val="20"/>
                                <w:szCs w:val="20"/>
                                <w:lang w:val="en-US"/>
                              </w:rPr>
                              <w:t>Micro-generating Plant</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36E69360" id="_x0000_s1031" style="position:absolute;left:0;text-align:left;margin-left:246.75pt;margin-top:8.45pt;width:187.5pt;height:76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71B24CF"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6A45F10F" w:rsidR="00503766" w:rsidRDefault="00503766"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of multiple </w:t>
                      </w:r>
                      <w:r>
                        <w:rPr>
                          <w:rFonts w:ascii="Arial" w:eastAsia="Calibri" w:hAnsi="Arial" w:cs="Arial"/>
                          <w:b/>
                          <w:bCs/>
                          <w:color w:val="000000"/>
                          <w:kern w:val="24"/>
                          <w:sz w:val="20"/>
                          <w:szCs w:val="20"/>
                          <w:lang w:val="en-US"/>
                        </w:rPr>
                        <w:t>Micro-generating Plant</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v:textbox>
              </v:shape>
            </w:pict>
          </mc:Fallback>
        </mc:AlternateContent>
      </w:r>
    </w:p>
    <w:p w14:paraId="1A0CFC9E" w14:textId="77777777" w:rsidR="0029104E" w:rsidRPr="00A068B0" w:rsidRDefault="0029104E" w:rsidP="0029104E">
      <w:pPr>
        <w:rPr>
          <w:b/>
          <w:bCs/>
        </w:rPr>
      </w:pPr>
    </w:p>
    <w:p w14:paraId="7F440479" w14:textId="77777777" w:rsidR="0029104E" w:rsidRPr="00A068B0" w:rsidRDefault="0029104E" w:rsidP="0029104E">
      <w:pPr>
        <w:rPr>
          <w:b/>
          <w:bCs/>
        </w:rPr>
      </w:pPr>
    </w:p>
    <w:p w14:paraId="6F6C964E" w14:textId="3129EC5B" w:rsidR="0029104E" w:rsidRPr="00A068B0" w:rsidRDefault="0029104E" w:rsidP="0029104E">
      <w:pPr>
        <w:rPr>
          <w:b/>
          <w:bCs/>
        </w:rPr>
      </w:pPr>
    </w:p>
    <w:p w14:paraId="33CF3462" w14:textId="47292DDC" w:rsidR="0029104E" w:rsidRPr="00A068B0" w:rsidRDefault="0029104E" w:rsidP="0029104E">
      <w:pPr>
        <w:rPr>
          <w:b/>
          <w:bCs/>
        </w:rPr>
      </w:pPr>
    </w:p>
    <w:p w14:paraId="2F196BCB" w14:textId="287C9C77" w:rsidR="0029104E" w:rsidRPr="00A068B0" w:rsidRDefault="0029104E" w:rsidP="0029104E">
      <w:pPr>
        <w:rPr>
          <w:b/>
          <w:bCs/>
        </w:rPr>
      </w:pPr>
    </w:p>
    <w:p w14:paraId="7D491C90" w14:textId="742E6113"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99712" behindDoc="0" locked="0" layoutInCell="1" allowOverlap="1" wp14:anchorId="41C66202" wp14:editId="7ABF5628">
                <wp:simplePos x="0" y="0"/>
                <wp:positionH relativeFrom="column">
                  <wp:posOffset>4295775</wp:posOffset>
                </wp:positionH>
                <wp:positionV relativeFrom="paragraph">
                  <wp:posOffset>107315</wp:posOffset>
                </wp:positionV>
                <wp:extent cx="0" cy="234950"/>
                <wp:effectExtent l="76200" t="0" r="57150" b="50800"/>
                <wp:wrapNone/>
                <wp:docPr id="30" name="Straight Arrow Connector 30"/>
                <wp:cNvGraphicFramePr/>
                <a:graphic xmlns:a="http://schemas.openxmlformats.org/drawingml/2006/main">
                  <a:graphicData uri="http://schemas.microsoft.com/office/word/2010/wordprocessingShape">
                    <wps:wsp>
                      <wps:cNvCnPr/>
                      <wps:spPr>
                        <a:xfrm>
                          <a:off x="0" y="0"/>
                          <a:ext cx="0" cy="234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w:pict>
              <v:shapetype w14:anchorId="6DF8CB13" id="_x0000_t32" coordsize="21600,21600" o:spt="32" o:oned="t" path="m,l21600,21600e" filled="f">
                <v:path arrowok="t" fillok="f" o:connecttype="none"/>
                <o:lock v:ext="edit" shapetype="t"/>
              </v:shapetype>
              <v:shape id="Straight Arrow Connector 30" o:spid="_x0000_s1026" type="#_x0000_t32" style="position:absolute;margin-left:338.25pt;margin-top:8.45pt;width:0;height:18.5pt;z-index:251699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74112" behindDoc="0" locked="0" layoutInCell="1" allowOverlap="1" wp14:anchorId="296A4F55" wp14:editId="12EB6A8D">
                <wp:simplePos x="0" y="0"/>
                <wp:positionH relativeFrom="column">
                  <wp:posOffset>1428750</wp:posOffset>
                </wp:positionH>
                <wp:positionV relativeFrom="paragraph">
                  <wp:posOffset>87630</wp:posOffset>
                </wp:positionV>
                <wp:extent cx="0" cy="3095625"/>
                <wp:effectExtent l="76200" t="0" r="76200" b="47625"/>
                <wp:wrapNone/>
                <wp:docPr id="70" name="Straight Arrow Connector 70"/>
                <wp:cNvGraphicFramePr/>
                <a:graphic xmlns:a="http://schemas.openxmlformats.org/drawingml/2006/main">
                  <a:graphicData uri="http://schemas.microsoft.com/office/word/2010/wordprocessingShape">
                    <wps:wsp>
                      <wps:cNvCnPr/>
                      <wps:spPr>
                        <a:xfrm>
                          <a:off x="0" y="0"/>
                          <a:ext cx="0" cy="3095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shape w14:anchorId="4A8E674C" id="Straight Arrow Connector 70" o:spid="_x0000_s1026" type="#_x0000_t32" style="position:absolute;margin-left:112.5pt;margin-top:6.9pt;width:0;height:243.75pt;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" strokecolor="black [3213]">
                <v:stroke endarrow="block"/>
              </v:shape>
            </w:pict>
          </mc:Fallback>
        </mc:AlternateContent>
      </w:r>
    </w:p>
    <w:p w14:paraId="78D9CE00" w14:textId="4F8AEF7F" w:rsidR="0029104E" w:rsidRPr="00A068B0" w:rsidRDefault="0029104E" w:rsidP="0029104E">
      <w:pPr>
        <w:rPr>
          <w:b/>
          <w:bCs/>
        </w:rPr>
      </w:pPr>
    </w:p>
    <w:p w14:paraId="56C0C26C" w14:textId="1C762445"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60800" behindDoc="0" locked="0" layoutInCell="1" allowOverlap="1" wp14:anchorId="7F8452B7" wp14:editId="7BD46366">
                <wp:simplePos x="0" y="0"/>
                <wp:positionH relativeFrom="column">
                  <wp:posOffset>3143250</wp:posOffset>
                </wp:positionH>
                <wp:positionV relativeFrom="paragraph">
                  <wp:posOffset>11430</wp:posOffset>
                </wp:positionV>
                <wp:extent cx="2413635" cy="723900"/>
                <wp:effectExtent l="0" t="0" r="24765" b="19050"/>
                <wp:wrapNone/>
                <wp:docPr id="4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23900"/>
                        </a:xfrm>
                        <a:prstGeom prst="rect">
                          <a:avLst/>
                        </a:prstGeom>
                        <a:solidFill>
                          <a:schemeClr val="bg1"/>
                        </a:solidFill>
                        <a:ln w="9525">
                          <a:solidFill>
                            <a:srgbClr val="010101">
                              <a:alpha val="90195"/>
                            </a:srgbClr>
                          </a:solidFill>
                          <a:miter lim="800000"/>
                          <a:headEnd/>
                          <a:tailEnd/>
                        </a:ln>
                      </wps:spPr>
                      <wps:txbx>
                        <w:txbxContent>
                          <w:p w14:paraId="637CB9BD" w14:textId="61EC065E" w:rsidR="00503766" w:rsidRPr="001B17A4" w:rsidRDefault="00503766"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503766" w:rsidRDefault="00503766"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7F8452B7" id="Rectangle 7" o:spid="_x0000_s1032" style="position:absolute;left:0;text-align:left;margin-left:247.5pt;margin-top:.9pt;width:190.05pt;height:57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" fillcolor="white [3212]" strokecolor="#010101">
                <v:stroke opacity="59110f"/>
                <v:path arrowok="t"/>
                <v:textbox>
                  <w:txbxContent>
                    <w:p w14:paraId="637CB9BD" w14:textId="61EC065E" w:rsidR="00503766" w:rsidRPr="001B17A4" w:rsidRDefault="00503766"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503766" w:rsidRDefault="00503766"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v:textbox>
              </v:rect>
            </w:pict>
          </mc:Fallback>
        </mc:AlternateContent>
      </w:r>
    </w:p>
    <w:p w14:paraId="3BEF7CC8" w14:textId="211379C8" w:rsidR="0029104E" w:rsidRPr="00A068B0" w:rsidRDefault="0029104E" w:rsidP="0029104E">
      <w:pPr>
        <w:rPr>
          <w:b/>
          <w:bCs/>
        </w:rPr>
      </w:pPr>
    </w:p>
    <w:p w14:paraId="6D92CC6F" w14:textId="14D1A9A0" w:rsidR="0029104E" w:rsidRPr="00A068B0" w:rsidRDefault="0029104E" w:rsidP="0029104E">
      <w:pPr>
        <w:rPr>
          <w:b/>
          <w:bCs/>
        </w:rPr>
      </w:pPr>
    </w:p>
    <w:p w14:paraId="33B9BEFA" w14:textId="3FFA1D39" w:rsidR="0029104E" w:rsidRPr="00A068B0" w:rsidRDefault="0029104E" w:rsidP="0029104E">
      <w:pPr>
        <w:rPr>
          <w:b/>
          <w:bCs/>
        </w:rPr>
      </w:pPr>
    </w:p>
    <w:p w14:paraId="77E05203" w14:textId="3CA1623A"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700736" behindDoc="0" locked="0" layoutInCell="1" allowOverlap="1" wp14:anchorId="0B7D1B27" wp14:editId="6543984A">
                <wp:simplePos x="0" y="0"/>
                <wp:positionH relativeFrom="column">
                  <wp:posOffset>4314825</wp:posOffset>
                </wp:positionH>
                <wp:positionV relativeFrom="paragraph">
                  <wp:posOffset>93345</wp:posOffset>
                </wp:positionV>
                <wp:extent cx="0" cy="304800"/>
                <wp:effectExtent l="76200" t="0" r="57150" b="57150"/>
                <wp:wrapNone/>
                <wp:docPr id="33" name="Straight Arrow Connector 33"/>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62E300AF" id="Straight Arrow Connector 33" o:spid="_x0000_s1026" type="#_x0000_t32" style="position:absolute;margin-left:339.75pt;margin-top:7.35pt;width:0;height:24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" strokecolor="black [3040]">
                <v:stroke endarrow="block"/>
              </v:shape>
            </w:pict>
          </mc:Fallback>
        </mc:AlternateContent>
      </w:r>
    </w:p>
    <w:p w14:paraId="73B72B15" w14:textId="283E677D" w:rsidR="0029104E" w:rsidRPr="00A068B0" w:rsidRDefault="0029104E" w:rsidP="0029104E">
      <w:pPr>
        <w:rPr>
          <w:b/>
          <w:bCs/>
        </w:rPr>
      </w:pPr>
    </w:p>
    <w:p w14:paraId="54FCB758" w14:textId="58CD9141"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98688" behindDoc="0" locked="0" layoutInCell="1" allowOverlap="1" wp14:anchorId="13CBC5F0" wp14:editId="5837ED63">
                <wp:simplePos x="0" y="0"/>
                <wp:positionH relativeFrom="margin">
                  <wp:posOffset>3152775</wp:posOffset>
                </wp:positionH>
                <wp:positionV relativeFrom="paragraph">
                  <wp:posOffset>76835</wp:posOffset>
                </wp:positionV>
                <wp:extent cx="2413635" cy="742950"/>
                <wp:effectExtent l="0" t="0" r="24765" b="19050"/>
                <wp:wrapNone/>
                <wp:docPr id="2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429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19471A0" w14:textId="77777777" w:rsidR="00503766" w:rsidRDefault="00503766"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503766" w:rsidRPr="001B17A4" w:rsidRDefault="00503766" w:rsidP="00E470CF">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13CBC5F0" id="Rectangle 23" o:spid="_x0000_s1033" style="position:absolute;left:0;text-align:left;margin-left:248.25pt;margin-top:6.05pt;width:190.05pt;height:58.5pt;z-index:2516986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" filled="f" strokecolor="#010101">
                <v:stroke opacity="59110f"/>
                <v:path arrowok="t"/>
                <v:textbox>
                  <w:txbxContent>
                    <w:p w14:paraId="419471A0" w14:textId="77777777" w:rsidR="00503766" w:rsidRDefault="00503766"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503766" w:rsidRPr="001B17A4" w:rsidRDefault="00503766" w:rsidP="00E470CF">
                      <w:pPr>
                        <w:pStyle w:val="NormalWeb"/>
                        <w:spacing w:before="0" w:beforeAutospacing="0" w:after="0" w:afterAutospacing="0"/>
                        <w:jc w:val="center"/>
                      </w:pPr>
                    </w:p>
                  </w:txbxContent>
                </v:textbox>
                <w10:wrap anchorx="margin"/>
              </v:rect>
            </w:pict>
          </mc:Fallback>
        </mc:AlternateContent>
      </w:r>
    </w:p>
    <w:p w14:paraId="7E128867" w14:textId="07A1B8E9" w:rsidR="0029104E" w:rsidRPr="00A068B0" w:rsidRDefault="0029104E" w:rsidP="0029104E">
      <w:pPr>
        <w:rPr>
          <w:b/>
          <w:bCs/>
        </w:rPr>
      </w:pPr>
    </w:p>
    <w:p w14:paraId="2807C4AA" w14:textId="56BC0C7B" w:rsidR="0029104E" w:rsidRPr="00A068B0" w:rsidRDefault="0029104E" w:rsidP="0029104E">
      <w:pPr>
        <w:rPr>
          <w:b/>
          <w:bCs/>
        </w:rPr>
      </w:pPr>
    </w:p>
    <w:p w14:paraId="4D10814D" w14:textId="751C3F96" w:rsidR="0029104E" w:rsidRPr="00A068B0" w:rsidRDefault="0029104E" w:rsidP="0029104E">
      <w:pPr>
        <w:rPr>
          <w:b/>
          <w:bCs/>
        </w:rPr>
      </w:pPr>
    </w:p>
    <w:p w14:paraId="0D3D551F" w14:textId="12BC257F" w:rsidR="0029104E" w:rsidRPr="00A068B0" w:rsidRDefault="0029104E" w:rsidP="0029104E">
      <w:pPr>
        <w:rPr>
          <w:b/>
          <w:bCs/>
        </w:rPr>
      </w:pPr>
    </w:p>
    <w:p w14:paraId="04F73A31" w14:textId="623F81A8"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702784" behindDoc="0" locked="0" layoutInCell="1" allowOverlap="1" wp14:anchorId="1AF6F86E" wp14:editId="0FFB04F3">
                <wp:simplePos x="0" y="0"/>
                <wp:positionH relativeFrom="column">
                  <wp:posOffset>4314825</wp:posOffset>
                </wp:positionH>
                <wp:positionV relativeFrom="paragraph">
                  <wp:posOffset>16510</wp:posOffset>
                </wp:positionV>
                <wp:extent cx="0" cy="304800"/>
                <wp:effectExtent l="76200" t="0" r="57150" b="57150"/>
                <wp:wrapNone/>
                <wp:docPr id="79" name="Straight Arrow Connector 79"/>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22115AD5" id="Straight Arrow Connector 79" o:spid="_x0000_s1026" type="#_x0000_t32" style="position:absolute;margin-left:339.75pt;margin-top:1.3pt;width:0;height:2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" strokecolor="black [3040]">
                <v:stroke endarrow="block"/>
              </v:shape>
            </w:pict>
          </mc:Fallback>
        </mc:AlternateContent>
      </w:r>
    </w:p>
    <w:p w14:paraId="1B80188F" w14:textId="500B0956" w:rsidR="0029104E" w:rsidRPr="00A068B0" w:rsidRDefault="0029104E" w:rsidP="0029104E">
      <w:pPr>
        <w:rPr>
          <w:b/>
        </w:rPr>
      </w:pPr>
    </w:p>
    <w:p w14:paraId="1C3AE69D" w14:textId="7EF2A367" w:rsidR="0029104E" w:rsidRPr="003B2076" w:rsidRDefault="00E470CF" w:rsidP="0029104E">
      <w:r w:rsidRPr="00A068B0">
        <w:rPr>
          <w:b/>
          <w:bCs/>
          <w:noProof/>
          <w:lang w:eastAsia="en-GB"/>
        </w:rPr>
        <mc:AlternateContent>
          <mc:Choice Requires="wps">
            <w:drawing>
              <wp:anchor distT="0" distB="0" distL="114300" distR="114300" simplePos="0" relativeHeight="251664896" behindDoc="0" locked="0" layoutInCell="1" allowOverlap="1" wp14:anchorId="2828410A" wp14:editId="3C96FA39">
                <wp:simplePos x="0" y="0"/>
                <wp:positionH relativeFrom="column">
                  <wp:posOffset>3143250</wp:posOffset>
                </wp:positionH>
                <wp:positionV relativeFrom="paragraph">
                  <wp:posOffset>9525</wp:posOffset>
                </wp:positionV>
                <wp:extent cx="2413635" cy="476250"/>
                <wp:effectExtent l="0" t="0" r="24765" b="19050"/>
                <wp:wrapNone/>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4762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B11EC0C" w14:textId="0379EFDF" w:rsidR="00503766" w:rsidRPr="001B17A4" w:rsidRDefault="00503766"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2828410A" id="_x0000_s1034" style="position:absolute;left:0;text-align:left;margin-left:247.5pt;margin-top:.75pt;width:190.05pt;height:37.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" filled="f" strokecolor="#010101">
                <v:stroke opacity="59110f"/>
                <v:path arrowok="t"/>
                <v:textbox>
                  <w:txbxContent>
                    <w:p w14:paraId="1B11EC0C" w14:textId="0379EFDF" w:rsidR="00503766" w:rsidRPr="001B17A4" w:rsidRDefault="00503766"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v:textbox>
              </v:rect>
            </w:pict>
          </mc:Fallback>
        </mc:AlternateContent>
      </w:r>
    </w:p>
    <w:p w14:paraId="1AADE583" w14:textId="395E0105" w:rsidR="0029104E" w:rsidRPr="003B2076" w:rsidRDefault="00E470CF" w:rsidP="0029104E">
      <w:r w:rsidRPr="00A068B0">
        <w:rPr>
          <w:b/>
          <w:bCs/>
          <w:noProof/>
          <w:lang w:eastAsia="en-GB"/>
        </w:rPr>
        <mc:AlternateContent>
          <mc:Choice Requires="wps">
            <w:drawing>
              <wp:anchor distT="0" distB="0" distL="114300" distR="114300" simplePos="0" relativeHeight="251704832" behindDoc="0" locked="0" layoutInCell="1" allowOverlap="1" wp14:anchorId="4F464F2E" wp14:editId="5CD92A59">
                <wp:simplePos x="0" y="0"/>
                <wp:positionH relativeFrom="column">
                  <wp:posOffset>4314825</wp:posOffset>
                </wp:positionH>
                <wp:positionV relativeFrom="paragraph">
                  <wp:posOffset>334645</wp:posOffset>
                </wp:positionV>
                <wp:extent cx="0" cy="304800"/>
                <wp:effectExtent l="76200" t="0" r="57150" b="57150"/>
                <wp:wrapNone/>
                <wp:docPr id="14464" name="Straight Arrow Connector 14464"/>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0F79EFFE" id="Straight Arrow Connector 14464" o:spid="_x0000_s1026" type="#_x0000_t32" style="position:absolute;margin-left:339.75pt;margin-top:26.35pt;width:0;height:24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71040" behindDoc="0" locked="0" layoutInCell="1" allowOverlap="1" wp14:anchorId="3090EBCA" wp14:editId="6465AF8F">
                <wp:simplePos x="0" y="0"/>
                <wp:positionH relativeFrom="column">
                  <wp:posOffset>3124200</wp:posOffset>
                </wp:positionH>
                <wp:positionV relativeFrom="paragraph">
                  <wp:posOffset>635635</wp:posOffset>
                </wp:positionV>
                <wp:extent cx="2413635" cy="1311910"/>
                <wp:effectExtent l="0" t="0" r="24765" b="21590"/>
                <wp:wrapNone/>
                <wp:docPr id="6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0D3C22E" w14:textId="78C35C81" w:rsidR="00503766" w:rsidRDefault="00503766"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w:t>
                            </w:r>
                            <w:r w:rsidRPr="000C66EA">
                              <w:rPr>
                                <w:rFonts w:ascii="Arial" w:eastAsia="Calibri" w:hAnsi="Arial" w:cs="Arial"/>
                                <w:color w:val="000000" w:themeColor="text1"/>
                                <w:kern w:val="24"/>
                                <w:sz w:val="20"/>
                                <w:szCs w:val="20"/>
                                <w:lang w:val="en-US"/>
                              </w:rPr>
                              <w:t>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wps:txbx>
                      <wps:bodyPr rot="0" vert="horz" wrap="square" lIns="91440" tIns="45720" rIns="91440" bIns="45720" anchor="t" anchorCtr="0" upright="1">
                        <a:noAutofit/>
                      </wps:bodyPr>
                    </wps:wsp>
                  </a:graphicData>
                </a:graphic>
              </wp:anchor>
            </w:drawing>
          </mc:Choice>
          <mc:Fallback>
            <w:pict>
              <v:rect w14:anchorId="3090EBCA" id="_x0000_s1035" style="position:absolute;left:0;text-align:left;margin-left:246pt;margin-top:50.05pt;width:190.05pt;height:103.3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" filled="f" strokecolor="#010101" strokeweight=".26456mm">
                <v:stroke opacity="59110f"/>
                <v:path arrowok="t"/>
                <v:textbox>
                  <w:txbxContent>
                    <w:p w14:paraId="60D3C22E" w14:textId="78C35C81" w:rsidR="00503766" w:rsidRDefault="00503766"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w:t>
                      </w:r>
                      <w:r w:rsidRPr="000C66EA">
                        <w:rPr>
                          <w:rFonts w:ascii="Arial" w:eastAsia="Calibri" w:hAnsi="Arial" w:cs="Arial"/>
                          <w:color w:val="000000" w:themeColor="text1"/>
                          <w:kern w:val="24"/>
                          <w:sz w:val="20"/>
                          <w:szCs w:val="20"/>
                          <w:lang w:val="en-US"/>
                        </w:rPr>
                        <w:t>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v:textbox>
              </v:rect>
            </w:pict>
          </mc:Fallback>
        </mc:AlternateContent>
      </w:r>
      <w:r w:rsidR="00C75EB7" w:rsidRPr="00A068B0">
        <w:rPr>
          <w:b/>
          <w:bCs/>
          <w:noProof/>
          <w:lang w:eastAsia="en-GB"/>
        </w:rPr>
        <mc:AlternateContent>
          <mc:Choice Requires="wps">
            <w:drawing>
              <wp:anchor distT="0" distB="0" distL="114300" distR="114300" simplePos="0" relativeHeight="251673088" behindDoc="0" locked="0" layoutInCell="1" allowOverlap="1" wp14:anchorId="1F696DCA" wp14:editId="0256643B">
                <wp:simplePos x="0" y="0"/>
                <wp:positionH relativeFrom="column">
                  <wp:posOffset>228600</wp:posOffset>
                </wp:positionH>
                <wp:positionV relativeFrom="paragraph">
                  <wp:posOffset>629920</wp:posOffset>
                </wp:positionV>
                <wp:extent cx="2413635" cy="1311910"/>
                <wp:effectExtent l="0" t="0" r="24765" b="21590"/>
                <wp:wrapNone/>
                <wp:docPr id="6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8EE6C4D" w14:textId="05D94788" w:rsidR="00503766" w:rsidRDefault="00503766"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w:t>
                            </w:r>
                            <w:r w:rsidRPr="000C66EA">
                              <w:rPr>
                                <w:rFonts w:ascii="Arial" w:eastAsia="Calibri" w:hAnsi="Arial" w:cs="Arial"/>
                                <w:color w:val="000000" w:themeColor="text1"/>
                                <w:kern w:val="24"/>
                                <w:sz w:val="20"/>
                                <w:szCs w:val="20"/>
                                <w:lang w:val="en-US"/>
                              </w:rPr>
                              <w:t>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wps:txbx>
                      <wps:bodyPr rot="0" vert="horz" wrap="square" lIns="91440" tIns="45720" rIns="91440" bIns="45720" anchor="t" anchorCtr="0" upright="1">
                        <a:noAutofit/>
                      </wps:bodyPr>
                    </wps:wsp>
                  </a:graphicData>
                </a:graphic>
              </wp:anchor>
            </w:drawing>
          </mc:Choice>
          <mc:Fallback>
            <w:pict>
              <v:rect w14:anchorId="1F696DCA" id="_x0000_s1036" style="position:absolute;left:0;text-align:left;margin-left:18pt;margin-top:49.6pt;width:190.05pt;height:103.3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" filled="f" strokecolor="#010101" strokeweight=".26456mm">
                <v:stroke opacity="59110f"/>
                <v:path arrowok="t"/>
                <v:textbox>
                  <w:txbxContent>
                    <w:p w14:paraId="68EE6C4D" w14:textId="05D94788" w:rsidR="00503766" w:rsidRDefault="00503766"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w:t>
                      </w:r>
                      <w:r w:rsidRPr="000C66EA">
                        <w:rPr>
                          <w:rFonts w:ascii="Arial" w:eastAsia="Calibri" w:hAnsi="Arial" w:cs="Arial"/>
                          <w:color w:val="000000" w:themeColor="text1"/>
                          <w:kern w:val="24"/>
                          <w:sz w:val="20"/>
                          <w:szCs w:val="20"/>
                          <w:lang w:val="en-US"/>
                        </w:rPr>
                        <w:t>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v:textbox>
              </v:rect>
            </w:pict>
          </mc:Fallback>
        </mc:AlternateContent>
      </w:r>
    </w:p>
    <w:bookmarkEnd w:id="585"/>
    <w:p w14:paraId="4DE38F50" w14:textId="1F58DC1C" w:rsidR="0053317C" w:rsidRPr="003B2076" w:rsidRDefault="0053317C" w:rsidP="0029104E">
      <w:pPr>
        <w:rPr>
          <w:b/>
          <w:sz w:val="20"/>
        </w:rPr>
        <w:sectPr w:rsidR="0053317C" w:rsidRPr="003B2076" w:rsidSect="00D6379C">
          <w:pgSz w:w="11906" w:h="16838"/>
          <w:pgMar w:top="1440" w:right="1440" w:bottom="1440" w:left="1440" w:header="708" w:footer="708" w:gutter="0"/>
          <w:cols w:space="708"/>
          <w:docGrid w:linePitch="360"/>
        </w:sectPr>
      </w:pPr>
    </w:p>
    <w:p w14:paraId="727EC66A" w14:textId="7EED35FA" w:rsidR="0029104E" w:rsidRPr="003B2076" w:rsidRDefault="0029104E" w:rsidP="0029104E">
      <w:pPr>
        <w:pStyle w:val="Heading1"/>
        <w:numPr>
          <w:ilvl w:val="0"/>
          <w:numId w:val="0"/>
        </w:numPr>
      </w:pPr>
      <w:bookmarkStart w:id="586" w:name="_Toc76882413"/>
      <w:r w:rsidRPr="003B2076">
        <w:lastRenderedPageBreak/>
        <w:t>Appendix 3. Micro-generator Documentation</w:t>
      </w:r>
      <w:bookmarkEnd w:id="586"/>
      <w:r w:rsidRPr="003B2076">
        <w:t xml:space="preserve"> </w:t>
      </w:r>
    </w:p>
    <w:p w14:paraId="048EBCA2" w14:textId="56D42683" w:rsidR="0029104E" w:rsidRPr="00A068B0" w:rsidRDefault="0029104E" w:rsidP="0029104E">
      <w:pPr>
        <w:rPr>
          <w:spacing w:val="0"/>
        </w:rPr>
      </w:pPr>
      <w:r w:rsidRPr="00A068B0">
        <w:rPr>
          <w:spacing w:val="0"/>
        </w:rPr>
        <w:t xml:space="preserve">A number of forms are required to be completed and submitted to the </w:t>
      </w:r>
      <w:r w:rsidRPr="00A068B0">
        <w:rPr>
          <w:b/>
          <w:spacing w:val="0"/>
        </w:rPr>
        <w:t>DNO</w:t>
      </w:r>
      <w:r w:rsidRPr="00A068B0">
        <w:rPr>
          <w:spacing w:val="0"/>
        </w:rPr>
        <w:t xml:space="preserve"> for </w:t>
      </w:r>
      <w:r w:rsidRPr="00A068B0">
        <w:rPr>
          <w:b/>
          <w:spacing w:val="0"/>
        </w:rPr>
        <w:t>Micro-generator</w:t>
      </w:r>
      <w:r w:rsidRPr="00A068B0">
        <w:rPr>
          <w:spacing w:val="0"/>
        </w:rPr>
        <w:t xml:space="preserve"> installations and any subsequent modifications to equipment, and/or permanent decommissioning. These are summarised in the table below. The stages in the table below are described in more detail in the Distributed Generation Connection Guides, which are available free of charge on the Energy Networks Association website</w:t>
      </w:r>
      <w:r w:rsidRPr="00A068B0">
        <w:rPr>
          <w:rStyle w:val="FootnoteReference"/>
          <w:spacing w:val="0"/>
          <w:sz w:val="22"/>
          <w:vertAlign w:val="superscript"/>
        </w:rPr>
        <w:footnoteReference w:id="9"/>
      </w:r>
      <w:r w:rsidRPr="00A068B0">
        <w:rPr>
          <w:spacing w:val="0"/>
        </w:rPr>
        <w:t>.</w:t>
      </w:r>
    </w:p>
    <w:p w14:paraId="23D653B2" w14:textId="77777777" w:rsidR="00BB7D9E" w:rsidRPr="003B2076" w:rsidRDefault="00BB7D9E" w:rsidP="0029104E"/>
    <w:tbl>
      <w:tblPr>
        <w:tblStyle w:val="TableGrid"/>
        <w:tblW w:w="9212" w:type="dxa"/>
        <w:tblLayout w:type="fixed"/>
        <w:tblLook w:val="04A0" w:firstRow="1" w:lastRow="0" w:firstColumn="1" w:lastColumn="0" w:noHBand="0" w:noVBand="1"/>
      </w:tblPr>
      <w:tblGrid>
        <w:gridCol w:w="1701"/>
        <w:gridCol w:w="1838"/>
        <w:gridCol w:w="2410"/>
        <w:gridCol w:w="1052"/>
        <w:gridCol w:w="1074"/>
        <w:gridCol w:w="1137"/>
      </w:tblGrid>
      <w:tr w:rsidR="00687CE2" w:rsidRPr="00C07FA6" w14:paraId="3DA8576D" w14:textId="77777777" w:rsidTr="00A068B0">
        <w:tc>
          <w:tcPr>
            <w:tcW w:w="1701" w:type="dxa"/>
          </w:tcPr>
          <w:p w14:paraId="40FCDDD6" w14:textId="3648867C" w:rsidR="00687CE2" w:rsidRPr="00A068B0" w:rsidRDefault="001800F0" w:rsidP="00A068B0">
            <w:pPr>
              <w:spacing w:before="120" w:after="120"/>
              <w:rPr>
                <w:b/>
                <w:spacing w:val="0"/>
              </w:rPr>
            </w:pPr>
            <w:r w:rsidRPr="00A068B0">
              <w:rPr>
                <w:b/>
                <w:spacing w:val="0"/>
              </w:rPr>
              <w:t>Stage</w:t>
            </w:r>
          </w:p>
        </w:tc>
        <w:tc>
          <w:tcPr>
            <w:tcW w:w="1838" w:type="dxa"/>
          </w:tcPr>
          <w:p w14:paraId="3FD737CE" w14:textId="57FC7851" w:rsidR="00687CE2" w:rsidRPr="00A068B0" w:rsidRDefault="001800F0" w:rsidP="00A068B0">
            <w:pPr>
              <w:spacing w:before="120" w:after="120"/>
              <w:rPr>
                <w:b/>
                <w:spacing w:val="0"/>
              </w:rPr>
            </w:pPr>
            <w:r w:rsidRPr="00A068B0">
              <w:rPr>
                <w:b/>
                <w:spacing w:val="0"/>
              </w:rPr>
              <w:t>Form</w:t>
            </w:r>
          </w:p>
        </w:tc>
        <w:tc>
          <w:tcPr>
            <w:tcW w:w="2410" w:type="dxa"/>
          </w:tcPr>
          <w:p w14:paraId="3E84A43D" w14:textId="1997C26E" w:rsidR="00687CE2" w:rsidRPr="00A068B0" w:rsidRDefault="001800F0" w:rsidP="00A068B0">
            <w:pPr>
              <w:spacing w:before="120" w:after="120"/>
              <w:rPr>
                <w:b/>
                <w:spacing w:val="0"/>
              </w:rPr>
            </w:pPr>
            <w:r w:rsidRPr="00A068B0">
              <w:rPr>
                <w:b/>
                <w:spacing w:val="0"/>
              </w:rPr>
              <w:t>Notes / Description</w:t>
            </w:r>
          </w:p>
        </w:tc>
        <w:tc>
          <w:tcPr>
            <w:tcW w:w="1052" w:type="dxa"/>
          </w:tcPr>
          <w:p w14:paraId="019DA02A" w14:textId="77777777" w:rsidR="00687CE2" w:rsidRPr="00A068B0" w:rsidRDefault="00687CE2" w:rsidP="00A068B0">
            <w:pPr>
              <w:spacing w:before="120" w:after="120"/>
              <w:rPr>
                <w:b/>
                <w:spacing w:val="0"/>
                <w:sz w:val="18"/>
              </w:rPr>
            </w:pPr>
            <w:r w:rsidRPr="00A068B0">
              <w:rPr>
                <w:b/>
                <w:spacing w:val="0"/>
                <w:sz w:val="18"/>
              </w:rPr>
              <w:t>Single premises</w:t>
            </w:r>
          </w:p>
        </w:tc>
        <w:tc>
          <w:tcPr>
            <w:tcW w:w="1074" w:type="dxa"/>
          </w:tcPr>
          <w:p w14:paraId="1716233B" w14:textId="219A8AE4" w:rsidR="00687CE2" w:rsidRPr="00A068B0" w:rsidRDefault="00687CE2" w:rsidP="00A068B0">
            <w:pPr>
              <w:spacing w:before="120" w:after="120"/>
              <w:rPr>
                <w:b/>
                <w:spacing w:val="0"/>
                <w:sz w:val="18"/>
              </w:rPr>
            </w:pPr>
            <w:r w:rsidRPr="00A068B0">
              <w:rPr>
                <w:b/>
                <w:spacing w:val="0"/>
                <w:sz w:val="18"/>
              </w:rPr>
              <w:t>Multiple premises</w:t>
            </w:r>
          </w:p>
        </w:tc>
        <w:tc>
          <w:tcPr>
            <w:tcW w:w="1137" w:type="dxa"/>
          </w:tcPr>
          <w:p w14:paraId="67F86740" w14:textId="77777777" w:rsidR="00687CE2" w:rsidRDefault="001800F0" w:rsidP="006F1070">
            <w:pPr>
              <w:spacing w:before="120"/>
              <w:jc w:val="center"/>
              <w:rPr>
                <w:b/>
                <w:spacing w:val="0"/>
                <w:sz w:val="18"/>
              </w:rPr>
            </w:pPr>
            <w:r w:rsidRPr="00A068B0">
              <w:rPr>
                <w:b/>
                <w:spacing w:val="0"/>
                <w:sz w:val="18"/>
              </w:rPr>
              <w:t>Complete</w:t>
            </w:r>
          </w:p>
          <w:p w14:paraId="47525C36" w14:textId="3F9DE994" w:rsidR="006F1070" w:rsidRPr="00A068B0" w:rsidRDefault="006F1070" w:rsidP="006F1070">
            <w:pPr>
              <w:spacing w:before="120"/>
              <w:jc w:val="center"/>
              <w:rPr>
                <w:b/>
                <w:spacing w:val="0"/>
              </w:rPr>
            </w:pPr>
            <w:r>
              <w:rPr>
                <w:b/>
                <w:spacing w:val="0"/>
                <w:sz w:val="18"/>
              </w:rPr>
              <w:t>Y/N</w:t>
            </w:r>
          </w:p>
        </w:tc>
      </w:tr>
      <w:tr w:rsidR="00687CE2" w:rsidRPr="00C07FA6" w14:paraId="3ED44A24" w14:textId="77777777" w:rsidTr="00A068B0">
        <w:trPr>
          <w:trHeight w:val="509"/>
        </w:trPr>
        <w:tc>
          <w:tcPr>
            <w:tcW w:w="1701" w:type="dxa"/>
          </w:tcPr>
          <w:p w14:paraId="7E2EBD9F" w14:textId="77777777" w:rsidR="00687CE2" w:rsidRPr="00A068B0" w:rsidRDefault="00687CE2" w:rsidP="00A068B0">
            <w:pPr>
              <w:spacing w:before="120" w:after="120"/>
              <w:jc w:val="left"/>
              <w:rPr>
                <w:spacing w:val="0"/>
                <w:sz w:val="20"/>
              </w:rPr>
            </w:pPr>
            <w:r w:rsidRPr="00A068B0">
              <w:rPr>
                <w:spacing w:val="0"/>
                <w:sz w:val="20"/>
              </w:rPr>
              <w:t xml:space="preserve">1. Find an </w:t>
            </w:r>
            <w:r w:rsidRPr="00A068B0">
              <w:rPr>
                <w:b/>
                <w:spacing w:val="0"/>
                <w:sz w:val="20"/>
              </w:rPr>
              <w:t>Installer</w:t>
            </w:r>
          </w:p>
        </w:tc>
        <w:tc>
          <w:tcPr>
            <w:tcW w:w="1838" w:type="dxa"/>
          </w:tcPr>
          <w:p w14:paraId="622D7279"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048D7396" w14:textId="77777777" w:rsidR="00687CE2" w:rsidRPr="00A068B0" w:rsidRDefault="00687CE2" w:rsidP="00A068B0">
            <w:pPr>
              <w:spacing w:before="120" w:after="120"/>
              <w:jc w:val="left"/>
              <w:rPr>
                <w:spacing w:val="0"/>
                <w:sz w:val="20"/>
              </w:rPr>
            </w:pPr>
            <w:r w:rsidRPr="00A068B0">
              <w:rPr>
                <w:spacing w:val="0"/>
                <w:sz w:val="20"/>
              </w:rPr>
              <w:t>No form required – see ENA Distributed Generation Connection Guides for more information.  Outside of the scope of this document.</w:t>
            </w:r>
          </w:p>
        </w:tc>
        <w:tc>
          <w:tcPr>
            <w:tcW w:w="1052" w:type="dxa"/>
            <w:vAlign w:val="center"/>
          </w:tcPr>
          <w:p w14:paraId="4197FCF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ED131ED" w14:textId="6017C4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A753DE5" w14:textId="77777777" w:rsidR="00687CE2" w:rsidRPr="00A068B0" w:rsidRDefault="00687CE2" w:rsidP="00A068B0">
            <w:pPr>
              <w:spacing w:before="120" w:after="120"/>
              <w:rPr>
                <w:spacing w:val="0"/>
                <w:sz w:val="20"/>
              </w:rPr>
            </w:pPr>
          </w:p>
        </w:tc>
      </w:tr>
      <w:tr w:rsidR="00687CE2" w:rsidRPr="00C07FA6" w14:paraId="25D53795" w14:textId="77777777" w:rsidTr="00A068B0">
        <w:trPr>
          <w:trHeight w:val="401"/>
        </w:trPr>
        <w:tc>
          <w:tcPr>
            <w:tcW w:w="1701" w:type="dxa"/>
          </w:tcPr>
          <w:p w14:paraId="712D19A5" w14:textId="77777777" w:rsidR="00687CE2" w:rsidRPr="00A068B0" w:rsidRDefault="00687CE2" w:rsidP="00A068B0">
            <w:pPr>
              <w:spacing w:before="120" w:after="120"/>
              <w:jc w:val="left"/>
              <w:rPr>
                <w:spacing w:val="0"/>
                <w:sz w:val="20"/>
              </w:rPr>
            </w:pPr>
            <w:r w:rsidRPr="00A068B0">
              <w:rPr>
                <w:spacing w:val="0"/>
                <w:sz w:val="20"/>
              </w:rPr>
              <w:t xml:space="preserve">2. Discuss with the </w:t>
            </w:r>
            <w:r w:rsidRPr="00A068B0">
              <w:rPr>
                <w:b/>
                <w:spacing w:val="0"/>
                <w:sz w:val="20"/>
              </w:rPr>
              <w:t>DNO</w:t>
            </w:r>
          </w:p>
        </w:tc>
        <w:tc>
          <w:tcPr>
            <w:tcW w:w="1838" w:type="dxa"/>
          </w:tcPr>
          <w:p w14:paraId="6A3DD596"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6137C510" w14:textId="77777777" w:rsidR="00687CE2" w:rsidRPr="00A068B0" w:rsidRDefault="00687CE2" w:rsidP="00A068B0">
            <w:pPr>
              <w:spacing w:before="120" w:after="120"/>
              <w:jc w:val="left"/>
              <w:rPr>
                <w:spacing w:val="0"/>
                <w:sz w:val="20"/>
              </w:rPr>
            </w:pPr>
            <w:r w:rsidRPr="00A068B0">
              <w:rPr>
                <w:spacing w:val="0"/>
                <w:sz w:val="20"/>
              </w:rPr>
              <w:t>As above.</w:t>
            </w:r>
          </w:p>
        </w:tc>
        <w:tc>
          <w:tcPr>
            <w:tcW w:w="1052" w:type="dxa"/>
            <w:vAlign w:val="center"/>
          </w:tcPr>
          <w:p w14:paraId="338FF465"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349F8AA7" w14:textId="7F618978"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796F8D7" w14:textId="77777777" w:rsidR="00687CE2" w:rsidRPr="00A068B0" w:rsidRDefault="00687CE2" w:rsidP="00A068B0">
            <w:pPr>
              <w:spacing w:before="120" w:after="120"/>
              <w:rPr>
                <w:spacing w:val="0"/>
                <w:sz w:val="20"/>
              </w:rPr>
            </w:pPr>
          </w:p>
        </w:tc>
      </w:tr>
      <w:tr w:rsidR="00687CE2" w:rsidRPr="00C07FA6" w14:paraId="5B2413A1" w14:textId="77777777" w:rsidTr="00A068B0">
        <w:trPr>
          <w:trHeight w:val="420"/>
        </w:trPr>
        <w:tc>
          <w:tcPr>
            <w:tcW w:w="1701" w:type="dxa"/>
          </w:tcPr>
          <w:p w14:paraId="7FC2230C" w14:textId="77777777" w:rsidR="00687CE2" w:rsidRPr="00A068B0" w:rsidRDefault="00687CE2" w:rsidP="00A068B0">
            <w:pPr>
              <w:spacing w:before="120" w:after="120"/>
              <w:jc w:val="left"/>
              <w:rPr>
                <w:spacing w:val="0"/>
                <w:sz w:val="20"/>
              </w:rPr>
            </w:pPr>
            <w:r w:rsidRPr="00A068B0">
              <w:rPr>
                <w:spacing w:val="0"/>
                <w:sz w:val="20"/>
              </w:rPr>
              <w:t>3. Submit application</w:t>
            </w:r>
          </w:p>
        </w:tc>
        <w:tc>
          <w:tcPr>
            <w:tcW w:w="1838" w:type="dxa"/>
          </w:tcPr>
          <w:p w14:paraId="55C76DFB" w14:textId="069272CC" w:rsidR="00687CE2" w:rsidRPr="00A068B0" w:rsidRDefault="00687CE2" w:rsidP="00A068B0">
            <w:pPr>
              <w:spacing w:before="120" w:after="120"/>
              <w:jc w:val="left"/>
              <w:rPr>
                <w:spacing w:val="0"/>
                <w:sz w:val="20"/>
              </w:rPr>
            </w:pPr>
            <w:r w:rsidRPr="00A068B0">
              <w:rPr>
                <w:spacing w:val="0"/>
                <w:sz w:val="20"/>
              </w:rPr>
              <w:t>A: Application form</w:t>
            </w:r>
          </w:p>
        </w:tc>
        <w:tc>
          <w:tcPr>
            <w:tcW w:w="2410" w:type="dxa"/>
          </w:tcPr>
          <w:p w14:paraId="5ED3224E" w14:textId="24274DF8" w:rsidR="00687CE2" w:rsidRPr="00A068B0" w:rsidRDefault="00687CE2" w:rsidP="00A068B0">
            <w:pPr>
              <w:spacing w:before="120" w:after="120"/>
              <w:jc w:val="left"/>
              <w:rPr>
                <w:spacing w:val="0"/>
                <w:sz w:val="20"/>
              </w:rPr>
            </w:pPr>
            <w:r w:rsidRPr="00A068B0">
              <w:rPr>
                <w:spacing w:val="0"/>
                <w:sz w:val="20"/>
              </w:rPr>
              <w:t xml:space="preserve">Submit an application, so that the </w:t>
            </w:r>
            <w:r w:rsidRPr="00A068B0">
              <w:rPr>
                <w:b/>
                <w:spacing w:val="0"/>
                <w:sz w:val="20"/>
              </w:rPr>
              <w:t>DNO</w:t>
            </w:r>
            <w:r w:rsidRPr="00A068B0">
              <w:rPr>
                <w:spacing w:val="0"/>
                <w:sz w:val="20"/>
              </w:rPr>
              <w:t xml:space="preserve"> can assess whether there is a requirement for network studies and </w:t>
            </w:r>
            <w:r w:rsidRPr="00A068B0">
              <w:rPr>
                <w:b/>
                <w:spacing w:val="0"/>
                <w:sz w:val="20"/>
                <w:lang w:val="en-US"/>
              </w:rPr>
              <w:t>Distribution</w:t>
            </w:r>
            <w:r w:rsidRPr="00A068B0">
              <w:rPr>
                <w:b/>
                <w:spacing w:val="0"/>
                <w:sz w:val="20"/>
              </w:rPr>
              <w:t xml:space="preserve"> Network</w:t>
            </w:r>
            <w:r w:rsidRPr="00A068B0">
              <w:rPr>
                <w:spacing w:val="0"/>
                <w:sz w:val="20"/>
              </w:rPr>
              <w:t xml:space="preserve"> reinforcement.</w:t>
            </w:r>
          </w:p>
        </w:tc>
        <w:tc>
          <w:tcPr>
            <w:tcW w:w="1052" w:type="dxa"/>
            <w:vAlign w:val="center"/>
          </w:tcPr>
          <w:p w14:paraId="64D7E84B"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9F77CE8" w14:textId="4D0BD0F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67FAD31" w14:textId="77777777" w:rsidR="00687CE2" w:rsidRPr="00A068B0" w:rsidRDefault="00687CE2" w:rsidP="00A068B0">
            <w:pPr>
              <w:spacing w:before="120" w:after="120"/>
              <w:rPr>
                <w:spacing w:val="0"/>
                <w:sz w:val="20"/>
              </w:rPr>
            </w:pPr>
          </w:p>
        </w:tc>
      </w:tr>
      <w:tr w:rsidR="00687CE2" w:rsidRPr="00C07FA6" w14:paraId="233F8D4E" w14:textId="77777777" w:rsidTr="00A068B0">
        <w:trPr>
          <w:trHeight w:val="455"/>
        </w:trPr>
        <w:tc>
          <w:tcPr>
            <w:tcW w:w="1701" w:type="dxa"/>
          </w:tcPr>
          <w:p w14:paraId="1211F7BC" w14:textId="77777777" w:rsidR="00687CE2" w:rsidRPr="00A068B0" w:rsidRDefault="00687CE2" w:rsidP="00A068B0">
            <w:pPr>
              <w:spacing w:before="120" w:after="120"/>
              <w:jc w:val="left"/>
              <w:rPr>
                <w:spacing w:val="0"/>
                <w:sz w:val="20"/>
              </w:rPr>
            </w:pPr>
            <w:r w:rsidRPr="00A068B0">
              <w:rPr>
                <w:spacing w:val="0"/>
                <w:sz w:val="20"/>
              </w:rPr>
              <w:t>4. Application acceptance</w:t>
            </w:r>
          </w:p>
        </w:tc>
        <w:tc>
          <w:tcPr>
            <w:tcW w:w="1838" w:type="dxa"/>
          </w:tcPr>
          <w:p w14:paraId="56599E85"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47232923" w14:textId="77777777" w:rsidR="00687CE2" w:rsidRPr="00A068B0" w:rsidRDefault="00687CE2" w:rsidP="00A068B0">
            <w:pPr>
              <w:spacing w:before="120" w:after="120"/>
              <w:jc w:val="left"/>
              <w:rPr>
                <w:spacing w:val="0"/>
                <w:sz w:val="20"/>
              </w:rPr>
            </w:pPr>
            <w:r w:rsidRPr="00A068B0">
              <w:rPr>
                <w:spacing w:val="0"/>
                <w:sz w:val="20"/>
              </w:rPr>
              <w:t xml:space="preserve">If the </w:t>
            </w:r>
            <w:r w:rsidRPr="00A068B0">
              <w:rPr>
                <w:b/>
                <w:spacing w:val="0"/>
                <w:sz w:val="20"/>
              </w:rPr>
              <w:t>DNO</w:t>
            </w:r>
            <w:r w:rsidRPr="00A068B0">
              <w:rPr>
                <w:spacing w:val="0"/>
                <w:sz w:val="20"/>
              </w:rPr>
              <w:t xml:space="preserve"> determines that </w:t>
            </w:r>
            <w:r w:rsidRPr="00A068B0">
              <w:rPr>
                <w:b/>
                <w:spacing w:val="0"/>
                <w:sz w:val="20"/>
                <w:lang w:val="en-US"/>
              </w:rPr>
              <w:t>Distribution</w:t>
            </w:r>
            <w:r w:rsidRPr="00A068B0">
              <w:rPr>
                <w:spacing w:val="0"/>
                <w:sz w:val="20"/>
              </w:rPr>
              <w:t xml:space="preserve"> </w:t>
            </w:r>
            <w:r w:rsidRPr="00A068B0">
              <w:rPr>
                <w:b/>
                <w:spacing w:val="0"/>
                <w:sz w:val="20"/>
              </w:rPr>
              <w:t>Network</w:t>
            </w:r>
            <w:r w:rsidRPr="00A068B0">
              <w:rPr>
                <w:spacing w:val="0"/>
                <w:sz w:val="20"/>
              </w:rPr>
              <w:t xml:space="preserve"> reinforcement is required to facilitate connecting your </w:t>
            </w:r>
            <w:r w:rsidRPr="00A068B0">
              <w:rPr>
                <w:b/>
                <w:spacing w:val="0"/>
                <w:sz w:val="20"/>
              </w:rPr>
              <w:t>Micro-generator</w:t>
            </w:r>
            <w:r w:rsidRPr="00A068B0">
              <w:rPr>
                <w:spacing w:val="0"/>
                <w:sz w:val="20"/>
              </w:rPr>
              <w:t xml:space="preserve">s, they will make you a Connection Offer.  Once you have accepted the </w:t>
            </w:r>
            <w:r w:rsidRPr="00A068B0">
              <w:rPr>
                <w:b/>
                <w:spacing w:val="0"/>
                <w:sz w:val="20"/>
              </w:rPr>
              <w:t>DNO’s Connection Offer</w:t>
            </w:r>
            <w:r w:rsidRPr="00A068B0">
              <w:rPr>
                <w:spacing w:val="0"/>
                <w:sz w:val="20"/>
              </w:rPr>
              <w:t>, construction can begin.</w:t>
            </w:r>
          </w:p>
          <w:p w14:paraId="2AEDEEDF" w14:textId="77777777" w:rsidR="00687CE2" w:rsidRPr="00A068B0" w:rsidRDefault="00687CE2" w:rsidP="00A068B0">
            <w:pPr>
              <w:spacing w:before="120" w:after="120"/>
              <w:jc w:val="left"/>
              <w:rPr>
                <w:spacing w:val="0"/>
                <w:sz w:val="20"/>
              </w:rPr>
            </w:pPr>
            <w:r w:rsidRPr="00A068B0">
              <w:rPr>
                <w:spacing w:val="0"/>
                <w:sz w:val="20"/>
              </w:rPr>
              <w:t>See ENA Distributed Generation Connection Guides for more information.</w:t>
            </w:r>
          </w:p>
        </w:tc>
        <w:tc>
          <w:tcPr>
            <w:tcW w:w="1052" w:type="dxa"/>
            <w:vAlign w:val="center"/>
          </w:tcPr>
          <w:p w14:paraId="04F19B9C"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3EB64CC" w14:textId="582F8714"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886B7A2" w14:textId="77777777" w:rsidR="00687CE2" w:rsidRPr="00A068B0" w:rsidRDefault="00687CE2" w:rsidP="00A068B0">
            <w:pPr>
              <w:spacing w:before="120" w:after="120"/>
              <w:rPr>
                <w:spacing w:val="0"/>
                <w:sz w:val="20"/>
              </w:rPr>
            </w:pPr>
          </w:p>
        </w:tc>
      </w:tr>
      <w:tr w:rsidR="00687CE2" w:rsidRPr="00C07FA6" w14:paraId="44F7A06E" w14:textId="77777777" w:rsidTr="00A068B0">
        <w:trPr>
          <w:trHeight w:val="616"/>
        </w:trPr>
        <w:tc>
          <w:tcPr>
            <w:tcW w:w="1701" w:type="dxa"/>
          </w:tcPr>
          <w:p w14:paraId="581CBFCD" w14:textId="77777777" w:rsidR="00687CE2" w:rsidRPr="00A068B0" w:rsidRDefault="00687CE2" w:rsidP="00A068B0">
            <w:pPr>
              <w:spacing w:before="120" w:after="120"/>
              <w:jc w:val="left"/>
              <w:rPr>
                <w:spacing w:val="0"/>
                <w:sz w:val="20"/>
              </w:rPr>
            </w:pPr>
            <w:r w:rsidRPr="00A068B0">
              <w:rPr>
                <w:spacing w:val="0"/>
                <w:sz w:val="20"/>
              </w:rPr>
              <w:t>5. Construction and commissioning</w:t>
            </w:r>
          </w:p>
        </w:tc>
        <w:tc>
          <w:tcPr>
            <w:tcW w:w="1838" w:type="dxa"/>
          </w:tcPr>
          <w:p w14:paraId="61F70CD6" w14:textId="77777777" w:rsidR="00687CE2" w:rsidRPr="00A068B0" w:rsidRDefault="00687CE2" w:rsidP="00A068B0">
            <w:pPr>
              <w:spacing w:before="120" w:after="120"/>
              <w:jc w:val="left"/>
              <w:rPr>
                <w:spacing w:val="0"/>
                <w:sz w:val="20"/>
              </w:rPr>
            </w:pPr>
            <w:r w:rsidRPr="00A068B0">
              <w:rPr>
                <w:spacing w:val="0"/>
                <w:sz w:val="20"/>
              </w:rPr>
              <w:t>See below.</w:t>
            </w:r>
          </w:p>
        </w:tc>
        <w:tc>
          <w:tcPr>
            <w:tcW w:w="2410" w:type="dxa"/>
          </w:tcPr>
          <w:p w14:paraId="5DB46720" w14:textId="37CBD260" w:rsidR="00687CE2" w:rsidRPr="00A068B0" w:rsidRDefault="001F6916" w:rsidP="00A068B0">
            <w:pPr>
              <w:spacing w:before="120" w:after="120"/>
              <w:jc w:val="left"/>
              <w:rPr>
                <w:spacing w:val="0"/>
                <w:sz w:val="20"/>
              </w:rPr>
            </w:pPr>
            <w:r>
              <w:rPr>
                <w:spacing w:val="0"/>
                <w:sz w:val="20"/>
              </w:rPr>
              <w:t>S</w:t>
            </w:r>
            <w:r w:rsidRPr="00A068B0">
              <w:rPr>
                <w:spacing w:val="0"/>
                <w:sz w:val="20"/>
              </w:rPr>
              <w:t>ee ENA Distributed Generation Connection Guides for more information.</w:t>
            </w:r>
            <w:r>
              <w:rPr>
                <w:spacing w:val="0"/>
                <w:sz w:val="20"/>
              </w:rPr>
              <w:t xml:space="preserve"> See below </w:t>
            </w:r>
            <w:r>
              <w:rPr>
                <w:spacing w:val="0"/>
                <w:sz w:val="20"/>
              </w:rPr>
              <w:lastRenderedPageBreak/>
              <w:t>(item 6) for relevant forms.</w:t>
            </w:r>
            <w:r w:rsidRPr="00A068B0">
              <w:rPr>
                <w:spacing w:val="0"/>
                <w:sz w:val="20"/>
              </w:rPr>
              <w:t xml:space="preserve">  </w:t>
            </w:r>
          </w:p>
        </w:tc>
        <w:tc>
          <w:tcPr>
            <w:tcW w:w="1052" w:type="dxa"/>
            <w:vAlign w:val="center"/>
          </w:tcPr>
          <w:p w14:paraId="6CE51A5A" w14:textId="77777777" w:rsidR="00687CE2" w:rsidRPr="00A068B0" w:rsidRDefault="00687CE2" w:rsidP="00A068B0">
            <w:pPr>
              <w:spacing w:before="120" w:after="120"/>
              <w:jc w:val="center"/>
              <w:rPr>
                <w:spacing w:val="0"/>
                <w:sz w:val="32"/>
              </w:rPr>
            </w:pPr>
            <w:r w:rsidRPr="00A068B0">
              <w:rPr>
                <w:spacing w:val="0"/>
                <w:sz w:val="32"/>
              </w:rPr>
              <w:lastRenderedPageBreak/>
              <w:sym w:font="Wingdings" w:char="F0FC"/>
            </w:r>
          </w:p>
        </w:tc>
        <w:tc>
          <w:tcPr>
            <w:tcW w:w="1074" w:type="dxa"/>
            <w:vAlign w:val="center"/>
          </w:tcPr>
          <w:p w14:paraId="2C30E5D5" w14:textId="5866419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AEDEF06" w14:textId="77777777" w:rsidR="00687CE2" w:rsidRPr="00A068B0" w:rsidRDefault="00687CE2" w:rsidP="00A068B0">
            <w:pPr>
              <w:spacing w:before="120" w:after="120"/>
              <w:rPr>
                <w:spacing w:val="0"/>
                <w:sz w:val="20"/>
              </w:rPr>
            </w:pPr>
          </w:p>
        </w:tc>
      </w:tr>
      <w:tr w:rsidR="00687CE2" w:rsidRPr="00C07FA6" w14:paraId="1968000B" w14:textId="77777777" w:rsidTr="00A068B0">
        <w:trPr>
          <w:trHeight w:val="418"/>
        </w:trPr>
        <w:tc>
          <w:tcPr>
            <w:tcW w:w="1701" w:type="dxa"/>
          </w:tcPr>
          <w:p w14:paraId="6AD2817D" w14:textId="77777777" w:rsidR="00687CE2" w:rsidRPr="00A068B0" w:rsidRDefault="00687CE2" w:rsidP="00A068B0">
            <w:pPr>
              <w:spacing w:before="120" w:after="120"/>
              <w:jc w:val="left"/>
              <w:rPr>
                <w:spacing w:val="0"/>
                <w:sz w:val="20"/>
              </w:rPr>
            </w:pPr>
            <w:r w:rsidRPr="00A068B0">
              <w:rPr>
                <w:spacing w:val="0"/>
                <w:sz w:val="20"/>
              </w:rPr>
              <w:t xml:space="preserve">6. Inform the </w:t>
            </w:r>
            <w:r w:rsidRPr="00A068B0">
              <w:rPr>
                <w:b/>
                <w:spacing w:val="0"/>
                <w:sz w:val="20"/>
              </w:rPr>
              <w:t>DNO</w:t>
            </w:r>
          </w:p>
        </w:tc>
        <w:tc>
          <w:tcPr>
            <w:tcW w:w="1838" w:type="dxa"/>
          </w:tcPr>
          <w:p w14:paraId="28BE76F9" w14:textId="6E87B47F" w:rsidR="00687CE2" w:rsidRPr="00A068B0" w:rsidRDefault="00687CE2" w:rsidP="00A068B0">
            <w:pPr>
              <w:spacing w:before="120" w:after="120"/>
              <w:jc w:val="left"/>
              <w:rPr>
                <w:spacing w:val="0"/>
                <w:sz w:val="20"/>
              </w:rPr>
            </w:pPr>
            <w:r w:rsidRPr="00A068B0">
              <w:rPr>
                <w:spacing w:val="0"/>
                <w:sz w:val="20"/>
              </w:rPr>
              <w:t xml:space="preserve">B:  </w:t>
            </w:r>
            <w:r w:rsidRPr="00A068B0">
              <w:rPr>
                <w:b/>
                <w:spacing w:val="0"/>
                <w:sz w:val="20"/>
              </w:rPr>
              <w:t>Installation Document</w:t>
            </w:r>
          </w:p>
          <w:p w14:paraId="2DE6EAED" w14:textId="77777777" w:rsidR="00687CE2" w:rsidRPr="00A068B0" w:rsidRDefault="00687CE2" w:rsidP="00A068B0">
            <w:pPr>
              <w:spacing w:before="120" w:after="120"/>
              <w:jc w:val="left"/>
              <w:rPr>
                <w:spacing w:val="0"/>
                <w:sz w:val="20"/>
              </w:rPr>
            </w:pPr>
          </w:p>
        </w:tc>
        <w:tc>
          <w:tcPr>
            <w:tcW w:w="2410" w:type="dxa"/>
          </w:tcPr>
          <w:p w14:paraId="0ECF4FFB" w14:textId="46E0557D" w:rsidR="00687CE2" w:rsidRPr="00A068B0" w:rsidRDefault="00687CE2" w:rsidP="00A068B0">
            <w:pPr>
              <w:spacing w:before="120" w:after="120"/>
              <w:jc w:val="left"/>
              <w:rPr>
                <w:spacing w:val="0"/>
                <w:sz w:val="20"/>
              </w:rPr>
            </w:pPr>
            <w:r w:rsidRPr="00A068B0">
              <w:rPr>
                <w:spacing w:val="0"/>
                <w:sz w:val="20"/>
              </w:rPr>
              <w:t xml:space="preserve">Submit one form per </w:t>
            </w:r>
            <w:r w:rsidR="002D36D5" w:rsidRPr="00A068B0">
              <w:rPr>
                <w:spacing w:val="0"/>
                <w:sz w:val="20"/>
              </w:rPr>
              <w:t>premises</w:t>
            </w:r>
            <w:r w:rsidRPr="00A068B0">
              <w:rPr>
                <w:spacing w:val="0"/>
                <w:sz w:val="20"/>
              </w:rPr>
              <w:t xml:space="preserve">, signed by the </w:t>
            </w:r>
            <w:r w:rsidRPr="00A068B0">
              <w:rPr>
                <w:b/>
                <w:spacing w:val="0"/>
                <w:sz w:val="20"/>
              </w:rPr>
              <w:t>Customer</w:t>
            </w:r>
            <w:r w:rsidRPr="00A068B0">
              <w:rPr>
                <w:spacing w:val="0"/>
                <w:sz w:val="20"/>
              </w:rPr>
              <w:t xml:space="preserve"> and </w:t>
            </w:r>
            <w:r w:rsidRPr="00A068B0">
              <w:rPr>
                <w:b/>
                <w:spacing w:val="0"/>
                <w:sz w:val="20"/>
              </w:rPr>
              <w:t>Installer</w:t>
            </w:r>
            <w:r w:rsidRPr="00A068B0">
              <w:rPr>
                <w:spacing w:val="0"/>
                <w:sz w:val="20"/>
              </w:rPr>
              <w:t>.</w:t>
            </w:r>
          </w:p>
        </w:tc>
        <w:tc>
          <w:tcPr>
            <w:tcW w:w="1052" w:type="dxa"/>
            <w:vAlign w:val="center"/>
          </w:tcPr>
          <w:p w14:paraId="423C0768"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13F4F59A" w14:textId="0823511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77EE019" w14:textId="77777777" w:rsidR="00687CE2" w:rsidRPr="00A068B0" w:rsidRDefault="00687CE2" w:rsidP="00A068B0">
            <w:pPr>
              <w:spacing w:before="120" w:after="120"/>
              <w:rPr>
                <w:spacing w:val="0"/>
                <w:sz w:val="20"/>
              </w:rPr>
            </w:pPr>
          </w:p>
        </w:tc>
      </w:tr>
      <w:tr w:rsidR="00687CE2" w:rsidRPr="00C07FA6" w14:paraId="22199876" w14:textId="77777777" w:rsidTr="00A068B0">
        <w:trPr>
          <w:trHeight w:val="162"/>
        </w:trPr>
        <w:tc>
          <w:tcPr>
            <w:tcW w:w="1701" w:type="dxa"/>
          </w:tcPr>
          <w:p w14:paraId="45D65B1F" w14:textId="77777777" w:rsidR="00687CE2" w:rsidRPr="00A068B0" w:rsidRDefault="00687CE2" w:rsidP="00A068B0">
            <w:pPr>
              <w:spacing w:before="120" w:after="120"/>
              <w:jc w:val="left"/>
              <w:rPr>
                <w:spacing w:val="0"/>
                <w:sz w:val="20"/>
              </w:rPr>
            </w:pPr>
          </w:p>
        </w:tc>
        <w:tc>
          <w:tcPr>
            <w:tcW w:w="1838" w:type="dxa"/>
          </w:tcPr>
          <w:p w14:paraId="4B7285C9" w14:textId="79632E1C" w:rsidR="00687CE2" w:rsidRPr="00A068B0" w:rsidRDefault="00687CE2" w:rsidP="00A068B0">
            <w:pPr>
              <w:spacing w:before="120" w:after="120"/>
              <w:jc w:val="left"/>
              <w:rPr>
                <w:spacing w:val="0"/>
                <w:sz w:val="20"/>
              </w:rPr>
            </w:pPr>
            <w:r w:rsidRPr="00A068B0">
              <w:rPr>
                <w:spacing w:val="0"/>
                <w:sz w:val="20"/>
              </w:rPr>
              <w:t xml:space="preserve">C: </w:t>
            </w:r>
            <w:r w:rsidRPr="00A068B0">
              <w:rPr>
                <w:b/>
                <w:spacing w:val="0"/>
                <w:sz w:val="20"/>
              </w:rPr>
              <w:t>Type Test Verification Report</w:t>
            </w:r>
          </w:p>
        </w:tc>
        <w:tc>
          <w:tcPr>
            <w:tcW w:w="2410" w:type="dxa"/>
          </w:tcPr>
          <w:p w14:paraId="03833B7A" w14:textId="77777777" w:rsidR="00687CE2" w:rsidRPr="00A068B0" w:rsidRDefault="00687CE2" w:rsidP="00A068B0">
            <w:pPr>
              <w:spacing w:before="120" w:after="120"/>
              <w:jc w:val="left"/>
              <w:rPr>
                <w:spacing w:val="0"/>
                <w:sz w:val="20"/>
              </w:rPr>
            </w:pPr>
            <w:r w:rsidRPr="00A068B0">
              <w:rPr>
                <w:spacing w:val="0"/>
                <w:sz w:val="20"/>
              </w:rPr>
              <w:t xml:space="preserve">To be provided, unless a </w:t>
            </w:r>
            <w:r w:rsidRPr="00A068B0">
              <w:rPr>
                <w:b/>
                <w:spacing w:val="0"/>
                <w:sz w:val="20"/>
              </w:rPr>
              <w:t>Manufacturer</w:t>
            </w:r>
            <w:r w:rsidRPr="00A068B0">
              <w:rPr>
                <w:spacing w:val="0"/>
                <w:sz w:val="20"/>
              </w:rPr>
              <w:t>’s reference number registered with the ENA is available.</w:t>
            </w:r>
          </w:p>
        </w:tc>
        <w:tc>
          <w:tcPr>
            <w:tcW w:w="1052" w:type="dxa"/>
            <w:vAlign w:val="center"/>
          </w:tcPr>
          <w:p w14:paraId="5C8D676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37C58B9A" w14:textId="20481B7F"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08965F8" w14:textId="77777777" w:rsidR="00687CE2" w:rsidRPr="00A068B0" w:rsidRDefault="00687CE2" w:rsidP="00A068B0">
            <w:pPr>
              <w:spacing w:before="120" w:after="120"/>
              <w:rPr>
                <w:spacing w:val="0"/>
                <w:sz w:val="20"/>
              </w:rPr>
            </w:pPr>
          </w:p>
        </w:tc>
      </w:tr>
      <w:tr w:rsidR="00687CE2" w:rsidRPr="00C07FA6" w14:paraId="1B9E0658" w14:textId="77777777" w:rsidTr="00A068B0">
        <w:trPr>
          <w:trHeight w:val="364"/>
        </w:trPr>
        <w:tc>
          <w:tcPr>
            <w:tcW w:w="1701" w:type="dxa"/>
          </w:tcPr>
          <w:p w14:paraId="4AFAB7A4" w14:textId="77777777" w:rsidR="00687CE2" w:rsidRPr="00A068B0" w:rsidRDefault="00687CE2" w:rsidP="00A068B0">
            <w:pPr>
              <w:spacing w:before="120" w:after="120"/>
              <w:jc w:val="left"/>
              <w:rPr>
                <w:spacing w:val="0"/>
                <w:sz w:val="20"/>
              </w:rPr>
            </w:pPr>
            <w:r w:rsidRPr="00A068B0">
              <w:rPr>
                <w:spacing w:val="0"/>
                <w:sz w:val="20"/>
              </w:rPr>
              <w:t>7. Ongoing responsibilities</w:t>
            </w:r>
          </w:p>
        </w:tc>
        <w:tc>
          <w:tcPr>
            <w:tcW w:w="1838" w:type="dxa"/>
          </w:tcPr>
          <w:p w14:paraId="0F63E114" w14:textId="77777777" w:rsidR="00687CE2" w:rsidRPr="00A068B0" w:rsidRDefault="00687CE2" w:rsidP="00A068B0">
            <w:pPr>
              <w:spacing w:before="120" w:after="120"/>
              <w:jc w:val="left"/>
              <w:rPr>
                <w:spacing w:val="0"/>
                <w:sz w:val="20"/>
              </w:rPr>
            </w:pPr>
            <w:r w:rsidRPr="00A068B0">
              <w:rPr>
                <w:spacing w:val="0"/>
                <w:sz w:val="20"/>
              </w:rPr>
              <w:t>N/A</w:t>
            </w:r>
          </w:p>
          <w:p w14:paraId="05BE6F39" w14:textId="77777777" w:rsidR="00687CE2" w:rsidRPr="00A068B0" w:rsidRDefault="00687CE2" w:rsidP="00A068B0">
            <w:pPr>
              <w:spacing w:before="120" w:after="120"/>
              <w:jc w:val="left"/>
              <w:rPr>
                <w:spacing w:val="0"/>
                <w:sz w:val="20"/>
              </w:rPr>
            </w:pPr>
          </w:p>
        </w:tc>
        <w:tc>
          <w:tcPr>
            <w:tcW w:w="2410" w:type="dxa"/>
          </w:tcPr>
          <w:p w14:paraId="75BD7E99" w14:textId="34D1E48C" w:rsidR="00687CE2" w:rsidRPr="00A068B0" w:rsidRDefault="00687CE2" w:rsidP="006F1070">
            <w:pPr>
              <w:spacing w:before="120" w:after="120"/>
              <w:jc w:val="left"/>
              <w:rPr>
                <w:spacing w:val="0"/>
                <w:sz w:val="20"/>
              </w:rPr>
            </w:pPr>
            <w:r w:rsidRPr="00A068B0">
              <w:rPr>
                <w:spacing w:val="0"/>
                <w:sz w:val="20"/>
              </w:rPr>
              <w:t xml:space="preserve">If a modification is made to the </w:t>
            </w:r>
            <w:r w:rsidRPr="00A068B0">
              <w:rPr>
                <w:b/>
                <w:spacing w:val="0"/>
                <w:sz w:val="20"/>
              </w:rPr>
              <w:t>Micro-generator</w:t>
            </w:r>
            <w:r w:rsidRPr="00A068B0">
              <w:rPr>
                <w:spacing w:val="0"/>
                <w:sz w:val="20"/>
              </w:rPr>
              <w:t xml:space="preserve"> that affects its technical capabilities and compliance with this document a new </w:t>
            </w:r>
            <w:r w:rsidRPr="00A068B0">
              <w:rPr>
                <w:b/>
                <w:spacing w:val="0"/>
                <w:sz w:val="20"/>
              </w:rPr>
              <w:t>Type Test Verification Report</w:t>
            </w:r>
            <w:r w:rsidRPr="00A068B0">
              <w:rPr>
                <w:spacing w:val="0"/>
                <w:sz w:val="20"/>
              </w:rPr>
              <w:t xml:space="preserve"> </w:t>
            </w:r>
            <w:r w:rsidR="006F1070">
              <w:rPr>
                <w:spacing w:val="0"/>
                <w:sz w:val="20"/>
              </w:rPr>
              <w:t>shall</w:t>
            </w:r>
            <w:r w:rsidRPr="00A068B0">
              <w:rPr>
                <w:spacing w:val="0"/>
                <w:sz w:val="20"/>
              </w:rPr>
              <w:t xml:space="preserve"> be provided.</w:t>
            </w:r>
          </w:p>
        </w:tc>
        <w:tc>
          <w:tcPr>
            <w:tcW w:w="1052" w:type="dxa"/>
            <w:vAlign w:val="center"/>
          </w:tcPr>
          <w:p w14:paraId="01AEA9D3"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24B5A90B" w14:textId="66104E2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822D6F9" w14:textId="77777777" w:rsidR="00687CE2" w:rsidRPr="00A068B0" w:rsidRDefault="00687CE2" w:rsidP="00A068B0">
            <w:pPr>
              <w:spacing w:before="120" w:after="120"/>
              <w:rPr>
                <w:spacing w:val="0"/>
                <w:sz w:val="20"/>
              </w:rPr>
            </w:pPr>
          </w:p>
        </w:tc>
      </w:tr>
      <w:tr w:rsidR="00687CE2" w:rsidRPr="00C07FA6" w14:paraId="3E218DF4" w14:textId="77777777" w:rsidTr="00A068B0">
        <w:trPr>
          <w:trHeight w:val="457"/>
        </w:trPr>
        <w:tc>
          <w:tcPr>
            <w:tcW w:w="1701" w:type="dxa"/>
          </w:tcPr>
          <w:p w14:paraId="1866296D" w14:textId="77777777" w:rsidR="00687CE2" w:rsidRPr="00A068B0" w:rsidRDefault="00687CE2" w:rsidP="00A068B0">
            <w:pPr>
              <w:spacing w:before="120" w:after="120"/>
              <w:jc w:val="left"/>
              <w:rPr>
                <w:spacing w:val="0"/>
                <w:sz w:val="20"/>
              </w:rPr>
            </w:pPr>
          </w:p>
        </w:tc>
        <w:tc>
          <w:tcPr>
            <w:tcW w:w="1838" w:type="dxa"/>
          </w:tcPr>
          <w:p w14:paraId="224FEAB4" w14:textId="580B97A7" w:rsidR="00687CE2" w:rsidRPr="00A068B0" w:rsidRDefault="00687CE2" w:rsidP="00A068B0">
            <w:pPr>
              <w:spacing w:before="120" w:after="120"/>
              <w:jc w:val="left"/>
              <w:rPr>
                <w:spacing w:val="0"/>
                <w:sz w:val="20"/>
              </w:rPr>
            </w:pPr>
            <w:r w:rsidRPr="00A068B0">
              <w:rPr>
                <w:spacing w:val="0"/>
                <w:sz w:val="20"/>
              </w:rPr>
              <w:t>D: Notification of decommissioning</w:t>
            </w:r>
          </w:p>
        </w:tc>
        <w:tc>
          <w:tcPr>
            <w:tcW w:w="2410" w:type="dxa"/>
          </w:tcPr>
          <w:p w14:paraId="6EEBC664" w14:textId="77777777" w:rsidR="00687CE2" w:rsidRPr="00A068B0" w:rsidRDefault="00687CE2" w:rsidP="00A068B0">
            <w:pPr>
              <w:spacing w:before="120" w:after="120"/>
              <w:jc w:val="left"/>
              <w:rPr>
                <w:spacing w:val="0"/>
                <w:sz w:val="20"/>
              </w:rPr>
            </w:pPr>
            <w:r w:rsidRPr="00A068B0">
              <w:rPr>
                <w:spacing w:val="0"/>
                <w:sz w:val="20"/>
              </w:rPr>
              <w:t xml:space="preserve">Notify the </w:t>
            </w:r>
            <w:r w:rsidRPr="00A068B0">
              <w:rPr>
                <w:b/>
                <w:spacing w:val="0"/>
                <w:sz w:val="20"/>
              </w:rPr>
              <w:t>DNO</w:t>
            </w:r>
            <w:r w:rsidRPr="00A068B0">
              <w:rPr>
                <w:spacing w:val="0"/>
                <w:sz w:val="20"/>
              </w:rPr>
              <w:t xml:space="preserve"> about the permanent decommissioning of a </w:t>
            </w:r>
            <w:r w:rsidRPr="00A068B0">
              <w:rPr>
                <w:b/>
                <w:spacing w:val="0"/>
                <w:sz w:val="20"/>
              </w:rPr>
              <w:t>Micro-generator</w:t>
            </w:r>
            <w:r w:rsidRPr="00A068B0">
              <w:rPr>
                <w:spacing w:val="0"/>
                <w:sz w:val="20"/>
              </w:rPr>
              <w:t>.</w:t>
            </w:r>
          </w:p>
        </w:tc>
        <w:tc>
          <w:tcPr>
            <w:tcW w:w="1052" w:type="dxa"/>
            <w:vAlign w:val="center"/>
          </w:tcPr>
          <w:p w14:paraId="6626E3B6"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CFAA0D8" w14:textId="246AFC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5F9759B" w14:textId="77777777" w:rsidR="00687CE2" w:rsidRPr="00A068B0" w:rsidRDefault="00687CE2" w:rsidP="00A068B0">
            <w:pPr>
              <w:spacing w:before="120" w:after="120"/>
              <w:rPr>
                <w:spacing w:val="0"/>
                <w:sz w:val="20"/>
              </w:rPr>
            </w:pPr>
          </w:p>
        </w:tc>
      </w:tr>
    </w:tbl>
    <w:p w14:paraId="284FB0E5" w14:textId="77777777" w:rsidR="0029104E" w:rsidRPr="00A068B0" w:rsidRDefault="0029104E" w:rsidP="0029104E">
      <w:pPr>
        <w:rPr>
          <w:spacing w:val="0"/>
        </w:rPr>
      </w:pPr>
      <w:r w:rsidRPr="00A068B0">
        <w:rPr>
          <w:spacing w:val="0"/>
        </w:rPr>
        <w:t xml:space="preserve"> </w:t>
      </w:r>
    </w:p>
    <w:p w14:paraId="14420036" w14:textId="77777777" w:rsidR="0029104E" w:rsidRPr="00A068B0" w:rsidRDefault="0029104E" w:rsidP="0029104E">
      <w:pPr>
        <w:rPr>
          <w:spacing w:val="0"/>
        </w:rPr>
      </w:pPr>
      <w:r w:rsidRPr="00A068B0">
        <w:rPr>
          <w:spacing w:val="0"/>
        </w:rPr>
        <w:t xml:space="preserve">The forms have been designed with the same format of </w:t>
      </w:r>
      <w:r w:rsidRPr="00A068B0">
        <w:rPr>
          <w:b/>
          <w:spacing w:val="0"/>
        </w:rPr>
        <w:t>Customer</w:t>
      </w:r>
      <w:r w:rsidRPr="00A068B0">
        <w:rPr>
          <w:spacing w:val="0"/>
        </w:rPr>
        <w:t xml:space="preserve"> and </w:t>
      </w:r>
      <w:r w:rsidRPr="00A068B0">
        <w:rPr>
          <w:b/>
          <w:spacing w:val="0"/>
        </w:rPr>
        <w:t>Installer</w:t>
      </w:r>
      <w:r w:rsidRPr="00A068B0">
        <w:rPr>
          <w:spacing w:val="0"/>
        </w:rPr>
        <w:t xml:space="preserve"> information at the top of each form.  If you are completing forms electronically, this will allow you to copy and paste your information from one form to another, as you move through the stages of the connection process, unless you need to update your contact details.  </w:t>
      </w:r>
    </w:p>
    <w:p w14:paraId="430EC1E0" w14:textId="77777777" w:rsidR="0029104E" w:rsidRPr="003B2076" w:rsidRDefault="0029104E" w:rsidP="0029104E"/>
    <w:p w14:paraId="2830994D" w14:textId="77777777" w:rsidR="0029104E" w:rsidRPr="003B2076" w:rsidRDefault="0029104E" w:rsidP="0029104E">
      <w:r w:rsidRPr="003B2076">
        <w:br w:type="page"/>
      </w:r>
    </w:p>
    <w:tbl>
      <w:tblPr>
        <w:tblW w:w="921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23"/>
        <w:gridCol w:w="969"/>
        <w:gridCol w:w="1418"/>
        <w:gridCol w:w="708"/>
        <w:gridCol w:w="709"/>
        <w:gridCol w:w="709"/>
        <w:gridCol w:w="1134"/>
        <w:gridCol w:w="1559"/>
      </w:tblGrid>
      <w:tr w:rsidR="00012892" w:rsidRPr="003B2076" w14:paraId="233F6A21" w14:textId="77777777" w:rsidTr="007D2A88">
        <w:trPr>
          <w:trHeight w:val="557"/>
        </w:trPr>
        <w:tc>
          <w:tcPr>
            <w:tcW w:w="9213" w:type="dxa"/>
            <w:gridSpan w:val="9"/>
            <w:shd w:val="clear" w:color="auto" w:fill="DBE5F1" w:themeFill="accent1" w:themeFillTint="33"/>
          </w:tcPr>
          <w:p w14:paraId="6B75DA2A" w14:textId="2EF404A7" w:rsidR="00012892" w:rsidRPr="00A068B0" w:rsidRDefault="00012892" w:rsidP="00A068B0">
            <w:pPr>
              <w:spacing w:before="120" w:after="120"/>
              <w:jc w:val="center"/>
              <w:rPr>
                <w:b/>
                <w:spacing w:val="0"/>
                <w:sz w:val="28"/>
                <w:szCs w:val="24"/>
              </w:rPr>
            </w:pPr>
            <w:r w:rsidRPr="00A068B0">
              <w:rPr>
                <w:b/>
                <w:spacing w:val="0"/>
                <w:sz w:val="28"/>
                <w:szCs w:val="24"/>
              </w:rPr>
              <w:lastRenderedPageBreak/>
              <w:t>Form A: Application fo</w:t>
            </w:r>
            <w:r>
              <w:rPr>
                <w:b/>
                <w:spacing w:val="0"/>
                <w:sz w:val="28"/>
                <w:szCs w:val="24"/>
              </w:rPr>
              <w:t>r connection of multiple Micro-Generating</w:t>
            </w:r>
            <w:r w:rsidRPr="00A068B0">
              <w:rPr>
                <w:b/>
                <w:spacing w:val="0"/>
                <w:sz w:val="28"/>
                <w:szCs w:val="24"/>
              </w:rPr>
              <w:t xml:space="preserve"> installations</w:t>
            </w:r>
          </w:p>
        </w:tc>
      </w:tr>
      <w:tr w:rsidR="00012892" w:rsidRPr="003B2076" w14:paraId="41977909" w14:textId="77777777" w:rsidTr="007D2A88">
        <w:trPr>
          <w:trHeight w:val="416"/>
        </w:trPr>
        <w:tc>
          <w:tcPr>
            <w:tcW w:w="9213" w:type="dxa"/>
            <w:gridSpan w:val="9"/>
          </w:tcPr>
          <w:p w14:paraId="52D74AFB" w14:textId="15FBC46E" w:rsidR="00012892" w:rsidRPr="00A068B0" w:rsidRDefault="00012892" w:rsidP="00A068B0">
            <w:pPr>
              <w:spacing w:before="120" w:after="120"/>
              <w:rPr>
                <w:spacing w:val="0"/>
                <w:sz w:val="20"/>
              </w:rPr>
            </w:pPr>
            <w:r w:rsidRPr="00A068B0">
              <w:rPr>
                <w:spacing w:val="0"/>
                <w:sz w:val="20"/>
              </w:rPr>
              <w:t xml:space="preserve">To </w:t>
            </w:r>
            <w:r w:rsidRPr="00A068B0">
              <w:rPr>
                <w:spacing w:val="0"/>
                <w:sz w:val="20"/>
              </w:rPr>
              <w:tab/>
              <w:t>ABC electricity distribution                                                 DNO</w:t>
            </w:r>
          </w:p>
          <w:p w14:paraId="2864549B" w14:textId="77777777" w:rsidR="00012892" w:rsidRPr="00A068B0" w:rsidRDefault="00012892" w:rsidP="00A068B0">
            <w:pPr>
              <w:spacing w:before="120" w:after="120"/>
              <w:rPr>
                <w:spacing w:val="0"/>
                <w:sz w:val="20"/>
              </w:rPr>
            </w:pPr>
            <w:r w:rsidRPr="00A068B0">
              <w:rPr>
                <w:spacing w:val="0"/>
                <w:sz w:val="20"/>
              </w:rPr>
              <w:tab/>
              <w:t>99 West St, Imaginary Town, ZZ99 9AA                   abced@wxyz.com</w:t>
            </w:r>
          </w:p>
          <w:p w14:paraId="2C0E747C" w14:textId="77777777" w:rsidR="00012892" w:rsidRPr="00A068B0" w:rsidRDefault="00012892" w:rsidP="00A068B0">
            <w:pPr>
              <w:spacing w:before="120" w:after="120"/>
              <w:rPr>
                <w:b/>
                <w:spacing w:val="0"/>
                <w:sz w:val="20"/>
              </w:rPr>
            </w:pPr>
          </w:p>
        </w:tc>
      </w:tr>
      <w:tr w:rsidR="00012892" w:rsidRPr="003B2076" w14:paraId="26C0C3D4" w14:textId="77777777" w:rsidTr="007D2A88">
        <w:trPr>
          <w:trHeight w:val="397"/>
        </w:trPr>
        <w:tc>
          <w:tcPr>
            <w:tcW w:w="9213" w:type="dxa"/>
            <w:gridSpan w:val="9"/>
            <w:shd w:val="clear" w:color="auto" w:fill="D9D9D9"/>
          </w:tcPr>
          <w:p w14:paraId="6B0B2CC0" w14:textId="29462386" w:rsidR="00012892" w:rsidRPr="00A068B0" w:rsidRDefault="00012892" w:rsidP="00A068B0">
            <w:pPr>
              <w:spacing w:before="120" w:after="120"/>
              <w:rPr>
                <w:spacing w:val="0"/>
                <w:sz w:val="20"/>
              </w:rPr>
            </w:pPr>
            <w:r>
              <w:rPr>
                <w:b/>
                <w:spacing w:val="0"/>
                <w:sz w:val="20"/>
              </w:rPr>
              <w:t>Developer/</w:t>
            </w:r>
            <w:r w:rsidRPr="00A068B0">
              <w:rPr>
                <w:b/>
                <w:spacing w:val="0"/>
                <w:sz w:val="20"/>
              </w:rPr>
              <w:t>Customer Details:</w:t>
            </w:r>
          </w:p>
        </w:tc>
      </w:tr>
      <w:tr w:rsidR="00012892" w:rsidRPr="003B2076" w14:paraId="4E077A6F" w14:textId="77777777" w:rsidTr="007D2A88">
        <w:trPr>
          <w:trHeight w:val="397"/>
        </w:trPr>
        <w:tc>
          <w:tcPr>
            <w:tcW w:w="1984" w:type="dxa"/>
            <w:vAlign w:val="center"/>
          </w:tcPr>
          <w:p w14:paraId="4C255C14" w14:textId="624BC5C3" w:rsidR="00012892" w:rsidRPr="00A068B0" w:rsidRDefault="00012892" w:rsidP="004B5255">
            <w:pPr>
              <w:spacing w:before="120" w:after="120"/>
              <w:jc w:val="left"/>
              <w:rPr>
                <w:spacing w:val="0"/>
                <w:sz w:val="20"/>
              </w:rPr>
            </w:pPr>
            <w:r w:rsidRPr="004B5255">
              <w:rPr>
                <w:spacing w:val="0"/>
                <w:sz w:val="20"/>
              </w:rPr>
              <w:t>Developer</w:t>
            </w:r>
            <w:r>
              <w:rPr>
                <w:b/>
                <w:spacing w:val="0"/>
                <w:sz w:val="20"/>
              </w:rPr>
              <w:t xml:space="preserve"> /</w:t>
            </w:r>
            <w:r>
              <w:rPr>
                <w:b/>
                <w:spacing w:val="0"/>
                <w:sz w:val="20"/>
              </w:rPr>
              <w:br/>
            </w:r>
            <w:r w:rsidRPr="00A068B0">
              <w:rPr>
                <w:b/>
                <w:spacing w:val="0"/>
                <w:sz w:val="20"/>
              </w:rPr>
              <w:t>Customer</w:t>
            </w:r>
            <w:r w:rsidRPr="00A068B0">
              <w:rPr>
                <w:spacing w:val="0"/>
                <w:sz w:val="20"/>
              </w:rPr>
              <w:t xml:space="preserve"> (name)</w:t>
            </w:r>
          </w:p>
        </w:tc>
        <w:tc>
          <w:tcPr>
            <w:tcW w:w="7229" w:type="dxa"/>
            <w:gridSpan w:val="8"/>
          </w:tcPr>
          <w:p w14:paraId="504A50B8" w14:textId="236E125B" w:rsidR="00012892" w:rsidRPr="00A068B0" w:rsidRDefault="00012892" w:rsidP="00A068B0">
            <w:pPr>
              <w:spacing w:before="120" w:after="120"/>
              <w:rPr>
                <w:spacing w:val="0"/>
                <w:sz w:val="20"/>
              </w:rPr>
            </w:pPr>
          </w:p>
        </w:tc>
      </w:tr>
      <w:tr w:rsidR="00012892" w:rsidRPr="003B2076" w14:paraId="4B06FCEF" w14:textId="77777777" w:rsidTr="007D2A88">
        <w:trPr>
          <w:trHeight w:val="397"/>
        </w:trPr>
        <w:tc>
          <w:tcPr>
            <w:tcW w:w="1984" w:type="dxa"/>
            <w:vAlign w:val="center"/>
          </w:tcPr>
          <w:p w14:paraId="0FF0DB21" w14:textId="77777777" w:rsidR="00012892" w:rsidRPr="00A068B0" w:rsidRDefault="00012892" w:rsidP="00A068B0">
            <w:pPr>
              <w:spacing w:before="120" w:after="120"/>
              <w:rPr>
                <w:spacing w:val="0"/>
                <w:sz w:val="20"/>
              </w:rPr>
            </w:pPr>
            <w:r w:rsidRPr="00A068B0">
              <w:rPr>
                <w:spacing w:val="0"/>
                <w:sz w:val="20"/>
              </w:rPr>
              <w:t>Address</w:t>
            </w:r>
          </w:p>
        </w:tc>
        <w:tc>
          <w:tcPr>
            <w:tcW w:w="7229" w:type="dxa"/>
            <w:gridSpan w:val="8"/>
          </w:tcPr>
          <w:p w14:paraId="26133C8F" w14:textId="6337A1E3" w:rsidR="00012892" w:rsidRPr="00A068B0" w:rsidRDefault="00012892" w:rsidP="00A068B0">
            <w:pPr>
              <w:spacing w:before="120" w:after="120"/>
              <w:rPr>
                <w:spacing w:val="0"/>
                <w:sz w:val="20"/>
              </w:rPr>
            </w:pPr>
          </w:p>
        </w:tc>
      </w:tr>
      <w:tr w:rsidR="00012892" w:rsidRPr="003B2076" w14:paraId="2E58E0B4" w14:textId="77777777" w:rsidTr="007D2A88">
        <w:trPr>
          <w:trHeight w:val="397"/>
        </w:trPr>
        <w:tc>
          <w:tcPr>
            <w:tcW w:w="1984" w:type="dxa"/>
            <w:vAlign w:val="center"/>
          </w:tcPr>
          <w:p w14:paraId="6622457F" w14:textId="77777777" w:rsidR="00012892" w:rsidRPr="00A068B0" w:rsidRDefault="00012892" w:rsidP="00A068B0">
            <w:pPr>
              <w:spacing w:before="120" w:after="120"/>
              <w:rPr>
                <w:spacing w:val="0"/>
                <w:sz w:val="20"/>
              </w:rPr>
            </w:pPr>
            <w:r w:rsidRPr="00A068B0">
              <w:rPr>
                <w:spacing w:val="0"/>
                <w:sz w:val="20"/>
              </w:rPr>
              <w:t>Post Code</w:t>
            </w:r>
          </w:p>
        </w:tc>
        <w:tc>
          <w:tcPr>
            <w:tcW w:w="7229" w:type="dxa"/>
            <w:gridSpan w:val="8"/>
          </w:tcPr>
          <w:p w14:paraId="4BD10FD3" w14:textId="08136BB6" w:rsidR="00012892" w:rsidRPr="00A068B0" w:rsidRDefault="00012892" w:rsidP="00A068B0">
            <w:pPr>
              <w:spacing w:before="120" w:after="120"/>
              <w:rPr>
                <w:spacing w:val="0"/>
                <w:sz w:val="20"/>
              </w:rPr>
            </w:pPr>
          </w:p>
        </w:tc>
      </w:tr>
      <w:tr w:rsidR="00012892" w:rsidRPr="003B2076" w14:paraId="5BD127DD" w14:textId="77777777" w:rsidTr="007D2A88">
        <w:trPr>
          <w:trHeight w:val="397"/>
        </w:trPr>
        <w:tc>
          <w:tcPr>
            <w:tcW w:w="1984" w:type="dxa"/>
            <w:vAlign w:val="center"/>
          </w:tcPr>
          <w:p w14:paraId="22B12512" w14:textId="77777777" w:rsidR="00012892" w:rsidRPr="00A068B0" w:rsidRDefault="00012892" w:rsidP="00A068B0">
            <w:pPr>
              <w:spacing w:before="120" w:after="120"/>
              <w:jc w:val="left"/>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7229" w:type="dxa"/>
            <w:gridSpan w:val="8"/>
          </w:tcPr>
          <w:p w14:paraId="00E7E88D" w14:textId="6778CC6F" w:rsidR="00012892" w:rsidRPr="00A068B0" w:rsidRDefault="00012892" w:rsidP="00A068B0">
            <w:pPr>
              <w:spacing w:before="120" w:after="120"/>
              <w:rPr>
                <w:spacing w:val="0"/>
                <w:sz w:val="20"/>
              </w:rPr>
            </w:pPr>
          </w:p>
        </w:tc>
      </w:tr>
      <w:tr w:rsidR="00012892" w:rsidRPr="003B2076" w14:paraId="785A1D85" w14:textId="77777777" w:rsidTr="007D2A88">
        <w:trPr>
          <w:trHeight w:val="397"/>
        </w:trPr>
        <w:tc>
          <w:tcPr>
            <w:tcW w:w="1984" w:type="dxa"/>
            <w:vAlign w:val="center"/>
          </w:tcPr>
          <w:p w14:paraId="01F31D6F" w14:textId="77777777" w:rsidR="00012892" w:rsidRPr="00A068B0" w:rsidRDefault="00012892" w:rsidP="00A068B0">
            <w:pPr>
              <w:spacing w:before="120" w:after="120"/>
              <w:rPr>
                <w:spacing w:val="0"/>
                <w:sz w:val="20"/>
              </w:rPr>
            </w:pPr>
            <w:r w:rsidRPr="00A068B0">
              <w:rPr>
                <w:spacing w:val="0"/>
                <w:sz w:val="20"/>
              </w:rPr>
              <w:t>Telephone number</w:t>
            </w:r>
          </w:p>
        </w:tc>
        <w:tc>
          <w:tcPr>
            <w:tcW w:w="7229" w:type="dxa"/>
            <w:gridSpan w:val="8"/>
          </w:tcPr>
          <w:p w14:paraId="66BCE996" w14:textId="7AA75B3F" w:rsidR="00012892" w:rsidRPr="00A068B0" w:rsidRDefault="00012892" w:rsidP="00A068B0">
            <w:pPr>
              <w:spacing w:before="120" w:after="120"/>
              <w:rPr>
                <w:spacing w:val="0"/>
                <w:sz w:val="20"/>
              </w:rPr>
            </w:pPr>
          </w:p>
        </w:tc>
      </w:tr>
      <w:tr w:rsidR="00012892" w:rsidRPr="003B2076" w14:paraId="6F34D0A1" w14:textId="77777777" w:rsidTr="007D2A88">
        <w:trPr>
          <w:trHeight w:val="397"/>
        </w:trPr>
        <w:tc>
          <w:tcPr>
            <w:tcW w:w="1984" w:type="dxa"/>
            <w:vAlign w:val="center"/>
          </w:tcPr>
          <w:p w14:paraId="342B7C17" w14:textId="77777777" w:rsidR="00012892" w:rsidRPr="00A068B0" w:rsidRDefault="00012892" w:rsidP="00A068B0">
            <w:pPr>
              <w:spacing w:before="120" w:after="120"/>
              <w:rPr>
                <w:spacing w:val="0"/>
                <w:sz w:val="20"/>
              </w:rPr>
            </w:pPr>
            <w:r w:rsidRPr="00A068B0">
              <w:rPr>
                <w:spacing w:val="0"/>
                <w:sz w:val="20"/>
              </w:rPr>
              <w:t>E-mail address</w:t>
            </w:r>
          </w:p>
        </w:tc>
        <w:tc>
          <w:tcPr>
            <w:tcW w:w="7229" w:type="dxa"/>
            <w:gridSpan w:val="8"/>
          </w:tcPr>
          <w:p w14:paraId="0344531A" w14:textId="0805BEEF" w:rsidR="00012892" w:rsidRPr="00A068B0" w:rsidRDefault="00012892" w:rsidP="00A068B0">
            <w:pPr>
              <w:spacing w:before="120" w:after="120"/>
              <w:rPr>
                <w:spacing w:val="0"/>
                <w:sz w:val="20"/>
              </w:rPr>
            </w:pPr>
          </w:p>
        </w:tc>
      </w:tr>
      <w:tr w:rsidR="00012892" w:rsidRPr="003B2076" w14:paraId="7229289D" w14:textId="77777777" w:rsidTr="007D2A88">
        <w:trPr>
          <w:trHeight w:val="397"/>
        </w:trPr>
        <w:tc>
          <w:tcPr>
            <w:tcW w:w="9213" w:type="dxa"/>
            <w:gridSpan w:val="9"/>
            <w:shd w:val="clear" w:color="auto" w:fill="BFBFBF" w:themeFill="background1" w:themeFillShade="BF"/>
          </w:tcPr>
          <w:p w14:paraId="3BA98A3D" w14:textId="7A5DB18D" w:rsidR="00012892" w:rsidRPr="00A068B0" w:rsidRDefault="00012892" w:rsidP="00A068B0">
            <w:pPr>
              <w:spacing w:before="120" w:after="120"/>
              <w:rPr>
                <w:spacing w:val="0"/>
                <w:sz w:val="20"/>
              </w:rPr>
            </w:pPr>
            <w:r w:rsidRPr="00A068B0">
              <w:rPr>
                <w:b/>
                <w:spacing w:val="0"/>
                <w:sz w:val="20"/>
              </w:rPr>
              <w:t>Installer Details:</w:t>
            </w:r>
          </w:p>
        </w:tc>
      </w:tr>
      <w:tr w:rsidR="00012892" w:rsidRPr="003B2076" w14:paraId="0D45C2CB" w14:textId="77777777" w:rsidTr="007D2A88">
        <w:trPr>
          <w:trHeight w:val="397"/>
        </w:trPr>
        <w:tc>
          <w:tcPr>
            <w:tcW w:w="1984" w:type="dxa"/>
            <w:vAlign w:val="center"/>
          </w:tcPr>
          <w:p w14:paraId="300802CD" w14:textId="77777777" w:rsidR="00012892" w:rsidRPr="00A068B0" w:rsidRDefault="00012892" w:rsidP="00A068B0">
            <w:pPr>
              <w:spacing w:before="120" w:after="120"/>
              <w:rPr>
                <w:spacing w:val="0"/>
                <w:sz w:val="20"/>
              </w:rPr>
            </w:pPr>
            <w:r w:rsidRPr="00A068B0">
              <w:rPr>
                <w:b/>
                <w:spacing w:val="0"/>
                <w:sz w:val="20"/>
              </w:rPr>
              <w:t>Installer</w:t>
            </w:r>
          </w:p>
        </w:tc>
        <w:tc>
          <w:tcPr>
            <w:tcW w:w="7229" w:type="dxa"/>
            <w:gridSpan w:val="8"/>
          </w:tcPr>
          <w:p w14:paraId="3E603E60" w14:textId="51EEA813" w:rsidR="00012892" w:rsidRPr="00A068B0" w:rsidRDefault="00012892" w:rsidP="00A068B0">
            <w:pPr>
              <w:spacing w:before="120" w:after="120"/>
              <w:rPr>
                <w:spacing w:val="0"/>
                <w:sz w:val="20"/>
              </w:rPr>
            </w:pPr>
          </w:p>
        </w:tc>
      </w:tr>
      <w:tr w:rsidR="00012892" w:rsidRPr="003B2076" w14:paraId="2CCA5161" w14:textId="77777777" w:rsidTr="007D2A88">
        <w:trPr>
          <w:trHeight w:val="397"/>
        </w:trPr>
        <w:tc>
          <w:tcPr>
            <w:tcW w:w="1984" w:type="dxa"/>
            <w:vAlign w:val="center"/>
          </w:tcPr>
          <w:p w14:paraId="484E9806" w14:textId="77777777" w:rsidR="00012892" w:rsidRPr="00A068B0" w:rsidRDefault="00012892" w:rsidP="00A068B0">
            <w:pPr>
              <w:spacing w:before="120" w:after="120"/>
              <w:jc w:val="left"/>
              <w:rPr>
                <w:spacing w:val="0"/>
                <w:sz w:val="20"/>
              </w:rPr>
            </w:pPr>
            <w:r w:rsidRPr="00A068B0">
              <w:rPr>
                <w:spacing w:val="0"/>
                <w:sz w:val="20"/>
              </w:rPr>
              <w:t>Accreditation / Qualification</w:t>
            </w:r>
          </w:p>
        </w:tc>
        <w:tc>
          <w:tcPr>
            <w:tcW w:w="7229" w:type="dxa"/>
            <w:gridSpan w:val="8"/>
          </w:tcPr>
          <w:p w14:paraId="0A2AF374" w14:textId="25D7B87C" w:rsidR="00012892" w:rsidRPr="00A068B0" w:rsidRDefault="00012892" w:rsidP="00A068B0">
            <w:pPr>
              <w:spacing w:before="120" w:after="120"/>
              <w:rPr>
                <w:spacing w:val="0"/>
                <w:sz w:val="20"/>
              </w:rPr>
            </w:pPr>
          </w:p>
        </w:tc>
      </w:tr>
      <w:tr w:rsidR="00012892" w:rsidRPr="003B2076" w14:paraId="1DFF7C46" w14:textId="77777777" w:rsidTr="007D2A88">
        <w:trPr>
          <w:trHeight w:val="397"/>
        </w:trPr>
        <w:tc>
          <w:tcPr>
            <w:tcW w:w="1984" w:type="dxa"/>
            <w:vAlign w:val="center"/>
          </w:tcPr>
          <w:p w14:paraId="68A0BE78" w14:textId="77777777" w:rsidR="00012892" w:rsidRPr="00A068B0" w:rsidRDefault="00012892" w:rsidP="00A068B0">
            <w:pPr>
              <w:spacing w:before="120" w:after="120"/>
              <w:rPr>
                <w:spacing w:val="0"/>
                <w:sz w:val="20"/>
              </w:rPr>
            </w:pPr>
            <w:r w:rsidRPr="00A068B0">
              <w:rPr>
                <w:spacing w:val="0"/>
                <w:sz w:val="20"/>
              </w:rPr>
              <w:t xml:space="preserve">Address </w:t>
            </w:r>
          </w:p>
        </w:tc>
        <w:tc>
          <w:tcPr>
            <w:tcW w:w="7229" w:type="dxa"/>
            <w:gridSpan w:val="8"/>
          </w:tcPr>
          <w:p w14:paraId="79B7DF53" w14:textId="60A10A16" w:rsidR="00012892" w:rsidRPr="00A068B0" w:rsidRDefault="00012892" w:rsidP="00A068B0">
            <w:pPr>
              <w:spacing w:before="120" w:after="120"/>
              <w:rPr>
                <w:spacing w:val="0"/>
                <w:sz w:val="20"/>
              </w:rPr>
            </w:pPr>
          </w:p>
        </w:tc>
      </w:tr>
      <w:tr w:rsidR="00012892" w:rsidRPr="003B2076" w14:paraId="3B50B070" w14:textId="77777777" w:rsidTr="007D2A88">
        <w:trPr>
          <w:trHeight w:val="397"/>
        </w:trPr>
        <w:tc>
          <w:tcPr>
            <w:tcW w:w="1984" w:type="dxa"/>
            <w:vAlign w:val="center"/>
          </w:tcPr>
          <w:p w14:paraId="6D4F4C7D" w14:textId="77777777" w:rsidR="00012892" w:rsidRPr="00A068B0" w:rsidRDefault="00012892" w:rsidP="00A068B0">
            <w:pPr>
              <w:spacing w:before="120" w:after="120"/>
              <w:rPr>
                <w:spacing w:val="0"/>
                <w:sz w:val="20"/>
              </w:rPr>
            </w:pPr>
            <w:r w:rsidRPr="00A068B0">
              <w:rPr>
                <w:spacing w:val="0"/>
                <w:sz w:val="20"/>
              </w:rPr>
              <w:t>Post Code</w:t>
            </w:r>
          </w:p>
        </w:tc>
        <w:tc>
          <w:tcPr>
            <w:tcW w:w="7229" w:type="dxa"/>
            <w:gridSpan w:val="8"/>
          </w:tcPr>
          <w:p w14:paraId="1636470E" w14:textId="0DF38CB6" w:rsidR="00012892" w:rsidRPr="00A068B0" w:rsidRDefault="00012892" w:rsidP="00A068B0">
            <w:pPr>
              <w:spacing w:before="120" w:after="120"/>
              <w:rPr>
                <w:spacing w:val="0"/>
                <w:sz w:val="20"/>
              </w:rPr>
            </w:pPr>
          </w:p>
        </w:tc>
      </w:tr>
      <w:tr w:rsidR="00012892" w:rsidRPr="003B2076" w14:paraId="67D0B4BB" w14:textId="77777777" w:rsidTr="007D2A88">
        <w:trPr>
          <w:trHeight w:val="397"/>
        </w:trPr>
        <w:tc>
          <w:tcPr>
            <w:tcW w:w="1984" w:type="dxa"/>
            <w:vAlign w:val="center"/>
          </w:tcPr>
          <w:p w14:paraId="218D960D" w14:textId="77777777" w:rsidR="00012892" w:rsidRPr="00A068B0" w:rsidRDefault="00012892" w:rsidP="00A068B0">
            <w:pPr>
              <w:spacing w:before="120" w:after="120"/>
              <w:rPr>
                <w:spacing w:val="0"/>
                <w:sz w:val="20"/>
              </w:rPr>
            </w:pPr>
            <w:r w:rsidRPr="00A068B0">
              <w:rPr>
                <w:spacing w:val="0"/>
                <w:sz w:val="20"/>
              </w:rPr>
              <w:t>Contact person</w:t>
            </w:r>
          </w:p>
        </w:tc>
        <w:tc>
          <w:tcPr>
            <w:tcW w:w="7229" w:type="dxa"/>
            <w:gridSpan w:val="8"/>
          </w:tcPr>
          <w:p w14:paraId="4FC230A3" w14:textId="1D5F4377" w:rsidR="00012892" w:rsidRPr="00A068B0" w:rsidRDefault="00012892" w:rsidP="00A068B0">
            <w:pPr>
              <w:spacing w:before="120" w:after="120"/>
              <w:rPr>
                <w:spacing w:val="0"/>
                <w:sz w:val="20"/>
              </w:rPr>
            </w:pPr>
          </w:p>
        </w:tc>
      </w:tr>
      <w:tr w:rsidR="00012892" w:rsidRPr="003B2076" w14:paraId="0E900897" w14:textId="77777777" w:rsidTr="007D2A88">
        <w:trPr>
          <w:trHeight w:val="397"/>
        </w:trPr>
        <w:tc>
          <w:tcPr>
            <w:tcW w:w="1984" w:type="dxa"/>
            <w:vAlign w:val="center"/>
          </w:tcPr>
          <w:p w14:paraId="4CB249C4" w14:textId="77777777" w:rsidR="00012892" w:rsidRPr="00A068B0" w:rsidRDefault="00012892" w:rsidP="00A068B0">
            <w:pPr>
              <w:spacing w:before="120" w:after="120"/>
              <w:rPr>
                <w:spacing w:val="0"/>
                <w:sz w:val="20"/>
              </w:rPr>
            </w:pPr>
            <w:r w:rsidRPr="00A068B0">
              <w:rPr>
                <w:spacing w:val="0"/>
                <w:sz w:val="20"/>
              </w:rPr>
              <w:t>Telephone Number</w:t>
            </w:r>
          </w:p>
        </w:tc>
        <w:tc>
          <w:tcPr>
            <w:tcW w:w="7229" w:type="dxa"/>
            <w:gridSpan w:val="8"/>
          </w:tcPr>
          <w:p w14:paraId="6EC4CA41" w14:textId="5E55F890" w:rsidR="00012892" w:rsidRPr="00A068B0" w:rsidRDefault="00012892" w:rsidP="00A068B0">
            <w:pPr>
              <w:spacing w:before="120" w:after="120"/>
              <w:rPr>
                <w:spacing w:val="0"/>
                <w:sz w:val="20"/>
              </w:rPr>
            </w:pPr>
          </w:p>
        </w:tc>
      </w:tr>
      <w:tr w:rsidR="00012892" w:rsidRPr="003B2076" w14:paraId="2CF96DB7" w14:textId="77777777" w:rsidTr="007D2A88">
        <w:trPr>
          <w:trHeight w:val="397"/>
        </w:trPr>
        <w:tc>
          <w:tcPr>
            <w:tcW w:w="1984" w:type="dxa"/>
            <w:vAlign w:val="center"/>
          </w:tcPr>
          <w:p w14:paraId="46A64EC3" w14:textId="77777777" w:rsidR="00012892" w:rsidRPr="00A068B0" w:rsidRDefault="00012892" w:rsidP="00A068B0">
            <w:pPr>
              <w:spacing w:before="120" w:after="120"/>
              <w:rPr>
                <w:spacing w:val="0"/>
                <w:sz w:val="20"/>
              </w:rPr>
            </w:pPr>
            <w:r w:rsidRPr="00A068B0">
              <w:rPr>
                <w:spacing w:val="0"/>
                <w:sz w:val="20"/>
              </w:rPr>
              <w:t>E-mail address</w:t>
            </w:r>
          </w:p>
        </w:tc>
        <w:tc>
          <w:tcPr>
            <w:tcW w:w="7229" w:type="dxa"/>
            <w:gridSpan w:val="8"/>
          </w:tcPr>
          <w:p w14:paraId="75287ABC" w14:textId="26F2FBA6" w:rsidR="00012892" w:rsidRPr="00A068B0" w:rsidRDefault="00012892" w:rsidP="00A068B0">
            <w:pPr>
              <w:spacing w:before="120" w:after="120"/>
              <w:rPr>
                <w:spacing w:val="0"/>
                <w:sz w:val="20"/>
              </w:rPr>
            </w:pPr>
          </w:p>
        </w:tc>
      </w:tr>
      <w:tr w:rsidR="0074572D" w:rsidRPr="003B2076" w14:paraId="3C0397BD" w14:textId="77777777" w:rsidTr="00CE2C6E">
        <w:tblPrEx>
          <w:tblLook w:val="01E0" w:firstRow="1" w:lastRow="1" w:firstColumn="1" w:lastColumn="1" w:noHBand="0" w:noVBand="0"/>
        </w:tblPrEx>
        <w:trPr>
          <w:trHeight w:val="493"/>
        </w:trPr>
        <w:tc>
          <w:tcPr>
            <w:tcW w:w="2007" w:type="dxa"/>
            <w:gridSpan w:val="2"/>
            <w:shd w:val="clear" w:color="auto" w:fill="CCCCCC"/>
          </w:tcPr>
          <w:p w14:paraId="4ECFEBFA" w14:textId="77777777" w:rsidR="00EB2DCA" w:rsidRPr="00A068B0" w:rsidRDefault="00EB2DCA" w:rsidP="00A068B0">
            <w:pPr>
              <w:spacing w:before="120" w:after="120"/>
              <w:rPr>
                <w:b/>
                <w:spacing w:val="0"/>
                <w:sz w:val="20"/>
              </w:rPr>
            </w:pPr>
          </w:p>
        </w:tc>
        <w:tc>
          <w:tcPr>
            <w:tcW w:w="7206" w:type="dxa"/>
            <w:gridSpan w:val="7"/>
            <w:shd w:val="clear" w:color="auto" w:fill="CCCCCC"/>
          </w:tcPr>
          <w:p w14:paraId="77F2E336" w14:textId="4C009E91" w:rsidR="00EB2DCA" w:rsidRPr="00A068B0" w:rsidRDefault="00EB2DCA" w:rsidP="00A068B0">
            <w:pPr>
              <w:spacing w:before="120" w:after="120"/>
              <w:rPr>
                <w:b/>
                <w:spacing w:val="0"/>
                <w:sz w:val="20"/>
                <w:highlight w:val="lightGray"/>
              </w:rPr>
            </w:pPr>
            <w:r w:rsidRPr="00A068B0">
              <w:rPr>
                <w:b/>
                <w:spacing w:val="0"/>
                <w:sz w:val="20"/>
              </w:rPr>
              <w:t>Proposed Micro-generator Details:</w:t>
            </w:r>
          </w:p>
        </w:tc>
      </w:tr>
      <w:tr w:rsidR="0074572D" w:rsidRPr="003B2076" w14:paraId="4712DF91" w14:textId="77777777" w:rsidTr="00CE2C6E">
        <w:tblPrEx>
          <w:tblLook w:val="01E0" w:firstRow="1" w:lastRow="1" w:firstColumn="1" w:lastColumn="1" w:noHBand="0" w:noVBand="0"/>
        </w:tblPrEx>
        <w:tc>
          <w:tcPr>
            <w:tcW w:w="1984" w:type="dxa"/>
            <w:vMerge w:val="restart"/>
          </w:tcPr>
          <w:p w14:paraId="70E0F0B8" w14:textId="77777777" w:rsidR="00EB2DCA" w:rsidRPr="0074572D" w:rsidRDefault="00EB2DCA" w:rsidP="000A6A63">
            <w:pPr>
              <w:rPr>
                <w:spacing w:val="0"/>
                <w:sz w:val="18"/>
              </w:rPr>
            </w:pPr>
            <w:r w:rsidRPr="0074572D">
              <w:rPr>
                <w:spacing w:val="0"/>
                <w:sz w:val="18"/>
              </w:rPr>
              <w:t>Address</w:t>
            </w:r>
          </w:p>
        </w:tc>
        <w:tc>
          <w:tcPr>
            <w:tcW w:w="992" w:type="dxa"/>
            <w:gridSpan w:val="2"/>
            <w:vMerge w:val="restart"/>
          </w:tcPr>
          <w:p w14:paraId="007FB27E" w14:textId="44802DBD" w:rsidR="00EB2DCA" w:rsidRPr="0074572D" w:rsidRDefault="00EB2DCA" w:rsidP="003B7C17">
            <w:pPr>
              <w:jc w:val="left"/>
              <w:rPr>
                <w:spacing w:val="0"/>
                <w:sz w:val="18"/>
              </w:rPr>
            </w:pPr>
            <w:r w:rsidRPr="0074572D">
              <w:rPr>
                <w:spacing w:val="0"/>
                <w:sz w:val="18"/>
              </w:rPr>
              <w:t>Post Code</w:t>
            </w:r>
          </w:p>
        </w:tc>
        <w:tc>
          <w:tcPr>
            <w:tcW w:w="1418" w:type="dxa"/>
            <w:vMerge w:val="restart"/>
          </w:tcPr>
          <w:p w14:paraId="3DEF31C3" w14:textId="77777777" w:rsidR="00EB2DCA" w:rsidRPr="0074572D" w:rsidRDefault="00EB2DCA" w:rsidP="00A068B0">
            <w:pPr>
              <w:spacing w:before="120" w:after="120"/>
              <w:rPr>
                <w:spacing w:val="0"/>
                <w:sz w:val="18"/>
              </w:rPr>
            </w:pPr>
            <w:r w:rsidRPr="0074572D">
              <w:rPr>
                <w:spacing w:val="0"/>
                <w:sz w:val="18"/>
              </w:rPr>
              <w:t>MPAN</w:t>
            </w:r>
          </w:p>
        </w:tc>
        <w:tc>
          <w:tcPr>
            <w:tcW w:w="2126" w:type="dxa"/>
            <w:gridSpan w:val="3"/>
          </w:tcPr>
          <w:p w14:paraId="1C54E334" w14:textId="0ADE3D54" w:rsidR="00EB2DCA" w:rsidRPr="0074572D" w:rsidRDefault="00EB2DCA" w:rsidP="0074572D">
            <w:pPr>
              <w:spacing w:before="120" w:after="120"/>
              <w:jc w:val="left"/>
              <w:rPr>
                <w:spacing w:val="0"/>
                <w:sz w:val="18"/>
              </w:rPr>
            </w:pPr>
            <w:r w:rsidRPr="0074572D">
              <w:rPr>
                <w:b/>
                <w:spacing w:val="0"/>
                <w:sz w:val="18"/>
              </w:rPr>
              <w:t>Micro-generator</w:t>
            </w:r>
            <w:r w:rsidRPr="0074572D">
              <w:rPr>
                <w:spacing w:val="0"/>
                <w:sz w:val="18"/>
              </w:rPr>
              <w:t xml:space="preserve"> </w:t>
            </w:r>
            <w:r w:rsidRPr="0074572D">
              <w:rPr>
                <w:b/>
                <w:spacing w:val="0"/>
                <w:sz w:val="18"/>
              </w:rPr>
              <w:t>Registered Capacity</w:t>
            </w:r>
            <w:r w:rsidRPr="0074572D">
              <w:rPr>
                <w:spacing w:val="0"/>
                <w:sz w:val="18"/>
              </w:rPr>
              <w:t xml:space="preserve"> in kW at 230 V AC</w:t>
            </w:r>
          </w:p>
        </w:tc>
        <w:tc>
          <w:tcPr>
            <w:tcW w:w="1134" w:type="dxa"/>
          </w:tcPr>
          <w:p w14:paraId="2E3373BA" w14:textId="53DB8215" w:rsidR="00EB2DCA" w:rsidRPr="0074572D" w:rsidRDefault="00EB2DCA" w:rsidP="00EB2DCA">
            <w:pPr>
              <w:spacing w:before="120" w:after="120"/>
              <w:jc w:val="left"/>
              <w:rPr>
                <w:b/>
                <w:spacing w:val="0"/>
                <w:sz w:val="18"/>
              </w:rPr>
            </w:pPr>
            <w:ins w:id="589" w:author="ENA" w:date="2021-02-16T19:04:00Z">
              <w:r w:rsidRPr="00A648EB">
                <w:rPr>
                  <w:bCs/>
                  <w:spacing w:val="0"/>
                  <w:sz w:val="18"/>
                  <w:szCs w:val="18"/>
                </w:rPr>
                <w:t>Energy</w:t>
              </w:r>
              <w:r w:rsidR="0011398E" w:rsidRPr="00A648EB">
                <w:rPr>
                  <w:bCs/>
                  <w:spacing w:val="0"/>
                  <w:sz w:val="18"/>
                  <w:szCs w:val="18"/>
                </w:rPr>
                <w:t xml:space="preserve"> storage capacity</w:t>
              </w:r>
              <w:r w:rsidRPr="00012892" w:rsidDel="00DA7146">
                <w:rPr>
                  <w:bCs/>
                  <w:spacing w:val="0"/>
                  <w:sz w:val="18"/>
                  <w:szCs w:val="18"/>
                </w:rPr>
                <w:t xml:space="preserve"> </w:t>
              </w:r>
              <w:r w:rsidRPr="00012892">
                <w:rPr>
                  <w:bCs/>
                  <w:spacing w:val="0"/>
                  <w:sz w:val="18"/>
                  <w:szCs w:val="18"/>
                </w:rPr>
                <w:t xml:space="preserve">for </w:t>
              </w:r>
              <w:r w:rsidRPr="00012892">
                <w:rPr>
                  <w:b/>
                  <w:spacing w:val="0"/>
                  <w:sz w:val="18"/>
                  <w:szCs w:val="18"/>
                </w:rPr>
                <w:t>Electricity Storage</w:t>
              </w:r>
              <w:r w:rsidRPr="00012892">
                <w:rPr>
                  <w:bCs/>
                  <w:spacing w:val="0"/>
                  <w:sz w:val="18"/>
                  <w:szCs w:val="18"/>
                </w:rPr>
                <w:t xml:space="preserve"> devices</w:t>
              </w:r>
              <w:r w:rsidR="0011398E" w:rsidRPr="00A648EB">
                <w:rPr>
                  <w:bCs/>
                  <w:spacing w:val="0"/>
                  <w:sz w:val="18"/>
                  <w:szCs w:val="18"/>
                </w:rPr>
                <w:t xml:space="preserve"> (kWh)</w:t>
              </w:r>
            </w:ins>
          </w:p>
        </w:tc>
        <w:tc>
          <w:tcPr>
            <w:tcW w:w="1559" w:type="dxa"/>
            <w:vMerge w:val="restart"/>
          </w:tcPr>
          <w:p w14:paraId="7F9D0D44" w14:textId="0B890AE0" w:rsidR="00EB2DCA" w:rsidRPr="0074572D" w:rsidRDefault="00EB2DCA" w:rsidP="0074572D">
            <w:pPr>
              <w:spacing w:before="120" w:after="120"/>
              <w:jc w:val="left"/>
              <w:rPr>
                <w:spacing w:val="0"/>
                <w:sz w:val="18"/>
              </w:rPr>
            </w:pPr>
            <w:r w:rsidRPr="0074572D">
              <w:rPr>
                <w:b/>
                <w:spacing w:val="0"/>
                <w:sz w:val="18"/>
              </w:rPr>
              <w:t>Manufacturer‘s</w:t>
            </w:r>
            <w:r w:rsidRPr="0074572D">
              <w:rPr>
                <w:spacing w:val="0"/>
                <w:sz w:val="18"/>
              </w:rPr>
              <w:t xml:space="preserve"> Ref No (this number should be registered on the ENA </w:t>
            </w:r>
            <w:r w:rsidRPr="00D44441">
              <w:rPr>
                <w:bCs/>
                <w:spacing w:val="0"/>
                <w:sz w:val="18"/>
              </w:rPr>
              <w:t>Type Test</w:t>
            </w:r>
            <w:r w:rsidRPr="0074572D">
              <w:rPr>
                <w:b/>
                <w:spacing w:val="0"/>
                <w:sz w:val="18"/>
              </w:rPr>
              <w:t xml:space="preserve"> </w:t>
            </w:r>
            <w:del w:id="590" w:author="ENA" w:date="2021-04-15T20:08:00Z">
              <w:r w:rsidRPr="0074572D" w:rsidDel="00D44441">
                <w:rPr>
                  <w:b/>
                  <w:spacing w:val="0"/>
                  <w:sz w:val="18"/>
                </w:rPr>
                <w:delText>Verification Report</w:delText>
              </w:r>
              <w:r w:rsidRPr="0074572D" w:rsidDel="00D44441">
                <w:rPr>
                  <w:spacing w:val="0"/>
                  <w:sz w:val="18"/>
                </w:rPr>
                <w:delText xml:space="preserve"> </w:delText>
              </w:r>
            </w:del>
            <w:r w:rsidRPr="0074572D">
              <w:rPr>
                <w:spacing w:val="0"/>
                <w:sz w:val="18"/>
              </w:rPr>
              <w:t>Register as</w:t>
            </w:r>
            <w:r w:rsidR="00E86BBD" w:rsidRPr="0074572D">
              <w:rPr>
                <w:spacing w:val="0"/>
                <w:sz w:val="18"/>
              </w:rPr>
              <w:t xml:space="preserve"> </w:t>
            </w:r>
            <w:del w:id="591" w:author="ENA" w:date="2021-02-16T19:04:00Z">
              <w:r w:rsidRPr="00907A3B">
                <w:rPr>
                  <w:spacing w:val="0"/>
                  <w:sz w:val="20"/>
                </w:rPr>
                <w:delText>Product ID)</w:delText>
              </w:r>
            </w:del>
            <w:ins w:id="592" w:author="ENA" w:date="2021-02-16T19:04:00Z">
              <w:r w:rsidR="00E86BBD">
                <w:rPr>
                  <w:spacing w:val="0"/>
                  <w:sz w:val="18"/>
                  <w:szCs w:val="18"/>
                </w:rPr>
                <w:t>the</w:t>
              </w:r>
              <w:r w:rsidRPr="00CE2C6E">
                <w:rPr>
                  <w:spacing w:val="0"/>
                  <w:sz w:val="18"/>
                  <w:szCs w:val="18"/>
                </w:rPr>
                <w:t xml:space="preserve"> </w:t>
              </w:r>
              <w:r w:rsidR="00E86BBD">
                <w:rPr>
                  <w:spacing w:val="0"/>
                  <w:sz w:val="18"/>
                  <w:szCs w:val="18"/>
                </w:rPr>
                <w:t>system reference</w:t>
              </w:r>
              <w:r w:rsidRPr="00CE2C6E">
                <w:rPr>
                  <w:spacing w:val="0"/>
                  <w:sz w:val="18"/>
                  <w:szCs w:val="18"/>
                </w:rPr>
                <w:t>)</w:t>
              </w:r>
            </w:ins>
          </w:p>
        </w:tc>
      </w:tr>
      <w:tr w:rsidR="0074572D" w:rsidRPr="003B2076" w14:paraId="28EF6C28" w14:textId="77777777" w:rsidTr="00CE2C6E">
        <w:tblPrEx>
          <w:tblLook w:val="01E0" w:firstRow="1" w:lastRow="1" w:firstColumn="1" w:lastColumn="1" w:noHBand="0" w:noVBand="0"/>
        </w:tblPrEx>
        <w:tc>
          <w:tcPr>
            <w:tcW w:w="1984" w:type="dxa"/>
            <w:vMerge/>
          </w:tcPr>
          <w:p w14:paraId="3A178CE0" w14:textId="77777777" w:rsidR="00EB2DCA" w:rsidRPr="005E2CFF" w:rsidRDefault="00EB2DCA" w:rsidP="000A6A63">
            <w:pPr>
              <w:rPr>
                <w:spacing w:val="0"/>
                <w:sz w:val="20"/>
              </w:rPr>
            </w:pPr>
          </w:p>
        </w:tc>
        <w:tc>
          <w:tcPr>
            <w:tcW w:w="992" w:type="dxa"/>
            <w:gridSpan w:val="2"/>
            <w:vMerge/>
          </w:tcPr>
          <w:p w14:paraId="348446FE" w14:textId="61BFFC8C" w:rsidR="00EB2DCA" w:rsidRPr="005E2CFF" w:rsidRDefault="00EB2DCA" w:rsidP="000A6A63">
            <w:pPr>
              <w:rPr>
                <w:spacing w:val="0"/>
                <w:sz w:val="20"/>
              </w:rPr>
            </w:pPr>
          </w:p>
        </w:tc>
        <w:tc>
          <w:tcPr>
            <w:tcW w:w="1418" w:type="dxa"/>
            <w:vMerge/>
          </w:tcPr>
          <w:p w14:paraId="51A43B0A" w14:textId="77777777" w:rsidR="00EB2DCA" w:rsidRPr="005E2CFF" w:rsidRDefault="00EB2DCA" w:rsidP="000A6A63">
            <w:pPr>
              <w:rPr>
                <w:spacing w:val="0"/>
                <w:sz w:val="20"/>
              </w:rPr>
            </w:pPr>
          </w:p>
        </w:tc>
        <w:tc>
          <w:tcPr>
            <w:tcW w:w="708" w:type="dxa"/>
          </w:tcPr>
          <w:p w14:paraId="2479D463" w14:textId="77777777" w:rsidR="00EB2DCA" w:rsidRPr="0074572D" w:rsidRDefault="00EB2DCA" w:rsidP="000A6A63">
            <w:pPr>
              <w:rPr>
                <w:spacing w:val="0"/>
                <w:sz w:val="18"/>
              </w:rPr>
            </w:pPr>
            <w:r w:rsidRPr="0074572D">
              <w:rPr>
                <w:spacing w:val="0"/>
                <w:sz w:val="18"/>
              </w:rPr>
              <w:t>PH1</w:t>
            </w:r>
          </w:p>
        </w:tc>
        <w:tc>
          <w:tcPr>
            <w:tcW w:w="709" w:type="dxa"/>
          </w:tcPr>
          <w:p w14:paraId="70D5A710" w14:textId="77777777" w:rsidR="00EB2DCA" w:rsidRPr="0074572D" w:rsidRDefault="00EB2DCA" w:rsidP="000A6A63">
            <w:pPr>
              <w:rPr>
                <w:spacing w:val="0"/>
                <w:sz w:val="18"/>
              </w:rPr>
            </w:pPr>
            <w:r w:rsidRPr="0074572D">
              <w:rPr>
                <w:spacing w:val="0"/>
                <w:sz w:val="18"/>
              </w:rPr>
              <w:t>PH2</w:t>
            </w:r>
          </w:p>
        </w:tc>
        <w:tc>
          <w:tcPr>
            <w:tcW w:w="709" w:type="dxa"/>
          </w:tcPr>
          <w:p w14:paraId="4F770D7E" w14:textId="77777777" w:rsidR="00EB2DCA" w:rsidRPr="0074572D" w:rsidRDefault="00EB2DCA" w:rsidP="000A6A63">
            <w:pPr>
              <w:rPr>
                <w:spacing w:val="0"/>
                <w:sz w:val="18"/>
              </w:rPr>
            </w:pPr>
            <w:r w:rsidRPr="0074572D">
              <w:rPr>
                <w:spacing w:val="0"/>
                <w:sz w:val="18"/>
              </w:rPr>
              <w:t>PH3</w:t>
            </w:r>
          </w:p>
        </w:tc>
        <w:tc>
          <w:tcPr>
            <w:tcW w:w="1134" w:type="dxa"/>
          </w:tcPr>
          <w:p w14:paraId="1287BAE2" w14:textId="77777777" w:rsidR="00EB2DCA" w:rsidRPr="00A068B0" w:rsidRDefault="00EB2DCA" w:rsidP="000A6A63">
            <w:pPr>
              <w:rPr>
                <w:spacing w:val="0"/>
                <w:sz w:val="20"/>
              </w:rPr>
            </w:pPr>
          </w:p>
        </w:tc>
        <w:tc>
          <w:tcPr>
            <w:tcW w:w="1559" w:type="dxa"/>
            <w:vMerge/>
            <w:cellIns w:id="593" w:author="Creighton, Alan" w:date="2021-02-16T19:04:00Z"/>
          </w:tcPr>
          <w:p w14:paraId="254D7E35" w14:textId="06EB78D8" w:rsidR="00EB2DCA" w:rsidRPr="00A068B0" w:rsidRDefault="00EB2DCA" w:rsidP="000A6A63">
            <w:pPr>
              <w:rPr>
                <w:spacing w:val="0"/>
                <w:sz w:val="20"/>
              </w:rPr>
            </w:pPr>
          </w:p>
        </w:tc>
      </w:tr>
      <w:tr w:rsidR="0074572D" w:rsidRPr="003B2076" w14:paraId="3D92BA30" w14:textId="77777777" w:rsidTr="00CE2C6E">
        <w:tblPrEx>
          <w:tblLook w:val="01E0" w:firstRow="1" w:lastRow="1" w:firstColumn="1" w:lastColumn="1" w:noHBand="0" w:noVBand="0"/>
        </w:tblPrEx>
        <w:tc>
          <w:tcPr>
            <w:tcW w:w="1984" w:type="dxa"/>
          </w:tcPr>
          <w:p w14:paraId="5D1BA6CE" w14:textId="77777777" w:rsidR="00EB2DCA" w:rsidRDefault="00EB2DCA" w:rsidP="000A6A63">
            <w:pPr>
              <w:rPr>
                <w:spacing w:val="0"/>
                <w:sz w:val="20"/>
              </w:rPr>
            </w:pPr>
          </w:p>
          <w:p w14:paraId="0414F727" w14:textId="3D2C072A" w:rsidR="00F50B5F" w:rsidRPr="00A068B0" w:rsidRDefault="00F50B5F" w:rsidP="000A6A63">
            <w:pPr>
              <w:rPr>
                <w:spacing w:val="0"/>
                <w:sz w:val="20"/>
              </w:rPr>
            </w:pPr>
          </w:p>
        </w:tc>
        <w:tc>
          <w:tcPr>
            <w:tcW w:w="992" w:type="dxa"/>
            <w:gridSpan w:val="2"/>
          </w:tcPr>
          <w:p w14:paraId="335A449F" w14:textId="05DB8177" w:rsidR="00EB2DCA" w:rsidRPr="00A068B0" w:rsidRDefault="00EB2DCA" w:rsidP="000A6A63">
            <w:pPr>
              <w:rPr>
                <w:spacing w:val="0"/>
                <w:sz w:val="20"/>
              </w:rPr>
            </w:pPr>
          </w:p>
        </w:tc>
        <w:tc>
          <w:tcPr>
            <w:tcW w:w="1418" w:type="dxa"/>
          </w:tcPr>
          <w:p w14:paraId="29075D1B" w14:textId="77777777" w:rsidR="00EB2DCA" w:rsidRPr="00A068B0" w:rsidRDefault="00EB2DCA" w:rsidP="000A6A63">
            <w:pPr>
              <w:rPr>
                <w:spacing w:val="0"/>
                <w:sz w:val="20"/>
              </w:rPr>
            </w:pPr>
          </w:p>
        </w:tc>
        <w:tc>
          <w:tcPr>
            <w:tcW w:w="708" w:type="dxa"/>
          </w:tcPr>
          <w:p w14:paraId="1A8BAA61" w14:textId="77777777" w:rsidR="00EB2DCA" w:rsidRPr="00A068B0" w:rsidRDefault="00EB2DCA" w:rsidP="000A6A63">
            <w:pPr>
              <w:rPr>
                <w:spacing w:val="0"/>
                <w:sz w:val="20"/>
              </w:rPr>
            </w:pPr>
          </w:p>
        </w:tc>
        <w:tc>
          <w:tcPr>
            <w:tcW w:w="709" w:type="dxa"/>
          </w:tcPr>
          <w:p w14:paraId="7B140F58" w14:textId="77777777" w:rsidR="00EB2DCA" w:rsidRPr="00A068B0" w:rsidRDefault="00EB2DCA" w:rsidP="000A6A63">
            <w:pPr>
              <w:rPr>
                <w:spacing w:val="0"/>
                <w:sz w:val="20"/>
              </w:rPr>
            </w:pPr>
          </w:p>
        </w:tc>
        <w:tc>
          <w:tcPr>
            <w:tcW w:w="709" w:type="dxa"/>
          </w:tcPr>
          <w:p w14:paraId="4B9DA771" w14:textId="77777777" w:rsidR="00EB2DCA" w:rsidRPr="00A068B0" w:rsidRDefault="00EB2DCA" w:rsidP="000A6A63">
            <w:pPr>
              <w:rPr>
                <w:spacing w:val="0"/>
                <w:sz w:val="20"/>
              </w:rPr>
            </w:pPr>
          </w:p>
        </w:tc>
        <w:tc>
          <w:tcPr>
            <w:tcW w:w="1134" w:type="dxa"/>
          </w:tcPr>
          <w:p w14:paraId="6A88212B" w14:textId="77777777" w:rsidR="00EB2DCA" w:rsidRPr="00A068B0" w:rsidRDefault="00EB2DCA" w:rsidP="000A6A63">
            <w:pPr>
              <w:rPr>
                <w:spacing w:val="0"/>
                <w:sz w:val="20"/>
              </w:rPr>
            </w:pPr>
          </w:p>
        </w:tc>
        <w:tc>
          <w:tcPr>
            <w:tcW w:w="1559" w:type="dxa"/>
            <w:cellIns w:id="594" w:author="Creighton, Alan" w:date="2021-02-16T19:04:00Z"/>
          </w:tcPr>
          <w:p w14:paraId="7A2D7948" w14:textId="7C191D5B" w:rsidR="00EB2DCA" w:rsidRPr="00A068B0" w:rsidRDefault="00EB2DCA" w:rsidP="000A6A63">
            <w:pPr>
              <w:rPr>
                <w:spacing w:val="0"/>
                <w:sz w:val="20"/>
              </w:rPr>
            </w:pPr>
          </w:p>
        </w:tc>
      </w:tr>
      <w:tr w:rsidR="0074572D" w:rsidRPr="003B2076" w14:paraId="28DC2715" w14:textId="77777777" w:rsidTr="00CE2C6E">
        <w:tblPrEx>
          <w:tblLook w:val="01E0" w:firstRow="1" w:lastRow="1" w:firstColumn="1" w:lastColumn="1" w:noHBand="0" w:noVBand="0"/>
        </w:tblPrEx>
        <w:tc>
          <w:tcPr>
            <w:tcW w:w="1984" w:type="dxa"/>
          </w:tcPr>
          <w:p w14:paraId="571FFB0F" w14:textId="77777777" w:rsidR="00EB2DCA" w:rsidRDefault="00EB2DCA" w:rsidP="000A6A63">
            <w:pPr>
              <w:rPr>
                <w:spacing w:val="0"/>
                <w:sz w:val="20"/>
              </w:rPr>
            </w:pPr>
          </w:p>
          <w:p w14:paraId="40FDA72B" w14:textId="08DB10CB" w:rsidR="00F50B5F" w:rsidRPr="00A068B0" w:rsidRDefault="00F50B5F" w:rsidP="000A6A63">
            <w:pPr>
              <w:rPr>
                <w:spacing w:val="0"/>
                <w:sz w:val="20"/>
              </w:rPr>
            </w:pPr>
          </w:p>
        </w:tc>
        <w:tc>
          <w:tcPr>
            <w:tcW w:w="992" w:type="dxa"/>
            <w:gridSpan w:val="2"/>
          </w:tcPr>
          <w:p w14:paraId="5E02ED64" w14:textId="13B8EA31" w:rsidR="00EB2DCA" w:rsidRPr="00A068B0" w:rsidRDefault="00EB2DCA" w:rsidP="000A6A63">
            <w:pPr>
              <w:rPr>
                <w:spacing w:val="0"/>
                <w:sz w:val="20"/>
              </w:rPr>
            </w:pPr>
          </w:p>
        </w:tc>
        <w:tc>
          <w:tcPr>
            <w:tcW w:w="1418" w:type="dxa"/>
          </w:tcPr>
          <w:p w14:paraId="315A0E30" w14:textId="77777777" w:rsidR="00EB2DCA" w:rsidRPr="00A068B0" w:rsidRDefault="00EB2DCA" w:rsidP="000A6A63">
            <w:pPr>
              <w:rPr>
                <w:spacing w:val="0"/>
                <w:sz w:val="20"/>
              </w:rPr>
            </w:pPr>
          </w:p>
        </w:tc>
        <w:tc>
          <w:tcPr>
            <w:tcW w:w="708" w:type="dxa"/>
          </w:tcPr>
          <w:p w14:paraId="66DF20C0" w14:textId="77777777" w:rsidR="00EB2DCA" w:rsidRPr="00A068B0" w:rsidRDefault="00EB2DCA" w:rsidP="000A6A63">
            <w:pPr>
              <w:rPr>
                <w:spacing w:val="0"/>
                <w:sz w:val="20"/>
              </w:rPr>
            </w:pPr>
          </w:p>
        </w:tc>
        <w:tc>
          <w:tcPr>
            <w:tcW w:w="709" w:type="dxa"/>
          </w:tcPr>
          <w:p w14:paraId="18F8535F" w14:textId="77777777" w:rsidR="00EB2DCA" w:rsidRPr="00A068B0" w:rsidRDefault="00EB2DCA" w:rsidP="000A6A63">
            <w:pPr>
              <w:rPr>
                <w:spacing w:val="0"/>
                <w:sz w:val="20"/>
              </w:rPr>
            </w:pPr>
          </w:p>
        </w:tc>
        <w:tc>
          <w:tcPr>
            <w:tcW w:w="709" w:type="dxa"/>
          </w:tcPr>
          <w:p w14:paraId="09A33364" w14:textId="77777777" w:rsidR="00EB2DCA" w:rsidRPr="00A068B0" w:rsidRDefault="00EB2DCA" w:rsidP="000A6A63">
            <w:pPr>
              <w:rPr>
                <w:spacing w:val="0"/>
                <w:sz w:val="20"/>
              </w:rPr>
            </w:pPr>
          </w:p>
        </w:tc>
        <w:tc>
          <w:tcPr>
            <w:tcW w:w="1134" w:type="dxa"/>
          </w:tcPr>
          <w:p w14:paraId="17B76C89" w14:textId="77777777" w:rsidR="00EB2DCA" w:rsidRPr="00A068B0" w:rsidRDefault="00EB2DCA" w:rsidP="000A6A63">
            <w:pPr>
              <w:rPr>
                <w:spacing w:val="0"/>
                <w:sz w:val="20"/>
              </w:rPr>
            </w:pPr>
          </w:p>
        </w:tc>
        <w:tc>
          <w:tcPr>
            <w:tcW w:w="1559" w:type="dxa"/>
            <w:cellIns w:id="595" w:author="Creighton, Alan" w:date="2021-02-16T19:04:00Z"/>
          </w:tcPr>
          <w:p w14:paraId="54F72891" w14:textId="036D6B3B" w:rsidR="00EB2DCA" w:rsidRPr="00A068B0" w:rsidRDefault="00EB2DCA" w:rsidP="000A6A63">
            <w:pPr>
              <w:rPr>
                <w:spacing w:val="0"/>
                <w:sz w:val="20"/>
              </w:rPr>
            </w:pPr>
          </w:p>
        </w:tc>
      </w:tr>
      <w:tr w:rsidR="0074572D" w:rsidRPr="003B2076" w14:paraId="06248673" w14:textId="77777777" w:rsidTr="00CE2C6E">
        <w:tblPrEx>
          <w:tblLook w:val="01E0" w:firstRow="1" w:lastRow="1" w:firstColumn="1" w:lastColumn="1" w:noHBand="0" w:noVBand="0"/>
        </w:tblPrEx>
        <w:tc>
          <w:tcPr>
            <w:tcW w:w="1984" w:type="dxa"/>
          </w:tcPr>
          <w:p w14:paraId="20D41364" w14:textId="77777777" w:rsidR="00EB2DCA" w:rsidRPr="00A068B0" w:rsidRDefault="00EB2DCA" w:rsidP="000A6A63">
            <w:pPr>
              <w:rPr>
                <w:spacing w:val="0"/>
                <w:sz w:val="20"/>
              </w:rPr>
            </w:pPr>
          </w:p>
          <w:p w14:paraId="02F8B71A" w14:textId="77777777" w:rsidR="00EB2DCA" w:rsidRPr="00A068B0" w:rsidRDefault="00EB2DCA" w:rsidP="000A6A63">
            <w:pPr>
              <w:rPr>
                <w:spacing w:val="0"/>
                <w:sz w:val="20"/>
              </w:rPr>
            </w:pPr>
          </w:p>
        </w:tc>
        <w:tc>
          <w:tcPr>
            <w:tcW w:w="992" w:type="dxa"/>
            <w:gridSpan w:val="2"/>
          </w:tcPr>
          <w:p w14:paraId="1A9516C5" w14:textId="5CB0CE20" w:rsidR="00EB2DCA" w:rsidRPr="00A068B0" w:rsidRDefault="00EB2DCA" w:rsidP="000A6A63">
            <w:pPr>
              <w:rPr>
                <w:spacing w:val="0"/>
                <w:sz w:val="20"/>
              </w:rPr>
            </w:pPr>
          </w:p>
        </w:tc>
        <w:tc>
          <w:tcPr>
            <w:tcW w:w="1418" w:type="dxa"/>
          </w:tcPr>
          <w:p w14:paraId="6497517E" w14:textId="77777777" w:rsidR="00EB2DCA" w:rsidRPr="00A068B0" w:rsidRDefault="00EB2DCA" w:rsidP="000A6A63">
            <w:pPr>
              <w:rPr>
                <w:spacing w:val="0"/>
                <w:sz w:val="20"/>
              </w:rPr>
            </w:pPr>
          </w:p>
        </w:tc>
        <w:tc>
          <w:tcPr>
            <w:tcW w:w="708" w:type="dxa"/>
          </w:tcPr>
          <w:p w14:paraId="1C1E3C05" w14:textId="77777777" w:rsidR="00EB2DCA" w:rsidRPr="00A068B0" w:rsidRDefault="00EB2DCA" w:rsidP="000A6A63">
            <w:pPr>
              <w:rPr>
                <w:spacing w:val="0"/>
                <w:sz w:val="20"/>
              </w:rPr>
            </w:pPr>
          </w:p>
        </w:tc>
        <w:tc>
          <w:tcPr>
            <w:tcW w:w="709" w:type="dxa"/>
          </w:tcPr>
          <w:p w14:paraId="4EF15F36" w14:textId="77777777" w:rsidR="00EB2DCA" w:rsidRPr="00A068B0" w:rsidRDefault="00EB2DCA" w:rsidP="000A6A63">
            <w:pPr>
              <w:rPr>
                <w:spacing w:val="0"/>
                <w:sz w:val="20"/>
              </w:rPr>
            </w:pPr>
          </w:p>
        </w:tc>
        <w:tc>
          <w:tcPr>
            <w:tcW w:w="709" w:type="dxa"/>
          </w:tcPr>
          <w:p w14:paraId="1CDE7AD4" w14:textId="77777777" w:rsidR="00EB2DCA" w:rsidRPr="00A068B0" w:rsidRDefault="00EB2DCA" w:rsidP="000A6A63">
            <w:pPr>
              <w:rPr>
                <w:spacing w:val="0"/>
                <w:sz w:val="20"/>
              </w:rPr>
            </w:pPr>
          </w:p>
        </w:tc>
        <w:tc>
          <w:tcPr>
            <w:tcW w:w="1134" w:type="dxa"/>
          </w:tcPr>
          <w:p w14:paraId="037F33FE" w14:textId="77777777" w:rsidR="00EB2DCA" w:rsidRPr="00A068B0" w:rsidRDefault="00EB2DCA" w:rsidP="000A6A63">
            <w:pPr>
              <w:rPr>
                <w:spacing w:val="0"/>
                <w:sz w:val="20"/>
              </w:rPr>
            </w:pPr>
          </w:p>
        </w:tc>
        <w:tc>
          <w:tcPr>
            <w:tcW w:w="1559" w:type="dxa"/>
            <w:cellIns w:id="596" w:author="Creighton, Alan" w:date="2021-02-16T19:04:00Z"/>
          </w:tcPr>
          <w:p w14:paraId="1E1AD32F" w14:textId="72CB7CCA" w:rsidR="00EB2DCA" w:rsidRPr="00A068B0" w:rsidRDefault="00EB2DCA" w:rsidP="000A6A63">
            <w:pPr>
              <w:rPr>
                <w:spacing w:val="0"/>
                <w:sz w:val="20"/>
              </w:rPr>
            </w:pPr>
          </w:p>
        </w:tc>
      </w:tr>
      <w:tr w:rsidR="0074572D" w:rsidRPr="003B2076" w14:paraId="28F0AB59" w14:textId="77777777" w:rsidTr="00CE2C6E">
        <w:tblPrEx>
          <w:tblLook w:val="01E0" w:firstRow="1" w:lastRow="1" w:firstColumn="1" w:lastColumn="1" w:noHBand="0" w:noVBand="0"/>
        </w:tblPrEx>
        <w:tc>
          <w:tcPr>
            <w:tcW w:w="1984" w:type="dxa"/>
          </w:tcPr>
          <w:p w14:paraId="7980D059" w14:textId="77777777" w:rsidR="00EB2DCA" w:rsidRDefault="00EB2DCA" w:rsidP="000A6A63">
            <w:pPr>
              <w:rPr>
                <w:spacing w:val="0"/>
                <w:sz w:val="20"/>
              </w:rPr>
            </w:pPr>
          </w:p>
          <w:p w14:paraId="42468B1F" w14:textId="00EF5AF3" w:rsidR="00F50B5F" w:rsidRPr="00A068B0" w:rsidRDefault="00F50B5F" w:rsidP="000A6A63">
            <w:pPr>
              <w:rPr>
                <w:spacing w:val="0"/>
                <w:sz w:val="20"/>
              </w:rPr>
            </w:pPr>
          </w:p>
        </w:tc>
        <w:tc>
          <w:tcPr>
            <w:tcW w:w="992" w:type="dxa"/>
            <w:gridSpan w:val="2"/>
          </w:tcPr>
          <w:p w14:paraId="2753F795" w14:textId="227943F3" w:rsidR="00EB2DCA" w:rsidRPr="00A068B0" w:rsidRDefault="00EB2DCA" w:rsidP="000A6A63">
            <w:pPr>
              <w:rPr>
                <w:spacing w:val="0"/>
                <w:sz w:val="20"/>
              </w:rPr>
            </w:pPr>
          </w:p>
        </w:tc>
        <w:tc>
          <w:tcPr>
            <w:tcW w:w="1418" w:type="dxa"/>
          </w:tcPr>
          <w:p w14:paraId="5B4DE85E" w14:textId="77777777" w:rsidR="00EB2DCA" w:rsidRPr="00A068B0" w:rsidRDefault="00EB2DCA" w:rsidP="000A6A63">
            <w:pPr>
              <w:rPr>
                <w:spacing w:val="0"/>
                <w:sz w:val="20"/>
              </w:rPr>
            </w:pPr>
          </w:p>
        </w:tc>
        <w:tc>
          <w:tcPr>
            <w:tcW w:w="708" w:type="dxa"/>
          </w:tcPr>
          <w:p w14:paraId="56D844CD" w14:textId="77777777" w:rsidR="00EB2DCA" w:rsidRPr="00A068B0" w:rsidRDefault="00EB2DCA" w:rsidP="000A6A63">
            <w:pPr>
              <w:rPr>
                <w:spacing w:val="0"/>
                <w:sz w:val="20"/>
              </w:rPr>
            </w:pPr>
          </w:p>
        </w:tc>
        <w:tc>
          <w:tcPr>
            <w:tcW w:w="709" w:type="dxa"/>
          </w:tcPr>
          <w:p w14:paraId="41D44078" w14:textId="77777777" w:rsidR="00EB2DCA" w:rsidRPr="00A068B0" w:rsidRDefault="00EB2DCA" w:rsidP="000A6A63">
            <w:pPr>
              <w:rPr>
                <w:spacing w:val="0"/>
                <w:sz w:val="20"/>
              </w:rPr>
            </w:pPr>
          </w:p>
        </w:tc>
        <w:tc>
          <w:tcPr>
            <w:tcW w:w="709" w:type="dxa"/>
          </w:tcPr>
          <w:p w14:paraId="06BA06D3" w14:textId="77777777" w:rsidR="00EB2DCA" w:rsidRPr="00A068B0" w:rsidRDefault="00EB2DCA" w:rsidP="000A6A63">
            <w:pPr>
              <w:rPr>
                <w:spacing w:val="0"/>
                <w:sz w:val="20"/>
              </w:rPr>
            </w:pPr>
          </w:p>
        </w:tc>
        <w:tc>
          <w:tcPr>
            <w:tcW w:w="1134" w:type="dxa"/>
          </w:tcPr>
          <w:p w14:paraId="3A4BF6D6" w14:textId="77777777" w:rsidR="00EB2DCA" w:rsidRPr="00A068B0" w:rsidRDefault="00EB2DCA" w:rsidP="000A6A63">
            <w:pPr>
              <w:rPr>
                <w:spacing w:val="0"/>
                <w:sz w:val="20"/>
              </w:rPr>
            </w:pPr>
          </w:p>
        </w:tc>
        <w:tc>
          <w:tcPr>
            <w:tcW w:w="1559" w:type="dxa"/>
            <w:cellIns w:id="597" w:author="Creighton, Alan" w:date="2021-02-16T19:04:00Z"/>
          </w:tcPr>
          <w:p w14:paraId="29A48E37" w14:textId="41FA4C3F" w:rsidR="00EB2DCA" w:rsidRPr="00A068B0" w:rsidRDefault="00EB2DCA" w:rsidP="000A6A63">
            <w:pPr>
              <w:rPr>
                <w:spacing w:val="0"/>
                <w:sz w:val="20"/>
              </w:rPr>
            </w:pPr>
          </w:p>
        </w:tc>
      </w:tr>
      <w:tr w:rsidR="0074572D" w:rsidRPr="003B2076" w14:paraId="7819A62A" w14:textId="77777777" w:rsidTr="00CE2C6E">
        <w:tblPrEx>
          <w:tblLook w:val="01E0" w:firstRow="1" w:lastRow="1" w:firstColumn="1" w:lastColumn="1" w:noHBand="0" w:noVBand="0"/>
        </w:tblPrEx>
        <w:tc>
          <w:tcPr>
            <w:tcW w:w="1984" w:type="dxa"/>
          </w:tcPr>
          <w:p w14:paraId="0D8B8314" w14:textId="77777777" w:rsidR="00EB2DCA" w:rsidRDefault="00EB2DCA" w:rsidP="000A6A63">
            <w:pPr>
              <w:rPr>
                <w:spacing w:val="0"/>
                <w:sz w:val="20"/>
              </w:rPr>
            </w:pPr>
          </w:p>
          <w:p w14:paraId="33EA473B" w14:textId="5DC5EFC0" w:rsidR="00F50B5F" w:rsidRPr="00A068B0" w:rsidRDefault="00F50B5F" w:rsidP="000A6A63">
            <w:pPr>
              <w:rPr>
                <w:spacing w:val="0"/>
                <w:sz w:val="20"/>
              </w:rPr>
            </w:pPr>
          </w:p>
        </w:tc>
        <w:tc>
          <w:tcPr>
            <w:tcW w:w="992" w:type="dxa"/>
            <w:gridSpan w:val="2"/>
          </w:tcPr>
          <w:p w14:paraId="3DBB6A5D" w14:textId="4F7236D6" w:rsidR="00EB2DCA" w:rsidRPr="00A068B0" w:rsidRDefault="00EB2DCA" w:rsidP="000A6A63">
            <w:pPr>
              <w:rPr>
                <w:spacing w:val="0"/>
                <w:sz w:val="20"/>
              </w:rPr>
            </w:pPr>
          </w:p>
        </w:tc>
        <w:tc>
          <w:tcPr>
            <w:tcW w:w="1418" w:type="dxa"/>
          </w:tcPr>
          <w:p w14:paraId="59EC5A02" w14:textId="77777777" w:rsidR="00EB2DCA" w:rsidRPr="00A068B0" w:rsidRDefault="00EB2DCA" w:rsidP="000A6A63">
            <w:pPr>
              <w:rPr>
                <w:spacing w:val="0"/>
                <w:sz w:val="20"/>
              </w:rPr>
            </w:pPr>
          </w:p>
        </w:tc>
        <w:tc>
          <w:tcPr>
            <w:tcW w:w="708" w:type="dxa"/>
          </w:tcPr>
          <w:p w14:paraId="5B45F1F7" w14:textId="77777777" w:rsidR="00EB2DCA" w:rsidRPr="00A068B0" w:rsidRDefault="00EB2DCA" w:rsidP="000A6A63">
            <w:pPr>
              <w:rPr>
                <w:spacing w:val="0"/>
                <w:sz w:val="20"/>
              </w:rPr>
            </w:pPr>
          </w:p>
        </w:tc>
        <w:tc>
          <w:tcPr>
            <w:tcW w:w="709" w:type="dxa"/>
          </w:tcPr>
          <w:p w14:paraId="25607882" w14:textId="77777777" w:rsidR="00EB2DCA" w:rsidRPr="00A068B0" w:rsidRDefault="00EB2DCA" w:rsidP="000A6A63">
            <w:pPr>
              <w:rPr>
                <w:spacing w:val="0"/>
                <w:sz w:val="20"/>
              </w:rPr>
            </w:pPr>
          </w:p>
        </w:tc>
        <w:tc>
          <w:tcPr>
            <w:tcW w:w="709" w:type="dxa"/>
          </w:tcPr>
          <w:p w14:paraId="00FBDCA9" w14:textId="77777777" w:rsidR="00EB2DCA" w:rsidRPr="00A068B0" w:rsidRDefault="00EB2DCA" w:rsidP="000A6A63">
            <w:pPr>
              <w:rPr>
                <w:spacing w:val="0"/>
                <w:sz w:val="20"/>
              </w:rPr>
            </w:pPr>
          </w:p>
        </w:tc>
        <w:tc>
          <w:tcPr>
            <w:tcW w:w="1134" w:type="dxa"/>
          </w:tcPr>
          <w:p w14:paraId="08ACF569" w14:textId="77777777" w:rsidR="00EB2DCA" w:rsidRPr="00A068B0" w:rsidRDefault="00EB2DCA" w:rsidP="000A6A63">
            <w:pPr>
              <w:rPr>
                <w:spacing w:val="0"/>
                <w:sz w:val="20"/>
              </w:rPr>
            </w:pPr>
          </w:p>
        </w:tc>
        <w:tc>
          <w:tcPr>
            <w:tcW w:w="1559" w:type="dxa"/>
            <w:cellIns w:id="598" w:author="Creighton, Alan" w:date="2021-02-16T19:04:00Z"/>
          </w:tcPr>
          <w:p w14:paraId="594CF32B" w14:textId="0F494371" w:rsidR="00EB2DCA" w:rsidRPr="00A068B0" w:rsidRDefault="00EB2DCA" w:rsidP="000A6A63">
            <w:pPr>
              <w:rPr>
                <w:spacing w:val="0"/>
                <w:sz w:val="20"/>
              </w:rPr>
            </w:pPr>
          </w:p>
        </w:tc>
      </w:tr>
      <w:tr w:rsidR="0074572D" w:rsidRPr="003B2076" w14:paraId="18B15F03" w14:textId="77777777" w:rsidTr="00CE2C6E">
        <w:tblPrEx>
          <w:tblLook w:val="01E0" w:firstRow="1" w:lastRow="1" w:firstColumn="1" w:lastColumn="1" w:noHBand="0" w:noVBand="0"/>
        </w:tblPrEx>
        <w:tc>
          <w:tcPr>
            <w:tcW w:w="1984" w:type="dxa"/>
          </w:tcPr>
          <w:p w14:paraId="22170061" w14:textId="77777777" w:rsidR="00EB2DCA" w:rsidRDefault="00EB2DCA" w:rsidP="000A6A63">
            <w:pPr>
              <w:rPr>
                <w:spacing w:val="0"/>
                <w:sz w:val="20"/>
              </w:rPr>
            </w:pPr>
          </w:p>
          <w:p w14:paraId="0B0893FE" w14:textId="3C304014" w:rsidR="00F50B5F" w:rsidRPr="00A068B0" w:rsidRDefault="00F50B5F" w:rsidP="000A6A63">
            <w:pPr>
              <w:rPr>
                <w:spacing w:val="0"/>
                <w:sz w:val="20"/>
              </w:rPr>
            </w:pPr>
          </w:p>
        </w:tc>
        <w:tc>
          <w:tcPr>
            <w:tcW w:w="992" w:type="dxa"/>
            <w:gridSpan w:val="2"/>
          </w:tcPr>
          <w:p w14:paraId="63223F21" w14:textId="7EE91C67" w:rsidR="00EB2DCA" w:rsidRPr="00A068B0" w:rsidRDefault="00EB2DCA" w:rsidP="000A6A63">
            <w:pPr>
              <w:rPr>
                <w:spacing w:val="0"/>
                <w:sz w:val="20"/>
              </w:rPr>
            </w:pPr>
          </w:p>
        </w:tc>
        <w:tc>
          <w:tcPr>
            <w:tcW w:w="1418" w:type="dxa"/>
          </w:tcPr>
          <w:p w14:paraId="33DCB63F" w14:textId="77777777" w:rsidR="00EB2DCA" w:rsidRPr="00A068B0" w:rsidRDefault="00EB2DCA" w:rsidP="000A6A63">
            <w:pPr>
              <w:rPr>
                <w:spacing w:val="0"/>
                <w:sz w:val="20"/>
              </w:rPr>
            </w:pPr>
          </w:p>
        </w:tc>
        <w:tc>
          <w:tcPr>
            <w:tcW w:w="708" w:type="dxa"/>
          </w:tcPr>
          <w:p w14:paraId="35485FE3" w14:textId="77777777" w:rsidR="00EB2DCA" w:rsidRPr="00A068B0" w:rsidRDefault="00EB2DCA" w:rsidP="000A6A63">
            <w:pPr>
              <w:rPr>
                <w:spacing w:val="0"/>
                <w:sz w:val="20"/>
              </w:rPr>
            </w:pPr>
          </w:p>
        </w:tc>
        <w:tc>
          <w:tcPr>
            <w:tcW w:w="709" w:type="dxa"/>
          </w:tcPr>
          <w:p w14:paraId="34934881" w14:textId="77777777" w:rsidR="00EB2DCA" w:rsidRPr="00A068B0" w:rsidRDefault="00EB2DCA" w:rsidP="000A6A63">
            <w:pPr>
              <w:rPr>
                <w:spacing w:val="0"/>
                <w:sz w:val="20"/>
              </w:rPr>
            </w:pPr>
          </w:p>
        </w:tc>
        <w:tc>
          <w:tcPr>
            <w:tcW w:w="709" w:type="dxa"/>
          </w:tcPr>
          <w:p w14:paraId="115149D1" w14:textId="77777777" w:rsidR="00EB2DCA" w:rsidRPr="00A068B0" w:rsidRDefault="00EB2DCA" w:rsidP="000A6A63">
            <w:pPr>
              <w:rPr>
                <w:spacing w:val="0"/>
                <w:sz w:val="20"/>
              </w:rPr>
            </w:pPr>
          </w:p>
        </w:tc>
        <w:tc>
          <w:tcPr>
            <w:tcW w:w="1134" w:type="dxa"/>
          </w:tcPr>
          <w:p w14:paraId="777562E1" w14:textId="77777777" w:rsidR="00EB2DCA" w:rsidRPr="00A068B0" w:rsidRDefault="00EB2DCA" w:rsidP="000A6A63">
            <w:pPr>
              <w:rPr>
                <w:spacing w:val="0"/>
                <w:sz w:val="20"/>
              </w:rPr>
            </w:pPr>
          </w:p>
        </w:tc>
        <w:tc>
          <w:tcPr>
            <w:tcW w:w="1559" w:type="dxa"/>
            <w:cellIns w:id="599" w:author="Creighton, Alan" w:date="2021-02-16T19:04:00Z"/>
          </w:tcPr>
          <w:p w14:paraId="76899F4E" w14:textId="6E4F68D3" w:rsidR="00EB2DCA" w:rsidRPr="00A068B0" w:rsidRDefault="00EB2DCA" w:rsidP="000A6A63">
            <w:pPr>
              <w:rPr>
                <w:spacing w:val="0"/>
                <w:sz w:val="20"/>
              </w:rPr>
            </w:pPr>
          </w:p>
        </w:tc>
      </w:tr>
      <w:tr w:rsidR="0074572D" w:rsidRPr="003B2076" w14:paraId="47BC9688" w14:textId="77777777" w:rsidTr="00CE2C6E">
        <w:tblPrEx>
          <w:tblLook w:val="01E0" w:firstRow="1" w:lastRow="1" w:firstColumn="1" w:lastColumn="1" w:noHBand="0" w:noVBand="0"/>
        </w:tblPrEx>
        <w:tc>
          <w:tcPr>
            <w:tcW w:w="1984" w:type="dxa"/>
          </w:tcPr>
          <w:p w14:paraId="42E0B228" w14:textId="77777777" w:rsidR="00EB2DCA" w:rsidRDefault="00EB2DCA" w:rsidP="000A6A63">
            <w:pPr>
              <w:rPr>
                <w:spacing w:val="0"/>
                <w:sz w:val="20"/>
              </w:rPr>
            </w:pPr>
          </w:p>
          <w:p w14:paraId="6796AA50" w14:textId="67765D28" w:rsidR="00F50B5F" w:rsidRPr="00A068B0" w:rsidRDefault="00F50B5F" w:rsidP="000A6A63">
            <w:pPr>
              <w:rPr>
                <w:spacing w:val="0"/>
                <w:sz w:val="20"/>
              </w:rPr>
            </w:pPr>
          </w:p>
        </w:tc>
        <w:tc>
          <w:tcPr>
            <w:tcW w:w="992" w:type="dxa"/>
            <w:gridSpan w:val="2"/>
          </w:tcPr>
          <w:p w14:paraId="1A10B00F" w14:textId="381FEB8E" w:rsidR="00EB2DCA" w:rsidRPr="00A068B0" w:rsidRDefault="00EB2DCA" w:rsidP="000A6A63">
            <w:pPr>
              <w:rPr>
                <w:spacing w:val="0"/>
                <w:sz w:val="20"/>
              </w:rPr>
            </w:pPr>
          </w:p>
        </w:tc>
        <w:tc>
          <w:tcPr>
            <w:tcW w:w="1418" w:type="dxa"/>
          </w:tcPr>
          <w:p w14:paraId="0D3EDFA2" w14:textId="77777777" w:rsidR="00EB2DCA" w:rsidRPr="00A068B0" w:rsidRDefault="00EB2DCA" w:rsidP="000A6A63">
            <w:pPr>
              <w:rPr>
                <w:spacing w:val="0"/>
                <w:sz w:val="20"/>
              </w:rPr>
            </w:pPr>
          </w:p>
        </w:tc>
        <w:tc>
          <w:tcPr>
            <w:tcW w:w="708" w:type="dxa"/>
          </w:tcPr>
          <w:p w14:paraId="4015F576" w14:textId="77777777" w:rsidR="00EB2DCA" w:rsidRPr="00A068B0" w:rsidRDefault="00EB2DCA" w:rsidP="000A6A63">
            <w:pPr>
              <w:rPr>
                <w:spacing w:val="0"/>
                <w:sz w:val="20"/>
              </w:rPr>
            </w:pPr>
          </w:p>
        </w:tc>
        <w:tc>
          <w:tcPr>
            <w:tcW w:w="709" w:type="dxa"/>
          </w:tcPr>
          <w:p w14:paraId="25767EC5" w14:textId="77777777" w:rsidR="00EB2DCA" w:rsidRPr="00A068B0" w:rsidRDefault="00EB2DCA" w:rsidP="000A6A63">
            <w:pPr>
              <w:rPr>
                <w:spacing w:val="0"/>
                <w:sz w:val="20"/>
              </w:rPr>
            </w:pPr>
          </w:p>
        </w:tc>
        <w:tc>
          <w:tcPr>
            <w:tcW w:w="709" w:type="dxa"/>
          </w:tcPr>
          <w:p w14:paraId="4DEA094F" w14:textId="77777777" w:rsidR="00EB2DCA" w:rsidRPr="00A068B0" w:rsidRDefault="00EB2DCA" w:rsidP="000A6A63">
            <w:pPr>
              <w:rPr>
                <w:spacing w:val="0"/>
                <w:sz w:val="20"/>
              </w:rPr>
            </w:pPr>
          </w:p>
        </w:tc>
        <w:tc>
          <w:tcPr>
            <w:tcW w:w="1134" w:type="dxa"/>
          </w:tcPr>
          <w:p w14:paraId="7DC8D16E" w14:textId="77777777" w:rsidR="00EB2DCA" w:rsidRPr="00A068B0" w:rsidRDefault="00EB2DCA" w:rsidP="000A6A63">
            <w:pPr>
              <w:rPr>
                <w:spacing w:val="0"/>
                <w:sz w:val="20"/>
              </w:rPr>
            </w:pPr>
          </w:p>
        </w:tc>
        <w:tc>
          <w:tcPr>
            <w:tcW w:w="1559" w:type="dxa"/>
            <w:cellIns w:id="600" w:author="Creighton, Alan" w:date="2021-02-16T19:04:00Z"/>
          </w:tcPr>
          <w:p w14:paraId="2673E8F4" w14:textId="6D5F583B" w:rsidR="00EB2DCA" w:rsidRPr="00A068B0" w:rsidRDefault="00EB2DCA" w:rsidP="000A6A63">
            <w:pPr>
              <w:rPr>
                <w:spacing w:val="0"/>
                <w:sz w:val="20"/>
              </w:rPr>
            </w:pPr>
          </w:p>
        </w:tc>
      </w:tr>
      <w:tr w:rsidR="0074572D" w:rsidRPr="003B2076" w14:paraId="34B6F931" w14:textId="77777777" w:rsidTr="00CE2C6E">
        <w:tblPrEx>
          <w:tblLook w:val="01E0" w:firstRow="1" w:lastRow="1" w:firstColumn="1" w:lastColumn="1" w:noHBand="0" w:noVBand="0"/>
        </w:tblPrEx>
        <w:tc>
          <w:tcPr>
            <w:tcW w:w="1984" w:type="dxa"/>
          </w:tcPr>
          <w:p w14:paraId="6DD40AF8" w14:textId="77777777" w:rsidR="00EB2DCA" w:rsidRDefault="00EB2DCA" w:rsidP="000A6A63">
            <w:pPr>
              <w:rPr>
                <w:spacing w:val="0"/>
                <w:sz w:val="20"/>
              </w:rPr>
            </w:pPr>
          </w:p>
          <w:p w14:paraId="28E7BA99" w14:textId="411F6E37" w:rsidR="00F50B5F" w:rsidRPr="00A068B0" w:rsidRDefault="00F50B5F" w:rsidP="000A6A63">
            <w:pPr>
              <w:rPr>
                <w:spacing w:val="0"/>
                <w:sz w:val="20"/>
              </w:rPr>
            </w:pPr>
          </w:p>
        </w:tc>
        <w:tc>
          <w:tcPr>
            <w:tcW w:w="992" w:type="dxa"/>
            <w:gridSpan w:val="2"/>
          </w:tcPr>
          <w:p w14:paraId="5CEE353B" w14:textId="158539A1" w:rsidR="00EB2DCA" w:rsidRPr="00A068B0" w:rsidRDefault="00EB2DCA" w:rsidP="000A6A63">
            <w:pPr>
              <w:rPr>
                <w:spacing w:val="0"/>
                <w:sz w:val="20"/>
              </w:rPr>
            </w:pPr>
          </w:p>
        </w:tc>
        <w:tc>
          <w:tcPr>
            <w:tcW w:w="1418" w:type="dxa"/>
          </w:tcPr>
          <w:p w14:paraId="397CF45F" w14:textId="77777777" w:rsidR="00EB2DCA" w:rsidRPr="00A068B0" w:rsidRDefault="00EB2DCA" w:rsidP="000A6A63">
            <w:pPr>
              <w:rPr>
                <w:spacing w:val="0"/>
                <w:sz w:val="20"/>
              </w:rPr>
            </w:pPr>
          </w:p>
        </w:tc>
        <w:tc>
          <w:tcPr>
            <w:tcW w:w="708" w:type="dxa"/>
          </w:tcPr>
          <w:p w14:paraId="09B7B57C" w14:textId="77777777" w:rsidR="00EB2DCA" w:rsidRPr="00A068B0" w:rsidRDefault="00EB2DCA" w:rsidP="000A6A63">
            <w:pPr>
              <w:rPr>
                <w:spacing w:val="0"/>
                <w:sz w:val="20"/>
              </w:rPr>
            </w:pPr>
          </w:p>
        </w:tc>
        <w:tc>
          <w:tcPr>
            <w:tcW w:w="709" w:type="dxa"/>
          </w:tcPr>
          <w:p w14:paraId="67BA08C5" w14:textId="77777777" w:rsidR="00EB2DCA" w:rsidRPr="00A068B0" w:rsidRDefault="00EB2DCA" w:rsidP="000A6A63">
            <w:pPr>
              <w:rPr>
                <w:spacing w:val="0"/>
                <w:sz w:val="20"/>
              </w:rPr>
            </w:pPr>
          </w:p>
        </w:tc>
        <w:tc>
          <w:tcPr>
            <w:tcW w:w="709" w:type="dxa"/>
          </w:tcPr>
          <w:p w14:paraId="66EF6CA5" w14:textId="77777777" w:rsidR="00EB2DCA" w:rsidRPr="00A068B0" w:rsidRDefault="00EB2DCA" w:rsidP="000A6A63">
            <w:pPr>
              <w:rPr>
                <w:spacing w:val="0"/>
                <w:sz w:val="20"/>
              </w:rPr>
            </w:pPr>
          </w:p>
        </w:tc>
        <w:tc>
          <w:tcPr>
            <w:tcW w:w="1134" w:type="dxa"/>
          </w:tcPr>
          <w:p w14:paraId="4A04B82D" w14:textId="77777777" w:rsidR="00EB2DCA" w:rsidRPr="00A068B0" w:rsidRDefault="00EB2DCA" w:rsidP="000A6A63">
            <w:pPr>
              <w:rPr>
                <w:spacing w:val="0"/>
                <w:sz w:val="20"/>
              </w:rPr>
            </w:pPr>
          </w:p>
        </w:tc>
        <w:tc>
          <w:tcPr>
            <w:tcW w:w="1559" w:type="dxa"/>
            <w:cellIns w:id="601" w:author="Creighton, Alan" w:date="2021-02-16T19:04:00Z"/>
          </w:tcPr>
          <w:p w14:paraId="0A27D22F" w14:textId="1C176EDC" w:rsidR="00EB2DCA" w:rsidRPr="00A068B0" w:rsidRDefault="00EB2DCA" w:rsidP="000A6A63">
            <w:pPr>
              <w:rPr>
                <w:spacing w:val="0"/>
                <w:sz w:val="20"/>
              </w:rPr>
            </w:pPr>
          </w:p>
        </w:tc>
      </w:tr>
      <w:tr w:rsidR="0074572D" w:rsidRPr="003B2076" w14:paraId="0DFF188C" w14:textId="77777777" w:rsidTr="00CE2C6E">
        <w:tblPrEx>
          <w:tblLook w:val="01E0" w:firstRow="1" w:lastRow="1" w:firstColumn="1" w:lastColumn="1" w:noHBand="0" w:noVBand="0"/>
        </w:tblPrEx>
        <w:tc>
          <w:tcPr>
            <w:tcW w:w="1984" w:type="dxa"/>
          </w:tcPr>
          <w:p w14:paraId="2AC1B8EA" w14:textId="77777777" w:rsidR="00EB2DCA" w:rsidRDefault="00EB2DCA" w:rsidP="000A6A63">
            <w:pPr>
              <w:rPr>
                <w:spacing w:val="0"/>
                <w:sz w:val="20"/>
              </w:rPr>
            </w:pPr>
          </w:p>
          <w:p w14:paraId="6A829567" w14:textId="7AB5C7DF" w:rsidR="00F50B5F" w:rsidRPr="00A068B0" w:rsidRDefault="00F50B5F" w:rsidP="000A6A63">
            <w:pPr>
              <w:rPr>
                <w:spacing w:val="0"/>
                <w:sz w:val="20"/>
              </w:rPr>
            </w:pPr>
          </w:p>
        </w:tc>
        <w:tc>
          <w:tcPr>
            <w:tcW w:w="992" w:type="dxa"/>
            <w:gridSpan w:val="2"/>
          </w:tcPr>
          <w:p w14:paraId="2EAA90FF" w14:textId="2F338F13" w:rsidR="00EB2DCA" w:rsidRPr="00A068B0" w:rsidRDefault="00EB2DCA" w:rsidP="000A6A63">
            <w:pPr>
              <w:rPr>
                <w:spacing w:val="0"/>
                <w:sz w:val="20"/>
              </w:rPr>
            </w:pPr>
          </w:p>
        </w:tc>
        <w:tc>
          <w:tcPr>
            <w:tcW w:w="1418" w:type="dxa"/>
          </w:tcPr>
          <w:p w14:paraId="608954C9" w14:textId="77777777" w:rsidR="00EB2DCA" w:rsidRPr="00A068B0" w:rsidRDefault="00EB2DCA" w:rsidP="000A6A63">
            <w:pPr>
              <w:rPr>
                <w:spacing w:val="0"/>
                <w:sz w:val="20"/>
              </w:rPr>
            </w:pPr>
          </w:p>
        </w:tc>
        <w:tc>
          <w:tcPr>
            <w:tcW w:w="708" w:type="dxa"/>
          </w:tcPr>
          <w:p w14:paraId="0F868E2C" w14:textId="77777777" w:rsidR="00EB2DCA" w:rsidRPr="00A068B0" w:rsidRDefault="00EB2DCA" w:rsidP="000A6A63">
            <w:pPr>
              <w:rPr>
                <w:spacing w:val="0"/>
                <w:sz w:val="20"/>
              </w:rPr>
            </w:pPr>
          </w:p>
        </w:tc>
        <w:tc>
          <w:tcPr>
            <w:tcW w:w="709" w:type="dxa"/>
          </w:tcPr>
          <w:p w14:paraId="3808D7B8" w14:textId="77777777" w:rsidR="00EB2DCA" w:rsidRPr="00A068B0" w:rsidRDefault="00EB2DCA" w:rsidP="000A6A63">
            <w:pPr>
              <w:rPr>
                <w:spacing w:val="0"/>
                <w:sz w:val="20"/>
              </w:rPr>
            </w:pPr>
          </w:p>
        </w:tc>
        <w:tc>
          <w:tcPr>
            <w:tcW w:w="709" w:type="dxa"/>
          </w:tcPr>
          <w:p w14:paraId="46488E5A" w14:textId="77777777" w:rsidR="00EB2DCA" w:rsidRPr="00A068B0" w:rsidRDefault="00EB2DCA" w:rsidP="000A6A63">
            <w:pPr>
              <w:rPr>
                <w:spacing w:val="0"/>
                <w:sz w:val="20"/>
              </w:rPr>
            </w:pPr>
          </w:p>
        </w:tc>
        <w:tc>
          <w:tcPr>
            <w:tcW w:w="1134" w:type="dxa"/>
          </w:tcPr>
          <w:p w14:paraId="3B5752B9" w14:textId="77777777" w:rsidR="00EB2DCA" w:rsidRPr="00A068B0" w:rsidRDefault="00EB2DCA" w:rsidP="000A6A63">
            <w:pPr>
              <w:rPr>
                <w:spacing w:val="0"/>
                <w:sz w:val="20"/>
              </w:rPr>
            </w:pPr>
          </w:p>
        </w:tc>
        <w:tc>
          <w:tcPr>
            <w:tcW w:w="1559" w:type="dxa"/>
            <w:cellIns w:id="602" w:author="Creighton, Alan" w:date="2021-02-16T19:04:00Z"/>
          </w:tcPr>
          <w:p w14:paraId="6889EABC" w14:textId="321A706A" w:rsidR="00EB2DCA" w:rsidRPr="00A068B0" w:rsidRDefault="00EB2DCA" w:rsidP="000A6A63">
            <w:pPr>
              <w:rPr>
                <w:spacing w:val="0"/>
                <w:sz w:val="20"/>
              </w:rPr>
            </w:pPr>
          </w:p>
        </w:tc>
      </w:tr>
      <w:tr w:rsidR="0074572D" w:rsidRPr="003B2076" w14:paraId="52F00029" w14:textId="77777777" w:rsidTr="00CE2C6E">
        <w:tblPrEx>
          <w:tblLook w:val="01E0" w:firstRow="1" w:lastRow="1" w:firstColumn="1" w:lastColumn="1" w:noHBand="0" w:noVBand="0"/>
        </w:tblPrEx>
        <w:tc>
          <w:tcPr>
            <w:tcW w:w="1984" w:type="dxa"/>
          </w:tcPr>
          <w:p w14:paraId="7365FCFD" w14:textId="77777777" w:rsidR="00EB2DCA" w:rsidRDefault="00EB2DCA" w:rsidP="000A6A63">
            <w:pPr>
              <w:rPr>
                <w:spacing w:val="0"/>
                <w:sz w:val="20"/>
              </w:rPr>
            </w:pPr>
          </w:p>
          <w:p w14:paraId="0E5D7C11" w14:textId="64DFA912" w:rsidR="00F50B5F" w:rsidRPr="00A068B0" w:rsidRDefault="00F50B5F" w:rsidP="000A6A63">
            <w:pPr>
              <w:rPr>
                <w:spacing w:val="0"/>
                <w:sz w:val="20"/>
              </w:rPr>
            </w:pPr>
          </w:p>
        </w:tc>
        <w:tc>
          <w:tcPr>
            <w:tcW w:w="992" w:type="dxa"/>
            <w:gridSpan w:val="2"/>
          </w:tcPr>
          <w:p w14:paraId="336D5D69" w14:textId="6438FE9E" w:rsidR="00EB2DCA" w:rsidRPr="00A068B0" w:rsidRDefault="00EB2DCA" w:rsidP="000A6A63">
            <w:pPr>
              <w:rPr>
                <w:spacing w:val="0"/>
                <w:sz w:val="20"/>
              </w:rPr>
            </w:pPr>
          </w:p>
        </w:tc>
        <w:tc>
          <w:tcPr>
            <w:tcW w:w="1418" w:type="dxa"/>
          </w:tcPr>
          <w:p w14:paraId="05A558B2" w14:textId="77777777" w:rsidR="00EB2DCA" w:rsidRPr="00A068B0" w:rsidRDefault="00EB2DCA" w:rsidP="000A6A63">
            <w:pPr>
              <w:rPr>
                <w:spacing w:val="0"/>
                <w:sz w:val="20"/>
              </w:rPr>
            </w:pPr>
          </w:p>
        </w:tc>
        <w:tc>
          <w:tcPr>
            <w:tcW w:w="708" w:type="dxa"/>
          </w:tcPr>
          <w:p w14:paraId="33484615" w14:textId="77777777" w:rsidR="00EB2DCA" w:rsidRPr="00A068B0" w:rsidRDefault="00EB2DCA" w:rsidP="000A6A63">
            <w:pPr>
              <w:rPr>
                <w:spacing w:val="0"/>
                <w:sz w:val="20"/>
              </w:rPr>
            </w:pPr>
          </w:p>
        </w:tc>
        <w:tc>
          <w:tcPr>
            <w:tcW w:w="709" w:type="dxa"/>
          </w:tcPr>
          <w:p w14:paraId="76B56DEA" w14:textId="77777777" w:rsidR="00EB2DCA" w:rsidRPr="00A068B0" w:rsidRDefault="00EB2DCA" w:rsidP="000A6A63">
            <w:pPr>
              <w:rPr>
                <w:spacing w:val="0"/>
                <w:sz w:val="20"/>
              </w:rPr>
            </w:pPr>
          </w:p>
        </w:tc>
        <w:tc>
          <w:tcPr>
            <w:tcW w:w="709" w:type="dxa"/>
          </w:tcPr>
          <w:p w14:paraId="2946A57E" w14:textId="77777777" w:rsidR="00EB2DCA" w:rsidRPr="00A068B0" w:rsidRDefault="00EB2DCA" w:rsidP="000A6A63">
            <w:pPr>
              <w:rPr>
                <w:spacing w:val="0"/>
                <w:sz w:val="20"/>
              </w:rPr>
            </w:pPr>
          </w:p>
        </w:tc>
        <w:tc>
          <w:tcPr>
            <w:tcW w:w="1134" w:type="dxa"/>
          </w:tcPr>
          <w:p w14:paraId="39CBDD26" w14:textId="77777777" w:rsidR="00EB2DCA" w:rsidRPr="00A068B0" w:rsidRDefault="00EB2DCA" w:rsidP="000A6A63">
            <w:pPr>
              <w:rPr>
                <w:spacing w:val="0"/>
                <w:sz w:val="20"/>
              </w:rPr>
            </w:pPr>
          </w:p>
        </w:tc>
        <w:tc>
          <w:tcPr>
            <w:tcW w:w="1559" w:type="dxa"/>
            <w:cellIns w:id="603" w:author="Creighton, Alan" w:date="2021-02-16T19:04:00Z"/>
          </w:tcPr>
          <w:p w14:paraId="16479370" w14:textId="200D503C" w:rsidR="00EB2DCA" w:rsidRPr="00A068B0" w:rsidRDefault="00EB2DCA" w:rsidP="000A6A63">
            <w:pPr>
              <w:rPr>
                <w:spacing w:val="0"/>
                <w:sz w:val="20"/>
              </w:rPr>
            </w:pPr>
          </w:p>
        </w:tc>
      </w:tr>
      <w:tr w:rsidR="00012892" w:rsidRPr="003B2076" w14:paraId="53673FAE" w14:textId="77777777" w:rsidTr="007D2A88">
        <w:tblPrEx>
          <w:tblLook w:val="01E0" w:firstRow="1" w:lastRow="1" w:firstColumn="1" w:lastColumn="1" w:noHBand="0" w:noVBand="0"/>
        </w:tblPrEx>
        <w:tc>
          <w:tcPr>
            <w:tcW w:w="9213" w:type="dxa"/>
            <w:gridSpan w:val="9"/>
          </w:tcPr>
          <w:p w14:paraId="5C4301E1" w14:textId="5CEFBBFE" w:rsidR="00012892" w:rsidRPr="00A068B0" w:rsidRDefault="00012892" w:rsidP="00A068B0">
            <w:pPr>
              <w:spacing w:before="120" w:after="120"/>
              <w:rPr>
                <w:spacing w:val="0"/>
                <w:sz w:val="20"/>
                <w:szCs w:val="18"/>
              </w:rPr>
            </w:pPr>
            <w:r w:rsidRPr="00A068B0">
              <w:rPr>
                <w:rFonts w:eastAsia="Batang"/>
                <w:spacing w:val="0"/>
                <w:sz w:val="20"/>
                <w:szCs w:val="18"/>
              </w:rPr>
              <w:t xml:space="preserve">Use continuation sheet where more than 10 </w:t>
            </w:r>
            <w:r w:rsidRPr="00A068B0">
              <w:rPr>
                <w:rFonts w:eastAsia="Batang"/>
                <w:b/>
                <w:spacing w:val="0"/>
                <w:sz w:val="20"/>
                <w:szCs w:val="18"/>
              </w:rPr>
              <w:t>Micro-generator</w:t>
            </w:r>
            <w:r w:rsidRPr="00A068B0">
              <w:rPr>
                <w:rFonts w:eastAsia="Batang"/>
                <w:spacing w:val="0"/>
                <w:sz w:val="20"/>
                <w:szCs w:val="18"/>
              </w:rPr>
              <w:t>s are to be installed</w:t>
            </w:r>
            <w:r w:rsidRPr="00A068B0">
              <w:rPr>
                <w:spacing w:val="0"/>
                <w:sz w:val="20"/>
                <w:szCs w:val="18"/>
              </w:rPr>
              <w:t>.</w:t>
            </w:r>
          </w:p>
          <w:p w14:paraId="11ABFE8A" w14:textId="19749A99" w:rsidR="00012892" w:rsidRPr="00A068B0" w:rsidRDefault="00012892" w:rsidP="00A068B0">
            <w:pPr>
              <w:spacing w:before="120" w:after="120"/>
              <w:rPr>
                <w:spacing w:val="0"/>
                <w:sz w:val="20"/>
                <w:szCs w:val="18"/>
              </w:rPr>
            </w:pPr>
            <w:r w:rsidRPr="00A068B0">
              <w:rPr>
                <w:spacing w:val="0"/>
                <w:sz w:val="20"/>
                <w:szCs w:val="18"/>
              </w:rPr>
              <w:t xml:space="preserve">Please include an electronic map with the location of each </w:t>
            </w:r>
            <w:r>
              <w:rPr>
                <w:spacing w:val="0"/>
                <w:sz w:val="20"/>
                <w:szCs w:val="18"/>
              </w:rPr>
              <w:t>Customer Installation</w:t>
            </w:r>
            <w:r w:rsidRPr="00A068B0">
              <w:rPr>
                <w:spacing w:val="0"/>
                <w:sz w:val="20"/>
                <w:szCs w:val="18"/>
              </w:rPr>
              <w:t xml:space="preserve"> highlighted in red.</w:t>
            </w:r>
          </w:p>
          <w:p w14:paraId="0E50B9E5" w14:textId="56AD3FE4" w:rsidR="00012892" w:rsidRPr="00A068B0" w:rsidRDefault="00012892" w:rsidP="00A068B0">
            <w:pPr>
              <w:spacing w:before="120" w:after="120"/>
              <w:rPr>
                <w:spacing w:val="0"/>
                <w:sz w:val="20"/>
                <w:szCs w:val="18"/>
              </w:rPr>
            </w:pPr>
            <w:r w:rsidRPr="00A068B0">
              <w:rPr>
                <w:spacing w:val="0"/>
                <w:sz w:val="20"/>
                <w:szCs w:val="18"/>
              </w:rPr>
              <w:t xml:space="preserve">Record </w:t>
            </w:r>
            <w:r w:rsidRPr="00A068B0">
              <w:rPr>
                <w:b/>
                <w:spacing w:val="0"/>
                <w:sz w:val="20"/>
                <w:szCs w:val="18"/>
              </w:rPr>
              <w:t>Micro-generator</w:t>
            </w:r>
            <w:r w:rsidRPr="00A068B0">
              <w:rPr>
                <w:spacing w:val="0"/>
                <w:sz w:val="20"/>
                <w:szCs w:val="18"/>
              </w:rPr>
              <w:t xml:space="preserve"> </w:t>
            </w:r>
            <w:r w:rsidRPr="00A068B0">
              <w:rPr>
                <w:b/>
                <w:spacing w:val="0"/>
                <w:sz w:val="20"/>
                <w:lang w:eastAsia="en-GB"/>
              </w:rPr>
              <w:t>Registered Capacity</w:t>
            </w:r>
            <w:r w:rsidRPr="00A068B0" w:rsidDel="00AF66AD">
              <w:rPr>
                <w:spacing w:val="0"/>
                <w:sz w:val="20"/>
                <w:szCs w:val="18"/>
              </w:rPr>
              <w:t xml:space="preserve"> </w:t>
            </w:r>
            <w:r w:rsidRPr="00A068B0">
              <w:rPr>
                <w:spacing w:val="0"/>
                <w:sz w:val="20"/>
                <w:szCs w:val="18"/>
              </w:rPr>
              <w:t>in kW at 230 V AC, to one decimal place, under PH1 for single phase supplies and under the relevant phase for two and three phase supplies. For example 2.8 kW.</w:t>
            </w:r>
          </w:p>
          <w:p w14:paraId="49F83DCA" w14:textId="5C7BD788" w:rsidR="00012892" w:rsidRPr="00E16904" w:rsidRDefault="00012892" w:rsidP="00A068B0">
            <w:pPr>
              <w:spacing w:before="120" w:after="120"/>
              <w:rPr>
                <w:bCs/>
                <w:spacing w:val="0"/>
                <w:sz w:val="20"/>
                <w:szCs w:val="18"/>
              </w:rPr>
            </w:pPr>
            <w:r w:rsidRPr="00A068B0">
              <w:rPr>
                <w:spacing w:val="0"/>
                <w:sz w:val="20"/>
                <w:szCs w:val="18"/>
              </w:rPr>
              <w:t xml:space="preserve">Detail on a separate sheet if there are any proposals to limit export to a lower figure than that of the </w:t>
            </w:r>
            <w:r w:rsidRPr="00A068B0">
              <w:rPr>
                <w:b/>
                <w:spacing w:val="0"/>
                <w:sz w:val="20"/>
                <w:szCs w:val="18"/>
              </w:rPr>
              <w:t>Micro-generator</w:t>
            </w:r>
            <w:r w:rsidRPr="00FE075A">
              <w:rPr>
                <w:bCs/>
                <w:spacing w:val="0"/>
                <w:sz w:val="20"/>
                <w:szCs w:val="18"/>
              </w:rPr>
              <w:t>.</w:t>
            </w:r>
          </w:p>
        </w:tc>
      </w:tr>
    </w:tbl>
    <w:p w14:paraId="3B02D31F" w14:textId="77777777" w:rsidR="0029104E" w:rsidRPr="003B2076" w:rsidRDefault="0029104E" w:rsidP="0029104E">
      <w:pPr>
        <w:rPr>
          <w:rFonts w:eastAsia="Batang"/>
          <w:sz w:val="18"/>
          <w:szCs w:val="18"/>
        </w:rPr>
      </w:pPr>
    </w:p>
    <w:p w14:paraId="766A2F17" w14:textId="77777777" w:rsidR="0029104E" w:rsidRPr="00A068B0" w:rsidRDefault="0029104E" w:rsidP="0029104E">
      <w:pPr>
        <w:rPr>
          <w:sz w:val="20"/>
        </w:rPr>
      </w:pPr>
      <w:r w:rsidRPr="003B2076">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2"/>
        <w:gridCol w:w="995"/>
        <w:gridCol w:w="1015"/>
        <w:gridCol w:w="25"/>
        <w:gridCol w:w="285"/>
        <w:gridCol w:w="1370"/>
        <w:gridCol w:w="691"/>
        <w:gridCol w:w="694"/>
        <w:gridCol w:w="828"/>
        <w:gridCol w:w="745"/>
        <w:gridCol w:w="1116"/>
      </w:tblGrid>
      <w:tr w:rsidR="0029104E" w:rsidRPr="003B2076" w14:paraId="3F3DA22F" w14:textId="77777777" w:rsidTr="0074572D">
        <w:tc>
          <w:tcPr>
            <w:tcW w:w="5000" w:type="pct"/>
            <w:gridSpan w:val="11"/>
            <w:shd w:val="clear" w:color="auto" w:fill="DBE5F1" w:themeFill="accent1" w:themeFillTint="33"/>
          </w:tcPr>
          <w:p w14:paraId="629D7599" w14:textId="77777777" w:rsidR="0029104E" w:rsidRPr="00A068B0" w:rsidRDefault="0029104E" w:rsidP="00A068B0">
            <w:pPr>
              <w:spacing w:before="120" w:after="120"/>
              <w:jc w:val="center"/>
              <w:rPr>
                <w:b/>
                <w:spacing w:val="0"/>
                <w:sz w:val="28"/>
              </w:rPr>
            </w:pPr>
            <w:r w:rsidRPr="00A068B0">
              <w:rPr>
                <w:b/>
                <w:spacing w:val="0"/>
                <w:sz w:val="28"/>
              </w:rPr>
              <w:lastRenderedPageBreak/>
              <w:t xml:space="preserve">Form B: Installation Document for connection under G98 </w:t>
            </w:r>
          </w:p>
          <w:p w14:paraId="4DB54C51" w14:textId="6B93A08F" w:rsidR="0029104E" w:rsidRPr="003B2076" w:rsidRDefault="0029104E" w:rsidP="00A068B0">
            <w:pPr>
              <w:pStyle w:val="CommentText"/>
              <w:spacing w:before="120" w:after="120"/>
              <w:rPr>
                <w:lang w:val="en-GB"/>
              </w:rPr>
            </w:pPr>
            <w:r w:rsidRPr="003B2076">
              <w:rPr>
                <w:rFonts w:ascii="Arial" w:hAnsi="Arial" w:cs="Arial"/>
              </w:rPr>
              <w:t xml:space="preserve">Please complete and provide this document for </w:t>
            </w:r>
            <w:r w:rsidR="00B24B16" w:rsidRPr="003B2076">
              <w:rPr>
                <w:rFonts w:ascii="Arial" w:hAnsi="Arial" w:cs="Arial"/>
                <w:lang w:val="en-GB"/>
              </w:rPr>
              <w:t>each</w:t>
            </w:r>
            <w:r w:rsidR="00E67FF8" w:rsidRPr="003B2076">
              <w:rPr>
                <w:rFonts w:ascii="Arial" w:hAnsi="Arial" w:cs="Arial"/>
                <w:lang w:val="en-GB"/>
              </w:rPr>
              <w:t xml:space="preserve"> </w:t>
            </w:r>
            <w:r w:rsidRPr="003B2076">
              <w:rPr>
                <w:rFonts w:ascii="Arial" w:hAnsi="Arial" w:cs="Arial"/>
              </w:rPr>
              <w:t>premises</w:t>
            </w:r>
            <w:r w:rsidRPr="003B2076">
              <w:rPr>
                <w:rFonts w:ascii="Arial" w:hAnsi="Arial" w:cs="Arial"/>
                <w:lang w:val="en-GB"/>
              </w:rPr>
              <w:t>,</w:t>
            </w:r>
            <w:r w:rsidRPr="003B2076">
              <w:rPr>
                <w:rFonts w:ascii="Arial" w:hAnsi="Arial" w:cs="Arial"/>
              </w:rPr>
              <w:t xml:space="preserve"> once </w:t>
            </w:r>
            <w:r w:rsidR="00B24B16" w:rsidRPr="00A068B0">
              <w:rPr>
                <w:rFonts w:ascii="Arial" w:hAnsi="Arial" w:cs="Arial"/>
                <w:b/>
                <w:lang w:val="en-GB"/>
              </w:rPr>
              <w:t>Micro-generator</w:t>
            </w:r>
            <w:r w:rsidR="00B24B16" w:rsidRPr="003B2076">
              <w:rPr>
                <w:rFonts w:ascii="Arial" w:hAnsi="Arial" w:cs="Arial"/>
                <w:lang w:val="en-GB"/>
              </w:rPr>
              <w:t xml:space="preserve"> </w:t>
            </w:r>
            <w:r w:rsidRPr="003B2076">
              <w:rPr>
                <w:rFonts w:ascii="Arial" w:hAnsi="Arial" w:cs="Arial"/>
              </w:rPr>
              <w:t>installation is complete</w:t>
            </w:r>
            <w:r w:rsidR="00B24B16" w:rsidRPr="003B2076">
              <w:rPr>
                <w:rFonts w:ascii="Arial" w:hAnsi="Arial" w:cs="Arial"/>
                <w:lang w:val="en-GB"/>
              </w:rPr>
              <w:t>.</w:t>
            </w:r>
            <w:r w:rsidRPr="003B2076">
              <w:rPr>
                <w:rFonts w:ascii="Arial" w:hAnsi="Arial" w:cs="Arial"/>
              </w:rPr>
              <w:t xml:space="preserve"> </w:t>
            </w:r>
          </w:p>
        </w:tc>
      </w:tr>
      <w:tr w:rsidR="0029104E" w:rsidRPr="003B2076" w14:paraId="3DA3A20F" w14:textId="77777777" w:rsidTr="0074572D">
        <w:tc>
          <w:tcPr>
            <w:tcW w:w="5000" w:type="pct"/>
            <w:gridSpan w:val="11"/>
            <w:tcBorders>
              <w:bottom w:val="single" w:sz="4" w:space="0" w:color="auto"/>
            </w:tcBorders>
            <w:shd w:val="clear" w:color="auto" w:fill="auto"/>
          </w:tcPr>
          <w:p w14:paraId="3A83A7FC" w14:textId="77777777" w:rsidR="0029104E" w:rsidRPr="00A068B0" w:rsidRDefault="0029104E" w:rsidP="00A068B0">
            <w:pPr>
              <w:spacing w:before="120" w:after="120"/>
              <w:rPr>
                <w:spacing w:val="0"/>
                <w:sz w:val="24"/>
              </w:rPr>
            </w:pPr>
            <w:r w:rsidRPr="00A068B0">
              <w:rPr>
                <w:spacing w:val="0"/>
              </w:rPr>
              <w:t xml:space="preserve">To </w:t>
            </w:r>
            <w:r w:rsidRPr="00A068B0">
              <w:rPr>
                <w:spacing w:val="0"/>
              </w:rPr>
              <w:tab/>
              <w:t xml:space="preserve">ABC electricity distribution                             </w:t>
            </w:r>
            <w:r w:rsidRPr="00A068B0">
              <w:rPr>
                <w:b/>
                <w:spacing w:val="0"/>
              </w:rPr>
              <w:t>DNO</w:t>
            </w:r>
            <w:r w:rsidRPr="00A068B0">
              <w:rPr>
                <w:spacing w:val="0"/>
              </w:rPr>
              <w:t xml:space="preserve"> </w:t>
            </w:r>
          </w:p>
          <w:p w14:paraId="67D05040" w14:textId="77777777" w:rsidR="0029104E" w:rsidRPr="00A068B0" w:rsidRDefault="0029104E" w:rsidP="00A068B0">
            <w:pPr>
              <w:spacing w:before="120" w:after="120"/>
              <w:rPr>
                <w:spacing w:val="0"/>
                <w:sz w:val="24"/>
              </w:rPr>
            </w:pPr>
            <w:r w:rsidRPr="00A068B0">
              <w:rPr>
                <w:spacing w:val="0"/>
              </w:rPr>
              <w:t>99 West St, Imaginary Town, ZZ99 9AA        abced@wxyz.com</w:t>
            </w:r>
          </w:p>
        </w:tc>
      </w:tr>
      <w:tr w:rsidR="0029104E" w:rsidRPr="003B2076" w14:paraId="3DB1E2D3" w14:textId="77777777" w:rsidTr="0074572D">
        <w:trPr>
          <w:trHeight w:val="429"/>
        </w:trPr>
        <w:tc>
          <w:tcPr>
            <w:tcW w:w="5000" w:type="pct"/>
            <w:gridSpan w:val="11"/>
            <w:shd w:val="pct20" w:color="auto" w:fill="auto"/>
            <w:vAlign w:val="center"/>
          </w:tcPr>
          <w:p w14:paraId="498CE820" w14:textId="77777777" w:rsidR="0029104E" w:rsidRPr="00A068B0" w:rsidRDefault="0029104E" w:rsidP="00A068B0">
            <w:pPr>
              <w:spacing w:before="120" w:after="120"/>
              <w:rPr>
                <w:spacing w:val="0"/>
                <w:sz w:val="20"/>
              </w:rPr>
            </w:pPr>
            <w:r w:rsidRPr="00A068B0">
              <w:rPr>
                <w:b/>
                <w:spacing w:val="0"/>
                <w:sz w:val="20"/>
              </w:rPr>
              <w:t>Customer Details:</w:t>
            </w:r>
          </w:p>
        </w:tc>
      </w:tr>
      <w:tr w:rsidR="0074572D" w:rsidRPr="003B2076" w14:paraId="04EC5A36" w14:textId="77777777" w:rsidTr="00CE2C6E">
        <w:trPr>
          <w:trHeight w:val="340"/>
        </w:trPr>
        <w:tc>
          <w:tcPr>
            <w:tcW w:w="1809" w:type="pct"/>
            <w:gridSpan w:val="3"/>
            <w:shd w:val="clear" w:color="auto" w:fill="auto"/>
            <w:vAlign w:val="center"/>
          </w:tcPr>
          <w:p w14:paraId="6C579244" w14:textId="4B4E5482" w:rsidR="0029104E" w:rsidRPr="00A068B0" w:rsidRDefault="0029104E" w:rsidP="00F011FB">
            <w:pPr>
              <w:spacing w:before="120" w:after="120"/>
              <w:jc w:val="left"/>
              <w:rPr>
                <w:spacing w:val="0"/>
                <w:sz w:val="20"/>
              </w:rPr>
            </w:pPr>
            <w:r w:rsidRPr="00A068B0">
              <w:rPr>
                <w:b/>
                <w:spacing w:val="0"/>
                <w:sz w:val="20"/>
              </w:rPr>
              <w:t>Customer</w:t>
            </w:r>
            <w:r w:rsidRPr="00A068B0">
              <w:rPr>
                <w:spacing w:val="0"/>
                <w:sz w:val="20"/>
              </w:rPr>
              <w:t xml:space="preserve"> (name)</w:t>
            </w:r>
          </w:p>
        </w:tc>
        <w:tc>
          <w:tcPr>
            <w:tcW w:w="3191" w:type="pct"/>
            <w:gridSpan w:val="8"/>
            <w:shd w:val="clear" w:color="auto" w:fill="auto"/>
          </w:tcPr>
          <w:p w14:paraId="76931DD5" w14:textId="77777777" w:rsidR="0029104E" w:rsidRPr="00A068B0" w:rsidRDefault="0029104E" w:rsidP="00A068B0">
            <w:pPr>
              <w:spacing w:before="120" w:after="120"/>
              <w:rPr>
                <w:spacing w:val="0"/>
              </w:rPr>
            </w:pPr>
          </w:p>
        </w:tc>
      </w:tr>
      <w:tr w:rsidR="0074572D" w:rsidRPr="003B2076" w14:paraId="22070D2E" w14:textId="77777777" w:rsidTr="00CE2C6E">
        <w:trPr>
          <w:trHeight w:val="340"/>
        </w:trPr>
        <w:tc>
          <w:tcPr>
            <w:tcW w:w="1809" w:type="pct"/>
            <w:gridSpan w:val="3"/>
            <w:shd w:val="clear" w:color="auto" w:fill="auto"/>
            <w:vAlign w:val="center"/>
          </w:tcPr>
          <w:p w14:paraId="7A4D7765" w14:textId="77777777" w:rsidR="0029104E" w:rsidRPr="00A068B0" w:rsidRDefault="0029104E" w:rsidP="00A068B0">
            <w:pPr>
              <w:spacing w:before="120" w:after="120"/>
              <w:rPr>
                <w:spacing w:val="0"/>
                <w:sz w:val="20"/>
              </w:rPr>
            </w:pPr>
            <w:r w:rsidRPr="00A068B0">
              <w:rPr>
                <w:spacing w:val="0"/>
                <w:sz w:val="20"/>
              </w:rPr>
              <w:t>Address</w:t>
            </w:r>
          </w:p>
        </w:tc>
        <w:tc>
          <w:tcPr>
            <w:tcW w:w="3191" w:type="pct"/>
            <w:gridSpan w:val="8"/>
            <w:shd w:val="clear" w:color="auto" w:fill="auto"/>
          </w:tcPr>
          <w:p w14:paraId="08EA5D39" w14:textId="77777777" w:rsidR="0029104E" w:rsidRPr="00A068B0" w:rsidRDefault="0029104E" w:rsidP="00A068B0">
            <w:pPr>
              <w:spacing w:before="120" w:after="120"/>
              <w:rPr>
                <w:spacing w:val="0"/>
              </w:rPr>
            </w:pPr>
          </w:p>
        </w:tc>
      </w:tr>
      <w:tr w:rsidR="0074572D" w:rsidRPr="003B2076" w14:paraId="258327BE" w14:textId="77777777" w:rsidTr="00CE2C6E">
        <w:trPr>
          <w:trHeight w:val="340"/>
        </w:trPr>
        <w:tc>
          <w:tcPr>
            <w:tcW w:w="1809" w:type="pct"/>
            <w:gridSpan w:val="3"/>
            <w:shd w:val="clear" w:color="auto" w:fill="auto"/>
            <w:vAlign w:val="center"/>
          </w:tcPr>
          <w:p w14:paraId="03915D67" w14:textId="77777777" w:rsidR="0029104E" w:rsidRPr="00A068B0" w:rsidRDefault="0029104E" w:rsidP="00A068B0">
            <w:pPr>
              <w:spacing w:before="120" w:after="120"/>
              <w:rPr>
                <w:spacing w:val="0"/>
                <w:sz w:val="20"/>
              </w:rPr>
            </w:pPr>
            <w:r w:rsidRPr="00A068B0">
              <w:rPr>
                <w:spacing w:val="0"/>
                <w:sz w:val="20"/>
              </w:rPr>
              <w:t>Post Code</w:t>
            </w:r>
          </w:p>
        </w:tc>
        <w:tc>
          <w:tcPr>
            <w:tcW w:w="3191" w:type="pct"/>
            <w:gridSpan w:val="8"/>
            <w:shd w:val="clear" w:color="auto" w:fill="auto"/>
          </w:tcPr>
          <w:p w14:paraId="7AB8FB07" w14:textId="77777777" w:rsidR="0029104E" w:rsidRPr="00A068B0" w:rsidRDefault="0029104E" w:rsidP="00A068B0">
            <w:pPr>
              <w:spacing w:before="120" w:after="120"/>
              <w:rPr>
                <w:spacing w:val="0"/>
              </w:rPr>
            </w:pPr>
          </w:p>
        </w:tc>
      </w:tr>
      <w:tr w:rsidR="0074572D" w:rsidRPr="003B2076" w14:paraId="5A3FF831" w14:textId="77777777" w:rsidTr="00CE2C6E">
        <w:trPr>
          <w:trHeight w:val="340"/>
        </w:trPr>
        <w:tc>
          <w:tcPr>
            <w:tcW w:w="1809" w:type="pct"/>
            <w:gridSpan w:val="3"/>
            <w:shd w:val="clear" w:color="auto" w:fill="auto"/>
            <w:vAlign w:val="center"/>
          </w:tcPr>
          <w:p w14:paraId="33986297" w14:textId="77777777" w:rsidR="0029104E" w:rsidRPr="00A068B0" w:rsidRDefault="0029104E" w:rsidP="00A068B0">
            <w:pPr>
              <w:spacing w:before="120" w:after="120"/>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3191" w:type="pct"/>
            <w:gridSpan w:val="8"/>
            <w:shd w:val="clear" w:color="auto" w:fill="auto"/>
          </w:tcPr>
          <w:p w14:paraId="780B0807" w14:textId="77777777" w:rsidR="0029104E" w:rsidRPr="00A068B0" w:rsidRDefault="0029104E" w:rsidP="00A068B0">
            <w:pPr>
              <w:spacing w:before="120" w:after="120"/>
              <w:rPr>
                <w:spacing w:val="0"/>
              </w:rPr>
            </w:pPr>
          </w:p>
        </w:tc>
      </w:tr>
      <w:tr w:rsidR="0074572D" w:rsidRPr="003B2076" w14:paraId="440C0E8C" w14:textId="77777777" w:rsidTr="00CE2C6E">
        <w:trPr>
          <w:trHeight w:val="340"/>
        </w:trPr>
        <w:tc>
          <w:tcPr>
            <w:tcW w:w="1809" w:type="pct"/>
            <w:gridSpan w:val="3"/>
            <w:shd w:val="clear" w:color="auto" w:fill="auto"/>
            <w:vAlign w:val="center"/>
          </w:tcPr>
          <w:p w14:paraId="63214F2F" w14:textId="77777777" w:rsidR="0029104E" w:rsidRPr="00A068B0" w:rsidRDefault="0029104E" w:rsidP="00A068B0">
            <w:pPr>
              <w:spacing w:before="120" w:after="120"/>
              <w:rPr>
                <w:spacing w:val="0"/>
                <w:sz w:val="20"/>
              </w:rPr>
            </w:pPr>
            <w:r w:rsidRPr="00A068B0">
              <w:rPr>
                <w:spacing w:val="0"/>
                <w:sz w:val="20"/>
              </w:rPr>
              <w:t>Telephone number</w:t>
            </w:r>
          </w:p>
        </w:tc>
        <w:tc>
          <w:tcPr>
            <w:tcW w:w="3191" w:type="pct"/>
            <w:gridSpan w:val="8"/>
            <w:shd w:val="clear" w:color="auto" w:fill="auto"/>
          </w:tcPr>
          <w:p w14:paraId="0FE7A0AF" w14:textId="77777777" w:rsidR="0029104E" w:rsidRPr="00A068B0" w:rsidRDefault="0029104E" w:rsidP="00A068B0">
            <w:pPr>
              <w:spacing w:before="120" w:after="120"/>
              <w:rPr>
                <w:spacing w:val="0"/>
              </w:rPr>
            </w:pPr>
          </w:p>
        </w:tc>
      </w:tr>
      <w:tr w:rsidR="0074572D" w:rsidRPr="003B2076" w14:paraId="3448E8E9" w14:textId="77777777" w:rsidTr="00CE2C6E">
        <w:trPr>
          <w:trHeight w:val="340"/>
        </w:trPr>
        <w:tc>
          <w:tcPr>
            <w:tcW w:w="1809" w:type="pct"/>
            <w:gridSpan w:val="3"/>
            <w:shd w:val="clear" w:color="auto" w:fill="auto"/>
            <w:vAlign w:val="center"/>
          </w:tcPr>
          <w:p w14:paraId="1D96FACF" w14:textId="77777777" w:rsidR="0029104E" w:rsidRPr="00A068B0" w:rsidRDefault="0029104E" w:rsidP="00A068B0">
            <w:pPr>
              <w:spacing w:before="120" w:after="120"/>
              <w:rPr>
                <w:spacing w:val="0"/>
                <w:sz w:val="20"/>
              </w:rPr>
            </w:pPr>
            <w:r w:rsidRPr="00A068B0">
              <w:rPr>
                <w:spacing w:val="0"/>
                <w:sz w:val="20"/>
              </w:rPr>
              <w:t>E-mail address</w:t>
            </w:r>
          </w:p>
        </w:tc>
        <w:tc>
          <w:tcPr>
            <w:tcW w:w="3191" w:type="pct"/>
            <w:gridSpan w:val="8"/>
            <w:shd w:val="clear" w:color="auto" w:fill="auto"/>
          </w:tcPr>
          <w:p w14:paraId="4420AAE5" w14:textId="77777777" w:rsidR="0029104E" w:rsidRPr="00A068B0" w:rsidRDefault="0029104E" w:rsidP="00A068B0">
            <w:pPr>
              <w:spacing w:before="120" w:after="120"/>
              <w:rPr>
                <w:spacing w:val="0"/>
              </w:rPr>
            </w:pPr>
          </w:p>
        </w:tc>
      </w:tr>
      <w:tr w:rsidR="0074572D" w:rsidRPr="003B2076" w14:paraId="21D405F0" w14:textId="77777777" w:rsidTr="00CE2C6E">
        <w:trPr>
          <w:trHeight w:val="340"/>
        </w:trPr>
        <w:tc>
          <w:tcPr>
            <w:tcW w:w="1809" w:type="pct"/>
            <w:gridSpan w:val="3"/>
            <w:shd w:val="clear" w:color="auto" w:fill="auto"/>
          </w:tcPr>
          <w:p w14:paraId="1FB384AE" w14:textId="77777777" w:rsidR="0029104E" w:rsidRPr="00A068B0" w:rsidRDefault="0029104E" w:rsidP="00A068B0">
            <w:pPr>
              <w:spacing w:before="120" w:after="120"/>
              <w:rPr>
                <w:spacing w:val="0"/>
                <w:sz w:val="20"/>
              </w:rPr>
            </w:pPr>
            <w:r w:rsidRPr="00A068B0">
              <w:rPr>
                <w:b/>
                <w:spacing w:val="0"/>
                <w:sz w:val="20"/>
              </w:rPr>
              <w:t>Customer</w:t>
            </w:r>
            <w:r w:rsidRPr="00A068B0">
              <w:rPr>
                <w:spacing w:val="0"/>
                <w:sz w:val="20"/>
              </w:rPr>
              <w:t xml:space="preserve"> signature</w:t>
            </w:r>
          </w:p>
        </w:tc>
        <w:tc>
          <w:tcPr>
            <w:tcW w:w="3191" w:type="pct"/>
            <w:gridSpan w:val="8"/>
            <w:shd w:val="clear" w:color="auto" w:fill="auto"/>
          </w:tcPr>
          <w:p w14:paraId="44F5B957" w14:textId="77777777" w:rsidR="0029104E" w:rsidRPr="00A068B0" w:rsidRDefault="0029104E" w:rsidP="00A068B0">
            <w:pPr>
              <w:spacing w:before="120" w:after="120"/>
              <w:rPr>
                <w:spacing w:val="0"/>
              </w:rPr>
            </w:pPr>
          </w:p>
        </w:tc>
      </w:tr>
      <w:tr w:rsidR="0029104E" w:rsidRPr="003B2076" w14:paraId="0C85BD64" w14:textId="77777777" w:rsidTr="0074572D">
        <w:trPr>
          <w:trHeight w:val="340"/>
        </w:trPr>
        <w:tc>
          <w:tcPr>
            <w:tcW w:w="5000" w:type="pct"/>
            <w:gridSpan w:val="11"/>
            <w:shd w:val="clear" w:color="auto" w:fill="BFBFBF" w:themeFill="background1" w:themeFillShade="BF"/>
            <w:vAlign w:val="center"/>
          </w:tcPr>
          <w:p w14:paraId="5DF49F07" w14:textId="77777777" w:rsidR="0029104E" w:rsidRPr="00A068B0" w:rsidRDefault="0029104E" w:rsidP="00A068B0">
            <w:pPr>
              <w:spacing w:before="120" w:after="120"/>
              <w:rPr>
                <w:spacing w:val="0"/>
              </w:rPr>
            </w:pPr>
            <w:r w:rsidRPr="00A068B0">
              <w:rPr>
                <w:b/>
                <w:spacing w:val="0"/>
                <w:sz w:val="20"/>
              </w:rPr>
              <w:t>Installer Details:</w:t>
            </w:r>
          </w:p>
        </w:tc>
      </w:tr>
      <w:tr w:rsidR="0074572D" w:rsidRPr="003B2076" w14:paraId="257BC0A8" w14:textId="77777777" w:rsidTr="00CE2C6E">
        <w:trPr>
          <w:trHeight w:val="340"/>
        </w:trPr>
        <w:tc>
          <w:tcPr>
            <w:tcW w:w="1809" w:type="pct"/>
            <w:gridSpan w:val="3"/>
            <w:shd w:val="clear" w:color="auto" w:fill="auto"/>
            <w:vAlign w:val="center"/>
          </w:tcPr>
          <w:p w14:paraId="01BF63BF" w14:textId="77777777" w:rsidR="0029104E" w:rsidRPr="00A068B0" w:rsidRDefault="0029104E" w:rsidP="00A068B0">
            <w:pPr>
              <w:spacing w:before="120" w:after="120"/>
              <w:rPr>
                <w:b/>
                <w:spacing w:val="0"/>
                <w:sz w:val="20"/>
              </w:rPr>
            </w:pPr>
            <w:r w:rsidRPr="00A068B0">
              <w:rPr>
                <w:b/>
                <w:spacing w:val="0"/>
                <w:sz w:val="20"/>
              </w:rPr>
              <w:t>Installer</w:t>
            </w:r>
          </w:p>
        </w:tc>
        <w:tc>
          <w:tcPr>
            <w:tcW w:w="3191" w:type="pct"/>
            <w:gridSpan w:val="8"/>
            <w:shd w:val="clear" w:color="auto" w:fill="auto"/>
          </w:tcPr>
          <w:p w14:paraId="266255A1" w14:textId="77777777" w:rsidR="0029104E" w:rsidRPr="00A068B0" w:rsidRDefault="0029104E" w:rsidP="00A068B0">
            <w:pPr>
              <w:spacing w:before="120" w:after="120"/>
              <w:rPr>
                <w:spacing w:val="0"/>
              </w:rPr>
            </w:pPr>
          </w:p>
        </w:tc>
      </w:tr>
      <w:tr w:rsidR="0074572D" w:rsidRPr="003B2076" w14:paraId="337F987E" w14:textId="77777777" w:rsidTr="00CE2C6E">
        <w:trPr>
          <w:trHeight w:val="340"/>
        </w:trPr>
        <w:tc>
          <w:tcPr>
            <w:tcW w:w="1809" w:type="pct"/>
            <w:gridSpan w:val="3"/>
            <w:shd w:val="clear" w:color="auto" w:fill="auto"/>
            <w:vAlign w:val="center"/>
          </w:tcPr>
          <w:p w14:paraId="179ABC3C" w14:textId="77777777" w:rsidR="0029104E" w:rsidRPr="00A068B0" w:rsidRDefault="0029104E" w:rsidP="00A068B0">
            <w:pPr>
              <w:spacing w:before="120" w:after="120"/>
              <w:rPr>
                <w:b/>
                <w:spacing w:val="0"/>
                <w:sz w:val="20"/>
              </w:rPr>
            </w:pPr>
            <w:r w:rsidRPr="00A068B0">
              <w:rPr>
                <w:spacing w:val="0"/>
                <w:sz w:val="20"/>
              </w:rPr>
              <w:t>Accreditation / Qualification</w:t>
            </w:r>
          </w:p>
        </w:tc>
        <w:tc>
          <w:tcPr>
            <w:tcW w:w="3191" w:type="pct"/>
            <w:gridSpan w:val="8"/>
            <w:shd w:val="clear" w:color="auto" w:fill="auto"/>
          </w:tcPr>
          <w:p w14:paraId="2633FD0D" w14:textId="77777777" w:rsidR="0029104E" w:rsidRPr="00A068B0" w:rsidRDefault="0029104E" w:rsidP="00A068B0">
            <w:pPr>
              <w:spacing w:before="120" w:after="120"/>
              <w:rPr>
                <w:spacing w:val="0"/>
              </w:rPr>
            </w:pPr>
          </w:p>
        </w:tc>
      </w:tr>
      <w:tr w:rsidR="0074572D" w:rsidRPr="003B2076" w14:paraId="038AB8BE" w14:textId="77777777" w:rsidTr="00CE2C6E">
        <w:trPr>
          <w:trHeight w:val="340"/>
        </w:trPr>
        <w:tc>
          <w:tcPr>
            <w:tcW w:w="1809" w:type="pct"/>
            <w:gridSpan w:val="3"/>
            <w:shd w:val="clear" w:color="auto" w:fill="auto"/>
            <w:vAlign w:val="center"/>
          </w:tcPr>
          <w:p w14:paraId="4109D92A" w14:textId="77777777" w:rsidR="0029104E" w:rsidRPr="00A068B0" w:rsidRDefault="0029104E" w:rsidP="00A068B0">
            <w:pPr>
              <w:spacing w:before="120" w:after="120"/>
              <w:rPr>
                <w:b/>
                <w:spacing w:val="0"/>
                <w:sz w:val="20"/>
              </w:rPr>
            </w:pPr>
            <w:r w:rsidRPr="00A068B0">
              <w:rPr>
                <w:spacing w:val="0"/>
                <w:sz w:val="20"/>
              </w:rPr>
              <w:t xml:space="preserve">Address </w:t>
            </w:r>
          </w:p>
        </w:tc>
        <w:tc>
          <w:tcPr>
            <w:tcW w:w="3191" w:type="pct"/>
            <w:gridSpan w:val="8"/>
            <w:shd w:val="clear" w:color="auto" w:fill="auto"/>
          </w:tcPr>
          <w:p w14:paraId="31DCED5C" w14:textId="77777777" w:rsidR="0029104E" w:rsidRPr="00A068B0" w:rsidRDefault="0029104E" w:rsidP="00A068B0">
            <w:pPr>
              <w:spacing w:before="120" w:after="120"/>
              <w:rPr>
                <w:spacing w:val="0"/>
              </w:rPr>
            </w:pPr>
          </w:p>
        </w:tc>
      </w:tr>
      <w:tr w:rsidR="0074572D" w:rsidRPr="003B2076" w14:paraId="7F2D8786" w14:textId="77777777" w:rsidTr="00CE2C6E">
        <w:trPr>
          <w:trHeight w:val="340"/>
        </w:trPr>
        <w:tc>
          <w:tcPr>
            <w:tcW w:w="1809" w:type="pct"/>
            <w:gridSpan w:val="3"/>
            <w:shd w:val="clear" w:color="auto" w:fill="auto"/>
            <w:vAlign w:val="center"/>
          </w:tcPr>
          <w:p w14:paraId="7BDE0E16" w14:textId="77777777" w:rsidR="0029104E" w:rsidRPr="00A068B0" w:rsidRDefault="0029104E" w:rsidP="00A068B0">
            <w:pPr>
              <w:spacing w:before="120" w:after="120"/>
              <w:rPr>
                <w:b/>
                <w:spacing w:val="0"/>
                <w:sz w:val="20"/>
              </w:rPr>
            </w:pPr>
            <w:r w:rsidRPr="00A068B0">
              <w:rPr>
                <w:spacing w:val="0"/>
                <w:sz w:val="20"/>
              </w:rPr>
              <w:t>Post Code</w:t>
            </w:r>
          </w:p>
        </w:tc>
        <w:tc>
          <w:tcPr>
            <w:tcW w:w="3191" w:type="pct"/>
            <w:gridSpan w:val="8"/>
            <w:shd w:val="clear" w:color="auto" w:fill="auto"/>
          </w:tcPr>
          <w:p w14:paraId="10CF639F" w14:textId="77777777" w:rsidR="0029104E" w:rsidRPr="00A068B0" w:rsidRDefault="0029104E" w:rsidP="00A068B0">
            <w:pPr>
              <w:spacing w:before="120" w:after="120"/>
              <w:rPr>
                <w:spacing w:val="0"/>
              </w:rPr>
            </w:pPr>
          </w:p>
        </w:tc>
      </w:tr>
      <w:tr w:rsidR="0074572D" w:rsidRPr="003B2076" w14:paraId="5DF3F3AD" w14:textId="77777777" w:rsidTr="00CE2C6E">
        <w:trPr>
          <w:trHeight w:val="340"/>
        </w:trPr>
        <w:tc>
          <w:tcPr>
            <w:tcW w:w="1809" w:type="pct"/>
            <w:gridSpan w:val="3"/>
            <w:shd w:val="clear" w:color="auto" w:fill="auto"/>
            <w:vAlign w:val="center"/>
          </w:tcPr>
          <w:p w14:paraId="10B52BCC" w14:textId="77777777" w:rsidR="0029104E" w:rsidRPr="00A068B0" w:rsidRDefault="0029104E" w:rsidP="00A068B0">
            <w:pPr>
              <w:spacing w:before="120" w:after="120"/>
              <w:rPr>
                <w:b/>
                <w:spacing w:val="0"/>
                <w:sz w:val="20"/>
              </w:rPr>
            </w:pPr>
            <w:r w:rsidRPr="00A068B0">
              <w:rPr>
                <w:spacing w:val="0"/>
                <w:sz w:val="20"/>
              </w:rPr>
              <w:t>Contact person</w:t>
            </w:r>
          </w:p>
        </w:tc>
        <w:tc>
          <w:tcPr>
            <w:tcW w:w="3191" w:type="pct"/>
            <w:gridSpan w:val="8"/>
            <w:shd w:val="clear" w:color="auto" w:fill="auto"/>
          </w:tcPr>
          <w:p w14:paraId="115DFE5D" w14:textId="77777777" w:rsidR="0029104E" w:rsidRPr="00A068B0" w:rsidRDefault="0029104E" w:rsidP="00A068B0">
            <w:pPr>
              <w:spacing w:before="120" w:after="120"/>
              <w:rPr>
                <w:spacing w:val="0"/>
              </w:rPr>
            </w:pPr>
          </w:p>
        </w:tc>
      </w:tr>
      <w:tr w:rsidR="0074572D" w:rsidRPr="003B2076" w14:paraId="6AD5AE17" w14:textId="77777777" w:rsidTr="00CE2C6E">
        <w:trPr>
          <w:trHeight w:val="340"/>
        </w:trPr>
        <w:tc>
          <w:tcPr>
            <w:tcW w:w="1809" w:type="pct"/>
            <w:gridSpan w:val="3"/>
            <w:shd w:val="clear" w:color="auto" w:fill="auto"/>
            <w:vAlign w:val="center"/>
          </w:tcPr>
          <w:p w14:paraId="72D80F08" w14:textId="77777777" w:rsidR="0029104E" w:rsidRPr="00A068B0" w:rsidRDefault="0029104E" w:rsidP="00A068B0">
            <w:pPr>
              <w:spacing w:before="120" w:after="120"/>
              <w:rPr>
                <w:b/>
                <w:spacing w:val="0"/>
                <w:sz w:val="20"/>
              </w:rPr>
            </w:pPr>
            <w:r w:rsidRPr="00A068B0">
              <w:rPr>
                <w:spacing w:val="0"/>
                <w:sz w:val="20"/>
              </w:rPr>
              <w:t>Telephone Number</w:t>
            </w:r>
          </w:p>
        </w:tc>
        <w:tc>
          <w:tcPr>
            <w:tcW w:w="3191" w:type="pct"/>
            <w:gridSpan w:val="8"/>
            <w:shd w:val="clear" w:color="auto" w:fill="auto"/>
          </w:tcPr>
          <w:p w14:paraId="65C5A848" w14:textId="77777777" w:rsidR="0029104E" w:rsidRPr="00A068B0" w:rsidRDefault="0029104E" w:rsidP="00A068B0">
            <w:pPr>
              <w:spacing w:before="120" w:after="120"/>
              <w:rPr>
                <w:spacing w:val="0"/>
              </w:rPr>
            </w:pPr>
          </w:p>
        </w:tc>
      </w:tr>
      <w:tr w:rsidR="0074572D" w:rsidRPr="003B2076" w14:paraId="6E4454FF" w14:textId="77777777" w:rsidTr="00CE2C6E">
        <w:trPr>
          <w:trHeight w:val="340"/>
        </w:trPr>
        <w:tc>
          <w:tcPr>
            <w:tcW w:w="1809" w:type="pct"/>
            <w:gridSpan w:val="3"/>
            <w:shd w:val="clear" w:color="auto" w:fill="auto"/>
            <w:vAlign w:val="center"/>
          </w:tcPr>
          <w:p w14:paraId="2284A3B1" w14:textId="77777777" w:rsidR="0029104E" w:rsidRPr="00A068B0" w:rsidRDefault="0029104E" w:rsidP="00A068B0">
            <w:pPr>
              <w:spacing w:before="120" w:after="120"/>
              <w:rPr>
                <w:b/>
                <w:spacing w:val="0"/>
                <w:sz w:val="20"/>
              </w:rPr>
            </w:pPr>
            <w:r w:rsidRPr="00A068B0">
              <w:rPr>
                <w:spacing w:val="0"/>
                <w:sz w:val="20"/>
              </w:rPr>
              <w:t>E-mail address</w:t>
            </w:r>
          </w:p>
        </w:tc>
        <w:tc>
          <w:tcPr>
            <w:tcW w:w="3191" w:type="pct"/>
            <w:gridSpan w:val="8"/>
            <w:shd w:val="clear" w:color="auto" w:fill="auto"/>
          </w:tcPr>
          <w:p w14:paraId="5588702D" w14:textId="77777777" w:rsidR="0029104E" w:rsidRPr="00A068B0" w:rsidRDefault="0029104E" w:rsidP="00A068B0">
            <w:pPr>
              <w:spacing w:before="120" w:after="120"/>
              <w:rPr>
                <w:spacing w:val="0"/>
              </w:rPr>
            </w:pPr>
          </w:p>
        </w:tc>
      </w:tr>
      <w:tr w:rsidR="0074572D" w:rsidRPr="003B2076" w14:paraId="49749715" w14:textId="77777777" w:rsidTr="00CE2C6E">
        <w:trPr>
          <w:trHeight w:val="340"/>
        </w:trPr>
        <w:tc>
          <w:tcPr>
            <w:tcW w:w="1809" w:type="pct"/>
            <w:gridSpan w:val="3"/>
            <w:shd w:val="clear" w:color="auto" w:fill="auto"/>
          </w:tcPr>
          <w:p w14:paraId="4E7DB4FE" w14:textId="77777777" w:rsidR="0029104E" w:rsidRPr="00A068B0" w:rsidRDefault="0029104E" w:rsidP="00A068B0">
            <w:pPr>
              <w:spacing w:before="120" w:after="120"/>
              <w:rPr>
                <w:b/>
                <w:spacing w:val="0"/>
                <w:sz w:val="20"/>
              </w:rPr>
            </w:pPr>
            <w:r w:rsidRPr="00A068B0">
              <w:rPr>
                <w:b/>
                <w:spacing w:val="0"/>
                <w:sz w:val="20"/>
              </w:rPr>
              <w:t>Installer</w:t>
            </w:r>
            <w:r w:rsidRPr="00A068B0">
              <w:rPr>
                <w:spacing w:val="0"/>
                <w:sz w:val="20"/>
              </w:rPr>
              <w:t xml:space="preserve"> signature</w:t>
            </w:r>
          </w:p>
        </w:tc>
        <w:tc>
          <w:tcPr>
            <w:tcW w:w="3191" w:type="pct"/>
            <w:gridSpan w:val="8"/>
            <w:shd w:val="clear" w:color="auto" w:fill="auto"/>
          </w:tcPr>
          <w:p w14:paraId="479565F1" w14:textId="77777777" w:rsidR="0029104E" w:rsidRPr="00A068B0" w:rsidRDefault="0029104E" w:rsidP="00A068B0">
            <w:pPr>
              <w:spacing w:before="120" w:after="120"/>
              <w:rPr>
                <w:spacing w:val="0"/>
              </w:rPr>
            </w:pPr>
          </w:p>
        </w:tc>
      </w:tr>
      <w:tr w:rsidR="0029104E" w:rsidRPr="003B2076" w14:paraId="37D10AA6" w14:textId="77777777" w:rsidTr="0074572D">
        <w:tc>
          <w:tcPr>
            <w:tcW w:w="5000" w:type="pct"/>
            <w:gridSpan w:val="11"/>
            <w:shd w:val="pct20" w:color="auto" w:fill="auto"/>
          </w:tcPr>
          <w:p w14:paraId="18D4D3E1" w14:textId="77777777" w:rsidR="0029104E" w:rsidRPr="00A068B0" w:rsidRDefault="0029104E" w:rsidP="00A068B0">
            <w:pPr>
              <w:spacing w:before="120" w:after="120"/>
              <w:rPr>
                <w:b/>
                <w:spacing w:val="0"/>
                <w:sz w:val="20"/>
              </w:rPr>
            </w:pPr>
            <w:r w:rsidRPr="00A068B0">
              <w:rPr>
                <w:b/>
                <w:spacing w:val="0"/>
                <w:sz w:val="20"/>
              </w:rPr>
              <w:t>Installation details</w:t>
            </w:r>
          </w:p>
        </w:tc>
      </w:tr>
      <w:tr w:rsidR="0074572D" w:rsidRPr="003B2076" w14:paraId="3D435655" w14:textId="77777777" w:rsidTr="00CE2C6E">
        <w:tc>
          <w:tcPr>
            <w:tcW w:w="1823" w:type="pct"/>
            <w:gridSpan w:val="4"/>
            <w:shd w:val="clear" w:color="auto" w:fill="auto"/>
          </w:tcPr>
          <w:p w14:paraId="2BAFAE1A" w14:textId="663F1EDC" w:rsidR="0029104E" w:rsidRPr="00A068B0" w:rsidRDefault="0029104E" w:rsidP="00A068B0">
            <w:pPr>
              <w:spacing w:before="120" w:after="120"/>
              <w:rPr>
                <w:spacing w:val="0"/>
                <w:sz w:val="20"/>
              </w:rPr>
            </w:pPr>
            <w:r w:rsidRPr="00A068B0">
              <w:rPr>
                <w:spacing w:val="0"/>
                <w:sz w:val="20"/>
              </w:rPr>
              <w:t>Address</w:t>
            </w:r>
          </w:p>
        </w:tc>
        <w:tc>
          <w:tcPr>
            <w:tcW w:w="3177" w:type="pct"/>
            <w:gridSpan w:val="7"/>
            <w:shd w:val="clear" w:color="auto" w:fill="auto"/>
          </w:tcPr>
          <w:p w14:paraId="0DB6EA33" w14:textId="77777777" w:rsidR="0029104E" w:rsidRPr="00A068B0" w:rsidRDefault="0029104E" w:rsidP="00A068B0">
            <w:pPr>
              <w:spacing w:before="120" w:after="120"/>
              <w:rPr>
                <w:spacing w:val="0"/>
                <w:sz w:val="20"/>
              </w:rPr>
            </w:pPr>
          </w:p>
        </w:tc>
      </w:tr>
      <w:tr w:rsidR="0074572D" w:rsidRPr="003B2076" w14:paraId="74F0D079" w14:textId="77777777" w:rsidTr="00CE2C6E">
        <w:tc>
          <w:tcPr>
            <w:tcW w:w="1823" w:type="pct"/>
            <w:gridSpan w:val="4"/>
            <w:shd w:val="clear" w:color="auto" w:fill="auto"/>
          </w:tcPr>
          <w:p w14:paraId="3FED9EB7" w14:textId="17668A25" w:rsidR="00DF659F" w:rsidRPr="00A068B0" w:rsidRDefault="00DF659F" w:rsidP="00A068B0">
            <w:pPr>
              <w:spacing w:before="120" w:after="120"/>
              <w:rPr>
                <w:spacing w:val="0"/>
                <w:sz w:val="20"/>
              </w:rPr>
            </w:pPr>
            <w:r w:rsidRPr="00A068B0">
              <w:rPr>
                <w:spacing w:val="0"/>
                <w:sz w:val="20"/>
              </w:rPr>
              <w:t>Post Code</w:t>
            </w:r>
          </w:p>
        </w:tc>
        <w:tc>
          <w:tcPr>
            <w:tcW w:w="3177" w:type="pct"/>
            <w:gridSpan w:val="7"/>
            <w:shd w:val="clear" w:color="auto" w:fill="auto"/>
          </w:tcPr>
          <w:p w14:paraId="19EEB05E" w14:textId="77777777" w:rsidR="00DF659F" w:rsidRPr="00A068B0" w:rsidRDefault="00DF659F" w:rsidP="00A068B0">
            <w:pPr>
              <w:spacing w:before="120" w:after="120"/>
              <w:rPr>
                <w:spacing w:val="0"/>
                <w:sz w:val="20"/>
              </w:rPr>
            </w:pPr>
          </w:p>
        </w:tc>
      </w:tr>
      <w:tr w:rsidR="0074572D" w:rsidRPr="003B2076" w14:paraId="3568D6F6" w14:textId="77777777" w:rsidTr="00CE2C6E">
        <w:tc>
          <w:tcPr>
            <w:tcW w:w="1823" w:type="pct"/>
            <w:gridSpan w:val="4"/>
            <w:shd w:val="clear" w:color="auto" w:fill="auto"/>
          </w:tcPr>
          <w:p w14:paraId="7603E36D" w14:textId="6D275D52" w:rsidR="00DF659F" w:rsidRPr="00A068B0" w:rsidRDefault="00DF659F" w:rsidP="00A068B0">
            <w:pPr>
              <w:spacing w:before="120" w:after="120"/>
              <w:rPr>
                <w:spacing w:val="0"/>
                <w:sz w:val="20"/>
              </w:rPr>
            </w:pPr>
            <w:r w:rsidRPr="00A068B0">
              <w:rPr>
                <w:spacing w:val="0"/>
                <w:sz w:val="20"/>
              </w:rPr>
              <w:t>MPAN(s)</w:t>
            </w:r>
          </w:p>
        </w:tc>
        <w:tc>
          <w:tcPr>
            <w:tcW w:w="3177" w:type="pct"/>
            <w:gridSpan w:val="7"/>
            <w:shd w:val="clear" w:color="auto" w:fill="auto"/>
          </w:tcPr>
          <w:p w14:paraId="0E38D5A5" w14:textId="77777777" w:rsidR="00DF659F" w:rsidRPr="00A068B0" w:rsidRDefault="00DF659F" w:rsidP="00A068B0">
            <w:pPr>
              <w:spacing w:before="120" w:after="120"/>
              <w:rPr>
                <w:spacing w:val="0"/>
                <w:sz w:val="20"/>
              </w:rPr>
            </w:pPr>
          </w:p>
        </w:tc>
      </w:tr>
      <w:tr w:rsidR="0074572D" w:rsidRPr="003B2076" w14:paraId="40066BAF" w14:textId="77777777" w:rsidTr="00CE2C6E">
        <w:trPr>
          <w:trHeight w:val="340"/>
        </w:trPr>
        <w:tc>
          <w:tcPr>
            <w:tcW w:w="1823" w:type="pct"/>
            <w:gridSpan w:val="4"/>
            <w:shd w:val="clear" w:color="auto" w:fill="auto"/>
          </w:tcPr>
          <w:p w14:paraId="5B53D05F" w14:textId="77777777" w:rsidR="0029104E" w:rsidRPr="00A068B0" w:rsidRDefault="0029104E" w:rsidP="0074572D">
            <w:pPr>
              <w:spacing w:before="120" w:after="120"/>
              <w:jc w:val="left"/>
              <w:rPr>
                <w:spacing w:val="0"/>
                <w:sz w:val="20"/>
              </w:rPr>
            </w:pPr>
            <w:r w:rsidRPr="00A068B0">
              <w:rPr>
                <w:spacing w:val="0"/>
                <w:sz w:val="20"/>
              </w:rPr>
              <w:t xml:space="preserve">Location within </w:t>
            </w:r>
            <w:r w:rsidRPr="00A068B0">
              <w:rPr>
                <w:b/>
                <w:spacing w:val="0"/>
                <w:sz w:val="20"/>
              </w:rPr>
              <w:t>Customer’s</w:t>
            </w:r>
            <w:r w:rsidRPr="00A068B0">
              <w:rPr>
                <w:spacing w:val="0"/>
                <w:sz w:val="20"/>
              </w:rPr>
              <w:t xml:space="preserve"> </w:t>
            </w:r>
            <w:r w:rsidRPr="00A068B0">
              <w:rPr>
                <w:b/>
                <w:spacing w:val="0"/>
                <w:sz w:val="20"/>
              </w:rPr>
              <w:t>Installation</w:t>
            </w:r>
          </w:p>
        </w:tc>
        <w:tc>
          <w:tcPr>
            <w:tcW w:w="3177" w:type="pct"/>
            <w:gridSpan w:val="7"/>
            <w:shd w:val="clear" w:color="auto" w:fill="auto"/>
          </w:tcPr>
          <w:p w14:paraId="396DB004" w14:textId="77777777" w:rsidR="0029104E" w:rsidRPr="00A068B0" w:rsidRDefault="0029104E" w:rsidP="00A068B0">
            <w:pPr>
              <w:spacing w:before="120" w:after="120"/>
              <w:rPr>
                <w:spacing w:val="0"/>
                <w:sz w:val="20"/>
              </w:rPr>
            </w:pPr>
          </w:p>
        </w:tc>
      </w:tr>
      <w:tr w:rsidR="0074572D" w:rsidRPr="003B2076" w14:paraId="6013DAC6" w14:textId="77777777" w:rsidTr="00CE2C6E">
        <w:trPr>
          <w:trHeight w:val="340"/>
        </w:trPr>
        <w:tc>
          <w:tcPr>
            <w:tcW w:w="1823" w:type="pct"/>
            <w:gridSpan w:val="4"/>
            <w:shd w:val="clear" w:color="auto" w:fill="auto"/>
          </w:tcPr>
          <w:p w14:paraId="515DF76F" w14:textId="07ADAE32" w:rsidR="0029104E" w:rsidRPr="00A068B0" w:rsidRDefault="003B3D54" w:rsidP="00A068B0">
            <w:pPr>
              <w:spacing w:before="120" w:after="120"/>
              <w:rPr>
                <w:spacing w:val="0"/>
                <w:sz w:val="20"/>
              </w:rPr>
            </w:pPr>
            <w:ins w:id="604" w:author="ENA" w:date="2021-02-16T19:04:00Z">
              <w:r>
                <w:rPr>
                  <w:spacing w:val="0"/>
                  <w:sz w:val="20"/>
                </w:rPr>
                <w:lastRenderedPageBreak/>
                <w:t xml:space="preserve">  </w:t>
              </w:r>
            </w:ins>
            <w:r w:rsidR="0029104E" w:rsidRPr="00A068B0">
              <w:rPr>
                <w:spacing w:val="0"/>
                <w:sz w:val="20"/>
              </w:rPr>
              <w:t>Location of Lockable Isolation Switch</w:t>
            </w:r>
          </w:p>
        </w:tc>
        <w:tc>
          <w:tcPr>
            <w:tcW w:w="3177" w:type="pct"/>
            <w:gridSpan w:val="7"/>
            <w:shd w:val="clear" w:color="auto" w:fill="auto"/>
          </w:tcPr>
          <w:p w14:paraId="1CEA3584" w14:textId="77777777" w:rsidR="0029104E" w:rsidRPr="00A068B0" w:rsidRDefault="0029104E" w:rsidP="00A068B0">
            <w:pPr>
              <w:spacing w:before="120" w:after="120"/>
              <w:rPr>
                <w:spacing w:val="0"/>
                <w:sz w:val="20"/>
              </w:rPr>
            </w:pPr>
          </w:p>
        </w:tc>
      </w:tr>
      <w:tr w:rsidR="0029104E" w:rsidRPr="003B2076" w14:paraId="08E83AF7" w14:textId="77777777" w:rsidTr="0074572D">
        <w:trPr>
          <w:trHeight w:val="340"/>
        </w:trPr>
        <w:tc>
          <w:tcPr>
            <w:tcW w:w="5000" w:type="pct"/>
            <w:gridSpan w:val="11"/>
            <w:shd w:val="clear" w:color="auto" w:fill="D9D9D9" w:themeFill="background1" w:themeFillShade="D9"/>
          </w:tcPr>
          <w:p w14:paraId="74BCC541" w14:textId="7CAEDDCF" w:rsidR="0029104E" w:rsidRPr="00A068B0" w:rsidRDefault="0029104E" w:rsidP="00A068B0">
            <w:pPr>
              <w:spacing w:before="120" w:after="120"/>
              <w:rPr>
                <w:spacing w:val="0"/>
                <w:sz w:val="20"/>
              </w:rPr>
            </w:pPr>
            <w:r w:rsidRPr="00A068B0">
              <w:rPr>
                <w:b/>
                <w:spacing w:val="0"/>
                <w:sz w:val="20"/>
              </w:rPr>
              <w:t>Details of Micro-generator</w:t>
            </w:r>
            <w:r w:rsidR="006F1070">
              <w:rPr>
                <w:b/>
                <w:spacing w:val="0"/>
                <w:sz w:val="20"/>
              </w:rPr>
              <w:t xml:space="preserve">s. </w:t>
            </w:r>
            <w:r w:rsidR="006F1070" w:rsidRPr="006F1070">
              <w:rPr>
                <w:spacing w:val="0"/>
                <w:sz w:val="20"/>
              </w:rPr>
              <w:t>Use a separate line for new and existing installations and for different technology type.  Use PH 1 column for single phase supply.</w:t>
            </w:r>
          </w:p>
        </w:tc>
      </w:tr>
      <w:tr w:rsidR="0074572D" w:rsidRPr="003B2076" w14:paraId="5C9C1228" w14:textId="77777777" w:rsidTr="0011398E">
        <w:trPr>
          <w:trHeight w:val="340"/>
        </w:trPr>
        <w:tc>
          <w:tcPr>
            <w:tcW w:w="694" w:type="pct"/>
            <w:vMerge w:val="restart"/>
            <w:shd w:val="clear" w:color="auto" w:fill="auto"/>
          </w:tcPr>
          <w:p w14:paraId="6CE937A9" w14:textId="5ECC418C" w:rsidR="0011398E" w:rsidRPr="0074572D" w:rsidRDefault="0011398E" w:rsidP="006F1070">
            <w:pPr>
              <w:spacing w:before="120" w:after="120"/>
              <w:rPr>
                <w:spacing w:val="0"/>
                <w:sz w:val="16"/>
              </w:rPr>
            </w:pPr>
            <w:r w:rsidRPr="0074572D">
              <w:rPr>
                <w:b/>
                <w:spacing w:val="0"/>
                <w:sz w:val="16"/>
              </w:rPr>
              <w:t>Manufacturer</w:t>
            </w:r>
          </w:p>
        </w:tc>
        <w:tc>
          <w:tcPr>
            <w:tcW w:w="552" w:type="pct"/>
            <w:vMerge w:val="restart"/>
            <w:shd w:val="clear" w:color="auto" w:fill="auto"/>
          </w:tcPr>
          <w:p w14:paraId="4A093798" w14:textId="5CFB8D32" w:rsidR="0011398E" w:rsidRPr="0074572D" w:rsidRDefault="0011398E" w:rsidP="00FE075A">
            <w:pPr>
              <w:spacing w:before="120" w:after="120"/>
              <w:jc w:val="left"/>
              <w:rPr>
                <w:spacing w:val="0"/>
                <w:sz w:val="16"/>
              </w:rPr>
            </w:pPr>
            <w:r w:rsidRPr="0074572D">
              <w:rPr>
                <w:spacing w:val="0"/>
                <w:sz w:val="16"/>
              </w:rPr>
              <w:t>Date of Installation</w:t>
            </w:r>
          </w:p>
        </w:tc>
        <w:tc>
          <w:tcPr>
            <w:tcW w:w="735" w:type="pct"/>
            <w:gridSpan w:val="3"/>
            <w:vMerge w:val="restart"/>
            <w:shd w:val="clear" w:color="auto" w:fill="auto"/>
          </w:tcPr>
          <w:p w14:paraId="5EA69CF5" w14:textId="4A53AD2B" w:rsidR="0011398E" w:rsidRPr="0074572D" w:rsidRDefault="0011398E" w:rsidP="00FE075A">
            <w:pPr>
              <w:spacing w:before="120" w:after="120"/>
              <w:jc w:val="left"/>
              <w:rPr>
                <w:spacing w:val="0"/>
                <w:sz w:val="18"/>
              </w:rPr>
            </w:pPr>
            <w:del w:id="605" w:author="ENA" w:date="2021-02-16T19:04:00Z">
              <w:r w:rsidRPr="000B7C5D">
                <w:rPr>
                  <w:spacing w:val="0"/>
                  <w:sz w:val="18"/>
                  <w:szCs w:val="18"/>
                </w:rPr>
                <w:delText xml:space="preserve">Technology Type / Primary </w:delText>
              </w:r>
            </w:del>
            <w:r w:rsidRPr="00CE2C6E">
              <w:rPr>
                <w:spacing w:val="0"/>
                <w:sz w:val="18"/>
                <w:szCs w:val="18"/>
              </w:rPr>
              <w:t xml:space="preserve">Energy </w:t>
            </w:r>
            <w:del w:id="606" w:author="ENA" w:date="2021-02-16T19:04:00Z">
              <w:r w:rsidRPr="000B7C5D">
                <w:rPr>
                  <w:spacing w:val="0"/>
                  <w:sz w:val="18"/>
                  <w:szCs w:val="18"/>
                </w:rPr>
                <w:delText>Source</w:delText>
              </w:r>
              <w:r w:rsidRPr="00907A3B">
                <w:rPr>
                  <w:spacing w:val="0"/>
                  <w:sz w:val="18"/>
                </w:rPr>
                <w:delText xml:space="preserve"> </w:delText>
              </w:r>
              <w:r w:rsidRPr="00907A3B">
                <w:rPr>
                  <w:spacing w:val="0"/>
                  <w:sz w:val="16"/>
                  <w:szCs w:val="16"/>
                </w:rPr>
                <w:delText xml:space="preserve">please </w:delText>
              </w:r>
            </w:del>
            <w:ins w:id="607" w:author="ENA" w:date="2021-02-16T19:04:00Z">
              <w:r w:rsidRPr="00CE2C6E">
                <w:rPr>
                  <w:spacing w:val="0"/>
                  <w:sz w:val="18"/>
                  <w:szCs w:val="18"/>
                </w:rPr>
                <w:t>source and energy conversion technology</w:t>
              </w:r>
              <w:r w:rsidR="00521970" w:rsidRPr="00CE2C6E">
                <w:rPr>
                  <w:spacing w:val="0"/>
                  <w:sz w:val="18"/>
                  <w:szCs w:val="18"/>
                </w:rPr>
                <w:t xml:space="preserve"> (</w:t>
              </w:r>
            </w:ins>
            <w:r w:rsidR="00184E1B" w:rsidRPr="0074572D">
              <w:rPr>
                <w:spacing w:val="0"/>
                <w:sz w:val="18"/>
              </w:rPr>
              <w:t xml:space="preserve">enter </w:t>
            </w:r>
            <w:del w:id="608" w:author="ENA" w:date="2021-02-16T19:04:00Z">
              <w:r w:rsidRPr="00907A3B">
                <w:rPr>
                  <w:spacing w:val="0"/>
                  <w:sz w:val="16"/>
                  <w:szCs w:val="16"/>
                </w:rPr>
                <w:delText>code</w:delText>
              </w:r>
            </w:del>
            <w:ins w:id="609" w:author="ENA" w:date="2021-02-16T19:04:00Z">
              <w:r w:rsidR="00184E1B" w:rsidRPr="00CE2C6E">
                <w:rPr>
                  <w:spacing w:val="0"/>
                  <w:sz w:val="18"/>
                  <w:szCs w:val="18"/>
                </w:rPr>
                <w:t>codes</w:t>
              </w:r>
            </w:ins>
            <w:r w:rsidR="00184E1B" w:rsidRPr="0074572D">
              <w:rPr>
                <w:spacing w:val="0"/>
                <w:sz w:val="18"/>
              </w:rPr>
              <w:t xml:space="preserve"> from </w:t>
            </w:r>
            <w:del w:id="610" w:author="ENA" w:date="2021-02-16T19:04:00Z">
              <w:r w:rsidRPr="00907A3B">
                <w:rPr>
                  <w:spacing w:val="0"/>
                  <w:sz w:val="16"/>
                  <w:szCs w:val="16"/>
                </w:rPr>
                <w:delText>table</w:delText>
              </w:r>
            </w:del>
            <w:ins w:id="611" w:author="ENA" w:date="2021-02-16T19:04:00Z">
              <w:r w:rsidR="00521970" w:rsidRPr="00CE2C6E">
                <w:rPr>
                  <w:spacing w:val="0"/>
                  <w:sz w:val="18"/>
                  <w:szCs w:val="18"/>
                </w:rPr>
                <w:t>table</w:t>
              </w:r>
              <w:r w:rsidR="00184E1B" w:rsidRPr="00CE2C6E">
                <w:rPr>
                  <w:spacing w:val="0"/>
                  <w:sz w:val="18"/>
                  <w:szCs w:val="18"/>
                </w:rPr>
                <w:t>s 1 and</w:t>
              </w:r>
              <w:r w:rsidR="00521970" w:rsidRPr="00CE2C6E">
                <w:rPr>
                  <w:spacing w:val="0"/>
                  <w:sz w:val="18"/>
                  <w:szCs w:val="18"/>
                </w:rPr>
                <w:t xml:space="preserve"> 2</w:t>
              </w:r>
            </w:ins>
            <w:r w:rsidR="00521970" w:rsidRPr="0074572D">
              <w:rPr>
                <w:spacing w:val="0"/>
                <w:sz w:val="18"/>
              </w:rPr>
              <w:t xml:space="preserve"> below</w:t>
            </w:r>
            <w:ins w:id="612" w:author="ENA" w:date="2021-02-16T19:04:00Z">
              <w:r w:rsidR="00521970" w:rsidRPr="00CE2C6E">
                <w:rPr>
                  <w:spacing w:val="0"/>
                  <w:sz w:val="18"/>
                  <w:szCs w:val="18"/>
                </w:rPr>
                <w:t>)</w:t>
              </w:r>
              <w:r w:rsidRPr="00CE2C6E">
                <w:rPr>
                  <w:spacing w:val="0"/>
                  <w:sz w:val="18"/>
                  <w:szCs w:val="18"/>
                </w:rPr>
                <w:t xml:space="preserve"> </w:t>
              </w:r>
            </w:ins>
          </w:p>
        </w:tc>
        <w:tc>
          <w:tcPr>
            <w:tcW w:w="760" w:type="pct"/>
            <w:vMerge w:val="restart"/>
            <w:shd w:val="clear" w:color="auto" w:fill="auto"/>
          </w:tcPr>
          <w:p w14:paraId="38E03B92" w14:textId="0C9E6D62" w:rsidR="0011398E" w:rsidRPr="00A068B0" w:rsidRDefault="0011398E" w:rsidP="00FE075A">
            <w:pPr>
              <w:spacing w:before="120" w:after="120"/>
              <w:jc w:val="left"/>
              <w:rPr>
                <w:spacing w:val="0"/>
                <w:sz w:val="20"/>
              </w:rPr>
            </w:pPr>
            <w:r w:rsidRPr="0074572D">
              <w:rPr>
                <w:b/>
                <w:spacing w:val="0"/>
                <w:sz w:val="16"/>
              </w:rPr>
              <w:t>Manufacturer</w:t>
            </w:r>
            <w:r w:rsidRPr="0074572D">
              <w:rPr>
                <w:spacing w:val="0"/>
                <w:sz w:val="16"/>
              </w:rPr>
              <w:t xml:space="preserve">‘s Ref No (this number should be registered on the ENA </w:t>
            </w:r>
            <w:r w:rsidRPr="00D44441">
              <w:rPr>
                <w:bCs/>
                <w:spacing w:val="0"/>
                <w:sz w:val="16"/>
              </w:rPr>
              <w:t>Type Test</w:t>
            </w:r>
            <w:r w:rsidRPr="0074572D">
              <w:rPr>
                <w:b/>
                <w:spacing w:val="0"/>
                <w:sz w:val="16"/>
              </w:rPr>
              <w:t xml:space="preserve"> </w:t>
            </w:r>
            <w:del w:id="613" w:author="ENA" w:date="2021-04-15T20:08:00Z">
              <w:r w:rsidRPr="0074572D" w:rsidDel="00D44441">
                <w:rPr>
                  <w:b/>
                  <w:spacing w:val="0"/>
                  <w:sz w:val="16"/>
                </w:rPr>
                <w:delText>Verification Report</w:delText>
              </w:r>
              <w:r w:rsidRPr="0074572D" w:rsidDel="00D44441">
                <w:rPr>
                  <w:spacing w:val="0"/>
                  <w:sz w:val="16"/>
                </w:rPr>
                <w:delText xml:space="preserve"> </w:delText>
              </w:r>
            </w:del>
            <w:r w:rsidRPr="0074572D">
              <w:rPr>
                <w:spacing w:val="0"/>
                <w:sz w:val="16"/>
              </w:rPr>
              <w:t xml:space="preserve">Register as </w:t>
            </w:r>
            <w:del w:id="614" w:author="ENA" w:date="2021-02-16T19:04:00Z">
              <w:r w:rsidRPr="00907A3B">
                <w:rPr>
                  <w:spacing w:val="0"/>
                  <w:sz w:val="18"/>
                </w:rPr>
                <w:delText>Product ID</w:delText>
              </w:r>
              <w:r w:rsidRPr="00907A3B">
                <w:rPr>
                  <w:spacing w:val="0"/>
                  <w:sz w:val="20"/>
                </w:rPr>
                <w:delText>)</w:delText>
              </w:r>
            </w:del>
            <w:ins w:id="615" w:author="ENA" w:date="2021-02-16T19:04:00Z">
              <w:r w:rsidR="00E86BBD" w:rsidRPr="00CE2C6E">
                <w:rPr>
                  <w:spacing w:val="0"/>
                  <w:sz w:val="16"/>
                  <w:szCs w:val="18"/>
                </w:rPr>
                <w:t>the system reference</w:t>
              </w:r>
              <w:r w:rsidRPr="00CE2C6E">
                <w:rPr>
                  <w:spacing w:val="0"/>
                  <w:sz w:val="18"/>
                  <w:szCs w:val="18"/>
                </w:rPr>
                <w:t>)</w:t>
              </w:r>
            </w:ins>
          </w:p>
        </w:tc>
        <w:tc>
          <w:tcPr>
            <w:tcW w:w="1640" w:type="pct"/>
            <w:gridSpan w:val="4"/>
            <w:shd w:val="clear" w:color="auto" w:fill="auto"/>
          </w:tcPr>
          <w:p w14:paraId="20FE5683" w14:textId="77777777" w:rsidR="0011398E" w:rsidRPr="00A068B0" w:rsidRDefault="0011398E" w:rsidP="006F1070">
            <w:pPr>
              <w:spacing w:before="120" w:after="120"/>
              <w:jc w:val="center"/>
              <w:rPr>
                <w:spacing w:val="0"/>
                <w:sz w:val="18"/>
              </w:rPr>
            </w:pPr>
            <w:r w:rsidRPr="00A068B0">
              <w:rPr>
                <w:b/>
                <w:spacing w:val="0"/>
                <w:sz w:val="18"/>
              </w:rPr>
              <w:t xml:space="preserve">Micro-generator Registered Capacity </w:t>
            </w:r>
            <w:r w:rsidRPr="00A068B0">
              <w:rPr>
                <w:spacing w:val="0"/>
                <w:sz w:val="18"/>
              </w:rPr>
              <w:t>in kW</w:t>
            </w:r>
          </w:p>
        </w:tc>
        <w:tc>
          <w:tcPr>
            <w:tcW w:w="619" w:type="pct"/>
            <w:vMerge w:val="restart"/>
            <w:shd w:val="clear" w:color="auto" w:fill="auto"/>
          </w:tcPr>
          <w:p w14:paraId="0029BF49" w14:textId="05B3FD44" w:rsidR="0011398E" w:rsidRPr="00A068B0" w:rsidRDefault="0011398E" w:rsidP="006F1070">
            <w:pPr>
              <w:spacing w:before="120" w:after="120"/>
              <w:rPr>
                <w:spacing w:val="0"/>
                <w:sz w:val="20"/>
              </w:rPr>
            </w:pPr>
            <w:del w:id="616" w:author="ENA" w:date="2021-02-16T19:04:00Z">
              <w:r w:rsidRPr="00A068B0">
                <w:rPr>
                  <w:spacing w:val="0"/>
                  <w:sz w:val="18"/>
                </w:rPr>
                <w:delText>Power Factor</w:delText>
              </w:r>
            </w:del>
            <w:ins w:id="617" w:author="ENA" w:date="2021-02-16T19:04:00Z">
              <w:r>
                <w:rPr>
                  <w:spacing w:val="0"/>
                  <w:sz w:val="18"/>
                </w:rPr>
                <w:t xml:space="preserve">Energy storage capacity for </w:t>
              </w:r>
              <w:r w:rsidRPr="00CE2C6E">
                <w:rPr>
                  <w:b/>
                  <w:bCs/>
                  <w:spacing w:val="0"/>
                  <w:sz w:val="18"/>
                </w:rPr>
                <w:t>Electricity Storage</w:t>
              </w:r>
              <w:r>
                <w:rPr>
                  <w:spacing w:val="0"/>
                  <w:sz w:val="18"/>
                </w:rPr>
                <w:t xml:space="preserve"> devices (kWh)</w:t>
              </w:r>
            </w:ins>
          </w:p>
        </w:tc>
      </w:tr>
      <w:tr w:rsidR="0074572D" w:rsidRPr="003B2076" w14:paraId="4D8F2B7D" w14:textId="77777777" w:rsidTr="00CE2C6E">
        <w:trPr>
          <w:trHeight w:val="340"/>
        </w:trPr>
        <w:tc>
          <w:tcPr>
            <w:tcW w:w="694" w:type="pct"/>
            <w:vMerge/>
            <w:shd w:val="clear" w:color="auto" w:fill="auto"/>
            <w:vAlign w:val="center"/>
          </w:tcPr>
          <w:p w14:paraId="38C3C214" w14:textId="77777777" w:rsidR="0011398E" w:rsidRPr="00A068B0" w:rsidRDefault="0011398E" w:rsidP="006F1070">
            <w:pPr>
              <w:spacing w:before="120" w:after="120"/>
              <w:rPr>
                <w:spacing w:val="0"/>
                <w:sz w:val="20"/>
              </w:rPr>
            </w:pPr>
          </w:p>
        </w:tc>
        <w:tc>
          <w:tcPr>
            <w:tcW w:w="552" w:type="pct"/>
            <w:vMerge/>
            <w:shd w:val="clear" w:color="auto" w:fill="auto"/>
            <w:vAlign w:val="center"/>
          </w:tcPr>
          <w:p w14:paraId="48F93EA6" w14:textId="77777777" w:rsidR="0011398E" w:rsidRPr="00A068B0" w:rsidRDefault="0011398E" w:rsidP="006F1070">
            <w:pPr>
              <w:spacing w:before="120" w:after="120"/>
              <w:rPr>
                <w:spacing w:val="0"/>
                <w:sz w:val="20"/>
              </w:rPr>
            </w:pPr>
          </w:p>
        </w:tc>
        <w:tc>
          <w:tcPr>
            <w:tcW w:w="735" w:type="pct"/>
            <w:gridSpan w:val="3"/>
            <w:vMerge/>
            <w:shd w:val="clear" w:color="auto" w:fill="auto"/>
            <w:vAlign w:val="center"/>
          </w:tcPr>
          <w:p w14:paraId="1CE547CA" w14:textId="77777777" w:rsidR="0011398E" w:rsidRPr="00A068B0" w:rsidRDefault="0011398E" w:rsidP="006F1070">
            <w:pPr>
              <w:spacing w:before="120" w:after="120"/>
              <w:rPr>
                <w:spacing w:val="0"/>
                <w:sz w:val="20"/>
              </w:rPr>
            </w:pPr>
          </w:p>
        </w:tc>
        <w:tc>
          <w:tcPr>
            <w:tcW w:w="760" w:type="pct"/>
            <w:vMerge/>
            <w:shd w:val="clear" w:color="auto" w:fill="auto"/>
            <w:vAlign w:val="center"/>
          </w:tcPr>
          <w:p w14:paraId="22FFCFED" w14:textId="77777777" w:rsidR="0011398E" w:rsidRPr="00A068B0" w:rsidRDefault="0011398E" w:rsidP="006F1070">
            <w:pPr>
              <w:spacing w:before="120" w:after="120"/>
              <w:rPr>
                <w:spacing w:val="0"/>
                <w:sz w:val="20"/>
              </w:rPr>
            </w:pPr>
          </w:p>
        </w:tc>
        <w:tc>
          <w:tcPr>
            <w:tcW w:w="383" w:type="pct"/>
            <w:vMerge w:val="restart"/>
            <w:shd w:val="clear" w:color="auto" w:fill="auto"/>
          </w:tcPr>
          <w:p w14:paraId="4AD86BC6" w14:textId="15A8DEC9" w:rsidR="0011398E" w:rsidRPr="00A068B0" w:rsidRDefault="0011398E" w:rsidP="006F1070">
            <w:pPr>
              <w:spacing w:before="120" w:after="120"/>
              <w:rPr>
                <w:spacing w:val="0"/>
                <w:sz w:val="20"/>
              </w:rPr>
            </w:pPr>
            <w:r w:rsidRPr="00A068B0">
              <w:rPr>
                <w:spacing w:val="0"/>
                <w:sz w:val="18"/>
              </w:rPr>
              <w:t>3-Phase Units</w:t>
            </w:r>
          </w:p>
        </w:tc>
        <w:tc>
          <w:tcPr>
            <w:tcW w:w="1257" w:type="pct"/>
            <w:gridSpan w:val="3"/>
            <w:shd w:val="clear" w:color="auto" w:fill="auto"/>
          </w:tcPr>
          <w:p w14:paraId="4F982BCA" w14:textId="46D32FBF" w:rsidR="0011398E" w:rsidRPr="00A068B0" w:rsidRDefault="0011398E" w:rsidP="006F1070">
            <w:pPr>
              <w:spacing w:before="120" w:after="120"/>
              <w:rPr>
                <w:spacing w:val="0"/>
                <w:sz w:val="20"/>
              </w:rPr>
            </w:pPr>
            <w:r w:rsidRPr="00A068B0">
              <w:rPr>
                <w:spacing w:val="0"/>
                <w:sz w:val="18"/>
              </w:rPr>
              <w:t>Single Phase Units</w:t>
            </w:r>
          </w:p>
        </w:tc>
        <w:tc>
          <w:tcPr>
            <w:tcW w:w="619" w:type="pct"/>
            <w:vMerge/>
            <w:shd w:val="clear" w:color="auto" w:fill="auto"/>
          </w:tcPr>
          <w:p w14:paraId="1BD4CB7D" w14:textId="25D611B9" w:rsidR="0011398E" w:rsidRPr="00A068B0" w:rsidRDefault="0011398E" w:rsidP="006F1070">
            <w:pPr>
              <w:spacing w:before="120" w:after="120"/>
              <w:rPr>
                <w:spacing w:val="0"/>
                <w:sz w:val="20"/>
              </w:rPr>
            </w:pPr>
          </w:p>
        </w:tc>
      </w:tr>
      <w:tr w:rsidR="0074572D" w:rsidRPr="003B2076" w14:paraId="0E39A186" w14:textId="77777777" w:rsidTr="00CE2C6E">
        <w:trPr>
          <w:trHeight w:val="340"/>
        </w:trPr>
        <w:tc>
          <w:tcPr>
            <w:tcW w:w="694" w:type="pct"/>
            <w:shd w:val="clear" w:color="auto" w:fill="auto"/>
            <w:vAlign w:val="center"/>
          </w:tcPr>
          <w:p w14:paraId="3BDF4783" w14:textId="77777777" w:rsidR="0011398E" w:rsidRPr="00A068B0" w:rsidRDefault="0011398E" w:rsidP="006F1070">
            <w:pPr>
              <w:spacing w:before="120" w:after="120"/>
              <w:rPr>
                <w:spacing w:val="0"/>
                <w:sz w:val="20"/>
              </w:rPr>
            </w:pPr>
          </w:p>
        </w:tc>
        <w:tc>
          <w:tcPr>
            <w:tcW w:w="552" w:type="pct"/>
            <w:shd w:val="clear" w:color="auto" w:fill="auto"/>
            <w:vAlign w:val="center"/>
          </w:tcPr>
          <w:p w14:paraId="7FC753B1" w14:textId="77777777" w:rsidR="0011398E" w:rsidRPr="00A068B0" w:rsidRDefault="0011398E" w:rsidP="006F1070">
            <w:pPr>
              <w:spacing w:before="120" w:after="120"/>
              <w:rPr>
                <w:spacing w:val="0"/>
                <w:sz w:val="20"/>
              </w:rPr>
            </w:pPr>
          </w:p>
        </w:tc>
        <w:tc>
          <w:tcPr>
            <w:tcW w:w="735" w:type="pct"/>
            <w:gridSpan w:val="3"/>
            <w:shd w:val="clear" w:color="auto" w:fill="auto"/>
            <w:vAlign w:val="center"/>
          </w:tcPr>
          <w:p w14:paraId="1CE29BBF" w14:textId="77777777" w:rsidR="0011398E" w:rsidRPr="00A068B0" w:rsidRDefault="0011398E" w:rsidP="006F1070">
            <w:pPr>
              <w:spacing w:before="120" w:after="120"/>
              <w:rPr>
                <w:spacing w:val="0"/>
                <w:sz w:val="20"/>
              </w:rPr>
            </w:pPr>
          </w:p>
        </w:tc>
        <w:tc>
          <w:tcPr>
            <w:tcW w:w="760" w:type="pct"/>
            <w:shd w:val="clear" w:color="auto" w:fill="auto"/>
            <w:vAlign w:val="center"/>
          </w:tcPr>
          <w:p w14:paraId="3C7DBE56" w14:textId="77777777" w:rsidR="0011398E" w:rsidRPr="00A068B0" w:rsidRDefault="0011398E" w:rsidP="006F1070">
            <w:pPr>
              <w:spacing w:before="120" w:after="120"/>
              <w:rPr>
                <w:spacing w:val="0"/>
                <w:sz w:val="20"/>
              </w:rPr>
            </w:pPr>
          </w:p>
        </w:tc>
        <w:tc>
          <w:tcPr>
            <w:tcW w:w="383" w:type="pct"/>
            <w:vMerge/>
            <w:shd w:val="clear" w:color="auto" w:fill="auto"/>
            <w:vAlign w:val="center"/>
          </w:tcPr>
          <w:p w14:paraId="3EFBBBD0" w14:textId="77777777" w:rsidR="0011398E" w:rsidRPr="00A068B0" w:rsidRDefault="0011398E" w:rsidP="006F1070">
            <w:pPr>
              <w:spacing w:before="120" w:after="120"/>
              <w:rPr>
                <w:spacing w:val="0"/>
                <w:sz w:val="20"/>
              </w:rPr>
            </w:pPr>
          </w:p>
        </w:tc>
        <w:tc>
          <w:tcPr>
            <w:tcW w:w="385" w:type="pct"/>
            <w:shd w:val="clear" w:color="auto" w:fill="auto"/>
          </w:tcPr>
          <w:p w14:paraId="5A60FAD8" w14:textId="263E696A" w:rsidR="0011398E" w:rsidRPr="0074572D" w:rsidRDefault="0011398E" w:rsidP="006F1070">
            <w:pPr>
              <w:spacing w:before="120" w:after="120"/>
              <w:rPr>
                <w:spacing w:val="0"/>
                <w:sz w:val="18"/>
              </w:rPr>
            </w:pPr>
            <w:r w:rsidRPr="0074572D">
              <w:rPr>
                <w:spacing w:val="0"/>
                <w:sz w:val="18"/>
              </w:rPr>
              <w:t>PH1</w:t>
            </w:r>
          </w:p>
        </w:tc>
        <w:tc>
          <w:tcPr>
            <w:tcW w:w="459" w:type="pct"/>
            <w:shd w:val="clear" w:color="auto" w:fill="auto"/>
          </w:tcPr>
          <w:p w14:paraId="558419F7" w14:textId="435EDAAE" w:rsidR="0011398E" w:rsidRPr="0074572D" w:rsidRDefault="0011398E" w:rsidP="006F1070">
            <w:pPr>
              <w:spacing w:before="120" w:after="120"/>
              <w:rPr>
                <w:spacing w:val="0"/>
                <w:sz w:val="18"/>
              </w:rPr>
            </w:pPr>
            <w:r w:rsidRPr="0074572D">
              <w:rPr>
                <w:spacing w:val="0"/>
                <w:sz w:val="18"/>
              </w:rPr>
              <w:t>PH2</w:t>
            </w:r>
          </w:p>
        </w:tc>
        <w:tc>
          <w:tcPr>
            <w:tcW w:w="413" w:type="pct"/>
            <w:shd w:val="clear" w:color="auto" w:fill="auto"/>
          </w:tcPr>
          <w:p w14:paraId="47E50F57" w14:textId="28F81084" w:rsidR="0011398E" w:rsidRPr="0074572D" w:rsidRDefault="0011398E" w:rsidP="006F1070">
            <w:pPr>
              <w:spacing w:before="120" w:after="120"/>
              <w:rPr>
                <w:spacing w:val="0"/>
                <w:sz w:val="18"/>
              </w:rPr>
            </w:pPr>
            <w:r w:rsidRPr="0074572D">
              <w:rPr>
                <w:spacing w:val="0"/>
                <w:sz w:val="18"/>
              </w:rPr>
              <w:t>PH3</w:t>
            </w:r>
          </w:p>
        </w:tc>
        <w:tc>
          <w:tcPr>
            <w:tcW w:w="619" w:type="pct"/>
            <w:shd w:val="clear" w:color="auto" w:fill="auto"/>
          </w:tcPr>
          <w:p w14:paraId="398A6B0D" w14:textId="77777777" w:rsidR="0011398E" w:rsidRPr="00A068B0" w:rsidRDefault="0011398E" w:rsidP="006F1070">
            <w:pPr>
              <w:spacing w:before="120" w:after="120"/>
              <w:rPr>
                <w:spacing w:val="0"/>
                <w:sz w:val="20"/>
              </w:rPr>
            </w:pPr>
          </w:p>
        </w:tc>
      </w:tr>
      <w:tr w:rsidR="0074572D" w:rsidRPr="003B2076" w14:paraId="359DBA0E" w14:textId="77777777" w:rsidTr="00CE2C6E">
        <w:trPr>
          <w:trHeight w:val="340"/>
        </w:trPr>
        <w:tc>
          <w:tcPr>
            <w:tcW w:w="694" w:type="pct"/>
            <w:shd w:val="clear" w:color="auto" w:fill="auto"/>
            <w:vAlign w:val="center"/>
          </w:tcPr>
          <w:p w14:paraId="41C83197" w14:textId="77777777" w:rsidR="006F1070" w:rsidRPr="00A068B0" w:rsidRDefault="006F1070" w:rsidP="006F1070">
            <w:pPr>
              <w:spacing w:before="120" w:after="120"/>
              <w:rPr>
                <w:spacing w:val="0"/>
                <w:sz w:val="20"/>
              </w:rPr>
            </w:pPr>
          </w:p>
        </w:tc>
        <w:tc>
          <w:tcPr>
            <w:tcW w:w="552" w:type="pct"/>
            <w:shd w:val="clear" w:color="auto" w:fill="auto"/>
            <w:vAlign w:val="center"/>
          </w:tcPr>
          <w:p w14:paraId="38233CD5" w14:textId="77777777" w:rsidR="006F1070" w:rsidRPr="00A068B0" w:rsidRDefault="006F1070" w:rsidP="006F1070">
            <w:pPr>
              <w:spacing w:before="120" w:after="120"/>
              <w:rPr>
                <w:spacing w:val="0"/>
                <w:sz w:val="20"/>
              </w:rPr>
            </w:pPr>
          </w:p>
        </w:tc>
        <w:tc>
          <w:tcPr>
            <w:tcW w:w="735" w:type="pct"/>
            <w:gridSpan w:val="3"/>
            <w:shd w:val="clear" w:color="auto" w:fill="auto"/>
            <w:vAlign w:val="center"/>
          </w:tcPr>
          <w:p w14:paraId="3AE17C17" w14:textId="77777777" w:rsidR="006F1070" w:rsidRPr="00A068B0" w:rsidRDefault="006F1070" w:rsidP="006F1070">
            <w:pPr>
              <w:spacing w:before="120" w:after="120"/>
              <w:rPr>
                <w:spacing w:val="0"/>
                <w:sz w:val="20"/>
              </w:rPr>
            </w:pPr>
          </w:p>
        </w:tc>
        <w:tc>
          <w:tcPr>
            <w:tcW w:w="760" w:type="pct"/>
            <w:shd w:val="clear" w:color="auto" w:fill="auto"/>
            <w:vAlign w:val="center"/>
          </w:tcPr>
          <w:p w14:paraId="7762477C" w14:textId="77777777" w:rsidR="006F1070" w:rsidRPr="00A068B0" w:rsidRDefault="006F1070" w:rsidP="006F1070">
            <w:pPr>
              <w:spacing w:before="120" w:after="120"/>
              <w:rPr>
                <w:spacing w:val="0"/>
                <w:sz w:val="20"/>
              </w:rPr>
            </w:pPr>
          </w:p>
        </w:tc>
        <w:tc>
          <w:tcPr>
            <w:tcW w:w="383" w:type="pct"/>
            <w:shd w:val="clear" w:color="auto" w:fill="auto"/>
            <w:vAlign w:val="center"/>
          </w:tcPr>
          <w:p w14:paraId="105D44AE" w14:textId="77777777" w:rsidR="006F1070" w:rsidRPr="00A068B0" w:rsidRDefault="006F1070" w:rsidP="006F1070">
            <w:pPr>
              <w:spacing w:before="120" w:after="120"/>
              <w:rPr>
                <w:spacing w:val="0"/>
                <w:sz w:val="20"/>
              </w:rPr>
            </w:pPr>
          </w:p>
        </w:tc>
        <w:tc>
          <w:tcPr>
            <w:tcW w:w="385" w:type="pct"/>
            <w:shd w:val="clear" w:color="auto" w:fill="auto"/>
          </w:tcPr>
          <w:p w14:paraId="65207896" w14:textId="77777777" w:rsidR="006F1070" w:rsidRPr="00A068B0" w:rsidRDefault="006F1070" w:rsidP="006F1070">
            <w:pPr>
              <w:spacing w:before="120" w:after="120"/>
              <w:rPr>
                <w:spacing w:val="0"/>
              </w:rPr>
            </w:pPr>
          </w:p>
        </w:tc>
        <w:tc>
          <w:tcPr>
            <w:tcW w:w="459" w:type="pct"/>
            <w:shd w:val="clear" w:color="auto" w:fill="auto"/>
          </w:tcPr>
          <w:p w14:paraId="29BF073B" w14:textId="77777777" w:rsidR="006F1070" w:rsidRPr="00A068B0" w:rsidRDefault="006F1070" w:rsidP="006F1070">
            <w:pPr>
              <w:spacing w:before="120" w:after="120"/>
              <w:rPr>
                <w:spacing w:val="0"/>
              </w:rPr>
            </w:pPr>
          </w:p>
        </w:tc>
        <w:tc>
          <w:tcPr>
            <w:tcW w:w="413" w:type="pct"/>
            <w:shd w:val="clear" w:color="auto" w:fill="auto"/>
          </w:tcPr>
          <w:p w14:paraId="20853C20" w14:textId="77777777" w:rsidR="006F1070" w:rsidRPr="00A068B0" w:rsidRDefault="006F1070" w:rsidP="006F1070">
            <w:pPr>
              <w:spacing w:before="120" w:after="120"/>
              <w:rPr>
                <w:spacing w:val="0"/>
              </w:rPr>
            </w:pPr>
          </w:p>
        </w:tc>
        <w:tc>
          <w:tcPr>
            <w:tcW w:w="619" w:type="pct"/>
            <w:shd w:val="clear" w:color="auto" w:fill="auto"/>
          </w:tcPr>
          <w:p w14:paraId="32605B5D" w14:textId="77777777" w:rsidR="006F1070" w:rsidRPr="00A068B0" w:rsidRDefault="006F1070" w:rsidP="006F1070">
            <w:pPr>
              <w:spacing w:before="120" w:after="120"/>
              <w:rPr>
                <w:spacing w:val="0"/>
                <w:sz w:val="20"/>
              </w:rPr>
            </w:pPr>
          </w:p>
        </w:tc>
      </w:tr>
      <w:tr w:rsidR="0074572D" w:rsidRPr="003B2076" w14:paraId="30FC43D6" w14:textId="77777777" w:rsidTr="00CE2C6E">
        <w:trPr>
          <w:trHeight w:val="340"/>
        </w:trPr>
        <w:tc>
          <w:tcPr>
            <w:tcW w:w="694" w:type="pct"/>
            <w:shd w:val="clear" w:color="auto" w:fill="auto"/>
            <w:vAlign w:val="center"/>
          </w:tcPr>
          <w:p w14:paraId="7EF7788F" w14:textId="77777777" w:rsidR="006F1070" w:rsidRPr="00A068B0" w:rsidRDefault="006F1070" w:rsidP="006F1070">
            <w:pPr>
              <w:spacing w:before="120" w:after="120"/>
              <w:rPr>
                <w:spacing w:val="0"/>
                <w:sz w:val="20"/>
              </w:rPr>
            </w:pPr>
          </w:p>
        </w:tc>
        <w:tc>
          <w:tcPr>
            <w:tcW w:w="552" w:type="pct"/>
            <w:shd w:val="clear" w:color="auto" w:fill="auto"/>
            <w:vAlign w:val="center"/>
          </w:tcPr>
          <w:p w14:paraId="76D8FF1B" w14:textId="77777777" w:rsidR="006F1070" w:rsidRPr="00A068B0" w:rsidRDefault="006F1070" w:rsidP="006F1070">
            <w:pPr>
              <w:spacing w:before="120" w:after="120"/>
              <w:rPr>
                <w:spacing w:val="0"/>
                <w:sz w:val="20"/>
              </w:rPr>
            </w:pPr>
          </w:p>
        </w:tc>
        <w:tc>
          <w:tcPr>
            <w:tcW w:w="735" w:type="pct"/>
            <w:gridSpan w:val="3"/>
            <w:shd w:val="clear" w:color="auto" w:fill="auto"/>
            <w:vAlign w:val="center"/>
          </w:tcPr>
          <w:p w14:paraId="7DBFA411" w14:textId="77777777" w:rsidR="006F1070" w:rsidRPr="00A068B0" w:rsidRDefault="006F1070" w:rsidP="006F1070">
            <w:pPr>
              <w:spacing w:before="120" w:after="120"/>
              <w:rPr>
                <w:spacing w:val="0"/>
                <w:sz w:val="20"/>
              </w:rPr>
            </w:pPr>
          </w:p>
        </w:tc>
        <w:tc>
          <w:tcPr>
            <w:tcW w:w="760" w:type="pct"/>
            <w:shd w:val="clear" w:color="auto" w:fill="auto"/>
            <w:vAlign w:val="center"/>
          </w:tcPr>
          <w:p w14:paraId="3C062AB8" w14:textId="77777777" w:rsidR="006F1070" w:rsidRPr="00A068B0" w:rsidRDefault="006F1070" w:rsidP="006F1070">
            <w:pPr>
              <w:spacing w:before="120" w:after="120"/>
              <w:rPr>
                <w:spacing w:val="0"/>
                <w:sz w:val="20"/>
              </w:rPr>
            </w:pPr>
          </w:p>
        </w:tc>
        <w:tc>
          <w:tcPr>
            <w:tcW w:w="383" w:type="pct"/>
            <w:shd w:val="clear" w:color="auto" w:fill="auto"/>
            <w:vAlign w:val="center"/>
          </w:tcPr>
          <w:p w14:paraId="53A1A923" w14:textId="77777777" w:rsidR="006F1070" w:rsidRPr="00A068B0" w:rsidRDefault="006F1070" w:rsidP="006F1070">
            <w:pPr>
              <w:spacing w:before="120" w:after="120"/>
              <w:rPr>
                <w:spacing w:val="0"/>
                <w:sz w:val="20"/>
              </w:rPr>
            </w:pPr>
          </w:p>
        </w:tc>
        <w:tc>
          <w:tcPr>
            <w:tcW w:w="385" w:type="pct"/>
            <w:shd w:val="clear" w:color="auto" w:fill="auto"/>
          </w:tcPr>
          <w:p w14:paraId="7BE28AD0" w14:textId="77777777" w:rsidR="006F1070" w:rsidRPr="00A068B0" w:rsidRDefault="006F1070" w:rsidP="006F1070">
            <w:pPr>
              <w:spacing w:before="120" w:after="120"/>
              <w:rPr>
                <w:spacing w:val="0"/>
              </w:rPr>
            </w:pPr>
          </w:p>
        </w:tc>
        <w:tc>
          <w:tcPr>
            <w:tcW w:w="459" w:type="pct"/>
            <w:shd w:val="clear" w:color="auto" w:fill="auto"/>
          </w:tcPr>
          <w:p w14:paraId="3CF44B5E" w14:textId="77777777" w:rsidR="006F1070" w:rsidRPr="00A068B0" w:rsidRDefault="006F1070" w:rsidP="006F1070">
            <w:pPr>
              <w:spacing w:before="120" w:after="120"/>
              <w:rPr>
                <w:spacing w:val="0"/>
              </w:rPr>
            </w:pPr>
          </w:p>
        </w:tc>
        <w:tc>
          <w:tcPr>
            <w:tcW w:w="413" w:type="pct"/>
            <w:shd w:val="clear" w:color="auto" w:fill="auto"/>
          </w:tcPr>
          <w:p w14:paraId="02FC2E18" w14:textId="77777777" w:rsidR="006F1070" w:rsidRPr="00A068B0" w:rsidRDefault="006F1070" w:rsidP="006F1070">
            <w:pPr>
              <w:spacing w:before="120" w:after="120"/>
              <w:rPr>
                <w:spacing w:val="0"/>
              </w:rPr>
            </w:pPr>
          </w:p>
        </w:tc>
        <w:tc>
          <w:tcPr>
            <w:tcW w:w="619" w:type="pct"/>
            <w:shd w:val="clear" w:color="auto" w:fill="auto"/>
          </w:tcPr>
          <w:p w14:paraId="1F80F323" w14:textId="77777777" w:rsidR="006F1070" w:rsidRPr="00A068B0" w:rsidRDefault="006F1070" w:rsidP="006F1070">
            <w:pPr>
              <w:spacing w:before="120" w:after="120"/>
              <w:rPr>
                <w:spacing w:val="0"/>
                <w:sz w:val="20"/>
              </w:rPr>
            </w:pPr>
          </w:p>
        </w:tc>
      </w:tr>
      <w:tr w:rsidR="0074572D" w:rsidRPr="003B2076" w14:paraId="1989D7C3" w14:textId="77777777" w:rsidTr="00CE2C6E">
        <w:trPr>
          <w:trHeight w:val="340"/>
        </w:trPr>
        <w:tc>
          <w:tcPr>
            <w:tcW w:w="694" w:type="pct"/>
            <w:shd w:val="clear" w:color="auto" w:fill="auto"/>
            <w:vAlign w:val="center"/>
          </w:tcPr>
          <w:p w14:paraId="58C3231C" w14:textId="77777777" w:rsidR="006F1070" w:rsidRPr="00A068B0" w:rsidRDefault="006F1070" w:rsidP="006F1070">
            <w:pPr>
              <w:spacing w:before="120" w:after="120"/>
              <w:rPr>
                <w:spacing w:val="0"/>
                <w:sz w:val="20"/>
              </w:rPr>
            </w:pPr>
          </w:p>
        </w:tc>
        <w:tc>
          <w:tcPr>
            <w:tcW w:w="552" w:type="pct"/>
            <w:shd w:val="clear" w:color="auto" w:fill="auto"/>
            <w:vAlign w:val="center"/>
          </w:tcPr>
          <w:p w14:paraId="5126D61E" w14:textId="77777777" w:rsidR="006F1070" w:rsidRPr="00A068B0" w:rsidRDefault="006F1070" w:rsidP="006F1070">
            <w:pPr>
              <w:spacing w:before="120" w:after="120"/>
              <w:rPr>
                <w:spacing w:val="0"/>
                <w:sz w:val="20"/>
              </w:rPr>
            </w:pPr>
          </w:p>
        </w:tc>
        <w:tc>
          <w:tcPr>
            <w:tcW w:w="735" w:type="pct"/>
            <w:gridSpan w:val="3"/>
            <w:shd w:val="clear" w:color="auto" w:fill="auto"/>
            <w:vAlign w:val="center"/>
          </w:tcPr>
          <w:p w14:paraId="59F11AC8" w14:textId="77777777" w:rsidR="006F1070" w:rsidRPr="00A068B0" w:rsidRDefault="006F1070" w:rsidP="006F1070">
            <w:pPr>
              <w:spacing w:before="120" w:after="120"/>
              <w:rPr>
                <w:spacing w:val="0"/>
                <w:sz w:val="20"/>
              </w:rPr>
            </w:pPr>
          </w:p>
        </w:tc>
        <w:tc>
          <w:tcPr>
            <w:tcW w:w="760" w:type="pct"/>
            <w:shd w:val="clear" w:color="auto" w:fill="auto"/>
            <w:vAlign w:val="center"/>
          </w:tcPr>
          <w:p w14:paraId="119D5B5A" w14:textId="77777777" w:rsidR="006F1070" w:rsidRPr="00A068B0" w:rsidRDefault="006F1070" w:rsidP="006F1070">
            <w:pPr>
              <w:spacing w:before="120" w:after="120"/>
              <w:rPr>
                <w:spacing w:val="0"/>
                <w:sz w:val="20"/>
              </w:rPr>
            </w:pPr>
          </w:p>
        </w:tc>
        <w:tc>
          <w:tcPr>
            <w:tcW w:w="383" w:type="pct"/>
            <w:shd w:val="clear" w:color="auto" w:fill="auto"/>
            <w:vAlign w:val="center"/>
          </w:tcPr>
          <w:p w14:paraId="5CC6465D" w14:textId="77777777" w:rsidR="006F1070" w:rsidRPr="00A068B0" w:rsidRDefault="006F1070" w:rsidP="006F1070">
            <w:pPr>
              <w:spacing w:before="120" w:after="120"/>
              <w:rPr>
                <w:spacing w:val="0"/>
                <w:sz w:val="20"/>
              </w:rPr>
            </w:pPr>
          </w:p>
        </w:tc>
        <w:tc>
          <w:tcPr>
            <w:tcW w:w="385" w:type="pct"/>
            <w:shd w:val="clear" w:color="auto" w:fill="auto"/>
          </w:tcPr>
          <w:p w14:paraId="3D86403E" w14:textId="77777777" w:rsidR="006F1070" w:rsidRPr="00A068B0" w:rsidRDefault="006F1070" w:rsidP="006F1070">
            <w:pPr>
              <w:spacing w:before="120" w:after="120"/>
              <w:rPr>
                <w:spacing w:val="0"/>
              </w:rPr>
            </w:pPr>
          </w:p>
        </w:tc>
        <w:tc>
          <w:tcPr>
            <w:tcW w:w="459" w:type="pct"/>
            <w:shd w:val="clear" w:color="auto" w:fill="auto"/>
          </w:tcPr>
          <w:p w14:paraId="625B57EC" w14:textId="77777777" w:rsidR="006F1070" w:rsidRPr="00A068B0" w:rsidRDefault="006F1070" w:rsidP="006F1070">
            <w:pPr>
              <w:spacing w:before="120" w:after="120"/>
              <w:rPr>
                <w:spacing w:val="0"/>
              </w:rPr>
            </w:pPr>
          </w:p>
        </w:tc>
        <w:tc>
          <w:tcPr>
            <w:tcW w:w="413" w:type="pct"/>
            <w:shd w:val="clear" w:color="auto" w:fill="auto"/>
          </w:tcPr>
          <w:p w14:paraId="6548EAEC" w14:textId="77777777" w:rsidR="006F1070" w:rsidRPr="00A068B0" w:rsidRDefault="006F1070" w:rsidP="006F1070">
            <w:pPr>
              <w:spacing w:before="120" w:after="120"/>
              <w:rPr>
                <w:spacing w:val="0"/>
              </w:rPr>
            </w:pPr>
          </w:p>
        </w:tc>
        <w:tc>
          <w:tcPr>
            <w:tcW w:w="619" w:type="pct"/>
            <w:shd w:val="clear" w:color="auto" w:fill="auto"/>
          </w:tcPr>
          <w:p w14:paraId="3969590B" w14:textId="77777777" w:rsidR="006F1070" w:rsidRPr="00A068B0" w:rsidRDefault="006F1070" w:rsidP="006F1070">
            <w:pPr>
              <w:spacing w:before="120" w:after="120"/>
              <w:rPr>
                <w:spacing w:val="0"/>
                <w:sz w:val="20"/>
              </w:rPr>
            </w:pPr>
          </w:p>
        </w:tc>
      </w:tr>
      <w:tr w:rsidR="0074572D" w:rsidRPr="003B2076" w14:paraId="17C02BC0" w14:textId="77777777" w:rsidTr="00CE2C6E">
        <w:trPr>
          <w:trHeight w:val="340"/>
        </w:trPr>
        <w:tc>
          <w:tcPr>
            <w:tcW w:w="694" w:type="pct"/>
            <w:shd w:val="clear" w:color="auto" w:fill="auto"/>
            <w:vAlign w:val="center"/>
          </w:tcPr>
          <w:p w14:paraId="2ED6B4CD" w14:textId="77777777" w:rsidR="006F1070" w:rsidRPr="00A068B0" w:rsidRDefault="006F1070" w:rsidP="006F1070">
            <w:pPr>
              <w:spacing w:before="120" w:after="120"/>
              <w:rPr>
                <w:spacing w:val="0"/>
                <w:sz w:val="20"/>
              </w:rPr>
            </w:pPr>
          </w:p>
        </w:tc>
        <w:tc>
          <w:tcPr>
            <w:tcW w:w="552" w:type="pct"/>
            <w:shd w:val="clear" w:color="auto" w:fill="auto"/>
            <w:vAlign w:val="center"/>
          </w:tcPr>
          <w:p w14:paraId="7DE2F8EE" w14:textId="77777777" w:rsidR="006F1070" w:rsidRPr="00A068B0" w:rsidRDefault="006F1070" w:rsidP="006F1070">
            <w:pPr>
              <w:spacing w:before="120" w:after="120"/>
              <w:rPr>
                <w:spacing w:val="0"/>
                <w:sz w:val="20"/>
              </w:rPr>
            </w:pPr>
          </w:p>
        </w:tc>
        <w:tc>
          <w:tcPr>
            <w:tcW w:w="735" w:type="pct"/>
            <w:gridSpan w:val="3"/>
            <w:shd w:val="clear" w:color="auto" w:fill="auto"/>
            <w:vAlign w:val="center"/>
          </w:tcPr>
          <w:p w14:paraId="0774C836" w14:textId="77777777" w:rsidR="006F1070" w:rsidRPr="00A068B0" w:rsidRDefault="006F1070" w:rsidP="006F1070">
            <w:pPr>
              <w:spacing w:before="120" w:after="120"/>
              <w:rPr>
                <w:spacing w:val="0"/>
                <w:sz w:val="20"/>
              </w:rPr>
            </w:pPr>
          </w:p>
        </w:tc>
        <w:tc>
          <w:tcPr>
            <w:tcW w:w="760" w:type="pct"/>
            <w:shd w:val="clear" w:color="auto" w:fill="auto"/>
            <w:vAlign w:val="center"/>
          </w:tcPr>
          <w:p w14:paraId="26317BF0" w14:textId="77777777" w:rsidR="006F1070" w:rsidRPr="00A068B0" w:rsidRDefault="006F1070" w:rsidP="006F1070">
            <w:pPr>
              <w:spacing w:before="120" w:after="120"/>
              <w:rPr>
                <w:spacing w:val="0"/>
                <w:sz w:val="20"/>
              </w:rPr>
            </w:pPr>
          </w:p>
        </w:tc>
        <w:tc>
          <w:tcPr>
            <w:tcW w:w="383" w:type="pct"/>
            <w:shd w:val="clear" w:color="auto" w:fill="auto"/>
            <w:vAlign w:val="center"/>
          </w:tcPr>
          <w:p w14:paraId="536C6221" w14:textId="77777777" w:rsidR="006F1070" w:rsidRPr="00A068B0" w:rsidRDefault="006F1070" w:rsidP="006F1070">
            <w:pPr>
              <w:spacing w:before="120" w:after="120"/>
              <w:rPr>
                <w:spacing w:val="0"/>
                <w:sz w:val="20"/>
              </w:rPr>
            </w:pPr>
          </w:p>
        </w:tc>
        <w:tc>
          <w:tcPr>
            <w:tcW w:w="385" w:type="pct"/>
            <w:shd w:val="clear" w:color="auto" w:fill="auto"/>
          </w:tcPr>
          <w:p w14:paraId="7FFD71D0" w14:textId="77777777" w:rsidR="006F1070" w:rsidRPr="00A068B0" w:rsidRDefault="006F1070" w:rsidP="006F1070">
            <w:pPr>
              <w:spacing w:before="120" w:after="120"/>
              <w:rPr>
                <w:spacing w:val="0"/>
              </w:rPr>
            </w:pPr>
          </w:p>
        </w:tc>
        <w:tc>
          <w:tcPr>
            <w:tcW w:w="459" w:type="pct"/>
            <w:shd w:val="clear" w:color="auto" w:fill="auto"/>
          </w:tcPr>
          <w:p w14:paraId="390432FF" w14:textId="77777777" w:rsidR="006F1070" w:rsidRPr="00A068B0" w:rsidRDefault="006F1070" w:rsidP="006F1070">
            <w:pPr>
              <w:spacing w:before="120" w:after="120"/>
              <w:rPr>
                <w:spacing w:val="0"/>
              </w:rPr>
            </w:pPr>
          </w:p>
        </w:tc>
        <w:tc>
          <w:tcPr>
            <w:tcW w:w="413" w:type="pct"/>
            <w:shd w:val="clear" w:color="auto" w:fill="auto"/>
          </w:tcPr>
          <w:p w14:paraId="712532FB" w14:textId="77777777" w:rsidR="006F1070" w:rsidRPr="00A068B0" w:rsidRDefault="006F1070" w:rsidP="006F1070">
            <w:pPr>
              <w:spacing w:before="120" w:after="120"/>
              <w:rPr>
                <w:spacing w:val="0"/>
              </w:rPr>
            </w:pPr>
          </w:p>
        </w:tc>
        <w:tc>
          <w:tcPr>
            <w:tcW w:w="619" w:type="pct"/>
            <w:shd w:val="clear" w:color="auto" w:fill="auto"/>
          </w:tcPr>
          <w:p w14:paraId="3B21B8ED" w14:textId="77777777" w:rsidR="006F1070" w:rsidRPr="00A068B0" w:rsidRDefault="006F1070" w:rsidP="006F1070">
            <w:pPr>
              <w:spacing w:before="120" w:after="120"/>
              <w:rPr>
                <w:spacing w:val="0"/>
                <w:sz w:val="20"/>
              </w:rPr>
            </w:pPr>
          </w:p>
        </w:tc>
      </w:tr>
      <w:tr w:rsidR="0029104E" w:rsidRPr="003B2076" w14:paraId="0B8D4DCF" w14:textId="77777777" w:rsidTr="0074572D">
        <w:trPr>
          <w:trHeight w:val="340"/>
        </w:trPr>
        <w:tc>
          <w:tcPr>
            <w:tcW w:w="5000" w:type="pct"/>
            <w:gridSpan w:val="11"/>
            <w:shd w:val="clear" w:color="auto" w:fill="D9D9D9" w:themeFill="background1" w:themeFillShade="D9"/>
            <w:vAlign w:val="center"/>
          </w:tcPr>
          <w:p w14:paraId="38E6DBDC" w14:textId="77777777" w:rsidR="0029104E" w:rsidRPr="00A068B0" w:rsidRDefault="0029104E" w:rsidP="00A068B0">
            <w:pPr>
              <w:spacing w:before="120" w:after="120"/>
              <w:rPr>
                <w:spacing w:val="0"/>
              </w:rPr>
            </w:pPr>
            <w:r w:rsidRPr="00A068B0">
              <w:rPr>
                <w:b/>
                <w:spacing w:val="0"/>
                <w:sz w:val="20"/>
              </w:rPr>
              <w:t>Declaration – to be completed by Installer for Micro-generators Tested to EREC G98</w:t>
            </w:r>
          </w:p>
        </w:tc>
      </w:tr>
      <w:tr w:rsidR="0029104E" w:rsidRPr="003B2076" w14:paraId="4D2BD6A4" w14:textId="77777777" w:rsidTr="0074572D">
        <w:trPr>
          <w:trHeight w:val="340"/>
        </w:trPr>
        <w:tc>
          <w:tcPr>
            <w:tcW w:w="5000" w:type="pct"/>
            <w:gridSpan w:val="11"/>
            <w:shd w:val="clear" w:color="auto" w:fill="auto"/>
            <w:vAlign w:val="center"/>
          </w:tcPr>
          <w:p w14:paraId="46EEAB3B" w14:textId="1E8FC793" w:rsidR="0029104E" w:rsidRPr="00FD1145" w:rsidRDefault="0029104E" w:rsidP="00A068B0">
            <w:pPr>
              <w:spacing w:before="120" w:after="120"/>
              <w:rPr>
                <w:spacing w:val="0"/>
                <w:sz w:val="18"/>
              </w:rPr>
            </w:pPr>
            <w:r w:rsidRPr="006F1070">
              <w:rPr>
                <w:spacing w:val="0"/>
                <w:sz w:val="20"/>
              </w:rPr>
              <w:t xml:space="preserve">I declare that the relevant </w:t>
            </w:r>
            <w:r w:rsidRPr="006F1070">
              <w:rPr>
                <w:b/>
                <w:spacing w:val="0"/>
                <w:sz w:val="20"/>
              </w:rPr>
              <w:t>Micro-generators</w:t>
            </w:r>
            <w:r w:rsidRPr="006F1070">
              <w:rPr>
                <w:spacing w:val="0"/>
                <w:sz w:val="20"/>
              </w:rPr>
              <w:t xml:space="preserve"> and the installation which together form a </w:t>
            </w:r>
            <w:r w:rsidRPr="006F1070">
              <w:rPr>
                <w:b/>
                <w:spacing w:val="0"/>
                <w:sz w:val="20"/>
              </w:rPr>
              <w:t>Micro-generating Plant</w:t>
            </w:r>
            <w:r w:rsidRPr="006F1070">
              <w:rPr>
                <w:spacing w:val="0"/>
                <w:sz w:val="20"/>
              </w:rPr>
              <w:t xml:space="preserve"> within the scope of EREC G98 at the above address, </w:t>
            </w:r>
            <w:r w:rsidR="00C52A0F" w:rsidRPr="006F1070">
              <w:rPr>
                <w:spacing w:val="0"/>
                <w:sz w:val="20"/>
              </w:rPr>
              <w:t>conform to</w:t>
            </w:r>
            <w:r w:rsidRPr="006F1070">
              <w:rPr>
                <w:spacing w:val="0"/>
                <w:sz w:val="20"/>
              </w:rPr>
              <w:t xml:space="preserve"> the requirements of EREC G98.  This declaration</w:t>
            </w:r>
            <w:r w:rsidR="00C75EB7" w:rsidRPr="006F1070">
              <w:rPr>
                <w:spacing w:val="0"/>
                <w:sz w:val="20"/>
              </w:rPr>
              <w:t xml:space="preserve"> of compliance</w:t>
            </w:r>
            <w:r w:rsidRPr="006F1070">
              <w:rPr>
                <w:spacing w:val="0"/>
                <w:sz w:val="20"/>
              </w:rPr>
              <w:t xml:space="preserve"> is confined to </w:t>
            </w:r>
            <w:r w:rsidRPr="006F1070">
              <w:rPr>
                <w:b/>
                <w:spacing w:val="0"/>
                <w:sz w:val="20"/>
              </w:rPr>
              <w:t>Micro-generating Plant</w:t>
            </w:r>
            <w:r w:rsidRPr="006F1070">
              <w:rPr>
                <w:spacing w:val="0"/>
                <w:sz w:val="20"/>
              </w:rPr>
              <w:t xml:space="preserve"> tested to EREC G98</w:t>
            </w:r>
            <w:r w:rsidR="00FA2339" w:rsidRPr="006F1070">
              <w:rPr>
                <w:spacing w:val="0"/>
                <w:sz w:val="20"/>
              </w:rPr>
              <w:t xml:space="preserve"> or EREC G83 as applicable at the time of commissioning.</w:t>
            </w:r>
            <w:r w:rsidR="00FA2339" w:rsidRPr="006F1070" w:rsidDel="00FA2339">
              <w:rPr>
                <w:spacing w:val="0"/>
                <w:sz w:val="20"/>
              </w:rPr>
              <w:t xml:space="preserve"> </w:t>
            </w:r>
          </w:p>
        </w:tc>
      </w:tr>
      <w:tr w:rsidR="0074572D" w:rsidRPr="003B2076" w14:paraId="310D0436" w14:textId="77777777" w:rsidTr="00CE2C6E">
        <w:trPr>
          <w:trHeight w:val="340"/>
        </w:trPr>
        <w:tc>
          <w:tcPr>
            <w:tcW w:w="1823" w:type="pct"/>
            <w:gridSpan w:val="4"/>
            <w:shd w:val="clear" w:color="auto" w:fill="auto"/>
            <w:vAlign w:val="center"/>
          </w:tcPr>
          <w:p w14:paraId="25D6341C" w14:textId="77777777" w:rsidR="0029104E" w:rsidRPr="00A068B0" w:rsidRDefault="0029104E" w:rsidP="00A068B0">
            <w:pPr>
              <w:spacing w:before="120" w:after="120"/>
              <w:rPr>
                <w:spacing w:val="0"/>
                <w:sz w:val="20"/>
              </w:rPr>
            </w:pPr>
            <w:r w:rsidRPr="00A068B0">
              <w:rPr>
                <w:spacing w:val="0"/>
                <w:sz w:val="20"/>
              </w:rPr>
              <w:t>Signature:</w:t>
            </w:r>
          </w:p>
          <w:p w14:paraId="2599EA8B" w14:textId="77777777" w:rsidR="0029104E" w:rsidRPr="00A068B0" w:rsidRDefault="0029104E" w:rsidP="00A068B0">
            <w:pPr>
              <w:spacing w:before="120" w:after="120"/>
              <w:rPr>
                <w:spacing w:val="0"/>
                <w:sz w:val="20"/>
              </w:rPr>
            </w:pPr>
          </w:p>
        </w:tc>
        <w:tc>
          <w:tcPr>
            <w:tcW w:w="3177" w:type="pct"/>
            <w:gridSpan w:val="7"/>
            <w:shd w:val="clear" w:color="auto" w:fill="auto"/>
          </w:tcPr>
          <w:p w14:paraId="1CC79E34" w14:textId="77777777" w:rsidR="0029104E" w:rsidRPr="00A068B0" w:rsidRDefault="0029104E" w:rsidP="00A068B0">
            <w:pPr>
              <w:spacing w:before="120" w:after="120"/>
              <w:rPr>
                <w:spacing w:val="0"/>
              </w:rPr>
            </w:pPr>
            <w:r w:rsidRPr="00A068B0">
              <w:rPr>
                <w:spacing w:val="0"/>
                <w:sz w:val="20"/>
              </w:rPr>
              <w:t>Date:</w:t>
            </w:r>
          </w:p>
        </w:tc>
      </w:tr>
    </w:tbl>
    <w:p w14:paraId="220494F3" w14:textId="288BA4E9" w:rsidR="0029104E" w:rsidRDefault="0029104E" w:rsidP="0029104E"/>
    <w:p w14:paraId="5BE410B3" w14:textId="1A35836C" w:rsidR="00521970" w:rsidRDefault="00521970" w:rsidP="00CE2C6E">
      <w:pPr>
        <w:pStyle w:val="Default"/>
        <w:rPr>
          <w:ins w:id="618" w:author="ENA" w:date="2021-02-16T19:22:00Z"/>
          <w:rFonts w:ascii="Arial" w:hAnsi="Arial" w:cs="Arial"/>
          <w:sz w:val="22"/>
          <w:szCs w:val="22"/>
        </w:rPr>
      </w:pPr>
      <w:bookmarkStart w:id="619" w:name="_Hlk64294702"/>
      <w:ins w:id="620" w:author="ENA" w:date="2021-02-16T19:04:00Z">
        <w:r w:rsidRPr="00CE2C6E">
          <w:rPr>
            <w:rFonts w:ascii="Arial" w:hAnsi="Arial" w:cs="Arial"/>
            <w:sz w:val="22"/>
            <w:szCs w:val="22"/>
          </w:rPr>
          <w:t>Table 1</w:t>
        </w:r>
      </w:ins>
    </w:p>
    <w:p w14:paraId="11FF8E2B" w14:textId="77777777" w:rsidR="00F94A9B" w:rsidRPr="00CE2C6E" w:rsidRDefault="00F94A9B" w:rsidP="00CE2C6E">
      <w:pPr>
        <w:pStyle w:val="Default"/>
        <w:rPr>
          <w:ins w:id="621" w:author="ENA" w:date="2021-02-16T19:04:00Z"/>
          <w:rFonts w:ascii="Arial" w:hAnsi="Arial" w:cs="Arial"/>
          <w:sz w:val="22"/>
          <w:szCs w:val="22"/>
        </w:rPr>
      </w:pPr>
    </w:p>
    <w:tbl>
      <w:tblPr>
        <w:tblW w:w="9351" w:type="dxa"/>
        <w:tblCellMar>
          <w:top w:w="15" w:type="dxa"/>
        </w:tblCellMar>
        <w:tblLook w:val="04A0" w:firstRow="1" w:lastRow="0" w:firstColumn="1" w:lastColumn="0" w:noHBand="0" w:noVBand="1"/>
      </w:tblPr>
      <w:tblGrid>
        <w:gridCol w:w="1000"/>
        <w:gridCol w:w="8351"/>
      </w:tblGrid>
      <w:tr w:rsidR="00F94A9B" w:rsidRPr="007B4AFF" w14:paraId="77F38F95" w14:textId="77777777" w:rsidTr="00CC2626">
        <w:trPr>
          <w:trHeight w:val="765"/>
          <w:tblHeader/>
          <w:ins w:id="622" w:author="ENA" w:date="2021-02-16T19:22:00Z"/>
        </w:trPr>
        <w:tc>
          <w:tcPr>
            <w:tcW w:w="100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F0787A3" w14:textId="77777777" w:rsidR="00F94A9B" w:rsidRPr="007B4AFF" w:rsidRDefault="00F94A9B" w:rsidP="00CC2626">
            <w:pPr>
              <w:spacing w:before="40" w:after="40"/>
              <w:jc w:val="center"/>
              <w:rPr>
                <w:ins w:id="623" w:author="ENA" w:date="2021-02-16T19:22:00Z"/>
                <w:b/>
                <w:bCs/>
                <w:color w:val="FFFFFF"/>
                <w:spacing w:val="0"/>
                <w:szCs w:val="22"/>
                <w:lang w:eastAsia="en-GB"/>
              </w:rPr>
            </w:pPr>
          </w:p>
        </w:tc>
        <w:tc>
          <w:tcPr>
            <w:tcW w:w="8351" w:type="dxa"/>
            <w:tcBorders>
              <w:top w:val="single" w:sz="4" w:space="0" w:color="auto"/>
              <w:left w:val="nil"/>
              <w:bottom w:val="single" w:sz="4" w:space="0" w:color="auto"/>
              <w:right w:val="single" w:sz="4" w:space="0" w:color="auto"/>
            </w:tcBorders>
            <w:shd w:val="clear" w:color="auto" w:fill="E6E6E6"/>
            <w:vAlign w:val="center"/>
            <w:hideMark/>
          </w:tcPr>
          <w:p w14:paraId="0EEB67A3" w14:textId="77777777" w:rsidR="00F94A9B" w:rsidRPr="007B4AFF" w:rsidRDefault="00F94A9B" w:rsidP="00CC2626">
            <w:pPr>
              <w:spacing w:before="40" w:after="40"/>
              <w:rPr>
                <w:ins w:id="624" w:author="ENA" w:date="2021-02-16T19:22:00Z"/>
                <w:color w:val="000000"/>
                <w:spacing w:val="0"/>
                <w:szCs w:val="22"/>
                <w:lang w:eastAsia="en-GB"/>
              </w:rPr>
            </w:pPr>
            <w:ins w:id="625" w:author="ENA" w:date="2021-02-16T19:22:00Z">
              <w:r w:rsidRPr="007B4AFF">
                <w:rPr>
                  <w:color w:val="000000"/>
                  <w:spacing w:val="0"/>
                  <w:szCs w:val="22"/>
                  <w:lang w:eastAsia="en-GB"/>
                </w:rPr>
                <w:t>Energy Source</w:t>
              </w:r>
            </w:ins>
          </w:p>
        </w:tc>
      </w:tr>
      <w:tr w:rsidR="00F94A9B" w:rsidRPr="007B4AFF" w14:paraId="0D7A4859" w14:textId="77777777" w:rsidTr="00CC2626">
        <w:trPr>
          <w:trHeight w:val="300"/>
          <w:ins w:id="62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5D8503F" w14:textId="77777777" w:rsidR="00F94A9B" w:rsidRPr="007B4AFF" w:rsidRDefault="00F94A9B" w:rsidP="00CC2626">
            <w:pPr>
              <w:spacing w:before="40" w:after="40"/>
              <w:jc w:val="center"/>
              <w:rPr>
                <w:ins w:id="627" w:author="ENA" w:date="2021-02-16T19:22:00Z"/>
                <w:spacing w:val="0"/>
                <w:szCs w:val="22"/>
                <w:lang w:eastAsia="en-GB"/>
              </w:rPr>
            </w:pPr>
            <w:ins w:id="628" w:author="ENA" w:date="2021-02-16T19:22:00Z">
              <w:r w:rsidRPr="007B4AFF">
                <w:rPr>
                  <w:spacing w:val="0"/>
                  <w:szCs w:val="22"/>
                  <w:lang w:eastAsia="en-GB"/>
                </w:rPr>
                <w:t>A</w:t>
              </w:r>
            </w:ins>
          </w:p>
        </w:tc>
        <w:tc>
          <w:tcPr>
            <w:tcW w:w="8351" w:type="dxa"/>
            <w:tcBorders>
              <w:top w:val="nil"/>
              <w:left w:val="nil"/>
              <w:bottom w:val="single" w:sz="4" w:space="0" w:color="auto"/>
              <w:right w:val="single" w:sz="4" w:space="0" w:color="auto"/>
            </w:tcBorders>
            <w:shd w:val="clear" w:color="000000" w:fill="FFFFFF"/>
            <w:noWrap/>
            <w:vAlign w:val="center"/>
          </w:tcPr>
          <w:p w14:paraId="668B6A4F" w14:textId="77777777" w:rsidR="00F94A9B" w:rsidRPr="007B4AFF" w:rsidRDefault="00F94A9B" w:rsidP="00CC2626">
            <w:pPr>
              <w:spacing w:before="40" w:after="40"/>
              <w:rPr>
                <w:ins w:id="629" w:author="ENA" w:date="2021-02-16T19:22:00Z"/>
                <w:spacing w:val="0"/>
                <w:szCs w:val="22"/>
                <w:lang w:eastAsia="en-GB"/>
              </w:rPr>
            </w:pPr>
            <w:ins w:id="630" w:author="ENA" w:date="2021-02-16T19:22:00Z">
              <w:r w:rsidRPr="007B4AFF">
                <w:rPr>
                  <w:spacing w:val="0"/>
                  <w:szCs w:val="22"/>
                  <w:lang w:eastAsia="en-GB"/>
                </w:rPr>
                <w:t>Advanced Fuel (produced via gasification or pyrolysis of biofuel or waste)</w:t>
              </w:r>
            </w:ins>
          </w:p>
        </w:tc>
      </w:tr>
      <w:tr w:rsidR="00F94A9B" w:rsidRPr="007B4AFF" w14:paraId="7089334C" w14:textId="77777777" w:rsidTr="00CC2626">
        <w:trPr>
          <w:trHeight w:val="300"/>
          <w:ins w:id="63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736242C" w14:textId="77777777" w:rsidR="00F94A9B" w:rsidRPr="007B4AFF" w:rsidRDefault="00F94A9B" w:rsidP="00CC2626">
            <w:pPr>
              <w:spacing w:before="40" w:after="40"/>
              <w:jc w:val="center"/>
              <w:rPr>
                <w:ins w:id="632" w:author="ENA" w:date="2021-02-16T19:22:00Z"/>
                <w:spacing w:val="0"/>
                <w:szCs w:val="22"/>
                <w:lang w:eastAsia="en-GB"/>
              </w:rPr>
            </w:pPr>
            <w:ins w:id="633" w:author="ENA" w:date="2021-02-16T19:22:00Z">
              <w:r w:rsidRPr="007B4AFF">
                <w:rPr>
                  <w:spacing w:val="0"/>
                  <w:szCs w:val="22"/>
                  <w:lang w:eastAsia="en-GB"/>
                </w:rPr>
                <w:t>B</w:t>
              </w:r>
            </w:ins>
          </w:p>
        </w:tc>
        <w:tc>
          <w:tcPr>
            <w:tcW w:w="8351" w:type="dxa"/>
            <w:tcBorders>
              <w:top w:val="nil"/>
              <w:left w:val="nil"/>
              <w:bottom w:val="single" w:sz="4" w:space="0" w:color="auto"/>
              <w:right w:val="single" w:sz="4" w:space="0" w:color="auto"/>
            </w:tcBorders>
            <w:shd w:val="clear" w:color="000000" w:fill="FFFFFF"/>
            <w:noWrap/>
            <w:vAlign w:val="center"/>
          </w:tcPr>
          <w:p w14:paraId="63167B68" w14:textId="77777777" w:rsidR="00F94A9B" w:rsidRPr="007B4AFF" w:rsidRDefault="00F94A9B" w:rsidP="00CC2626">
            <w:pPr>
              <w:spacing w:before="40" w:after="40"/>
              <w:rPr>
                <w:ins w:id="634" w:author="ENA" w:date="2021-02-16T19:22:00Z"/>
                <w:spacing w:val="0"/>
                <w:szCs w:val="22"/>
                <w:lang w:eastAsia="en-GB"/>
              </w:rPr>
            </w:pPr>
            <w:ins w:id="635" w:author="ENA" w:date="2021-02-16T19:22:00Z">
              <w:r w:rsidRPr="007B4AFF">
                <w:rPr>
                  <w:spacing w:val="0"/>
                  <w:szCs w:val="22"/>
                  <w:lang w:eastAsia="en-GB"/>
                </w:rPr>
                <w:t>Biofuel - Biogas from anaerobic digestion (excluding landfill &amp; sewage)</w:t>
              </w:r>
            </w:ins>
          </w:p>
        </w:tc>
      </w:tr>
      <w:tr w:rsidR="00F94A9B" w:rsidRPr="007B4AFF" w14:paraId="68204469" w14:textId="77777777" w:rsidTr="00CC2626">
        <w:trPr>
          <w:trHeight w:val="300"/>
          <w:ins w:id="63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A81E7BD" w14:textId="77777777" w:rsidR="00F94A9B" w:rsidRPr="007B4AFF" w:rsidRDefault="00F94A9B" w:rsidP="00CC2626">
            <w:pPr>
              <w:spacing w:before="40" w:after="40"/>
              <w:jc w:val="center"/>
              <w:rPr>
                <w:ins w:id="637" w:author="ENA" w:date="2021-02-16T19:22:00Z"/>
                <w:spacing w:val="0"/>
                <w:szCs w:val="22"/>
                <w:lang w:eastAsia="en-GB"/>
              </w:rPr>
            </w:pPr>
            <w:ins w:id="638" w:author="ENA" w:date="2021-02-16T19:22:00Z">
              <w:r w:rsidRPr="007B4AFF">
                <w:rPr>
                  <w:spacing w:val="0"/>
                  <w:szCs w:val="22"/>
                  <w:lang w:eastAsia="en-GB"/>
                </w:rPr>
                <w:t>C</w:t>
              </w:r>
            </w:ins>
          </w:p>
        </w:tc>
        <w:tc>
          <w:tcPr>
            <w:tcW w:w="8351" w:type="dxa"/>
            <w:tcBorders>
              <w:top w:val="nil"/>
              <w:left w:val="nil"/>
              <w:bottom w:val="single" w:sz="4" w:space="0" w:color="auto"/>
              <w:right w:val="single" w:sz="4" w:space="0" w:color="auto"/>
            </w:tcBorders>
            <w:shd w:val="clear" w:color="000000" w:fill="FFFFFF"/>
            <w:noWrap/>
            <w:vAlign w:val="center"/>
          </w:tcPr>
          <w:p w14:paraId="44A424B0" w14:textId="77777777" w:rsidR="00F94A9B" w:rsidRPr="007B4AFF" w:rsidRDefault="00F94A9B" w:rsidP="00CC2626">
            <w:pPr>
              <w:spacing w:before="40" w:after="40"/>
              <w:rPr>
                <w:ins w:id="639" w:author="ENA" w:date="2021-02-16T19:22:00Z"/>
                <w:spacing w:val="0"/>
                <w:szCs w:val="22"/>
                <w:lang w:eastAsia="en-GB"/>
              </w:rPr>
            </w:pPr>
            <w:ins w:id="640" w:author="ENA" w:date="2021-02-16T19:22:00Z">
              <w:r w:rsidRPr="007B4AFF">
                <w:rPr>
                  <w:spacing w:val="0"/>
                  <w:szCs w:val="22"/>
                  <w:lang w:eastAsia="en-GB"/>
                </w:rPr>
                <w:t>Biofuel - Landfill gas</w:t>
              </w:r>
            </w:ins>
          </w:p>
        </w:tc>
      </w:tr>
      <w:tr w:rsidR="00F94A9B" w:rsidRPr="007B4AFF" w14:paraId="6E540F23" w14:textId="77777777" w:rsidTr="00CC2626">
        <w:trPr>
          <w:trHeight w:val="300"/>
          <w:ins w:id="64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38ED4D22" w14:textId="77777777" w:rsidR="00F94A9B" w:rsidRPr="007B4AFF" w:rsidRDefault="00F94A9B" w:rsidP="00CC2626">
            <w:pPr>
              <w:spacing w:before="40" w:after="40"/>
              <w:jc w:val="center"/>
              <w:rPr>
                <w:ins w:id="642" w:author="ENA" w:date="2021-02-16T19:22:00Z"/>
                <w:spacing w:val="0"/>
                <w:szCs w:val="22"/>
                <w:lang w:eastAsia="en-GB"/>
              </w:rPr>
            </w:pPr>
            <w:ins w:id="643" w:author="ENA" w:date="2021-02-16T19:22:00Z">
              <w:r w:rsidRPr="007B4AFF">
                <w:rPr>
                  <w:spacing w:val="0"/>
                  <w:szCs w:val="22"/>
                  <w:lang w:eastAsia="en-GB"/>
                </w:rPr>
                <w:t>D</w:t>
              </w:r>
            </w:ins>
          </w:p>
        </w:tc>
        <w:tc>
          <w:tcPr>
            <w:tcW w:w="8351" w:type="dxa"/>
            <w:tcBorders>
              <w:top w:val="nil"/>
              <w:left w:val="nil"/>
              <w:bottom w:val="single" w:sz="4" w:space="0" w:color="auto"/>
              <w:right w:val="single" w:sz="4" w:space="0" w:color="auto"/>
            </w:tcBorders>
            <w:shd w:val="clear" w:color="000000" w:fill="FFFFFF"/>
            <w:noWrap/>
            <w:vAlign w:val="center"/>
          </w:tcPr>
          <w:p w14:paraId="02B4D4CB" w14:textId="77777777" w:rsidR="00F94A9B" w:rsidRPr="007B4AFF" w:rsidRDefault="00F94A9B" w:rsidP="00CC2626">
            <w:pPr>
              <w:spacing w:before="40" w:after="40"/>
              <w:rPr>
                <w:ins w:id="644" w:author="ENA" w:date="2021-02-16T19:22:00Z"/>
                <w:spacing w:val="0"/>
                <w:szCs w:val="22"/>
                <w:lang w:eastAsia="en-GB"/>
              </w:rPr>
            </w:pPr>
            <w:ins w:id="645" w:author="ENA" w:date="2021-02-16T19:22:00Z">
              <w:r w:rsidRPr="007B4AFF">
                <w:rPr>
                  <w:spacing w:val="0"/>
                  <w:szCs w:val="22"/>
                  <w:lang w:eastAsia="en-GB"/>
                </w:rPr>
                <w:t>Biofuel - Sewage gas</w:t>
              </w:r>
            </w:ins>
          </w:p>
        </w:tc>
      </w:tr>
      <w:tr w:rsidR="00F94A9B" w:rsidRPr="007B4AFF" w14:paraId="7CE2D589" w14:textId="77777777" w:rsidTr="00CC2626">
        <w:trPr>
          <w:trHeight w:val="300"/>
          <w:ins w:id="64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29D5B60B" w14:textId="77777777" w:rsidR="00F94A9B" w:rsidRPr="007B4AFF" w:rsidRDefault="00F94A9B" w:rsidP="00CC2626">
            <w:pPr>
              <w:spacing w:before="40" w:after="40"/>
              <w:jc w:val="center"/>
              <w:rPr>
                <w:ins w:id="647" w:author="ENA" w:date="2021-02-16T19:22:00Z"/>
                <w:spacing w:val="0"/>
                <w:szCs w:val="22"/>
                <w:lang w:eastAsia="en-GB"/>
              </w:rPr>
            </w:pPr>
            <w:ins w:id="648" w:author="ENA" w:date="2021-02-16T19:22:00Z">
              <w:r w:rsidRPr="007B4AFF">
                <w:rPr>
                  <w:spacing w:val="0"/>
                  <w:szCs w:val="22"/>
                  <w:lang w:eastAsia="en-GB"/>
                </w:rPr>
                <w:t>E</w:t>
              </w:r>
            </w:ins>
          </w:p>
        </w:tc>
        <w:tc>
          <w:tcPr>
            <w:tcW w:w="8351" w:type="dxa"/>
            <w:tcBorders>
              <w:top w:val="nil"/>
              <w:left w:val="nil"/>
              <w:bottom w:val="single" w:sz="4" w:space="0" w:color="auto"/>
              <w:right w:val="single" w:sz="4" w:space="0" w:color="auto"/>
            </w:tcBorders>
            <w:shd w:val="clear" w:color="000000" w:fill="FFFFFF"/>
            <w:noWrap/>
            <w:vAlign w:val="center"/>
          </w:tcPr>
          <w:p w14:paraId="06B58603" w14:textId="77777777" w:rsidR="00F94A9B" w:rsidRPr="007B4AFF" w:rsidRDefault="00F94A9B" w:rsidP="00CC2626">
            <w:pPr>
              <w:spacing w:before="40" w:after="40"/>
              <w:rPr>
                <w:ins w:id="649" w:author="ENA" w:date="2021-02-16T19:22:00Z"/>
                <w:spacing w:val="0"/>
                <w:szCs w:val="22"/>
                <w:lang w:eastAsia="en-GB"/>
              </w:rPr>
            </w:pPr>
            <w:ins w:id="650" w:author="ENA" w:date="2021-02-16T19:22:00Z">
              <w:r w:rsidRPr="007B4AFF">
                <w:rPr>
                  <w:spacing w:val="0"/>
                  <w:szCs w:val="22"/>
                  <w:lang w:eastAsia="en-GB"/>
                </w:rPr>
                <w:t>Biofuel - Other</w:t>
              </w:r>
            </w:ins>
          </w:p>
        </w:tc>
      </w:tr>
      <w:tr w:rsidR="00F94A9B" w:rsidRPr="007B4AFF" w14:paraId="27129CF1" w14:textId="77777777" w:rsidTr="00CC2626">
        <w:trPr>
          <w:trHeight w:val="300"/>
          <w:ins w:id="65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526EEAB" w14:textId="77777777" w:rsidR="00F94A9B" w:rsidRPr="007B4AFF" w:rsidRDefault="00F94A9B" w:rsidP="00CC2626">
            <w:pPr>
              <w:spacing w:before="40" w:after="40"/>
              <w:jc w:val="center"/>
              <w:rPr>
                <w:ins w:id="652" w:author="ENA" w:date="2021-02-16T19:22:00Z"/>
                <w:spacing w:val="0"/>
                <w:szCs w:val="22"/>
                <w:lang w:eastAsia="en-GB"/>
              </w:rPr>
            </w:pPr>
            <w:ins w:id="653" w:author="ENA" w:date="2021-02-16T19:22:00Z">
              <w:r w:rsidRPr="007B4AFF">
                <w:rPr>
                  <w:spacing w:val="0"/>
                  <w:szCs w:val="22"/>
                  <w:lang w:eastAsia="en-GB"/>
                </w:rPr>
                <w:t>F</w:t>
              </w:r>
            </w:ins>
          </w:p>
        </w:tc>
        <w:tc>
          <w:tcPr>
            <w:tcW w:w="8351" w:type="dxa"/>
            <w:tcBorders>
              <w:top w:val="nil"/>
              <w:left w:val="nil"/>
              <w:bottom w:val="single" w:sz="4" w:space="0" w:color="auto"/>
              <w:right w:val="single" w:sz="4" w:space="0" w:color="auto"/>
            </w:tcBorders>
            <w:shd w:val="clear" w:color="000000" w:fill="FFFFFF"/>
            <w:noWrap/>
            <w:vAlign w:val="center"/>
          </w:tcPr>
          <w:p w14:paraId="619EE060" w14:textId="77777777" w:rsidR="00F94A9B" w:rsidRPr="007B4AFF" w:rsidRDefault="00F94A9B" w:rsidP="00CC2626">
            <w:pPr>
              <w:spacing w:before="40" w:after="40"/>
              <w:rPr>
                <w:ins w:id="654" w:author="ENA" w:date="2021-02-16T19:22:00Z"/>
                <w:spacing w:val="0"/>
                <w:szCs w:val="22"/>
                <w:lang w:eastAsia="en-GB"/>
              </w:rPr>
            </w:pPr>
            <w:ins w:id="655" w:author="ENA" w:date="2021-02-16T19:22:00Z">
              <w:r w:rsidRPr="007B4AFF">
                <w:rPr>
                  <w:spacing w:val="0"/>
                  <w:szCs w:val="22"/>
                  <w:lang w:eastAsia="en-GB"/>
                </w:rPr>
                <w:t>Biomass</w:t>
              </w:r>
            </w:ins>
          </w:p>
        </w:tc>
      </w:tr>
      <w:tr w:rsidR="00F94A9B" w:rsidRPr="007B4AFF" w14:paraId="6CB333C8" w14:textId="77777777" w:rsidTr="00CC2626">
        <w:trPr>
          <w:trHeight w:val="300"/>
          <w:ins w:id="65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01B89C5" w14:textId="77777777" w:rsidR="00F94A9B" w:rsidRPr="007B4AFF" w:rsidRDefault="00F94A9B" w:rsidP="00CC2626">
            <w:pPr>
              <w:spacing w:before="40" w:after="40"/>
              <w:jc w:val="center"/>
              <w:rPr>
                <w:ins w:id="657" w:author="ENA" w:date="2021-02-16T19:22:00Z"/>
                <w:spacing w:val="0"/>
                <w:szCs w:val="22"/>
                <w:lang w:eastAsia="en-GB"/>
              </w:rPr>
            </w:pPr>
            <w:ins w:id="658" w:author="ENA" w:date="2021-02-16T19:22:00Z">
              <w:r w:rsidRPr="007B4AFF">
                <w:rPr>
                  <w:spacing w:val="0"/>
                  <w:szCs w:val="22"/>
                  <w:lang w:eastAsia="en-GB"/>
                </w:rPr>
                <w:t>G</w:t>
              </w:r>
            </w:ins>
          </w:p>
        </w:tc>
        <w:tc>
          <w:tcPr>
            <w:tcW w:w="8351" w:type="dxa"/>
            <w:tcBorders>
              <w:top w:val="nil"/>
              <w:left w:val="nil"/>
              <w:bottom w:val="single" w:sz="4" w:space="0" w:color="auto"/>
              <w:right w:val="single" w:sz="4" w:space="0" w:color="auto"/>
            </w:tcBorders>
            <w:shd w:val="clear" w:color="000000" w:fill="FFFFFF"/>
            <w:noWrap/>
            <w:vAlign w:val="center"/>
          </w:tcPr>
          <w:p w14:paraId="0B80F13C" w14:textId="77777777" w:rsidR="00F94A9B" w:rsidRPr="007B4AFF" w:rsidRDefault="00F94A9B" w:rsidP="00CC2626">
            <w:pPr>
              <w:spacing w:before="40" w:after="40"/>
              <w:rPr>
                <w:ins w:id="659" w:author="ENA" w:date="2021-02-16T19:22:00Z"/>
                <w:spacing w:val="0"/>
                <w:szCs w:val="22"/>
                <w:lang w:eastAsia="en-GB"/>
              </w:rPr>
            </w:pPr>
            <w:ins w:id="660" w:author="ENA" w:date="2021-02-16T19:22:00Z">
              <w:r w:rsidRPr="007B4AFF">
                <w:rPr>
                  <w:spacing w:val="0"/>
                  <w:szCs w:val="22"/>
                  <w:lang w:eastAsia="en-GB"/>
                </w:rPr>
                <w:t>Fossil - Brown coal/lignite</w:t>
              </w:r>
            </w:ins>
          </w:p>
        </w:tc>
      </w:tr>
      <w:tr w:rsidR="00F94A9B" w:rsidRPr="007B4AFF" w14:paraId="4C500652" w14:textId="77777777" w:rsidTr="00CC2626">
        <w:trPr>
          <w:trHeight w:val="300"/>
          <w:ins w:id="66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31D66735" w14:textId="77777777" w:rsidR="00F94A9B" w:rsidRPr="007B4AFF" w:rsidRDefault="00F94A9B" w:rsidP="00CC2626">
            <w:pPr>
              <w:spacing w:before="40" w:after="40"/>
              <w:jc w:val="center"/>
              <w:rPr>
                <w:ins w:id="662" w:author="ENA" w:date="2021-02-16T19:22:00Z"/>
                <w:spacing w:val="0"/>
                <w:szCs w:val="22"/>
                <w:lang w:eastAsia="en-GB"/>
              </w:rPr>
            </w:pPr>
            <w:ins w:id="663" w:author="ENA" w:date="2021-02-16T19:22:00Z">
              <w:r w:rsidRPr="007B4AFF">
                <w:rPr>
                  <w:spacing w:val="0"/>
                  <w:szCs w:val="22"/>
                  <w:lang w:eastAsia="en-GB"/>
                </w:rPr>
                <w:lastRenderedPageBreak/>
                <w:t>H</w:t>
              </w:r>
            </w:ins>
          </w:p>
        </w:tc>
        <w:tc>
          <w:tcPr>
            <w:tcW w:w="8351" w:type="dxa"/>
            <w:tcBorders>
              <w:top w:val="nil"/>
              <w:left w:val="nil"/>
              <w:bottom w:val="single" w:sz="4" w:space="0" w:color="auto"/>
              <w:right w:val="single" w:sz="4" w:space="0" w:color="auto"/>
            </w:tcBorders>
            <w:shd w:val="clear" w:color="000000" w:fill="FFFFFF"/>
            <w:noWrap/>
            <w:vAlign w:val="center"/>
          </w:tcPr>
          <w:p w14:paraId="0942374C" w14:textId="77777777" w:rsidR="00F94A9B" w:rsidRPr="007B4AFF" w:rsidRDefault="00F94A9B" w:rsidP="00CC2626">
            <w:pPr>
              <w:spacing w:before="40" w:after="40"/>
              <w:rPr>
                <w:ins w:id="664" w:author="ENA" w:date="2021-02-16T19:22:00Z"/>
                <w:spacing w:val="0"/>
                <w:szCs w:val="22"/>
                <w:lang w:eastAsia="en-GB"/>
              </w:rPr>
            </w:pPr>
            <w:ins w:id="665" w:author="ENA" w:date="2021-02-16T19:22:00Z">
              <w:r w:rsidRPr="007B4AFF">
                <w:rPr>
                  <w:spacing w:val="0"/>
                  <w:szCs w:val="22"/>
                  <w:lang w:eastAsia="en-GB"/>
                </w:rPr>
                <w:t>Fossil - Coal gas</w:t>
              </w:r>
            </w:ins>
          </w:p>
        </w:tc>
      </w:tr>
      <w:tr w:rsidR="00F94A9B" w:rsidRPr="007B4AFF" w14:paraId="4C339632" w14:textId="77777777" w:rsidTr="00CC2626">
        <w:trPr>
          <w:trHeight w:val="300"/>
          <w:ins w:id="66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350F5BF8" w14:textId="77777777" w:rsidR="00F94A9B" w:rsidRPr="007B4AFF" w:rsidRDefault="00F94A9B" w:rsidP="00CC2626">
            <w:pPr>
              <w:spacing w:before="40" w:after="40"/>
              <w:jc w:val="center"/>
              <w:rPr>
                <w:ins w:id="667" w:author="ENA" w:date="2021-02-16T19:22:00Z"/>
                <w:spacing w:val="0"/>
                <w:szCs w:val="22"/>
                <w:lang w:eastAsia="en-GB"/>
              </w:rPr>
            </w:pPr>
            <w:ins w:id="668" w:author="ENA" w:date="2021-02-16T19:22:00Z">
              <w:r w:rsidRPr="007B4AFF">
                <w:rPr>
                  <w:spacing w:val="0"/>
                  <w:szCs w:val="22"/>
                  <w:lang w:eastAsia="en-GB"/>
                </w:rPr>
                <w:t>I</w:t>
              </w:r>
            </w:ins>
          </w:p>
        </w:tc>
        <w:tc>
          <w:tcPr>
            <w:tcW w:w="8351" w:type="dxa"/>
            <w:tcBorders>
              <w:top w:val="nil"/>
              <w:left w:val="nil"/>
              <w:bottom w:val="single" w:sz="4" w:space="0" w:color="auto"/>
              <w:right w:val="single" w:sz="4" w:space="0" w:color="auto"/>
            </w:tcBorders>
            <w:shd w:val="clear" w:color="000000" w:fill="FFFFFF"/>
            <w:noWrap/>
            <w:vAlign w:val="center"/>
          </w:tcPr>
          <w:p w14:paraId="29480D51" w14:textId="77777777" w:rsidR="00F94A9B" w:rsidRPr="007B4AFF" w:rsidRDefault="00F94A9B" w:rsidP="00CC2626">
            <w:pPr>
              <w:spacing w:before="40" w:after="40"/>
              <w:rPr>
                <w:ins w:id="669" w:author="ENA" w:date="2021-02-16T19:22:00Z"/>
                <w:spacing w:val="0"/>
                <w:szCs w:val="22"/>
                <w:lang w:eastAsia="en-GB"/>
              </w:rPr>
            </w:pPr>
            <w:ins w:id="670" w:author="ENA" w:date="2021-02-16T19:22:00Z">
              <w:r w:rsidRPr="007B4AFF">
                <w:rPr>
                  <w:spacing w:val="0"/>
                  <w:szCs w:val="22"/>
                  <w:lang w:eastAsia="en-GB"/>
                </w:rPr>
                <w:t>Fossil - Gas</w:t>
              </w:r>
            </w:ins>
          </w:p>
        </w:tc>
      </w:tr>
      <w:tr w:rsidR="00F94A9B" w:rsidRPr="007B4AFF" w14:paraId="200AD439" w14:textId="77777777" w:rsidTr="00CC2626">
        <w:trPr>
          <w:trHeight w:val="300"/>
          <w:ins w:id="67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7215D7B9" w14:textId="77777777" w:rsidR="00F94A9B" w:rsidRPr="007B4AFF" w:rsidRDefault="00F94A9B" w:rsidP="00CC2626">
            <w:pPr>
              <w:spacing w:before="40" w:after="40"/>
              <w:jc w:val="center"/>
              <w:rPr>
                <w:ins w:id="672" w:author="ENA" w:date="2021-02-16T19:22:00Z"/>
                <w:spacing w:val="0"/>
                <w:szCs w:val="22"/>
                <w:lang w:eastAsia="en-GB"/>
              </w:rPr>
            </w:pPr>
            <w:ins w:id="673" w:author="ENA" w:date="2021-02-16T19:22:00Z">
              <w:r w:rsidRPr="007B4AFF">
                <w:rPr>
                  <w:spacing w:val="0"/>
                  <w:szCs w:val="22"/>
                  <w:lang w:eastAsia="en-GB"/>
                </w:rPr>
                <w:t>J</w:t>
              </w:r>
            </w:ins>
          </w:p>
        </w:tc>
        <w:tc>
          <w:tcPr>
            <w:tcW w:w="8351" w:type="dxa"/>
            <w:tcBorders>
              <w:top w:val="nil"/>
              <w:left w:val="nil"/>
              <w:bottom w:val="single" w:sz="4" w:space="0" w:color="auto"/>
              <w:right w:val="single" w:sz="4" w:space="0" w:color="auto"/>
            </w:tcBorders>
            <w:shd w:val="clear" w:color="000000" w:fill="FFFFFF"/>
            <w:noWrap/>
            <w:vAlign w:val="center"/>
          </w:tcPr>
          <w:p w14:paraId="4B01D30F" w14:textId="77777777" w:rsidR="00F94A9B" w:rsidRPr="007B4AFF" w:rsidRDefault="00F94A9B" w:rsidP="00CC2626">
            <w:pPr>
              <w:spacing w:before="40" w:after="40"/>
              <w:rPr>
                <w:ins w:id="674" w:author="ENA" w:date="2021-02-16T19:22:00Z"/>
                <w:spacing w:val="0"/>
                <w:szCs w:val="22"/>
                <w:lang w:eastAsia="en-GB"/>
              </w:rPr>
            </w:pPr>
            <w:ins w:id="675" w:author="ENA" w:date="2021-02-16T19:22:00Z">
              <w:r w:rsidRPr="007B4AFF">
                <w:rPr>
                  <w:spacing w:val="0"/>
                  <w:szCs w:val="22"/>
                  <w:lang w:eastAsia="en-GB"/>
                </w:rPr>
                <w:t>Fossil - Hard coal</w:t>
              </w:r>
            </w:ins>
          </w:p>
        </w:tc>
      </w:tr>
      <w:tr w:rsidR="00F94A9B" w:rsidRPr="007B4AFF" w14:paraId="3EE622FB" w14:textId="77777777" w:rsidTr="00CC2626">
        <w:trPr>
          <w:trHeight w:val="300"/>
          <w:ins w:id="67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A7C4627" w14:textId="77777777" w:rsidR="00F94A9B" w:rsidRPr="007B4AFF" w:rsidRDefault="00F94A9B" w:rsidP="00CC2626">
            <w:pPr>
              <w:spacing w:before="40" w:after="40"/>
              <w:jc w:val="center"/>
              <w:rPr>
                <w:ins w:id="677" w:author="ENA" w:date="2021-02-16T19:22:00Z"/>
                <w:spacing w:val="0"/>
                <w:szCs w:val="22"/>
                <w:lang w:eastAsia="en-GB"/>
              </w:rPr>
            </w:pPr>
            <w:ins w:id="678" w:author="ENA" w:date="2021-02-16T19:22:00Z">
              <w:r w:rsidRPr="007B4AFF">
                <w:rPr>
                  <w:spacing w:val="0"/>
                  <w:szCs w:val="22"/>
                  <w:lang w:eastAsia="en-GB"/>
                </w:rPr>
                <w:t>K</w:t>
              </w:r>
            </w:ins>
          </w:p>
        </w:tc>
        <w:tc>
          <w:tcPr>
            <w:tcW w:w="8351" w:type="dxa"/>
            <w:tcBorders>
              <w:top w:val="nil"/>
              <w:left w:val="nil"/>
              <w:bottom w:val="single" w:sz="4" w:space="0" w:color="auto"/>
              <w:right w:val="single" w:sz="4" w:space="0" w:color="auto"/>
            </w:tcBorders>
            <w:shd w:val="clear" w:color="000000" w:fill="FFFFFF"/>
            <w:noWrap/>
            <w:vAlign w:val="center"/>
          </w:tcPr>
          <w:p w14:paraId="6C9C2FE4" w14:textId="77777777" w:rsidR="00F94A9B" w:rsidRPr="007B4AFF" w:rsidRDefault="00F94A9B" w:rsidP="00CC2626">
            <w:pPr>
              <w:spacing w:before="40" w:after="40"/>
              <w:rPr>
                <w:ins w:id="679" w:author="ENA" w:date="2021-02-16T19:22:00Z"/>
                <w:spacing w:val="0"/>
                <w:szCs w:val="22"/>
                <w:lang w:eastAsia="en-GB"/>
              </w:rPr>
            </w:pPr>
            <w:ins w:id="680" w:author="ENA" w:date="2021-02-16T19:22:00Z">
              <w:r w:rsidRPr="007B4AFF">
                <w:rPr>
                  <w:spacing w:val="0"/>
                  <w:szCs w:val="22"/>
                  <w:lang w:eastAsia="en-GB"/>
                </w:rPr>
                <w:t>Fossil - Oil</w:t>
              </w:r>
            </w:ins>
          </w:p>
        </w:tc>
      </w:tr>
      <w:tr w:rsidR="00F94A9B" w:rsidRPr="007B4AFF" w14:paraId="27AA6C57" w14:textId="77777777" w:rsidTr="00CC2626">
        <w:trPr>
          <w:trHeight w:val="300"/>
          <w:ins w:id="68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1DD8D96B" w14:textId="77777777" w:rsidR="00F94A9B" w:rsidRPr="007B4AFF" w:rsidRDefault="00F94A9B" w:rsidP="00CC2626">
            <w:pPr>
              <w:spacing w:before="40" w:after="40"/>
              <w:jc w:val="center"/>
              <w:rPr>
                <w:ins w:id="682" w:author="ENA" w:date="2021-02-16T19:22:00Z"/>
                <w:spacing w:val="0"/>
                <w:szCs w:val="22"/>
                <w:lang w:eastAsia="en-GB"/>
              </w:rPr>
            </w:pPr>
            <w:ins w:id="683" w:author="ENA" w:date="2021-02-16T19:22:00Z">
              <w:r w:rsidRPr="007B4AFF">
                <w:rPr>
                  <w:spacing w:val="0"/>
                  <w:szCs w:val="22"/>
                  <w:lang w:eastAsia="en-GB"/>
                </w:rPr>
                <w:t>L</w:t>
              </w:r>
            </w:ins>
          </w:p>
        </w:tc>
        <w:tc>
          <w:tcPr>
            <w:tcW w:w="8351" w:type="dxa"/>
            <w:tcBorders>
              <w:top w:val="nil"/>
              <w:left w:val="nil"/>
              <w:bottom w:val="single" w:sz="4" w:space="0" w:color="auto"/>
              <w:right w:val="single" w:sz="4" w:space="0" w:color="auto"/>
            </w:tcBorders>
            <w:shd w:val="clear" w:color="000000" w:fill="FFFFFF"/>
            <w:noWrap/>
            <w:vAlign w:val="center"/>
          </w:tcPr>
          <w:p w14:paraId="2319965E" w14:textId="77777777" w:rsidR="00F94A9B" w:rsidRPr="007B4AFF" w:rsidRDefault="00F94A9B" w:rsidP="00CC2626">
            <w:pPr>
              <w:spacing w:before="40" w:after="40"/>
              <w:rPr>
                <w:ins w:id="684" w:author="ENA" w:date="2021-02-16T19:22:00Z"/>
                <w:spacing w:val="0"/>
                <w:szCs w:val="22"/>
                <w:lang w:eastAsia="en-GB"/>
              </w:rPr>
            </w:pPr>
            <w:ins w:id="685" w:author="ENA" w:date="2021-02-16T19:22:00Z">
              <w:r w:rsidRPr="007B4AFF">
                <w:rPr>
                  <w:spacing w:val="0"/>
                  <w:szCs w:val="22"/>
                  <w:lang w:eastAsia="en-GB"/>
                </w:rPr>
                <w:t>Fossil - Oil shale</w:t>
              </w:r>
            </w:ins>
          </w:p>
        </w:tc>
      </w:tr>
      <w:tr w:rsidR="00F94A9B" w:rsidRPr="007B4AFF" w14:paraId="7D672514" w14:textId="77777777" w:rsidTr="00CC2626">
        <w:trPr>
          <w:trHeight w:val="300"/>
          <w:ins w:id="68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00B176D" w14:textId="77777777" w:rsidR="00F94A9B" w:rsidRPr="007B4AFF" w:rsidRDefault="00F94A9B" w:rsidP="00CC2626">
            <w:pPr>
              <w:spacing w:before="40" w:after="40"/>
              <w:jc w:val="center"/>
              <w:rPr>
                <w:ins w:id="687" w:author="ENA" w:date="2021-02-16T19:22:00Z"/>
                <w:spacing w:val="0"/>
                <w:szCs w:val="22"/>
                <w:lang w:eastAsia="en-GB"/>
              </w:rPr>
            </w:pPr>
            <w:ins w:id="688" w:author="ENA" w:date="2021-02-16T19:22:00Z">
              <w:r w:rsidRPr="007B4AFF">
                <w:rPr>
                  <w:spacing w:val="0"/>
                  <w:szCs w:val="22"/>
                  <w:lang w:eastAsia="en-GB"/>
                </w:rPr>
                <w:t>M</w:t>
              </w:r>
            </w:ins>
          </w:p>
        </w:tc>
        <w:tc>
          <w:tcPr>
            <w:tcW w:w="8351" w:type="dxa"/>
            <w:tcBorders>
              <w:top w:val="nil"/>
              <w:left w:val="nil"/>
              <w:bottom w:val="single" w:sz="4" w:space="0" w:color="auto"/>
              <w:right w:val="single" w:sz="4" w:space="0" w:color="auto"/>
            </w:tcBorders>
            <w:shd w:val="clear" w:color="000000" w:fill="FFFFFF"/>
            <w:noWrap/>
            <w:vAlign w:val="center"/>
          </w:tcPr>
          <w:p w14:paraId="548E97EC" w14:textId="77777777" w:rsidR="00F94A9B" w:rsidRPr="007B4AFF" w:rsidRDefault="00F94A9B" w:rsidP="00CC2626">
            <w:pPr>
              <w:spacing w:before="40" w:after="40"/>
              <w:rPr>
                <w:ins w:id="689" w:author="ENA" w:date="2021-02-16T19:22:00Z"/>
                <w:spacing w:val="0"/>
                <w:szCs w:val="22"/>
                <w:lang w:eastAsia="en-GB"/>
              </w:rPr>
            </w:pPr>
            <w:ins w:id="690" w:author="ENA" w:date="2021-02-16T19:22:00Z">
              <w:r w:rsidRPr="007B4AFF">
                <w:rPr>
                  <w:spacing w:val="0"/>
                  <w:szCs w:val="22"/>
                  <w:lang w:eastAsia="en-GB"/>
                </w:rPr>
                <w:t>Fossil - Peat</w:t>
              </w:r>
            </w:ins>
          </w:p>
        </w:tc>
      </w:tr>
      <w:tr w:rsidR="00F94A9B" w:rsidRPr="007B4AFF" w14:paraId="3180B280" w14:textId="77777777" w:rsidTr="00CC2626">
        <w:trPr>
          <w:trHeight w:val="300"/>
          <w:ins w:id="69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79066321" w14:textId="77777777" w:rsidR="00F94A9B" w:rsidRPr="007B4AFF" w:rsidRDefault="00F94A9B" w:rsidP="00CC2626">
            <w:pPr>
              <w:spacing w:before="40" w:after="40"/>
              <w:jc w:val="center"/>
              <w:rPr>
                <w:ins w:id="692" w:author="ENA" w:date="2021-02-16T19:22:00Z"/>
                <w:spacing w:val="0"/>
                <w:szCs w:val="22"/>
                <w:lang w:eastAsia="en-GB"/>
              </w:rPr>
            </w:pPr>
            <w:ins w:id="693" w:author="ENA" w:date="2021-02-16T19:22:00Z">
              <w:r w:rsidRPr="007B4AFF">
                <w:rPr>
                  <w:spacing w:val="0"/>
                  <w:szCs w:val="22"/>
                  <w:lang w:eastAsia="en-GB"/>
                </w:rPr>
                <w:t>N</w:t>
              </w:r>
            </w:ins>
          </w:p>
        </w:tc>
        <w:tc>
          <w:tcPr>
            <w:tcW w:w="8351" w:type="dxa"/>
            <w:tcBorders>
              <w:top w:val="nil"/>
              <w:left w:val="nil"/>
              <w:bottom w:val="single" w:sz="4" w:space="0" w:color="auto"/>
              <w:right w:val="single" w:sz="4" w:space="0" w:color="auto"/>
            </w:tcBorders>
            <w:shd w:val="clear" w:color="000000" w:fill="FFFFFF"/>
            <w:noWrap/>
            <w:vAlign w:val="center"/>
          </w:tcPr>
          <w:p w14:paraId="0515D45D" w14:textId="77777777" w:rsidR="00F94A9B" w:rsidRPr="007B4AFF" w:rsidRDefault="00F94A9B" w:rsidP="00CC2626">
            <w:pPr>
              <w:spacing w:before="40" w:after="40"/>
              <w:rPr>
                <w:ins w:id="694" w:author="ENA" w:date="2021-02-16T19:22:00Z"/>
                <w:spacing w:val="0"/>
                <w:szCs w:val="22"/>
                <w:lang w:eastAsia="en-GB"/>
              </w:rPr>
            </w:pPr>
            <w:ins w:id="695" w:author="ENA" w:date="2021-02-16T19:22:00Z">
              <w:r w:rsidRPr="007B4AFF">
                <w:rPr>
                  <w:spacing w:val="0"/>
                  <w:szCs w:val="22"/>
                  <w:lang w:eastAsia="en-GB"/>
                </w:rPr>
                <w:t>Fossil - Other</w:t>
              </w:r>
            </w:ins>
          </w:p>
        </w:tc>
      </w:tr>
      <w:tr w:rsidR="00F94A9B" w:rsidRPr="007B4AFF" w14:paraId="3F4CD653" w14:textId="77777777" w:rsidTr="00CC2626">
        <w:trPr>
          <w:trHeight w:val="300"/>
          <w:ins w:id="69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314CB39D" w14:textId="77777777" w:rsidR="00F94A9B" w:rsidRPr="007B4AFF" w:rsidRDefault="00F94A9B" w:rsidP="00CC2626">
            <w:pPr>
              <w:spacing w:before="40" w:after="40"/>
              <w:jc w:val="center"/>
              <w:rPr>
                <w:ins w:id="697" w:author="ENA" w:date="2021-02-16T19:22:00Z"/>
                <w:spacing w:val="0"/>
                <w:szCs w:val="22"/>
                <w:lang w:eastAsia="en-GB"/>
              </w:rPr>
            </w:pPr>
            <w:ins w:id="698" w:author="ENA" w:date="2021-02-16T19:22:00Z">
              <w:r w:rsidRPr="007B4AFF">
                <w:rPr>
                  <w:spacing w:val="0"/>
                  <w:szCs w:val="22"/>
                  <w:lang w:eastAsia="en-GB"/>
                </w:rPr>
                <w:t>O</w:t>
              </w:r>
            </w:ins>
          </w:p>
        </w:tc>
        <w:tc>
          <w:tcPr>
            <w:tcW w:w="8351" w:type="dxa"/>
            <w:tcBorders>
              <w:top w:val="nil"/>
              <w:left w:val="nil"/>
              <w:bottom w:val="single" w:sz="4" w:space="0" w:color="auto"/>
              <w:right w:val="single" w:sz="4" w:space="0" w:color="auto"/>
            </w:tcBorders>
            <w:shd w:val="clear" w:color="000000" w:fill="FFFFFF"/>
            <w:noWrap/>
            <w:vAlign w:val="center"/>
          </w:tcPr>
          <w:p w14:paraId="66936314" w14:textId="77777777" w:rsidR="00F94A9B" w:rsidRPr="007B4AFF" w:rsidRDefault="00F94A9B" w:rsidP="00CC2626">
            <w:pPr>
              <w:spacing w:before="40" w:after="40"/>
              <w:rPr>
                <w:ins w:id="699" w:author="ENA" w:date="2021-02-16T19:22:00Z"/>
                <w:spacing w:val="0"/>
                <w:szCs w:val="22"/>
                <w:lang w:eastAsia="en-GB"/>
              </w:rPr>
            </w:pPr>
            <w:ins w:id="700" w:author="ENA" w:date="2021-02-16T19:22:00Z">
              <w:r w:rsidRPr="007B4AFF">
                <w:rPr>
                  <w:spacing w:val="0"/>
                  <w:szCs w:val="22"/>
                  <w:lang w:eastAsia="en-GB"/>
                </w:rPr>
                <w:t>Geothermal</w:t>
              </w:r>
            </w:ins>
          </w:p>
        </w:tc>
      </w:tr>
      <w:tr w:rsidR="00F94A9B" w:rsidRPr="007B4AFF" w14:paraId="714164F5" w14:textId="77777777" w:rsidTr="00CC2626">
        <w:trPr>
          <w:trHeight w:val="300"/>
          <w:ins w:id="70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01C702C0" w14:textId="77777777" w:rsidR="00F94A9B" w:rsidRPr="007B4AFF" w:rsidRDefault="00F94A9B" w:rsidP="00CC2626">
            <w:pPr>
              <w:spacing w:before="40" w:after="40"/>
              <w:jc w:val="center"/>
              <w:rPr>
                <w:ins w:id="702" w:author="ENA" w:date="2021-02-16T19:22:00Z"/>
                <w:spacing w:val="0"/>
                <w:szCs w:val="22"/>
                <w:lang w:eastAsia="en-GB"/>
              </w:rPr>
            </w:pPr>
            <w:ins w:id="703" w:author="ENA" w:date="2021-02-16T19:22:00Z">
              <w:r w:rsidRPr="007B4AFF">
                <w:rPr>
                  <w:spacing w:val="0"/>
                  <w:szCs w:val="22"/>
                  <w:lang w:eastAsia="en-GB"/>
                </w:rPr>
                <w:t>P</w:t>
              </w:r>
            </w:ins>
          </w:p>
        </w:tc>
        <w:tc>
          <w:tcPr>
            <w:tcW w:w="8351" w:type="dxa"/>
            <w:tcBorders>
              <w:top w:val="nil"/>
              <w:left w:val="nil"/>
              <w:bottom w:val="single" w:sz="4" w:space="0" w:color="auto"/>
              <w:right w:val="single" w:sz="4" w:space="0" w:color="auto"/>
            </w:tcBorders>
            <w:shd w:val="clear" w:color="000000" w:fill="FFFFFF"/>
            <w:noWrap/>
            <w:vAlign w:val="center"/>
          </w:tcPr>
          <w:p w14:paraId="4AC135FF" w14:textId="77777777" w:rsidR="00F94A9B" w:rsidRPr="007B4AFF" w:rsidRDefault="00F94A9B" w:rsidP="00CC2626">
            <w:pPr>
              <w:spacing w:before="40" w:after="40"/>
              <w:rPr>
                <w:ins w:id="704" w:author="ENA" w:date="2021-02-16T19:22:00Z"/>
                <w:spacing w:val="0"/>
                <w:szCs w:val="22"/>
                <w:lang w:eastAsia="en-GB"/>
              </w:rPr>
            </w:pPr>
            <w:ins w:id="705" w:author="ENA" w:date="2021-02-16T19:22:00Z">
              <w:r w:rsidRPr="007B4AFF">
                <w:rPr>
                  <w:spacing w:val="0"/>
                  <w:szCs w:val="22"/>
                  <w:lang w:eastAsia="en-GB"/>
                </w:rPr>
                <w:t>Hydrogen</w:t>
              </w:r>
            </w:ins>
          </w:p>
        </w:tc>
      </w:tr>
      <w:tr w:rsidR="00F94A9B" w:rsidRPr="007B4AFF" w14:paraId="0B9E7416" w14:textId="77777777" w:rsidTr="00CC2626">
        <w:trPr>
          <w:trHeight w:val="300"/>
          <w:ins w:id="70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74CAFC5E" w14:textId="77777777" w:rsidR="00F94A9B" w:rsidRPr="007B4AFF" w:rsidRDefault="00F94A9B" w:rsidP="00CC2626">
            <w:pPr>
              <w:spacing w:before="40" w:after="40"/>
              <w:jc w:val="center"/>
              <w:rPr>
                <w:ins w:id="707" w:author="ENA" w:date="2021-02-16T19:22:00Z"/>
                <w:spacing w:val="0"/>
                <w:szCs w:val="22"/>
                <w:lang w:eastAsia="en-GB"/>
              </w:rPr>
            </w:pPr>
            <w:ins w:id="708" w:author="ENA" w:date="2021-02-16T19:22:00Z">
              <w:r w:rsidRPr="007B4AFF">
                <w:rPr>
                  <w:spacing w:val="0"/>
                  <w:szCs w:val="22"/>
                  <w:lang w:eastAsia="en-GB"/>
                </w:rPr>
                <w:t>Q</w:t>
              </w:r>
            </w:ins>
          </w:p>
        </w:tc>
        <w:tc>
          <w:tcPr>
            <w:tcW w:w="8351" w:type="dxa"/>
            <w:tcBorders>
              <w:top w:val="nil"/>
              <w:left w:val="nil"/>
              <w:bottom w:val="single" w:sz="4" w:space="0" w:color="auto"/>
              <w:right w:val="single" w:sz="4" w:space="0" w:color="auto"/>
            </w:tcBorders>
            <w:shd w:val="clear" w:color="000000" w:fill="FFFFFF"/>
            <w:noWrap/>
            <w:vAlign w:val="center"/>
          </w:tcPr>
          <w:p w14:paraId="2A409B9C" w14:textId="77777777" w:rsidR="00F94A9B" w:rsidRPr="007B4AFF" w:rsidRDefault="00F94A9B" w:rsidP="00CC2626">
            <w:pPr>
              <w:spacing w:before="40" w:after="40"/>
              <w:rPr>
                <w:ins w:id="709" w:author="ENA" w:date="2021-02-16T19:22:00Z"/>
                <w:spacing w:val="0"/>
                <w:szCs w:val="22"/>
                <w:lang w:eastAsia="en-GB"/>
              </w:rPr>
            </w:pPr>
            <w:ins w:id="710" w:author="ENA" w:date="2021-02-16T19:22:00Z">
              <w:r w:rsidRPr="007B4AFF">
                <w:rPr>
                  <w:spacing w:val="0"/>
                  <w:szCs w:val="22"/>
                  <w:lang w:eastAsia="en-GB"/>
                </w:rPr>
                <w:t>Nuclear</w:t>
              </w:r>
            </w:ins>
          </w:p>
        </w:tc>
      </w:tr>
      <w:tr w:rsidR="00F94A9B" w:rsidRPr="007B4AFF" w14:paraId="376BA92B" w14:textId="77777777" w:rsidTr="00CC2626">
        <w:trPr>
          <w:trHeight w:val="300"/>
          <w:ins w:id="71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58D81D3F" w14:textId="77777777" w:rsidR="00F94A9B" w:rsidRPr="007B4AFF" w:rsidRDefault="00F94A9B" w:rsidP="00CC2626">
            <w:pPr>
              <w:spacing w:before="40" w:after="40"/>
              <w:jc w:val="center"/>
              <w:rPr>
                <w:ins w:id="712" w:author="ENA" w:date="2021-02-16T19:22:00Z"/>
                <w:spacing w:val="0"/>
                <w:szCs w:val="22"/>
                <w:lang w:eastAsia="en-GB"/>
              </w:rPr>
            </w:pPr>
            <w:ins w:id="713" w:author="ENA" w:date="2021-02-16T19:22:00Z">
              <w:r w:rsidRPr="007B4AFF">
                <w:rPr>
                  <w:spacing w:val="0"/>
                  <w:szCs w:val="22"/>
                  <w:lang w:eastAsia="en-GB"/>
                </w:rPr>
                <w:t>R</w:t>
              </w:r>
            </w:ins>
          </w:p>
        </w:tc>
        <w:tc>
          <w:tcPr>
            <w:tcW w:w="8351" w:type="dxa"/>
            <w:tcBorders>
              <w:top w:val="nil"/>
              <w:left w:val="nil"/>
              <w:bottom w:val="single" w:sz="4" w:space="0" w:color="auto"/>
              <w:right w:val="single" w:sz="4" w:space="0" w:color="auto"/>
            </w:tcBorders>
            <w:shd w:val="clear" w:color="000000" w:fill="FFFFFF"/>
            <w:noWrap/>
            <w:vAlign w:val="center"/>
          </w:tcPr>
          <w:p w14:paraId="75E6EEFF" w14:textId="77777777" w:rsidR="00F94A9B" w:rsidRPr="007B4AFF" w:rsidRDefault="00F94A9B" w:rsidP="00CC2626">
            <w:pPr>
              <w:spacing w:before="40" w:after="40"/>
              <w:rPr>
                <w:ins w:id="714" w:author="ENA" w:date="2021-02-16T19:22:00Z"/>
                <w:spacing w:val="0"/>
                <w:szCs w:val="22"/>
                <w:lang w:eastAsia="en-GB"/>
              </w:rPr>
            </w:pPr>
            <w:ins w:id="715" w:author="ENA" w:date="2021-02-16T19:22:00Z">
              <w:r w:rsidRPr="007B4AFF">
                <w:rPr>
                  <w:spacing w:val="0"/>
                  <w:szCs w:val="22"/>
                  <w:lang w:eastAsia="en-GB"/>
                </w:rPr>
                <w:t>Solar</w:t>
              </w:r>
            </w:ins>
          </w:p>
        </w:tc>
      </w:tr>
      <w:tr w:rsidR="00F94A9B" w:rsidRPr="007B4AFF" w14:paraId="4E760DA5" w14:textId="77777777" w:rsidTr="00CC2626">
        <w:trPr>
          <w:trHeight w:val="300"/>
          <w:ins w:id="71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3845AC44" w14:textId="77777777" w:rsidR="00F94A9B" w:rsidRPr="007B4AFF" w:rsidRDefault="00F94A9B" w:rsidP="00CC2626">
            <w:pPr>
              <w:spacing w:before="40" w:after="40"/>
              <w:jc w:val="center"/>
              <w:rPr>
                <w:ins w:id="717" w:author="ENA" w:date="2021-02-16T19:22:00Z"/>
                <w:spacing w:val="0"/>
                <w:szCs w:val="22"/>
                <w:lang w:eastAsia="en-GB"/>
              </w:rPr>
            </w:pPr>
            <w:ins w:id="718" w:author="ENA" w:date="2021-02-16T19:22:00Z">
              <w:r w:rsidRPr="007B4AFF">
                <w:rPr>
                  <w:spacing w:val="0"/>
                  <w:szCs w:val="22"/>
                  <w:lang w:eastAsia="en-GB"/>
                </w:rPr>
                <w:t>S</w:t>
              </w:r>
            </w:ins>
          </w:p>
        </w:tc>
        <w:tc>
          <w:tcPr>
            <w:tcW w:w="8351" w:type="dxa"/>
            <w:tcBorders>
              <w:top w:val="nil"/>
              <w:left w:val="nil"/>
              <w:bottom w:val="single" w:sz="4" w:space="0" w:color="auto"/>
              <w:right w:val="single" w:sz="4" w:space="0" w:color="auto"/>
            </w:tcBorders>
            <w:shd w:val="clear" w:color="000000" w:fill="FFFFFF"/>
            <w:noWrap/>
            <w:vAlign w:val="center"/>
          </w:tcPr>
          <w:p w14:paraId="63EE77C8" w14:textId="77777777" w:rsidR="00F94A9B" w:rsidRPr="007B4AFF" w:rsidRDefault="00F94A9B" w:rsidP="00CC2626">
            <w:pPr>
              <w:spacing w:before="40" w:after="40"/>
              <w:rPr>
                <w:ins w:id="719" w:author="ENA" w:date="2021-02-16T19:22:00Z"/>
                <w:spacing w:val="0"/>
                <w:szCs w:val="22"/>
                <w:lang w:eastAsia="en-GB"/>
              </w:rPr>
            </w:pPr>
            <w:ins w:id="720" w:author="ENA" w:date="2021-02-16T19:22:00Z">
              <w:r w:rsidRPr="007B4AFF">
                <w:rPr>
                  <w:spacing w:val="0"/>
                  <w:szCs w:val="22"/>
                  <w:lang w:eastAsia="en-GB"/>
                </w:rPr>
                <w:t>Stored Energy (all stored energy irrespective of the original energy source)</w:t>
              </w:r>
            </w:ins>
          </w:p>
        </w:tc>
      </w:tr>
      <w:tr w:rsidR="00F94A9B" w:rsidRPr="007B4AFF" w14:paraId="334C577D" w14:textId="77777777" w:rsidTr="00CC2626">
        <w:trPr>
          <w:trHeight w:val="300"/>
          <w:ins w:id="72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1F6528D" w14:textId="77777777" w:rsidR="00F94A9B" w:rsidRPr="007B4AFF" w:rsidRDefault="00F94A9B" w:rsidP="00CC2626">
            <w:pPr>
              <w:spacing w:before="40" w:after="40"/>
              <w:jc w:val="center"/>
              <w:rPr>
                <w:ins w:id="722" w:author="ENA" w:date="2021-02-16T19:22:00Z"/>
                <w:spacing w:val="0"/>
                <w:szCs w:val="22"/>
                <w:lang w:eastAsia="en-GB"/>
              </w:rPr>
            </w:pPr>
            <w:ins w:id="723" w:author="ENA" w:date="2021-02-16T19:22:00Z">
              <w:r w:rsidRPr="007B4AFF">
                <w:rPr>
                  <w:spacing w:val="0"/>
                  <w:szCs w:val="22"/>
                  <w:lang w:eastAsia="en-GB"/>
                </w:rPr>
                <w:t>T</w:t>
              </w:r>
            </w:ins>
          </w:p>
        </w:tc>
        <w:tc>
          <w:tcPr>
            <w:tcW w:w="8351" w:type="dxa"/>
            <w:tcBorders>
              <w:top w:val="nil"/>
              <w:left w:val="nil"/>
              <w:bottom w:val="single" w:sz="4" w:space="0" w:color="auto"/>
              <w:right w:val="single" w:sz="4" w:space="0" w:color="auto"/>
            </w:tcBorders>
            <w:shd w:val="clear" w:color="000000" w:fill="FFFFFF"/>
            <w:noWrap/>
            <w:vAlign w:val="center"/>
          </w:tcPr>
          <w:p w14:paraId="01C9BC60" w14:textId="77777777" w:rsidR="00F94A9B" w:rsidRPr="007B4AFF" w:rsidRDefault="00F94A9B" w:rsidP="00CC2626">
            <w:pPr>
              <w:spacing w:before="40" w:after="40"/>
              <w:rPr>
                <w:ins w:id="724" w:author="ENA" w:date="2021-02-16T19:22:00Z"/>
                <w:spacing w:val="0"/>
                <w:szCs w:val="22"/>
                <w:lang w:eastAsia="en-GB"/>
              </w:rPr>
            </w:pPr>
            <w:ins w:id="725" w:author="ENA" w:date="2021-02-16T19:22:00Z">
              <w:r w:rsidRPr="007B4AFF">
                <w:rPr>
                  <w:spacing w:val="0"/>
                  <w:szCs w:val="22"/>
                  <w:lang w:eastAsia="en-GB"/>
                </w:rPr>
                <w:t>Waste</w:t>
              </w:r>
            </w:ins>
          </w:p>
        </w:tc>
      </w:tr>
      <w:tr w:rsidR="00F94A9B" w:rsidRPr="007B4AFF" w14:paraId="70E88240" w14:textId="77777777" w:rsidTr="00CC2626">
        <w:trPr>
          <w:trHeight w:val="300"/>
          <w:ins w:id="726" w:author="ENA" w:date="2021-02-16T19:22:00Z"/>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2C51B20" w14:textId="77777777" w:rsidR="00F94A9B" w:rsidRPr="007B4AFF" w:rsidRDefault="00F94A9B" w:rsidP="00CC2626">
            <w:pPr>
              <w:spacing w:before="40" w:after="40"/>
              <w:jc w:val="center"/>
              <w:rPr>
                <w:ins w:id="727" w:author="ENA" w:date="2021-02-16T19:22:00Z"/>
                <w:spacing w:val="0"/>
                <w:szCs w:val="22"/>
                <w:lang w:eastAsia="en-GB"/>
              </w:rPr>
            </w:pPr>
            <w:ins w:id="728" w:author="ENA" w:date="2021-02-16T19:22:00Z">
              <w:r w:rsidRPr="007B4AFF">
                <w:rPr>
                  <w:spacing w:val="0"/>
                  <w:szCs w:val="22"/>
                  <w:lang w:eastAsia="en-GB"/>
                </w:rPr>
                <w:t>U</w:t>
              </w:r>
            </w:ins>
          </w:p>
        </w:tc>
        <w:tc>
          <w:tcPr>
            <w:tcW w:w="8351" w:type="dxa"/>
            <w:tcBorders>
              <w:top w:val="nil"/>
              <w:left w:val="nil"/>
              <w:bottom w:val="single" w:sz="4" w:space="0" w:color="auto"/>
              <w:right w:val="single" w:sz="4" w:space="0" w:color="auto"/>
            </w:tcBorders>
            <w:shd w:val="clear" w:color="000000" w:fill="FFFFFF"/>
            <w:noWrap/>
            <w:vAlign w:val="center"/>
          </w:tcPr>
          <w:p w14:paraId="2EAE5465" w14:textId="77777777" w:rsidR="00F94A9B" w:rsidRPr="007B4AFF" w:rsidRDefault="00F94A9B" w:rsidP="00CC2626">
            <w:pPr>
              <w:spacing w:before="40" w:after="40"/>
              <w:rPr>
                <w:ins w:id="729" w:author="ENA" w:date="2021-02-16T19:22:00Z"/>
                <w:spacing w:val="0"/>
                <w:szCs w:val="22"/>
                <w:lang w:eastAsia="en-GB"/>
              </w:rPr>
            </w:pPr>
            <w:ins w:id="730" w:author="ENA" w:date="2021-02-16T19:22:00Z">
              <w:r w:rsidRPr="007B4AFF">
                <w:rPr>
                  <w:spacing w:val="0"/>
                  <w:szCs w:val="22"/>
                  <w:lang w:eastAsia="en-GB"/>
                </w:rPr>
                <w:t>Water (flowing water or head of water)</w:t>
              </w:r>
            </w:ins>
          </w:p>
        </w:tc>
      </w:tr>
      <w:tr w:rsidR="00F94A9B" w:rsidRPr="007B4AFF" w14:paraId="4B1812CA" w14:textId="77777777" w:rsidTr="00CC2626">
        <w:trPr>
          <w:trHeight w:val="300"/>
          <w:ins w:id="731" w:author="ENA" w:date="2021-02-16T19:22:00Z"/>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2D9D01B" w14:textId="77777777" w:rsidR="00F94A9B" w:rsidRPr="007B4AFF" w:rsidRDefault="00F94A9B" w:rsidP="00CC2626">
            <w:pPr>
              <w:spacing w:before="40" w:after="40"/>
              <w:jc w:val="center"/>
              <w:rPr>
                <w:ins w:id="732" w:author="ENA" w:date="2021-02-16T19:22:00Z"/>
                <w:spacing w:val="0"/>
                <w:szCs w:val="22"/>
                <w:lang w:eastAsia="en-GB"/>
              </w:rPr>
            </w:pPr>
            <w:ins w:id="733" w:author="ENA" w:date="2021-02-16T19:22:00Z">
              <w:r w:rsidRPr="007B4AFF">
                <w:rPr>
                  <w:spacing w:val="0"/>
                  <w:szCs w:val="22"/>
                  <w:lang w:eastAsia="en-GB"/>
                </w:rPr>
                <w:t>V</w:t>
              </w:r>
            </w:ins>
          </w:p>
        </w:tc>
        <w:tc>
          <w:tcPr>
            <w:tcW w:w="8351" w:type="dxa"/>
            <w:tcBorders>
              <w:top w:val="nil"/>
              <w:left w:val="nil"/>
              <w:bottom w:val="single" w:sz="4" w:space="0" w:color="auto"/>
              <w:right w:val="single" w:sz="4" w:space="0" w:color="auto"/>
            </w:tcBorders>
            <w:shd w:val="clear" w:color="000000" w:fill="FFFFFF"/>
            <w:noWrap/>
            <w:vAlign w:val="center"/>
          </w:tcPr>
          <w:p w14:paraId="19116338" w14:textId="77777777" w:rsidR="00F94A9B" w:rsidRPr="007B4AFF" w:rsidRDefault="00F94A9B" w:rsidP="00CC2626">
            <w:pPr>
              <w:spacing w:before="40" w:after="40"/>
              <w:rPr>
                <w:ins w:id="734" w:author="ENA" w:date="2021-02-16T19:22:00Z"/>
                <w:spacing w:val="0"/>
                <w:szCs w:val="22"/>
                <w:lang w:eastAsia="en-GB"/>
              </w:rPr>
            </w:pPr>
            <w:ins w:id="735" w:author="ENA" w:date="2021-02-16T19:22:00Z">
              <w:r w:rsidRPr="007B4AFF">
                <w:rPr>
                  <w:spacing w:val="0"/>
                  <w:szCs w:val="22"/>
                  <w:lang w:eastAsia="en-GB"/>
                </w:rPr>
                <w:t>Wind</w:t>
              </w:r>
            </w:ins>
          </w:p>
        </w:tc>
      </w:tr>
      <w:tr w:rsidR="00F94A9B" w:rsidRPr="007B4AFF" w14:paraId="571C3099" w14:textId="77777777" w:rsidTr="00CC2626">
        <w:trPr>
          <w:trHeight w:val="300"/>
          <w:ins w:id="736" w:author="ENA" w:date="2021-02-16T19:22:00Z"/>
        </w:trPr>
        <w:tc>
          <w:tcPr>
            <w:tcW w:w="1000" w:type="dxa"/>
            <w:tcBorders>
              <w:top w:val="single" w:sz="4" w:space="0" w:color="auto"/>
              <w:left w:val="single" w:sz="4" w:space="0" w:color="auto"/>
              <w:bottom w:val="single" w:sz="4" w:space="0" w:color="auto"/>
              <w:right w:val="single" w:sz="4" w:space="0" w:color="auto"/>
            </w:tcBorders>
            <w:shd w:val="clear" w:color="D9E1F2" w:fill="FFFFFF"/>
            <w:noWrap/>
            <w:vAlign w:val="center"/>
          </w:tcPr>
          <w:p w14:paraId="7595B91B" w14:textId="77777777" w:rsidR="00F94A9B" w:rsidRPr="007B4AFF" w:rsidRDefault="00F94A9B" w:rsidP="00CC2626">
            <w:pPr>
              <w:spacing w:before="40" w:after="40"/>
              <w:jc w:val="center"/>
              <w:rPr>
                <w:ins w:id="737" w:author="ENA" w:date="2021-02-16T19:22:00Z"/>
                <w:spacing w:val="0"/>
                <w:szCs w:val="22"/>
                <w:lang w:eastAsia="en-GB"/>
              </w:rPr>
            </w:pPr>
            <w:ins w:id="738" w:author="ENA" w:date="2021-02-16T19:22:00Z">
              <w:r w:rsidRPr="007B4AFF">
                <w:rPr>
                  <w:spacing w:val="0"/>
                  <w:szCs w:val="22"/>
                  <w:lang w:eastAsia="en-GB"/>
                </w:rPr>
                <w:t>W</w:t>
              </w:r>
            </w:ins>
          </w:p>
        </w:tc>
        <w:tc>
          <w:tcPr>
            <w:tcW w:w="8351" w:type="dxa"/>
            <w:tcBorders>
              <w:top w:val="single" w:sz="4" w:space="0" w:color="auto"/>
              <w:left w:val="nil"/>
              <w:bottom w:val="single" w:sz="4" w:space="0" w:color="auto"/>
              <w:right w:val="single" w:sz="4" w:space="0" w:color="auto"/>
            </w:tcBorders>
            <w:shd w:val="clear" w:color="000000" w:fill="FFFFFF"/>
            <w:noWrap/>
            <w:vAlign w:val="center"/>
          </w:tcPr>
          <w:p w14:paraId="0BEB25F7" w14:textId="77777777" w:rsidR="00F94A9B" w:rsidRPr="007B4AFF" w:rsidRDefault="00F94A9B" w:rsidP="00CC2626">
            <w:pPr>
              <w:spacing w:before="40" w:after="40"/>
              <w:rPr>
                <w:ins w:id="739" w:author="ENA" w:date="2021-02-16T19:22:00Z"/>
                <w:spacing w:val="0"/>
                <w:szCs w:val="22"/>
                <w:lang w:eastAsia="en-GB"/>
              </w:rPr>
            </w:pPr>
            <w:ins w:id="740" w:author="ENA" w:date="2021-02-16T19:22:00Z">
              <w:r w:rsidRPr="007B4AFF">
                <w:rPr>
                  <w:spacing w:val="0"/>
                  <w:szCs w:val="22"/>
                  <w:lang w:eastAsia="en-GB"/>
                </w:rPr>
                <w:t xml:space="preserve">Other </w:t>
              </w:r>
            </w:ins>
          </w:p>
        </w:tc>
      </w:tr>
    </w:tbl>
    <w:p w14:paraId="57617C31" w14:textId="77777777" w:rsidR="00521970" w:rsidRDefault="00521970" w:rsidP="00521970">
      <w:pPr>
        <w:pStyle w:val="Default"/>
        <w:ind w:left="360"/>
        <w:rPr>
          <w:ins w:id="741" w:author="ENA" w:date="2021-02-16T19:04:00Z"/>
          <w:sz w:val="22"/>
          <w:szCs w:val="22"/>
        </w:rPr>
      </w:pPr>
    </w:p>
    <w:p w14:paraId="11BB42C7" w14:textId="77777777" w:rsidR="00521970" w:rsidRDefault="00521970" w:rsidP="0074572D">
      <w:pPr>
        <w:ind w:left="360"/>
      </w:pPr>
    </w:p>
    <w:p w14:paraId="42B7F4D8" w14:textId="77777777" w:rsidR="00570299" w:rsidRDefault="00570299">
      <w:pPr>
        <w:jc w:val="left"/>
        <w:rPr>
          <w:del w:id="742" w:author="ENA" w:date="2021-02-16T19:04:00Z"/>
        </w:rPr>
      </w:pPr>
      <w:del w:id="743" w:author="ENA" w:date="2021-02-16T19:04:00Z">
        <w:r>
          <w:br w:type="page"/>
        </w:r>
      </w:del>
    </w:p>
    <w:p w14:paraId="2638EC0B" w14:textId="77777777" w:rsidR="00570299" w:rsidRPr="003B2076" w:rsidRDefault="00570299" w:rsidP="0029104E">
      <w:pPr>
        <w:rPr>
          <w:del w:id="744" w:author="ENA" w:date="2021-02-16T19:04:00Z"/>
        </w:rPr>
      </w:pPr>
    </w:p>
    <w:p w14:paraId="57FD7DAB" w14:textId="45F337F2" w:rsidR="00521970" w:rsidRDefault="00521970" w:rsidP="00CE2C6E">
      <w:pPr>
        <w:keepNext/>
        <w:rPr>
          <w:ins w:id="745" w:author="ENA" w:date="2021-02-16T19:04:00Z"/>
          <w:szCs w:val="22"/>
        </w:rPr>
      </w:pPr>
      <w:ins w:id="746" w:author="ENA" w:date="2021-02-16T19:04:00Z">
        <w:r w:rsidRPr="00BE246C">
          <w:rPr>
            <w:szCs w:val="22"/>
          </w:rPr>
          <w:t>Table 2</w:t>
        </w:r>
      </w:ins>
    </w:p>
    <w:p w14:paraId="1EB62B56" w14:textId="77777777" w:rsidR="00521970" w:rsidRPr="00BE246C" w:rsidRDefault="00521970" w:rsidP="00521970">
      <w:pPr>
        <w:keepNext/>
        <w:ind w:left="357"/>
        <w:rPr>
          <w:ins w:id="747" w:author="ENA" w:date="2021-02-16T19:04:00Z"/>
          <w:szCs w:val="22"/>
        </w:rPr>
      </w:pPr>
    </w:p>
    <w:tbl>
      <w:tblPr>
        <w:tblW w:w="9351" w:type="dxa"/>
        <w:tblLook w:val="04A0" w:firstRow="1" w:lastRow="0" w:firstColumn="1" w:lastColumn="0" w:noHBand="0" w:noVBand="1"/>
      </w:tblPr>
      <w:tblGrid>
        <w:gridCol w:w="960"/>
        <w:gridCol w:w="8391"/>
      </w:tblGrid>
      <w:tr w:rsidR="00521970" w:rsidRPr="00BE246C" w14:paraId="48F8DCC5" w14:textId="77777777" w:rsidTr="003B3649">
        <w:trPr>
          <w:trHeight w:val="765"/>
          <w:tblHeader/>
          <w:ins w:id="748" w:author="ENA" w:date="2021-02-16T19:04:00Z"/>
        </w:trPr>
        <w:tc>
          <w:tcPr>
            <w:tcW w:w="9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2CAFDDC" w14:textId="77777777" w:rsidR="00521970" w:rsidRPr="00BE246C" w:rsidRDefault="00521970" w:rsidP="003B3649">
            <w:pPr>
              <w:spacing w:before="40" w:after="40"/>
              <w:jc w:val="center"/>
              <w:rPr>
                <w:ins w:id="749" w:author="ENA" w:date="2021-02-16T19:04:00Z"/>
                <w:b/>
                <w:bCs/>
                <w:color w:val="FFFFFF"/>
                <w:szCs w:val="22"/>
                <w:lang w:eastAsia="en-GB"/>
              </w:rPr>
            </w:pPr>
          </w:p>
        </w:tc>
        <w:tc>
          <w:tcPr>
            <w:tcW w:w="8391" w:type="dxa"/>
            <w:tcBorders>
              <w:top w:val="single" w:sz="4" w:space="0" w:color="auto"/>
              <w:left w:val="nil"/>
              <w:bottom w:val="single" w:sz="4" w:space="0" w:color="auto"/>
              <w:right w:val="single" w:sz="4" w:space="0" w:color="auto"/>
            </w:tcBorders>
            <w:shd w:val="clear" w:color="auto" w:fill="E6E6E6"/>
            <w:noWrap/>
            <w:vAlign w:val="center"/>
            <w:hideMark/>
          </w:tcPr>
          <w:p w14:paraId="3079BA9D" w14:textId="77777777" w:rsidR="00521970" w:rsidRPr="00CE2C6E" w:rsidRDefault="00521970" w:rsidP="003B3649">
            <w:pPr>
              <w:spacing w:before="40" w:after="40"/>
              <w:rPr>
                <w:ins w:id="750" w:author="ENA" w:date="2021-02-16T19:04:00Z"/>
                <w:color w:val="000000"/>
                <w:spacing w:val="0"/>
                <w:szCs w:val="22"/>
                <w:lang w:eastAsia="en-GB"/>
              </w:rPr>
            </w:pPr>
            <w:ins w:id="751" w:author="ENA" w:date="2021-02-16T19:04:00Z">
              <w:r w:rsidRPr="00CE2C6E">
                <w:rPr>
                  <w:color w:val="000000"/>
                  <w:spacing w:val="0"/>
                  <w:szCs w:val="22"/>
                  <w:lang w:eastAsia="en-GB"/>
                </w:rPr>
                <w:t>Energy Conversion Technology</w:t>
              </w:r>
            </w:ins>
          </w:p>
        </w:tc>
      </w:tr>
      <w:tr w:rsidR="00521970" w:rsidRPr="00BE246C" w14:paraId="22788E29" w14:textId="77777777" w:rsidTr="003B3649">
        <w:trPr>
          <w:trHeight w:val="300"/>
          <w:ins w:id="752"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0E3A5334" w14:textId="77777777" w:rsidR="00521970" w:rsidRPr="00CE2C6E" w:rsidRDefault="00521970" w:rsidP="003B3649">
            <w:pPr>
              <w:spacing w:before="40" w:after="40"/>
              <w:jc w:val="center"/>
              <w:rPr>
                <w:ins w:id="753" w:author="ENA" w:date="2021-02-16T19:04:00Z"/>
                <w:color w:val="000000"/>
                <w:spacing w:val="0"/>
                <w:szCs w:val="22"/>
                <w:lang w:eastAsia="en-GB"/>
              </w:rPr>
            </w:pPr>
            <w:ins w:id="754" w:author="ENA" w:date="2021-02-16T19:04:00Z">
              <w:r w:rsidRPr="00CE2C6E">
                <w:rPr>
                  <w:spacing w:val="0"/>
                  <w:szCs w:val="22"/>
                </w:rPr>
                <w:t>1</w:t>
              </w:r>
            </w:ins>
          </w:p>
        </w:tc>
        <w:tc>
          <w:tcPr>
            <w:tcW w:w="8391" w:type="dxa"/>
            <w:tcBorders>
              <w:top w:val="nil"/>
              <w:left w:val="nil"/>
              <w:bottom w:val="single" w:sz="4" w:space="0" w:color="auto"/>
              <w:right w:val="single" w:sz="4" w:space="0" w:color="auto"/>
            </w:tcBorders>
            <w:shd w:val="clear" w:color="000000" w:fill="FFFFFF"/>
            <w:noWrap/>
          </w:tcPr>
          <w:p w14:paraId="6E969900" w14:textId="77777777" w:rsidR="00521970" w:rsidRPr="00CE2C6E" w:rsidRDefault="00521970" w:rsidP="003B3649">
            <w:pPr>
              <w:spacing w:before="40" w:after="40"/>
              <w:rPr>
                <w:ins w:id="755" w:author="ENA" w:date="2021-02-16T19:04:00Z"/>
                <w:spacing w:val="0"/>
                <w:szCs w:val="22"/>
                <w:lang w:eastAsia="en-GB"/>
              </w:rPr>
            </w:pPr>
            <w:ins w:id="756" w:author="ENA" w:date="2021-02-16T19:04:00Z">
              <w:r w:rsidRPr="00CE2C6E">
                <w:rPr>
                  <w:spacing w:val="0"/>
                  <w:szCs w:val="22"/>
                </w:rPr>
                <w:t>Engine (combustion / reciprocating)</w:t>
              </w:r>
            </w:ins>
          </w:p>
        </w:tc>
      </w:tr>
      <w:tr w:rsidR="00521970" w:rsidRPr="00BE246C" w14:paraId="5935BC72" w14:textId="77777777" w:rsidTr="003B3649">
        <w:trPr>
          <w:trHeight w:val="300"/>
          <w:ins w:id="757"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05F289CC" w14:textId="77777777" w:rsidR="00521970" w:rsidRPr="00CE2C6E" w:rsidRDefault="00521970" w:rsidP="003B3649">
            <w:pPr>
              <w:spacing w:before="40" w:after="40"/>
              <w:jc w:val="center"/>
              <w:rPr>
                <w:ins w:id="758" w:author="ENA" w:date="2021-02-16T19:04:00Z"/>
                <w:color w:val="000000"/>
                <w:spacing w:val="0"/>
                <w:szCs w:val="22"/>
                <w:lang w:eastAsia="en-GB"/>
              </w:rPr>
            </w:pPr>
            <w:ins w:id="759" w:author="ENA" w:date="2021-02-16T19:04:00Z">
              <w:r w:rsidRPr="00CE2C6E">
                <w:rPr>
                  <w:spacing w:val="0"/>
                  <w:szCs w:val="22"/>
                </w:rPr>
                <w:t>2</w:t>
              </w:r>
            </w:ins>
          </w:p>
        </w:tc>
        <w:tc>
          <w:tcPr>
            <w:tcW w:w="8391" w:type="dxa"/>
            <w:tcBorders>
              <w:top w:val="nil"/>
              <w:left w:val="nil"/>
              <w:bottom w:val="single" w:sz="4" w:space="0" w:color="auto"/>
              <w:right w:val="single" w:sz="4" w:space="0" w:color="auto"/>
            </w:tcBorders>
            <w:shd w:val="clear" w:color="000000" w:fill="FFFFFF"/>
            <w:noWrap/>
          </w:tcPr>
          <w:p w14:paraId="449D14DA" w14:textId="77777777" w:rsidR="00521970" w:rsidRPr="00CE2C6E" w:rsidRDefault="00521970" w:rsidP="003B3649">
            <w:pPr>
              <w:spacing w:before="40" w:after="40"/>
              <w:rPr>
                <w:ins w:id="760" w:author="ENA" w:date="2021-02-16T19:04:00Z"/>
                <w:spacing w:val="0"/>
                <w:szCs w:val="22"/>
                <w:lang w:eastAsia="en-GB"/>
              </w:rPr>
            </w:pPr>
            <w:ins w:id="761" w:author="ENA" w:date="2021-02-16T19:04:00Z">
              <w:r w:rsidRPr="00CE2C6E">
                <w:rPr>
                  <w:spacing w:val="0"/>
                  <w:szCs w:val="22"/>
                </w:rPr>
                <w:t>Fuel Cell</w:t>
              </w:r>
            </w:ins>
          </w:p>
        </w:tc>
      </w:tr>
      <w:tr w:rsidR="00521970" w:rsidRPr="00BE246C" w14:paraId="0D9F8ECA" w14:textId="77777777" w:rsidTr="003B3649">
        <w:trPr>
          <w:trHeight w:val="300"/>
          <w:ins w:id="762"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7D8B45AA" w14:textId="77777777" w:rsidR="00521970" w:rsidRPr="00CE2C6E" w:rsidRDefault="00521970" w:rsidP="003B3649">
            <w:pPr>
              <w:spacing w:before="40" w:after="40"/>
              <w:jc w:val="center"/>
              <w:rPr>
                <w:ins w:id="763" w:author="ENA" w:date="2021-02-16T19:04:00Z"/>
                <w:color w:val="000000"/>
                <w:spacing w:val="0"/>
                <w:szCs w:val="22"/>
                <w:lang w:eastAsia="en-GB"/>
              </w:rPr>
            </w:pPr>
            <w:ins w:id="764" w:author="ENA" w:date="2021-02-16T19:04:00Z">
              <w:r w:rsidRPr="00CE2C6E">
                <w:rPr>
                  <w:spacing w:val="0"/>
                  <w:szCs w:val="22"/>
                </w:rPr>
                <w:t>3</w:t>
              </w:r>
            </w:ins>
          </w:p>
        </w:tc>
        <w:tc>
          <w:tcPr>
            <w:tcW w:w="8391" w:type="dxa"/>
            <w:tcBorders>
              <w:top w:val="nil"/>
              <w:left w:val="nil"/>
              <w:bottom w:val="single" w:sz="4" w:space="0" w:color="auto"/>
              <w:right w:val="single" w:sz="4" w:space="0" w:color="auto"/>
            </w:tcBorders>
            <w:shd w:val="clear" w:color="000000" w:fill="FFFFFF"/>
            <w:noWrap/>
          </w:tcPr>
          <w:p w14:paraId="62FC8C4F" w14:textId="77777777" w:rsidR="00521970" w:rsidRPr="00CE2C6E" w:rsidRDefault="00521970" w:rsidP="003B3649">
            <w:pPr>
              <w:spacing w:before="40" w:after="40"/>
              <w:rPr>
                <w:ins w:id="765" w:author="ENA" w:date="2021-02-16T19:04:00Z"/>
                <w:spacing w:val="0"/>
                <w:szCs w:val="22"/>
                <w:lang w:eastAsia="en-GB"/>
              </w:rPr>
            </w:pPr>
            <w:ins w:id="766" w:author="ENA" w:date="2021-02-16T19:04:00Z">
              <w:r w:rsidRPr="00CE2C6E">
                <w:rPr>
                  <w:spacing w:val="0"/>
                  <w:szCs w:val="22"/>
                </w:rPr>
                <w:t>Gas turbine (OCGT)</w:t>
              </w:r>
            </w:ins>
          </w:p>
        </w:tc>
      </w:tr>
      <w:tr w:rsidR="00521970" w:rsidRPr="00BE246C" w14:paraId="70C63060" w14:textId="77777777" w:rsidTr="003B3649">
        <w:trPr>
          <w:trHeight w:val="300"/>
          <w:ins w:id="767"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3D3597ED" w14:textId="77777777" w:rsidR="00521970" w:rsidRPr="00CE2C6E" w:rsidRDefault="00521970" w:rsidP="003B3649">
            <w:pPr>
              <w:spacing w:before="40" w:after="40"/>
              <w:jc w:val="center"/>
              <w:rPr>
                <w:ins w:id="768" w:author="ENA" w:date="2021-02-16T19:04:00Z"/>
                <w:color w:val="000000"/>
                <w:spacing w:val="0"/>
                <w:szCs w:val="22"/>
                <w:lang w:eastAsia="en-GB"/>
              </w:rPr>
            </w:pPr>
            <w:ins w:id="769" w:author="ENA" w:date="2021-02-16T19:04:00Z">
              <w:r w:rsidRPr="00CE2C6E">
                <w:rPr>
                  <w:spacing w:val="0"/>
                  <w:szCs w:val="22"/>
                </w:rPr>
                <w:t>4</w:t>
              </w:r>
            </w:ins>
          </w:p>
        </w:tc>
        <w:tc>
          <w:tcPr>
            <w:tcW w:w="8391" w:type="dxa"/>
            <w:tcBorders>
              <w:top w:val="nil"/>
              <w:left w:val="nil"/>
              <w:bottom w:val="single" w:sz="4" w:space="0" w:color="auto"/>
              <w:right w:val="single" w:sz="4" w:space="0" w:color="auto"/>
            </w:tcBorders>
            <w:shd w:val="clear" w:color="000000" w:fill="FFFFFF"/>
            <w:noWrap/>
          </w:tcPr>
          <w:p w14:paraId="4C122FF2" w14:textId="77777777" w:rsidR="00521970" w:rsidRPr="00CE2C6E" w:rsidRDefault="00521970" w:rsidP="003B3649">
            <w:pPr>
              <w:spacing w:before="40" w:after="40"/>
              <w:rPr>
                <w:ins w:id="770" w:author="ENA" w:date="2021-02-16T19:04:00Z"/>
                <w:spacing w:val="0"/>
                <w:szCs w:val="22"/>
                <w:lang w:eastAsia="en-GB"/>
              </w:rPr>
            </w:pPr>
            <w:ins w:id="771" w:author="ENA" w:date="2021-02-16T19:04:00Z">
              <w:r w:rsidRPr="00CE2C6E">
                <w:rPr>
                  <w:spacing w:val="0"/>
                  <w:szCs w:val="22"/>
                </w:rPr>
                <w:t>Geothermal power plant</w:t>
              </w:r>
            </w:ins>
          </w:p>
        </w:tc>
      </w:tr>
      <w:tr w:rsidR="00521970" w:rsidRPr="00BE246C" w14:paraId="0ABB464E" w14:textId="77777777" w:rsidTr="003B3649">
        <w:trPr>
          <w:trHeight w:val="300"/>
          <w:ins w:id="772"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7E3ACE6E" w14:textId="77777777" w:rsidR="00521970" w:rsidRPr="00CE2C6E" w:rsidRDefault="00521970" w:rsidP="003B3649">
            <w:pPr>
              <w:spacing w:before="40" w:after="40"/>
              <w:jc w:val="center"/>
              <w:rPr>
                <w:ins w:id="773" w:author="ENA" w:date="2021-02-16T19:04:00Z"/>
                <w:color w:val="000000"/>
                <w:spacing w:val="0"/>
                <w:szCs w:val="22"/>
                <w:lang w:eastAsia="en-GB"/>
              </w:rPr>
            </w:pPr>
            <w:ins w:id="774" w:author="ENA" w:date="2021-02-16T19:04:00Z">
              <w:r w:rsidRPr="00CE2C6E">
                <w:rPr>
                  <w:spacing w:val="0"/>
                  <w:szCs w:val="22"/>
                </w:rPr>
                <w:t>5</w:t>
              </w:r>
            </w:ins>
          </w:p>
        </w:tc>
        <w:tc>
          <w:tcPr>
            <w:tcW w:w="8391" w:type="dxa"/>
            <w:tcBorders>
              <w:top w:val="nil"/>
              <w:left w:val="nil"/>
              <w:bottom w:val="single" w:sz="4" w:space="0" w:color="auto"/>
              <w:right w:val="single" w:sz="4" w:space="0" w:color="auto"/>
            </w:tcBorders>
            <w:shd w:val="clear" w:color="000000" w:fill="FFFFFF"/>
            <w:noWrap/>
          </w:tcPr>
          <w:p w14:paraId="310E4008" w14:textId="77777777" w:rsidR="00521970" w:rsidRPr="00CE2C6E" w:rsidRDefault="00521970" w:rsidP="003B3649">
            <w:pPr>
              <w:spacing w:before="40" w:after="40"/>
              <w:rPr>
                <w:ins w:id="775" w:author="ENA" w:date="2021-02-16T19:04:00Z"/>
                <w:spacing w:val="0"/>
                <w:szCs w:val="22"/>
                <w:lang w:eastAsia="en-GB"/>
              </w:rPr>
            </w:pPr>
            <w:ins w:id="776" w:author="ENA" w:date="2021-02-16T19:04:00Z">
              <w:r w:rsidRPr="00CE2C6E">
                <w:rPr>
                  <w:spacing w:val="0"/>
                  <w:szCs w:val="22"/>
                </w:rPr>
                <w:t>Hydro - Reservoir (not pumped)</w:t>
              </w:r>
            </w:ins>
          </w:p>
        </w:tc>
      </w:tr>
      <w:tr w:rsidR="0074572D" w:rsidRPr="00BE246C" w14:paraId="799501E4"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4D84D82E" w14:textId="77777777" w:rsidR="00521970" w:rsidRPr="00CE2C6E" w:rsidRDefault="00521970" w:rsidP="003B3649">
            <w:pPr>
              <w:spacing w:before="40" w:after="40"/>
              <w:jc w:val="center"/>
              <w:rPr>
                <w:color w:val="000000"/>
                <w:spacing w:val="0"/>
                <w:szCs w:val="22"/>
                <w:lang w:eastAsia="en-GB"/>
              </w:rPr>
            </w:pPr>
            <w:ins w:id="777" w:author="ENA" w:date="2021-02-16T19:04:00Z">
              <w:r w:rsidRPr="00CE2C6E">
                <w:rPr>
                  <w:spacing w:val="0"/>
                  <w:szCs w:val="22"/>
                </w:rPr>
                <w:t>6</w:t>
              </w:r>
            </w:ins>
          </w:p>
        </w:tc>
        <w:tc>
          <w:tcPr>
            <w:tcW w:w="8391" w:type="dxa"/>
            <w:tcBorders>
              <w:top w:val="nil"/>
              <w:left w:val="nil"/>
              <w:bottom w:val="single" w:sz="4" w:space="0" w:color="auto"/>
              <w:right w:val="single" w:sz="4" w:space="0" w:color="auto"/>
            </w:tcBorders>
            <w:shd w:val="clear" w:color="000000" w:fill="FFFFFF"/>
            <w:noWrap/>
          </w:tcPr>
          <w:p w14:paraId="7C663F3D" w14:textId="5A7B1515" w:rsidR="00521970" w:rsidRPr="0074572D" w:rsidRDefault="00521970" w:rsidP="0074572D">
            <w:pPr>
              <w:spacing w:before="40" w:after="40"/>
              <w:rPr>
                <w:spacing w:val="0"/>
              </w:rPr>
            </w:pPr>
            <w:ins w:id="778" w:author="ENA" w:date="2021-02-16T19:04:00Z">
              <w:r w:rsidRPr="00CE2C6E">
                <w:rPr>
                  <w:spacing w:val="0"/>
                  <w:szCs w:val="22"/>
                </w:rPr>
                <w:t>Hydro - Run of river</w:t>
              </w:r>
            </w:ins>
          </w:p>
        </w:tc>
      </w:tr>
      <w:tr w:rsidR="00521970" w:rsidRPr="00BE246C" w14:paraId="7D4ADD43" w14:textId="77777777" w:rsidTr="003B3649">
        <w:trPr>
          <w:trHeight w:val="300"/>
          <w:ins w:id="77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6476760C" w14:textId="77777777" w:rsidR="00521970" w:rsidRPr="00CE2C6E" w:rsidRDefault="00521970" w:rsidP="003B3649">
            <w:pPr>
              <w:spacing w:before="40" w:after="40"/>
              <w:jc w:val="center"/>
              <w:rPr>
                <w:ins w:id="780" w:author="ENA" w:date="2021-02-16T19:04:00Z"/>
                <w:color w:val="000000"/>
                <w:spacing w:val="0"/>
                <w:szCs w:val="22"/>
                <w:lang w:eastAsia="en-GB"/>
              </w:rPr>
            </w:pPr>
            <w:ins w:id="781" w:author="ENA" w:date="2021-02-16T19:04:00Z">
              <w:r w:rsidRPr="00CE2C6E">
                <w:rPr>
                  <w:spacing w:val="0"/>
                  <w:szCs w:val="22"/>
                </w:rPr>
                <w:t>7</w:t>
              </w:r>
            </w:ins>
          </w:p>
        </w:tc>
        <w:tc>
          <w:tcPr>
            <w:tcW w:w="8391" w:type="dxa"/>
            <w:tcBorders>
              <w:top w:val="nil"/>
              <w:left w:val="nil"/>
              <w:bottom w:val="single" w:sz="4" w:space="0" w:color="auto"/>
              <w:right w:val="single" w:sz="4" w:space="0" w:color="auto"/>
            </w:tcBorders>
            <w:shd w:val="clear" w:color="000000" w:fill="FFFFFF"/>
            <w:noWrap/>
          </w:tcPr>
          <w:p w14:paraId="2F9B8BB1" w14:textId="77777777" w:rsidR="00521970" w:rsidRPr="00CE2C6E" w:rsidRDefault="00521970" w:rsidP="003B3649">
            <w:pPr>
              <w:spacing w:before="40" w:after="40"/>
              <w:rPr>
                <w:ins w:id="782" w:author="ENA" w:date="2021-02-16T19:04:00Z"/>
                <w:spacing w:val="0"/>
                <w:szCs w:val="22"/>
                <w:lang w:eastAsia="en-GB"/>
              </w:rPr>
            </w:pPr>
            <w:ins w:id="783" w:author="ENA" w:date="2021-02-16T19:04:00Z">
              <w:r w:rsidRPr="00CE2C6E">
                <w:rPr>
                  <w:spacing w:val="0"/>
                  <w:szCs w:val="22"/>
                </w:rPr>
                <w:t>Hydro - Other</w:t>
              </w:r>
            </w:ins>
          </w:p>
        </w:tc>
      </w:tr>
      <w:tr w:rsidR="00521970" w:rsidRPr="00BE246C" w14:paraId="0F32C21C" w14:textId="77777777" w:rsidTr="003B3649">
        <w:trPr>
          <w:trHeight w:val="300"/>
          <w:ins w:id="78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3C175CFC" w14:textId="77777777" w:rsidR="00521970" w:rsidRPr="00CE2C6E" w:rsidRDefault="00521970" w:rsidP="003B3649">
            <w:pPr>
              <w:spacing w:before="40" w:after="40"/>
              <w:jc w:val="center"/>
              <w:rPr>
                <w:ins w:id="785" w:author="ENA" w:date="2021-02-16T19:04:00Z"/>
                <w:color w:val="000000"/>
                <w:spacing w:val="0"/>
                <w:szCs w:val="22"/>
                <w:lang w:eastAsia="en-GB"/>
              </w:rPr>
            </w:pPr>
            <w:ins w:id="786" w:author="ENA" w:date="2021-02-16T19:04:00Z">
              <w:r w:rsidRPr="00CE2C6E">
                <w:rPr>
                  <w:spacing w:val="0"/>
                  <w:szCs w:val="22"/>
                </w:rPr>
                <w:t>8</w:t>
              </w:r>
            </w:ins>
          </w:p>
        </w:tc>
        <w:tc>
          <w:tcPr>
            <w:tcW w:w="8391" w:type="dxa"/>
            <w:tcBorders>
              <w:top w:val="nil"/>
              <w:left w:val="nil"/>
              <w:bottom w:val="single" w:sz="4" w:space="0" w:color="auto"/>
              <w:right w:val="single" w:sz="4" w:space="0" w:color="auto"/>
            </w:tcBorders>
            <w:shd w:val="clear" w:color="000000" w:fill="FFFFFF"/>
            <w:noWrap/>
          </w:tcPr>
          <w:p w14:paraId="6756FCF2" w14:textId="77777777" w:rsidR="00521970" w:rsidRPr="00CE2C6E" w:rsidRDefault="00521970" w:rsidP="003B3649">
            <w:pPr>
              <w:spacing w:before="40" w:after="40"/>
              <w:rPr>
                <w:ins w:id="787" w:author="ENA" w:date="2021-02-16T19:04:00Z"/>
                <w:spacing w:val="0"/>
                <w:szCs w:val="22"/>
                <w:lang w:eastAsia="en-GB"/>
              </w:rPr>
            </w:pPr>
            <w:ins w:id="788" w:author="ENA" w:date="2021-02-16T19:04:00Z">
              <w:r w:rsidRPr="00CE2C6E">
                <w:rPr>
                  <w:spacing w:val="0"/>
                  <w:szCs w:val="22"/>
                </w:rPr>
                <w:t>Interconnector</w:t>
              </w:r>
            </w:ins>
          </w:p>
        </w:tc>
      </w:tr>
      <w:tr w:rsidR="00521970" w:rsidRPr="00BE246C" w14:paraId="5CBE2644" w14:textId="77777777" w:rsidTr="003B3649">
        <w:trPr>
          <w:trHeight w:val="300"/>
          <w:ins w:id="78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294D58C2" w14:textId="77777777" w:rsidR="00521970" w:rsidRPr="00CE2C6E" w:rsidRDefault="00521970" w:rsidP="003B3649">
            <w:pPr>
              <w:spacing w:before="40" w:after="40"/>
              <w:jc w:val="center"/>
              <w:rPr>
                <w:ins w:id="790" w:author="ENA" w:date="2021-02-16T19:04:00Z"/>
                <w:color w:val="000000"/>
                <w:spacing w:val="0"/>
                <w:szCs w:val="22"/>
                <w:lang w:eastAsia="en-GB"/>
              </w:rPr>
            </w:pPr>
            <w:ins w:id="791" w:author="ENA" w:date="2021-02-16T19:04:00Z">
              <w:r w:rsidRPr="00CE2C6E">
                <w:rPr>
                  <w:spacing w:val="0"/>
                  <w:szCs w:val="22"/>
                </w:rPr>
                <w:t>9</w:t>
              </w:r>
            </w:ins>
          </w:p>
        </w:tc>
        <w:tc>
          <w:tcPr>
            <w:tcW w:w="8391" w:type="dxa"/>
            <w:tcBorders>
              <w:top w:val="nil"/>
              <w:left w:val="nil"/>
              <w:bottom w:val="single" w:sz="4" w:space="0" w:color="auto"/>
              <w:right w:val="single" w:sz="4" w:space="0" w:color="auto"/>
            </w:tcBorders>
            <w:shd w:val="clear" w:color="000000" w:fill="FFFFFF"/>
            <w:noWrap/>
          </w:tcPr>
          <w:p w14:paraId="1752C0E1" w14:textId="77777777" w:rsidR="00521970" w:rsidRPr="00CE2C6E" w:rsidRDefault="00521970" w:rsidP="003B3649">
            <w:pPr>
              <w:spacing w:before="40" w:after="40"/>
              <w:rPr>
                <w:ins w:id="792" w:author="ENA" w:date="2021-02-16T19:04:00Z"/>
                <w:spacing w:val="0"/>
                <w:szCs w:val="22"/>
                <w:lang w:eastAsia="en-GB"/>
              </w:rPr>
            </w:pPr>
            <w:ins w:id="793" w:author="ENA" w:date="2021-02-16T19:04:00Z">
              <w:r w:rsidRPr="00CE2C6E">
                <w:rPr>
                  <w:spacing w:val="0"/>
                  <w:szCs w:val="22"/>
                </w:rPr>
                <w:t>Offshore wind turbines</w:t>
              </w:r>
            </w:ins>
          </w:p>
        </w:tc>
      </w:tr>
      <w:tr w:rsidR="00521970" w:rsidRPr="00BE246C" w14:paraId="104F5E4C" w14:textId="77777777" w:rsidTr="003B3649">
        <w:trPr>
          <w:trHeight w:val="300"/>
          <w:ins w:id="79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05CEF731" w14:textId="77777777" w:rsidR="00521970" w:rsidRPr="00CE2C6E" w:rsidRDefault="00521970" w:rsidP="003B3649">
            <w:pPr>
              <w:spacing w:before="40" w:after="40"/>
              <w:jc w:val="center"/>
              <w:rPr>
                <w:ins w:id="795" w:author="ENA" w:date="2021-02-16T19:04:00Z"/>
                <w:color w:val="000000"/>
                <w:spacing w:val="0"/>
                <w:szCs w:val="22"/>
                <w:lang w:eastAsia="en-GB"/>
              </w:rPr>
            </w:pPr>
            <w:ins w:id="796" w:author="ENA" w:date="2021-02-16T19:04:00Z">
              <w:r w:rsidRPr="00CE2C6E">
                <w:rPr>
                  <w:spacing w:val="0"/>
                  <w:szCs w:val="22"/>
                </w:rPr>
                <w:t>10</w:t>
              </w:r>
            </w:ins>
          </w:p>
        </w:tc>
        <w:tc>
          <w:tcPr>
            <w:tcW w:w="8391" w:type="dxa"/>
            <w:tcBorders>
              <w:top w:val="nil"/>
              <w:left w:val="nil"/>
              <w:bottom w:val="single" w:sz="4" w:space="0" w:color="auto"/>
              <w:right w:val="single" w:sz="4" w:space="0" w:color="auto"/>
            </w:tcBorders>
            <w:shd w:val="clear" w:color="000000" w:fill="FFFFFF"/>
            <w:noWrap/>
          </w:tcPr>
          <w:p w14:paraId="6FEDC945" w14:textId="77777777" w:rsidR="00521970" w:rsidRPr="00CE2C6E" w:rsidRDefault="00521970" w:rsidP="003B3649">
            <w:pPr>
              <w:spacing w:before="40" w:after="40"/>
              <w:rPr>
                <w:ins w:id="797" w:author="ENA" w:date="2021-02-16T19:04:00Z"/>
                <w:spacing w:val="0"/>
                <w:szCs w:val="22"/>
                <w:lang w:eastAsia="en-GB"/>
              </w:rPr>
            </w:pPr>
            <w:ins w:id="798" w:author="ENA" w:date="2021-02-16T19:04:00Z">
              <w:r w:rsidRPr="00CE2C6E">
                <w:rPr>
                  <w:spacing w:val="0"/>
                  <w:szCs w:val="22"/>
                </w:rPr>
                <w:t>Onshore wind turbines</w:t>
              </w:r>
            </w:ins>
          </w:p>
        </w:tc>
      </w:tr>
      <w:tr w:rsidR="00521970" w:rsidRPr="00BE246C" w14:paraId="26483A35" w14:textId="77777777" w:rsidTr="003B3649">
        <w:trPr>
          <w:trHeight w:val="300"/>
          <w:ins w:id="79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4FE13165" w14:textId="77777777" w:rsidR="00521970" w:rsidRPr="00CE2C6E" w:rsidRDefault="00521970" w:rsidP="003B3649">
            <w:pPr>
              <w:spacing w:before="40" w:after="40"/>
              <w:jc w:val="center"/>
              <w:rPr>
                <w:ins w:id="800" w:author="ENA" w:date="2021-02-16T19:04:00Z"/>
                <w:color w:val="000000"/>
                <w:spacing w:val="0"/>
                <w:szCs w:val="22"/>
                <w:lang w:eastAsia="en-GB"/>
              </w:rPr>
            </w:pPr>
            <w:ins w:id="801" w:author="ENA" w:date="2021-02-16T19:04:00Z">
              <w:r w:rsidRPr="00CE2C6E">
                <w:rPr>
                  <w:spacing w:val="0"/>
                  <w:szCs w:val="22"/>
                </w:rPr>
                <w:t>11</w:t>
              </w:r>
            </w:ins>
          </w:p>
        </w:tc>
        <w:tc>
          <w:tcPr>
            <w:tcW w:w="8391" w:type="dxa"/>
            <w:tcBorders>
              <w:top w:val="nil"/>
              <w:left w:val="nil"/>
              <w:bottom w:val="single" w:sz="4" w:space="0" w:color="auto"/>
              <w:right w:val="single" w:sz="4" w:space="0" w:color="auto"/>
            </w:tcBorders>
            <w:shd w:val="clear" w:color="000000" w:fill="FFFFFF"/>
            <w:noWrap/>
          </w:tcPr>
          <w:p w14:paraId="0D30DAD8" w14:textId="77777777" w:rsidR="00521970" w:rsidRPr="00CE2C6E" w:rsidRDefault="00521970" w:rsidP="003B3649">
            <w:pPr>
              <w:spacing w:before="40" w:after="40"/>
              <w:rPr>
                <w:ins w:id="802" w:author="ENA" w:date="2021-02-16T19:04:00Z"/>
                <w:spacing w:val="0"/>
                <w:szCs w:val="22"/>
                <w:lang w:eastAsia="en-GB"/>
              </w:rPr>
            </w:pPr>
            <w:ins w:id="803" w:author="ENA" w:date="2021-02-16T19:04:00Z">
              <w:r w:rsidRPr="00CE2C6E">
                <w:rPr>
                  <w:spacing w:val="0"/>
                  <w:szCs w:val="22"/>
                </w:rPr>
                <w:t>Photovoltaic</w:t>
              </w:r>
            </w:ins>
          </w:p>
        </w:tc>
      </w:tr>
      <w:tr w:rsidR="00521970" w:rsidRPr="00BE246C" w14:paraId="3660E4F8" w14:textId="77777777" w:rsidTr="003B3649">
        <w:trPr>
          <w:trHeight w:val="300"/>
          <w:ins w:id="80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3BEDBD66" w14:textId="77777777" w:rsidR="00521970" w:rsidRPr="00CE2C6E" w:rsidRDefault="00521970" w:rsidP="003B3649">
            <w:pPr>
              <w:spacing w:before="40" w:after="40"/>
              <w:jc w:val="center"/>
              <w:rPr>
                <w:ins w:id="805" w:author="ENA" w:date="2021-02-16T19:04:00Z"/>
                <w:color w:val="000000"/>
                <w:spacing w:val="0"/>
                <w:szCs w:val="22"/>
                <w:lang w:eastAsia="en-GB"/>
              </w:rPr>
            </w:pPr>
            <w:ins w:id="806" w:author="ENA" w:date="2021-02-16T19:04:00Z">
              <w:r w:rsidRPr="00CE2C6E">
                <w:rPr>
                  <w:spacing w:val="0"/>
                  <w:szCs w:val="22"/>
                </w:rPr>
                <w:t>12</w:t>
              </w:r>
            </w:ins>
          </w:p>
        </w:tc>
        <w:tc>
          <w:tcPr>
            <w:tcW w:w="8391" w:type="dxa"/>
            <w:tcBorders>
              <w:top w:val="nil"/>
              <w:left w:val="nil"/>
              <w:bottom w:val="single" w:sz="4" w:space="0" w:color="auto"/>
              <w:right w:val="single" w:sz="4" w:space="0" w:color="auto"/>
            </w:tcBorders>
            <w:shd w:val="clear" w:color="000000" w:fill="FFFFFF"/>
            <w:noWrap/>
          </w:tcPr>
          <w:p w14:paraId="2A87CA19" w14:textId="77777777" w:rsidR="00521970" w:rsidRPr="00CE2C6E" w:rsidRDefault="00521970" w:rsidP="003B3649">
            <w:pPr>
              <w:spacing w:before="40" w:after="40"/>
              <w:rPr>
                <w:ins w:id="807" w:author="ENA" w:date="2021-02-16T19:04:00Z"/>
                <w:spacing w:val="0"/>
                <w:szCs w:val="22"/>
                <w:lang w:eastAsia="en-GB"/>
              </w:rPr>
            </w:pPr>
            <w:ins w:id="808" w:author="ENA" w:date="2021-02-16T19:04:00Z">
              <w:r w:rsidRPr="00CE2C6E">
                <w:rPr>
                  <w:spacing w:val="0"/>
                  <w:szCs w:val="22"/>
                </w:rPr>
                <w:t>Steam turbine (thermal power plant)</w:t>
              </w:r>
            </w:ins>
          </w:p>
        </w:tc>
      </w:tr>
      <w:tr w:rsidR="00521970" w:rsidRPr="00BE246C" w14:paraId="4446B6CD" w14:textId="77777777" w:rsidTr="003B3649">
        <w:trPr>
          <w:trHeight w:val="300"/>
          <w:ins w:id="80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3E3CC74D" w14:textId="77777777" w:rsidR="00521970" w:rsidRPr="00CE2C6E" w:rsidRDefault="00521970" w:rsidP="003B3649">
            <w:pPr>
              <w:spacing w:before="40" w:after="40"/>
              <w:jc w:val="center"/>
              <w:rPr>
                <w:ins w:id="810" w:author="ENA" w:date="2021-02-16T19:04:00Z"/>
                <w:color w:val="000000"/>
                <w:spacing w:val="0"/>
                <w:szCs w:val="22"/>
                <w:lang w:eastAsia="en-GB"/>
              </w:rPr>
            </w:pPr>
            <w:ins w:id="811" w:author="ENA" w:date="2021-02-16T19:04:00Z">
              <w:r w:rsidRPr="00CE2C6E">
                <w:rPr>
                  <w:spacing w:val="0"/>
                  <w:szCs w:val="22"/>
                </w:rPr>
                <w:t>13</w:t>
              </w:r>
            </w:ins>
          </w:p>
        </w:tc>
        <w:tc>
          <w:tcPr>
            <w:tcW w:w="8391" w:type="dxa"/>
            <w:tcBorders>
              <w:top w:val="nil"/>
              <w:left w:val="nil"/>
              <w:bottom w:val="single" w:sz="4" w:space="0" w:color="auto"/>
              <w:right w:val="single" w:sz="4" w:space="0" w:color="auto"/>
            </w:tcBorders>
            <w:shd w:val="clear" w:color="000000" w:fill="FFFFFF"/>
            <w:noWrap/>
          </w:tcPr>
          <w:p w14:paraId="3CB69A35" w14:textId="77777777" w:rsidR="00521970" w:rsidRPr="00CE2C6E" w:rsidRDefault="00521970" w:rsidP="003B3649">
            <w:pPr>
              <w:spacing w:before="40" w:after="40"/>
              <w:rPr>
                <w:ins w:id="812" w:author="ENA" w:date="2021-02-16T19:04:00Z"/>
                <w:spacing w:val="0"/>
                <w:szCs w:val="22"/>
                <w:lang w:eastAsia="en-GB"/>
              </w:rPr>
            </w:pPr>
            <w:ins w:id="813" w:author="ENA" w:date="2021-02-16T19:04:00Z">
              <w:r w:rsidRPr="00CE2C6E">
                <w:rPr>
                  <w:spacing w:val="0"/>
                  <w:szCs w:val="22"/>
                </w:rPr>
                <w:t>Steam-gas turbine (CCGT)</w:t>
              </w:r>
            </w:ins>
          </w:p>
        </w:tc>
      </w:tr>
      <w:tr w:rsidR="00521970" w:rsidRPr="00BE246C" w14:paraId="55075C09" w14:textId="77777777" w:rsidTr="003B3649">
        <w:trPr>
          <w:trHeight w:val="300"/>
          <w:ins w:id="81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67DF9E40" w14:textId="77777777" w:rsidR="00521970" w:rsidRPr="00CE2C6E" w:rsidRDefault="00521970" w:rsidP="003B3649">
            <w:pPr>
              <w:spacing w:before="40" w:after="40"/>
              <w:jc w:val="center"/>
              <w:rPr>
                <w:ins w:id="815" w:author="ENA" w:date="2021-02-16T19:04:00Z"/>
                <w:color w:val="000000"/>
                <w:spacing w:val="0"/>
                <w:szCs w:val="22"/>
                <w:lang w:eastAsia="en-GB"/>
              </w:rPr>
            </w:pPr>
            <w:ins w:id="816" w:author="ENA" w:date="2021-02-16T19:04:00Z">
              <w:r w:rsidRPr="00CE2C6E">
                <w:rPr>
                  <w:spacing w:val="0"/>
                  <w:szCs w:val="22"/>
                </w:rPr>
                <w:t>14</w:t>
              </w:r>
            </w:ins>
          </w:p>
        </w:tc>
        <w:tc>
          <w:tcPr>
            <w:tcW w:w="8391" w:type="dxa"/>
            <w:tcBorders>
              <w:top w:val="nil"/>
              <w:left w:val="nil"/>
              <w:bottom w:val="single" w:sz="4" w:space="0" w:color="auto"/>
              <w:right w:val="single" w:sz="4" w:space="0" w:color="auto"/>
            </w:tcBorders>
            <w:shd w:val="clear" w:color="000000" w:fill="FFFFFF"/>
            <w:noWrap/>
          </w:tcPr>
          <w:p w14:paraId="08C6FDE8" w14:textId="77777777" w:rsidR="00521970" w:rsidRPr="00CE2C6E" w:rsidRDefault="00521970" w:rsidP="003B3649">
            <w:pPr>
              <w:spacing w:before="40" w:after="40"/>
              <w:rPr>
                <w:ins w:id="817" w:author="ENA" w:date="2021-02-16T19:04:00Z"/>
                <w:spacing w:val="0"/>
                <w:szCs w:val="22"/>
                <w:lang w:eastAsia="en-GB"/>
              </w:rPr>
            </w:pPr>
            <w:ins w:id="818" w:author="ENA" w:date="2021-02-16T19:04:00Z">
              <w:r w:rsidRPr="00CE2C6E">
                <w:rPr>
                  <w:spacing w:val="0"/>
                  <w:szCs w:val="22"/>
                </w:rPr>
                <w:t>Tidal lagoons</w:t>
              </w:r>
            </w:ins>
          </w:p>
        </w:tc>
      </w:tr>
      <w:tr w:rsidR="00521970" w:rsidRPr="00BE246C" w14:paraId="4B07F29D" w14:textId="77777777" w:rsidTr="003B3649">
        <w:trPr>
          <w:trHeight w:val="300"/>
          <w:ins w:id="81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1662AC4C" w14:textId="77777777" w:rsidR="00521970" w:rsidRPr="00CE2C6E" w:rsidRDefault="00521970" w:rsidP="003B3649">
            <w:pPr>
              <w:spacing w:before="40" w:after="40"/>
              <w:jc w:val="center"/>
              <w:rPr>
                <w:ins w:id="820" w:author="ENA" w:date="2021-02-16T19:04:00Z"/>
                <w:color w:val="000000"/>
                <w:spacing w:val="0"/>
                <w:szCs w:val="22"/>
                <w:lang w:eastAsia="en-GB"/>
              </w:rPr>
            </w:pPr>
            <w:ins w:id="821" w:author="ENA" w:date="2021-02-16T19:04:00Z">
              <w:r w:rsidRPr="00CE2C6E">
                <w:rPr>
                  <w:spacing w:val="0"/>
                  <w:szCs w:val="22"/>
                </w:rPr>
                <w:t>15</w:t>
              </w:r>
            </w:ins>
          </w:p>
        </w:tc>
        <w:tc>
          <w:tcPr>
            <w:tcW w:w="8391" w:type="dxa"/>
            <w:tcBorders>
              <w:top w:val="nil"/>
              <w:left w:val="nil"/>
              <w:bottom w:val="single" w:sz="4" w:space="0" w:color="auto"/>
              <w:right w:val="single" w:sz="4" w:space="0" w:color="auto"/>
            </w:tcBorders>
            <w:shd w:val="clear" w:color="000000" w:fill="FFFFFF"/>
            <w:noWrap/>
          </w:tcPr>
          <w:p w14:paraId="6278B015" w14:textId="77777777" w:rsidR="00521970" w:rsidRPr="00CE2C6E" w:rsidRDefault="00521970" w:rsidP="003B3649">
            <w:pPr>
              <w:spacing w:before="40" w:after="40"/>
              <w:rPr>
                <w:ins w:id="822" w:author="ENA" w:date="2021-02-16T19:04:00Z"/>
                <w:spacing w:val="0"/>
                <w:szCs w:val="22"/>
                <w:lang w:eastAsia="en-GB"/>
              </w:rPr>
            </w:pPr>
            <w:ins w:id="823" w:author="ENA" w:date="2021-02-16T19:04:00Z">
              <w:r w:rsidRPr="00CE2C6E">
                <w:rPr>
                  <w:spacing w:val="0"/>
                  <w:szCs w:val="22"/>
                </w:rPr>
                <w:t>Tidal stream devices</w:t>
              </w:r>
            </w:ins>
          </w:p>
        </w:tc>
      </w:tr>
      <w:tr w:rsidR="00521970" w:rsidRPr="00BE246C" w14:paraId="0AD7D177" w14:textId="77777777" w:rsidTr="003B3649">
        <w:trPr>
          <w:trHeight w:val="300"/>
          <w:ins w:id="82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0AF35AD6" w14:textId="77777777" w:rsidR="00521970" w:rsidRPr="00CE2C6E" w:rsidRDefault="00521970" w:rsidP="003B3649">
            <w:pPr>
              <w:spacing w:before="40" w:after="40"/>
              <w:jc w:val="center"/>
              <w:rPr>
                <w:ins w:id="825" w:author="ENA" w:date="2021-02-16T19:04:00Z"/>
                <w:color w:val="000000"/>
                <w:spacing w:val="0"/>
                <w:szCs w:val="22"/>
                <w:lang w:eastAsia="en-GB"/>
              </w:rPr>
            </w:pPr>
            <w:ins w:id="826" w:author="ENA" w:date="2021-02-16T19:04:00Z">
              <w:r w:rsidRPr="00CE2C6E">
                <w:rPr>
                  <w:spacing w:val="0"/>
                  <w:szCs w:val="22"/>
                </w:rPr>
                <w:t>16</w:t>
              </w:r>
            </w:ins>
          </w:p>
        </w:tc>
        <w:tc>
          <w:tcPr>
            <w:tcW w:w="8391" w:type="dxa"/>
            <w:tcBorders>
              <w:top w:val="nil"/>
              <w:left w:val="nil"/>
              <w:bottom w:val="single" w:sz="4" w:space="0" w:color="auto"/>
              <w:right w:val="single" w:sz="4" w:space="0" w:color="auto"/>
            </w:tcBorders>
            <w:shd w:val="clear" w:color="000000" w:fill="FFFFFF"/>
            <w:noWrap/>
          </w:tcPr>
          <w:p w14:paraId="34F08980" w14:textId="77777777" w:rsidR="00521970" w:rsidRPr="00CE2C6E" w:rsidRDefault="00521970" w:rsidP="003B3649">
            <w:pPr>
              <w:spacing w:before="40" w:after="40"/>
              <w:rPr>
                <w:ins w:id="827" w:author="ENA" w:date="2021-02-16T19:04:00Z"/>
                <w:color w:val="000000"/>
                <w:spacing w:val="0"/>
                <w:szCs w:val="22"/>
                <w:lang w:eastAsia="en-GB"/>
              </w:rPr>
            </w:pPr>
            <w:ins w:id="828" w:author="ENA" w:date="2021-02-16T19:04:00Z">
              <w:r w:rsidRPr="00CE2C6E">
                <w:rPr>
                  <w:spacing w:val="0"/>
                  <w:szCs w:val="22"/>
                </w:rPr>
                <w:t>Wave devices</w:t>
              </w:r>
            </w:ins>
          </w:p>
        </w:tc>
      </w:tr>
      <w:tr w:rsidR="00521970" w:rsidRPr="00BE246C" w14:paraId="2CEA7174" w14:textId="77777777" w:rsidTr="003B3649">
        <w:trPr>
          <w:trHeight w:val="300"/>
          <w:ins w:id="82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148B6D2B" w14:textId="77777777" w:rsidR="00521970" w:rsidRPr="00CE2C6E" w:rsidRDefault="00521970" w:rsidP="003B3649">
            <w:pPr>
              <w:spacing w:before="40" w:after="40"/>
              <w:jc w:val="center"/>
              <w:rPr>
                <w:ins w:id="830" w:author="ENA" w:date="2021-02-16T19:04:00Z"/>
                <w:color w:val="000000"/>
                <w:spacing w:val="0"/>
                <w:szCs w:val="22"/>
                <w:lang w:eastAsia="en-GB"/>
              </w:rPr>
            </w:pPr>
            <w:ins w:id="831" w:author="ENA" w:date="2021-02-16T19:04:00Z">
              <w:r w:rsidRPr="00CE2C6E">
                <w:rPr>
                  <w:spacing w:val="0"/>
                  <w:szCs w:val="22"/>
                </w:rPr>
                <w:t>17</w:t>
              </w:r>
            </w:ins>
          </w:p>
        </w:tc>
        <w:tc>
          <w:tcPr>
            <w:tcW w:w="8391" w:type="dxa"/>
            <w:tcBorders>
              <w:top w:val="nil"/>
              <w:left w:val="nil"/>
              <w:bottom w:val="single" w:sz="4" w:space="0" w:color="auto"/>
              <w:right w:val="single" w:sz="4" w:space="0" w:color="auto"/>
            </w:tcBorders>
            <w:shd w:val="clear" w:color="000000" w:fill="FFFFFF"/>
            <w:noWrap/>
          </w:tcPr>
          <w:p w14:paraId="43E7C12B" w14:textId="77777777" w:rsidR="00521970" w:rsidRPr="00CE2C6E" w:rsidRDefault="00521970" w:rsidP="003B3649">
            <w:pPr>
              <w:spacing w:before="40" w:after="40"/>
              <w:rPr>
                <w:ins w:id="832" w:author="ENA" w:date="2021-02-16T19:04:00Z"/>
                <w:color w:val="000000"/>
                <w:spacing w:val="0"/>
                <w:szCs w:val="22"/>
                <w:lang w:eastAsia="en-GB"/>
              </w:rPr>
            </w:pPr>
            <w:ins w:id="833" w:author="ENA" w:date="2021-02-16T19:04:00Z">
              <w:r w:rsidRPr="00CE2C6E">
                <w:rPr>
                  <w:spacing w:val="0"/>
                  <w:szCs w:val="22"/>
                </w:rPr>
                <w:t>Storage - Chemical - Ammonia</w:t>
              </w:r>
            </w:ins>
          </w:p>
        </w:tc>
      </w:tr>
      <w:tr w:rsidR="00521970" w:rsidRPr="00BE246C" w14:paraId="05650E3E" w14:textId="77777777" w:rsidTr="003B3649">
        <w:trPr>
          <w:trHeight w:val="300"/>
          <w:ins w:id="83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390F3905" w14:textId="77777777" w:rsidR="00521970" w:rsidRPr="00CE2C6E" w:rsidRDefault="00521970" w:rsidP="003B3649">
            <w:pPr>
              <w:spacing w:before="40" w:after="40"/>
              <w:jc w:val="center"/>
              <w:rPr>
                <w:ins w:id="835" w:author="ENA" w:date="2021-02-16T19:04:00Z"/>
                <w:color w:val="000000"/>
                <w:spacing w:val="0"/>
                <w:szCs w:val="22"/>
                <w:lang w:eastAsia="en-GB"/>
              </w:rPr>
            </w:pPr>
            <w:ins w:id="836" w:author="ENA" w:date="2021-02-16T19:04:00Z">
              <w:r w:rsidRPr="00CE2C6E">
                <w:rPr>
                  <w:spacing w:val="0"/>
                  <w:szCs w:val="22"/>
                </w:rPr>
                <w:t>18</w:t>
              </w:r>
            </w:ins>
          </w:p>
        </w:tc>
        <w:tc>
          <w:tcPr>
            <w:tcW w:w="8391" w:type="dxa"/>
            <w:tcBorders>
              <w:top w:val="nil"/>
              <w:left w:val="nil"/>
              <w:bottom w:val="single" w:sz="4" w:space="0" w:color="auto"/>
              <w:right w:val="single" w:sz="4" w:space="0" w:color="auto"/>
            </w:tcBorders>
            <w:shd w:val="clear" w:color="000000" w:fill="FFFFFF"/>
            <w:noWrap/>
          </w:tcPr>
          <w:p w14:paraId="180B5268" w14:textId="77777777" w:rsidR="00521970" w:rsidRPr="00CE2C6E" w:rsidRDefault="00521970" w:rsidP="003B3649">
            <w:pPr>
              <w:spacing w:before="40" w:after="40"/>
              <w:rPr>
                <w:ins w:id="837" w:author="ENA" w:date="2021-02-16T19:04:00Z"/>
                <w:color w:val="000000"/>
                <w:spacing w:val="0"/>
                <w:szCs w:val="22"/>
                <w:lang w:eastAsia="en-GB"/>
              </w:rPr>
            </w:pPr>
            <w:ins w:id="838" w:author="ENA" w:date="2021-02-16T19:04:00Z">
              <w:r w:rsidRPr="00CE2C6E">
                <w:rPr>
                  <w:spacing w:val="0"/>
                  <w:szCs w:val="22"/>
                </w:rPr>
                <w:t>Storage - Chemical - Hydrogen</w:t>
              </w:r>
            </w:ins>
          </w:p>
        </w:tc>
      </w:tr>
      <w:tr w:rsidR="00521970" w:rsidRPr="00BE246C" w14:paraId="029F2E4F" w14:textId="77777777" w:rsidTr="003B3649">
        <w:trPr>
          <w:trHeight w:val="300"/>
          <w:ins w:id="83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10E00551" w14:textId="77777777" w:rsidR="00521970" w:rsidRPr="00CE2C6E" w:rsidRDefault="00521970" w:rsidP="003B3649">
            <w:pPr>
              <w:spacing w:before="40" w:after="40"/>
              <w:jc w:val="center"/>
              <w:rPr>
                <w:ins w:id="840" w:author="ENA" w:date="2021-02-16T19:04:00Z"/>
                <w:color w:val="000000"/>
                <w:spacing w:val="0"/>
                <w:szCs w:val="22"/>
                <w:lang w:eastAsia="en-GB"/>
              </w:rPr>
            </w:pPr>
            <w:ins w:id="841" w:author="ENA" w:date="2021-02-16T19:04:00Z">
              <w:r w:rsidRPr="00CE2C6E">
                <w:rPr>
                  <w:spacing w:val="0"/>
                  <w:szCs w:val="22"/>
                </w:rPr>
                <w:t>19</w:t>
              </w:r>
            </w:ins>
          </w:p>
        </w:tc>
        <w:tc>
          <w:tcPr>
            <w:tcW w:w="8391" w:type="dxa"/>
            <w:tcBorders>
              <w:top w:val="nil"/>
              <w:left w:val="nil"/>
              <w:bottom w:val="single" w:sz="4" w:space="0" w:color="auto"/>
              <w:right w:val="single" w:sz="4" w:space="0" w:color="auto"/>
            </w:tcBorders>
            <w:shd w:val="clear" w:color="000000" w:fill="FFFFFF"/>
            <w:noWrap/>
          </w:tcPr>
          <w:p w14:paraId="7D38AF04" w14:textId="77777777" w:rsidR="00521970" w:rsidRPr="00CE2C6E" w:rsidRDefault="00521970" w:rsidP="003B3649">
            <w:pPr>
              <w:spacing w:before="40" w:after="40"/>
              <w:rPr>
                <w:ins w:id="842" w:author="ENA" w:date="2021-02-16T19:04:00Z"/>
                <w:color w:val="000000"/>
                <w:spacing w:val="0"/>
                <w:szCs w:val="22"/>
                <w:lang w:eastAsia="en-GB"/>
              </w:rPr>
            </w:pPr>
            <w:ins w:id="843" w:author="ENA" w:date="2021-02-16T19:04:00Z">
              <w:r w:rsidRPr="00CE2C6E">
                <w:rPr>
                  <w:spacing w:val="0"/>
                  <w:szCs w:val="22"/>
                </w:rPr>
                <w:t>Storage - Chemical - Synthetic Fuels</w:t>
              </w:r>
            </w:ins>
          </w:p>
        </w:tc>
      </w:tr>
      <w:tr w:rsidR="00521970" w:rsidRPr="00BE246C" w14:paraId="2379C03D" w14:textId="77777777" w:rsidTr="003B3649">
        <w:trPr>
          <w:trHeight w:val="300"/>
          <w:ins w:id="84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2FC037EF" w14:textId="77777777" w:rsidR="00521970" w:rsidRPr="00CE2C6E" w:rsidRDefault="00521970" w:rsidP="003B3649">
            <w:pPr>
              <w:spacing w:before="40" w:after="40"/>
              <w:jc w:val="center"/>
              <w:rPr>
                <w:ins w:id="845" w:author="ENA" w:date="2021-02-16T19:04:00Z"/>
                <w:color w:val="000000"/>
                <w:spacing w:val="0"/>
                <w:szCs w:val="22"/>
                <w:lang w:eastAsia="en-GB"/>
              </w:rPr>
            </w:pPr>
            <w:ins w:id="846" w:author="ENA" w:date="2021-02-16T19:04:00Z">
              <w:r w:rsidRPr="00CE2C6E">
                <w:rPr>
                  <w:spacing w:val="0"/>
                  <w:szCs w:val="22"/>
                </w:rPr>
                <w:t>20</w:t>
              </w:r>
            </w:ins>
          </w:p>
        </w:tc>
        <w:tc>
          <w:tcPr>
            <w:tcW w:w="8391" w:type="dxa"/>
            <w:tcBorders>
              <w:top w:val="nil"/>
              <w:left w:val="nil"/>
              <w:bottom w:val="single" w:sz="4" w:space="0" w:color="auto"/>
              <w:right w:val="single" w:sz="4" w:space="0" w:color="auto"/>
            </w:tcBorders>
            <w:shd w:val="clear" w:color="000000" w:fill="FFFFFF"/>
            <w:noWrap/>
          </w:tcPr>
          <w:p w14:paraId="7C2E9E3F" w14:textId="77777777" w:rsidR="00521970" w:rsidRPr="00CE2C6E" w:rsidRDefault="00521970" w:rsidP="003B3649">
            <w:pPr>
              <w:spacing w:before="40" w:after="40"/>
              <w:rPr>
                <w:ins w:id="847" w:author="ENA" w:date="2021-02-16T19:04:00Z"/>
                <w:color w:val="000000"/>
                <w:spacing w:val="0"/>
                <w:szCs w:val="22"/>
                <w:lang w:eastAsia="en-GB"/>
              </w:rPr>
            </w:pPr>
            <w:ins w:id="848" w:author="ENA" w:date="2021-02-16T19:04:00Z">
              <w:r w:rsidRPr="00CE2C6E">
                <w:rPr>
                  <w:spacing w:val="0"/>
                  <w:szCs w:val="22"/>
                </w:rPr>
                <w:t>Storage - Chemical - Drop-in Fuels</w:t>
              </w:r>
            </w:ins>
          </w:p>
        </w:tc>
      </w:tr>
      <w:tr w:rsidR="00521970" w:rsidRPr="00BE246C" w14:paraId="022EACFE" w14:textId="77777777" w:rsidTr="003B3649">
        <w:trPr>
          <w:trHeight w:val="300"/>
          <w:ins w:id="84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10D0A6A0" w14:textId="77777777" w:rsidR="00521970" w:rsidRPr="00CE2C6E" w:rsidRDefault="00521970" w:rsidP="003B3649">
            <w:pPr>
              <w:spacing w:before="40" w:after="40"/>
              <w:jc w:val="center"/>
              <w:rPr>
                <w:ins w:id="850" w:author="ENA" w:date="2021-02-16T19:04:00Z"/>
                <w:color w:val="000000"/>
                <w:spacing w:val="0"/>
                <w:szCs w:val="22"/>
                <w:lang w:eastAsia="en-GB"/>
              </w:rPr>
            </w:pPr>
            <w:ins w:id="851" w:author="ENA" w:date="2021-02-16T19:04:00Z">
              <w:r w:rsidRPr="00CE2C6E">
                <w:rPr>
                  <w:spacing w:val="0"/>
                  <w:szCs w:val="22"/>
                </w:rPr>
                <w:t>21</w:t>
              </w:r>
            </w:ins>
          </w:p>
        </w:tc>
        <w:tc>
          <w:tcPr>
            <w:tcW w:w="8391" w:type="dxa"/>
            <w:tcBorders>
              <w:top w:val="nil"/>
              <w:left w:val="nil"/>
              <w:bottom w:val="single" w:sz="4" w:space="0" w:color="auto"/>
              <w:right w:val="single" w:sz="4" w:space="0" w:color="auto"/>
            </w:tcBorders>
            <w:shd w:val="clear" w:color="000000" w:fill="FFFFFF"/>
            <w:noWrap/>
          </w:tcPr>
          <w:p w14:paraId="2F950006" w14:textId="77777777" w:rsidR="00521970" w:rsidRPr="00CE2C6E" w:rsidRDefault="00521970" w:rsidP="003B3649">
            <w:pPr>
              <w:spacing w:before="40" w:after="40"/>
              <w:rPr>
                <w:ins w:id="852" w:author="ENA" w:date="2021-02-16T19:04:00Z"/>
                <w:color w:val="000000"/>
                <w:spacing w:val="0"/>
                <w:szCs w:val="22"/>
                <w:lang w:eastAsia="en-GB"/>
              </w:rPr>
            </w:pPr>
            <w:ins w:id="853" w:author="ENA" w:date="2021-02-16T19:04:00Z">
              <w:r w:rsidRPr="00CE2C6E">
                <w:rPr>
                  <w:spacing w:val="0"/>
                  <w:szCs w:val="22"/>
                </w:rPr>
                <w:t>Storage - Chemical - Methanol</w:t>
              </w:r>
            </w:ins>
          </w:p>
        </w:tc>
      </w:tr>
      <w:tr w:rsidR="00521970" w:rsidRPr="00BE246C" w14:paraId="21826733" w14:textId="77777777" w:rsidTr="003B3649">
        <w:trPr>
          <w:trHeight w:val="300"/>
          <w:ins w:id="85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53AF3256" w14:textId="77777777" w:rsidR="00521970" w:rsidRPr="00CE2C6E" w:rsidRDefault="00521970" w:rsidP="003B3649">
            <w:pPr>
              <w:spacing w:before="40" w:after="40"/>
              <w:jc w:val="center"/>
              <w:rPr>
                <w:ins w:id="855" w:author="ENA" w:date="2021-02-16T19:04:00Z"/>
                <w:color w:val="000000"/>
                <w:spacing w:val="0"/>
                <w:szCs w:val="22"/>
                <w:lang w:eastAsia="en-GB"/>
              </w:rPr>
            </w:pPr>
            <w:ins w:id="856" w:author="ENA" w:date="2021-02-16T19:04:00Z">
              <w:r w:rsidRPr="00CE2C6E">
                <w:rPr>
                  <w:spacing w:val="0"/>
                  <w:szCs w:val="22"/>
                </w:rPr>
                <w:t>22</w:t>
              </w:r>
            </w:ins>
          </w:p>
        </w:tc>
        <w:tc>
          <w:tcPr>
            <w:tcW w:w="8391" w:type="dxa"/>
            <w:tcBorders>
              <w:top w:val="nil"/>
              <w:left w:val="nil"/>
              <w:bottom w:val="single" w:sz="4" w:space="0" w:color="auto"/>
              <w:right w:val="single" w:sz="4" w:space="0" w:color="auto"/>
            </w:tcBorders>
            <w:shd w:val="clear" w:color="000000" w:fill="FFFFFF"/>
            <w:noWrap/>
          </w:tcPr>
          <w:p w14:paraId="032AF194" w14:textId="77777777" w:rsidR="00521970" w:rsidRPr="00CE2C6E" w:rsidRDefault="00521970" w:rsidP="003B3649">
            <w:pPr>
              <w:spacing w:before="40" w:after="40"/>
              <w:rPr>
                <w:ins w:id="857" w:author="ENA" w:date="2021-02-16T19:04:00Z"/>
                <w:color w:val="000000"/>
                <w:spacing w:val="0"/>
                <w:szCs w:val="22"/>
                <w:lang w:eastAsia="en-GB"/>
              </w:rPr>
            </w:pPr>
            <w:ins w:id="858" w:author="ENA" w:date="2021-02-16T19:04:00Z">
              <w:r w:rsidRPr="00CE2C6E">
                <w:rPr>
                  <w:spacing w:val="0"/>
                  <w:szCs w:val="22"/>
                </w:rPr>
                <w:t>Storage - Chemical - Synthetic Natural Gas</w:t>
              </w:r>
            </w:ins>
          </w:p>
        </w:tc>
      </w:tr>
      <w:tr w:rsidR="00521970" w:rsidRPr="00BE246C" w14:paraId="7660D80C" w14:textId="77777777" w:rsidTr="003B3649">
        <w:trPr>
          <w:trHeight w:val="300"/>
          <w:ins w:id="85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22BDDE5B" w14:textId="77777777" w:rsidR="00521970" w:rsidRPr="00CE2C6E" w:rsidRDefault="00521970" w:rsidP="003B3649">
            <w:pPr>
              <w:spacing w:before="40" w:after="40"/>
              <w:jc w:val="center"/>
              <w:rPr>
                <w:ins w:id="860" w:author="ENA" w:date="2021-02-16T19:04:00Z"/>
                <w:color w:val="000000"/>
                <w:spacing w:val="0"/>
                <w:szCs w:val="22"/>
                <w:lang w:eastAsia="en-GB"/>
              </w:rPr>
            </w:pPr>
            <w:ins w:id="861" w:author="ENA" w:date="2021-02-16T19:04:00Z">
              <w:r w:rsidRPr="00CE2C6E">
                <w:rPr>
                  <w:spacing w:val="0"/>
                  <w:szCs w:val="22"/>
                </w:rPr>
                <w:t>23</w:t>
              </w:r>
            </w:ins>
          </w:p>
        </w:tc>
        <w:tc>
          <w:tcPr>
            <w:tcW w:w="8391" w:type="dxa"/>
            <w:tcBorders>
              <w:top w:val="nil"/>
              <w:left w:val="nil"/>
              <w:bottom w:val="single" w:sz="4" w:space="0" w:color="auto"/>
              <w:right w:val="single" w:sz="4" w:space="0" w:color="auto"/>
            </w:tcBorders>
            <w:shd w:val="clear" w:color="000000" w:fill="FFFFFF"/>
            <w:noWrap/>
          </w:tcPr>
          <w:p w14:paraId="690816D5" w14:textId="77777777" w:rsidR="00521970" w:rsidRPr="00CE2C6E" w:rsidRDefault="00521970" w:rsidP="003B3649">
            <w:pPr>
              <w:spacing w:before="40" w:after="40"/>
              <w:rPr>
                <w:ins w:id="862" w:author="ENA" w:date="2021-02-16T19:04:00Z"/>
                <w:color w:val="000000"/>
                <w:spacing w:val="0"/>
                <w:szCs w:val="22"/>
                <w:lang w:eastAsia="en-GB"/>
              </w:rPr>
            </w:pPr>
            <w:ins w:id="863" w:author="ENA" w:date="2021-02-16T19:04:00Z">
              <w:r w:rsidRPr="00CE2C6E">
                <w:rPr>
                  <w:spacing w:val="0"/>
                  <w:szCs w:val="22"/>
                </w:rPr>
                <w:t>Storage - Electrical - Supercapacitors</w:t>
              </w:r>
            </w:ins>
          </w:p>
        </w:tc>
      </w:tr>
      <w:tr w:rsidR="00521970" w:rsidRPr="00BE246C" w14:paraId="5A9BE423" w14:textId="77777777" w:rsidTr="003B3649">
        <w:trPr>
          <w:trHeight w:val="300"/>
          <w:ins w:id="86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7C4D290F" w14:textId="77777777" w:rsidR="00521970" w:rsidRPr="00CE2C6E" w:rsidRDefault="00521970" w:rsidP="003B3649">
            <w:pPr>
              <w:spacing w:before="40" w:after="40"/>
              <w:jc w:val="center"/>
              <w:rPr>
                <w:ins w:id="865" w:author="ENA" w:date="2021-02-16T19:04:00Z"/>
                <w:color w:val="000000"/>
                <w:spacing w:val="0"/>
                <w:szCs w:val="22"/>
                <w:lang w:eastAsia="en-GB"/>
              </w:rPr>
            </w:pPr>
            <w:ins w:id="866" w:author="ENA" w:date="2021-02-16T19:04:00Z">
              <w:r w:rsidRPr="00CE2C6E">
                <w:rPr>
                  <w:spacing w:val="0"/>
                  <w:szCs w:val="22"/>
                </w:rPr>
                <w:t>24</w:t>
              </w:r>
            </w:ins>
          </w:p>
        </w:tc>
        <w:tc>
          <w:tcPr>
            <w:tcW w:w="8391" w:type="dxa"/>
            <w:tcBorders>
              <w:top w:val="nil"/>
              <w:left w:val="nil"/>
              <w:bottom w:val="single" w:sz="4" w:space="0" w:color="auto"/>
              <w:right w:val="single" w:sz="4" w:space="0" w:color="auto"/>
            </w:tcBorders>
            <w:shd w:val="clear" w:color="000000" w:fill="FFFFFF"/>
            <w:noWrap/>
          </w:tcPr>
          <w:p w14:paraId="372D2973" w14:textId="77777777" w:rsidR="00521970" w:rsidRPr="00CE2C6E" w:rsidRDefault="00521970" w:rsidP="003B3649">
            <w:pPr>
              <w:spacing w:before="40" w:after="40"/>
              <w:rPr>
                <w:ins w:id="867" w:author="ENA" w:date="2021-02-16T19:04:00Z"/>
                <w:color w:val="000000"/>
                <w:spacing w:val="0"/>
                <w:szCs w:val="22"/>
                <w:lang w:eastAsia="en-GB"/>
              </w:rPr>
            </w:pPr>
            <w:ins w:id="868" w:author="ENA" w:date="2021-02-16T19:04:00Z">
              <w:r w:rsidRPr="00CE2C6E">
                <w:rPr>
                  <w:spacing w:val="0"/>
                  <w:szCs w:val="22"/>
                </w:rPr>
                <w:t>Storage - Electrical - Superconducting Magnetic ES (SMES)</w:t>
              </w:r>
            </w:ins>
          </w:p>
        </w:tc>
      </w:tr>
      <w:tr w:rsidR="00521970" w:rsidRPr="00BE246C" w14:paraId="11D093DC" w14:textId="77777777" w:rsidTr="003B3649">
        <w:trPr>
          <w:trHeight w:val="300"/>
          <w:ins w:id="86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298BF7DF" w14:textId="77777777" w:rsidR="00521970" w:rsidRPr="00CE2C6E" w:rsidRDefault="00521970" w:rsidP="003B3649">
            <w:pPr>
              <w:spacing w:before="40" w:after="40"/>
              <w:jc w:val="center"/>
              <w:rPr>
                <w:ins w:id="870" w:author="ENA" w:date="2021-02-16T19:04:00Z"/>
                <w:spacing w:val="0"/>
                <w:szCs w:val="22"/>
                <w:lang w:eastAsia="en-GB"/>
              </w:rPr>
            </w:pPr>
            <w:ins w:id="871" w:author="ENA" w:date="2021-02-16T19:04:00Z">
              <w:r w:rsidRPr="00CE2C6E">
                <w:rPr>
                  <w:spacing w:val="0"/>
                  <w:szCs w:val="22"/>
                </w:rPr>
                <w:t>25</w:t>
              </w:r>
            </w:ins>
          </w:p>
        </w:tc>
        <w:tc>
          <w:tcPr>
            <w:tcW w:w="8391" w:type="dxa"/>
            <w:tcBorders>
              <w:top w:val="nil"/>
              <w:left w:val="nil"/>
              <w:bottom w:val="single" w:sz="4" w:space="0" w:color="auto"/>
              <w:right w:val="single" w:sz="4" w:space="0" w:color="auto"/>
            </w:tcBorders>
            <w:shd w:val="clear" w:color="000000" w:fill="FFFFFF"/>
            <w:noWrap/>
          </w:tcPr>
          <w:p w14:paraId="79B0E1BA" w14:textId="77777777" w:rsidR="00521970" w:rsidRPr="00CE2C6E" w:rsidRDefault="00521970" w:rsidP="003B3649">
            <w:pPr>
              <w:spacing w:before="40" w:after="40"/>
              <w:rPr>
                <w:ins w:id="872" w:author="ENA" w:date="2021-02-16T19:04:00Z"/>
                <w:color w:val="000000"/>
                <w:spacing w:val="0"/>
                <w:szCs w:val="22"/>
                <w:lang w:eastAsia="en-GB"/>
              </w:rPr>
            </w:pPr>
            <w:ins w:id="873" w:author="ENA" w:date="2021-02-16T19:04:00Z">
              <w:r w:rsidRPr="00CE2C6E">
                <w:rPr>
                  <w:spacing w:val="0"/>
                  <w:szCs w:val="22"/>
                </w:rPr>
                <w:t>Storage - Mechanical - Adiabatic Compressed Air</w:t>
              </w:r>
            </w:ins>
          </w:p>
        </w:tc>
      </w:tr>
      <w:tr w:rsidR="00521970" w:rsidRPr="00BE246C" w14:paraId="2073B357" w14:textId="77777777" w:rsidTr="003B3649">
        <w:trPr>
          <w:trHeight w:val="300"/>
          <w:ins w:id="87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09C518FF" w14:textId="77777777" w:rsidR="00521970" w:rsidRPr="00CE2C6E" w:rsidRDefault="00521970" w:rsidP="003B3649">
            <w:pPr>
              <w:spacing w:before="40" w:after="40"/>
              <w:jc w:val="center"/>
              <w:rPr>
                <w:ins w:id="875" w:author="ENA" w:date="2021-02-16T19:04:00Z"/>
                <w:color w:val="000000"/>
                <w:spacing w:val="0"/>
                <w:szCs w:val="22"/>
                <w:lang w:eastAsia="en-GB"/>
              </w:rPr>
            </w:pPr>
            <w:ins w:id="876" w:author="ENA" w:date="2021-02-16T19:04:00Z">
              <w:r w:rsidRPr="00CE2C6E">
                <w:rPr>
                  <w:spacing w:val="0"/>
                  <w:szCs w:val="22"/>
                </w:rPr>
                <w:t>26</w:t>
              </w:r>
            </w:ins>
          </w:p>
        </w:tc>
        <w:tc>
          <w:tcPr>
            <w:tcW w:w="8391" w:type="dxa"/>
            <w:tcBorders>
              <w:top w:val="nil"/>
              <w:left w:val="nil"/>
              <w:bottom w:val="single" w:sz="4" w:space="0" w:color="auto"/>
              <w:right w:val="single" w:sz="4" w:space="0" w:color="auto"/>
            </w:tcBorders>
            <w:shd w:val="clear" w:color="000000" w:fill="FFFFFF"/>
            <w:noWrap/>
          </w:tcPr>
          <w:p w14:paraId="695C9958" w14:textId="77777777" w:rsidR="00521970" w:rsidRPr="00CE2C6E" w:rsidRDefault="00521970" w:rsidP="003B3649">
            <w:pPr>
              <w:spacing w:before="40" w:after="40"/>
              <w:rPr>
                <w:ins w:id="877" w:author="ENA" w:date="2021-02-16T19:04:00Z"/>
                <w:color w:val="000000"/>
                <w:spacing w:val="0"/>
                <w:szCs w:val="22"/>
                <w:lang w:eastAsia="en-GB"/>
              </w:rPr>
            </w:pPr>
            <w:ins w:id="878" w:author="ENA" w:date="2021-02-16T19:04:00Z">
              <w:r w:rsidRPr="00CE2C6E">
                <w:rPr>
                  <w:spacing w:val="0"/>
                  <w:szCs w:val="22"/>
                </w:rPr>
                <w:t>Storage - Mechanical - Diabatic Compressed Air</w:t>
              </w:r>
            </w:ins>
          </w:p>
        </w:tc>
      </w:tr>
      <w:tr w:rsidR="00521970" w:rsidRPr="00BE246C" w14:paraId="6CCBE533" w14:textId="77777777" w:rsidTr="003B3649">
        <w:trPr>
          <w:trHeight w:val="300"/>
          <w:ins w:id="87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11B3D970" w14:textId="77777777" w:rsidR="00521970" w:rsidRPr="00CE2C6E" w:rsidRDefault="00521970" w:rsidP="003B3649">
            <w:pPr>
              <w:spacing w:before="40" w:after="40"/>
              <w:jc w:val="center"/>
              <w:rPr>
                <w:ins w:id="880" w:author="ENA" w:date="2021-02-16T19:04:00Z"/>
                <w:color w:val="000000"/>
                <w:spacing w:val="0"/>
                <w:szCs w:val="22"/>
                <w:lang w:eastAsia="en-GB"/>
              </w:rPr>
            </w:pPr>
            <w:ins w:id="881" w:author="ENA" w:date="2021-02-16T19:04:00Z">
              <w:r w:rsidRPr="00CE2C6E">
                <w:rPr>
                  <w:spacing w:val="0"/>
                  <w:szCs w:val="22"/>
                </w:rPr>
                <w:t>27</w:t>
              </w:r>
            </w:ins>
          </w:p>
        </w:tc>
        <w:tc>
          <w:tcPr>
            <w:tcW w:w="8391" w:type="dxa"/>
            <w:tcBorders>
              <w:top w:val="nil"/>
              <w:left w:val="nil"/>
              <w:bottom w:val="single" w:sz="4" w:space="0" w:color="auto"/>
              <w:right w:val="single" w:sz="4" w:space="0" w:color="auto"/>
            </w:tcBorders>
            <w:shd w:val="clear" w:color="000000" w:fill="FFFFFF"/>
            <w:noWrap/>
          </w:tcPr>
          <w:p w14:paraId="3BA96672" w14:textId="77777777" w:rsidR="00521970" w:rsidRPr="00CE2C6E" w:rsidRDefault="00521970" w:rsidP="003B3649">
            <w:pPr>
              <w:spacing w:before="40" w:after="40"/>
              <w:rPr>
                <w:ins w:id="882" w:author="ENA" w:date="2021-02-16T19:04:00Z"/>
                <w:color w:val="000000"/>
                <w:spacing w:val="0"/>
                <w:szCs w:val="22"/>
                <w:lang w:eastAsia="en-GB"/>
              </w:rPr>
            </w:pPr>
            <w:ins w:id="883" w:author="ENA" w:date="2021-02-16T19:04:00Z">
              <w:r w:rsidRPr="00CE2C6E">
                <w:rPr>
                  <w:spacing w:val="0"/>
                  <w:szCs w:val="22"/>
                </w:rPr>
                <w:t>Storage - Mechanical - Liquid Air Energy Storage</w:t>
              </w:r>
            </w:ins>
          </w:p>
        </w:tc>
      </w:tr>
      <w:tr w:rsidR="00521970" w:rsidRPr="00BE246C" w14:paraId="79E944A6" w14:textId="77777777" w:rsidTr="003B3649">
        <w:trPr>
          <w:trHeight w:val="300"/>
          <w:ins w:id="88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6524C1CC" w14:textId="77777777" w:rsidR="00521970" w:rsidRPr="00CE2C6E" w:rsidRDefault="00521970" w:rsidP="003B3649">
            <w:pPr>
              <w:spacing w:before="40" w:after="40"/>
              <w:jc w:val="center"/>
              <w:rPr>
                <w:ins w:id="885" w:author="ENA" w:date="2021-02-16T19:04:00Z"/>
                <w:color w:val="000000"/>
                <w:spacing w:val="0"/>
                <w:szCs w:val="22"/>
                <w:lang w:eastAsia="en-GB"/>
              </w:rPr>
            </w:pPr>
            <w:ins w:id="886" w:author="ENA" w:date="2021-02-16T19:04:00Z">
              <w:r w:rsidRPr="00CE2C6E">
                <w:rPr>
                  <w:spacing w:val="0"/>
                  <w:szCs w:val="22"/>
                </w:rPr>
                <w:t>28</w:t>
              </w:r>
            </w:ins>
          </w:p>
        </w:tc>
        <w:tc>
          <w:tcPr>
            <w:tcW w:w="8391" w:type="dxa"/>
            <w:tcBorders>
              <w:top w:val="nil"/>
              <w:left w:val="nil"/>
              <w:bottom w:val="single" w:sz="4" w:space="0" w:color="auto"/>
              <w:right w:val="single" w:sz="4" w:space="0" w:color="auto"/>
            </w:tcBorders>
            <w:shd w:val="clear" w:color="000000" w:fill="FFFFFF"/>
            <w:noWrap/>
          </w:tcPr>
          <w:p w14:paraId="4E2B9B15" w14:textId="77777777" w:rsidR="00521970" w:rsidRPr="00CE2C6E" w:rsidRDefault="00521970" w:rsidP="003B3649">
            <w:pPr>
              <w:spacing w:before="40" w:after="40"/>
              <w:rPr>
                <w:ins w:id="887" w:author="ENA" w:date="2021-02-16T19:04:00Z"/>
                <w:color w:val="000000"/>
                <w:spacing w:val="0"/>
                <w:szCs w:val="22"/>
                <w:lang w:eastAsia="en-GB"/>
              </w:rPr>
            </w:pPr>
            <w:ins w:id="888" w:author="ENA" w:date="2021-02-16T19:04:00Z">
              <w:r w:rsidRPr="00CE2C6E">
                <w:rPr>
                  <w:spacing w:val="0"/>
                  <w:szCs w:val="22"/>
                </w:rPr>
                <w:t>Storage - Mechanical - Pumped Hydro</w:t>
              </w:r>
            </w:ins>
          </w:p>
        </w:tc>
      </w:tr>
      <w:tr w:rsidR="00521970" w:rsidRPr="00BE246C" w14:paraId="19E75941" w14:textId="77777777" w:rsidTr="003B3649">
        <w:trPr>
          <w:trHeight w:val="300"/>
          <w:ins w:id="88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04FB9436" w14:textId="77777777" w:rsidR="00521970" w:rsidRPr="00CE2C6E" w:rsidRDefault="00521970" w:rsidP="003B3649">
            <w:pPr>
              <w:spacing w:before="40" w:after="40"/>
              <w:jc w:val="center"/>
              <w:rPr>
                <w:ins w:id="890" w:author="ENA" w:date="2021-02-16T19:04:00Z"/>
                <w:spacing w:val="0"/>
                <w:szCs w:val="22"/>
                <w:lang w:eastAsia="en-GB"/>
              </w:rPr>
            </w:pPr>
            <w:ins w:id="891" w:author="ENA" w:date="2021-02-16T19:04:00Z">
              <w:r w:rsidRPr="00CE2C6E">
                <w:rPr>
                  <w:spacing w:val="0"/>
                  <w:szCs w:val="22"/>
                </w:rPr>
                <w:t>29</w:t>
              </w:r>
            </w:ins>
          </w:p>
        </w:tc>
        <w:tc>
          <w:tcPr>
            <w:tcW w:w="8391" w:type="dxa"/>
            <w:tcBorders>
              <w:top w:val="nil"/>
              <w:left w:val="nil"/>
              <w:bottom w:val="single" w:sz="4" w:space="0" w:color="auto"/>
              <w:right w:val="single" w:sz="4" w:space="0" w:color="auto"/>
            </w:tcBorders>
            <w:shd w:val="clear" w:color="000000" w:fill="FFFFFF"/>
            <w:noWrap/>
          </w:tcPr>
          <w:p w14:paraId="4271917E" w14:textId="77777777" w:rsidR="00521970" w:rsidRPr="00CE2C6E" w:rsidRDefault="00521970" w:rsidP="003B3649">
            <w:pPr>
              <w:spacing w:before="40" w:after="40"/>
              <w:rPr>
                <w:ins w:id="892" w:author="ENA" w:date="2021-02-16T19:04:00Z"/>
                <w:color w:val="000000"/>
                <w:spacing w:val="0"/>
                <w:szCs w:val="22"/>
                <w:lang w:eastAsia="en-GB"/>
              </w:rPr>
            </w:pPr>
            <w:ins w:id="893" w:author="ENA" w:date="2021-02-16T19:04:00Z">
              <w:r w:rsidRPr="00CE2C6E">
                <w:rPr>
                  <w:spacing w:val="0"/>
                  <w:szCs w:val="22"/>
                </w:rPr>
                <w:t>Storage - Mechanical - Flywheels</w:t>
              </w:r>
            </w:ins>
          </w:p>
        </w:tc>
      </w:tr>
      <w:tr w:rsidR="00521970" w:rsidRPr="00BE246C" w14:paraId="12B7B51A" w14:textId="77777777" w:rsidTr="003B3649">
        <w:trPr>
          <w:trHeight w:val="300"/>
          <w:ins w:id="89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5B57DB38" w14:textId="77777777" w:rsidR="00521970" w:rsidRPr="00CE2C6E" w:rsidRDefault="00521970" w:rsidP="003B3649">
            <w:pPr>
              <w:spacing w:before="40" w:after="40"/>
              <w:jc w:val="center"/>
              <w:rPr>
                <w:ins w:id="895" w:author="ENA" w:date="2021-02-16T19:04:00Z"/>
                <w:color w:val="000000"/>
                <w:spacing w:val="0"/>
                <w:szCs w:val="22"/>
                <w:lang w:eastAsia="en-GB"/>
              </w:rPr>
            </w:pPr>
            <w:ins w:id="896" w:author="ENA" w:date="2021-02-16T19:04:00Z">
              <w:r w:rsidRPr="00CE2C6E">
                <w:rPr>
                  <w:spacing w:val="0"/>
                  <w:szCs w:val="22"/>
                </w:rPr>
                <w:t>30</w:t>
              </w:r>
            </w:ins>
          </w:p>
        </w:tc>
        <w:tc>
          <w:tcPr>
            <w:tcW w:w="8391" w:type="dxa"/>
            <w:tcBorders>
              <w:top w:val="nil"/>
              <w:left w:val="nil"/>
              <w:bottom w:val="single" w:sz="4" w:space="0" w:color="auto"/>
              <w:right w:val="single" w:sz="4" w:space="0" w:color="auto"/>
            </w:tcBorders>
            <w:shd w:val="clear" w:color="000000" w:fill="FFFFFF"/>
            <w:noWrap/>
          </w:tcPr>
          <w:p w14:paraId="5481CD8E" w14:textId="77777777" w:rsidR="00521970" w:rsidRPr="00CE2C6E" w:rsidRDefault="00521970" w:rsidP="003B3649">
            <w:pPr>
              <w:spacing w:before="40" w:after="40"/>
              <w:rPr>
                <w:ins w:id="897" w:author="ENA" w:date="2021-02-16T19:04:00Z"/>
                <w:color w:val="000000"/>
                <w:spacing w:val="0"/>
                <w:szCs w:val="22"/>
                <w:lang w:eastAsia="en-GB"/>
              </w:rPr>
            </w:pPr>
            <w:ins w:id="898" w:author="ENA" w:date="2021-02-16T19:04:00Z">
              <w:r w:rsidRPr="00CE2C6E">
                <w:rPr>
                  <w:spacing w:val="0"/>
                  <w:szCs w:val="22"/>
                </w:rPr>
                <w:t>Storage - Thermal - Latent Heat Storage</w:t>
              </w:r>
            </w:ins>
          </w:p>
        </w:tc>
      </w:tr>
      <w:tr w:rsidR="00521970" w:rsidRPr="00BE246C" w14:paraId="1E5EEFEB" w14:textId="77777777" w:rsidTr="003B3649">
        <w:trPr>
          <w:trHeight w:val="300"/>
          <w:ins w:id="89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2CAB6B3B" w14:textId="77777777" w:rsidR="00521970" w:rsidRPr="00CE2C6E" w:rsidRDefault="00521970" w:rsidP="003B3649">
            <w:pPr>
              <w:spacing w:before="40" w:after="40"/>
              <w:jc w:val="center"/>
              <w:rPr>
                <w:ins w:id="900" w:author="ENA" w:date="2021-02-16T19:04:00Z"/>
                <w:color w:val="000000"/>
                <w:spacing w:val="0"/>
                <w:szCs w:val="22"/>
                <w:lang w:eastAsia="en-GB"/>
              </w:rPr>
            </w:pPr>
            <w:ins w:id="901" w:author="ENA" w:date="2021-02-16T19:04:00Z">
              <w:r w:rsidRPr="00CE2C6E">
                <w:rPr>
                  <w:spacing w:val="0"/>
                  <w:szCs w:val="22"/>
                </w:rPr>
                <w:t>31</w:t>
              </w:r>
            </w:ins>
          </w:p>
        </w:tc>
        <w:tc>
          <w:tcPr>
            <w:tcW w:w="8391" w:type="dxa"/>
            <w:tcBorders>
              <w:top w:val="nil"/>
              <w:left w:val="nil"/>
              <w:bottom w:val="single" w:sz="4" w:space="0" w:color="auto"/>
              <w:right w:val="single" w:sz="4" w:space="0" w:color="auto"/>
            </w:tcBorders>
            <w:shd w:val="clear" w:color="000000" w:fill="FFFFFF"/>
            <w:noWrap/>
          </w:tcPr>
          <w:p w14:paraId="473D8688" w14:textId="77777777" w:rsidR="00521970" w:rsidRPr="00CE2C6E" w:rsidRDefault="00521970" w:rsidP="003B3649">
            <w:pPr>
              <w:spacing w:before="40" w:after="40"/>
              <w:rPr>
                <w:ins w:id="902" w:author="ENA" w:date="2021-02-16T19:04:00Z"/>
                <w:color w:val="000000"/>
                <w:spacing w:val="0"/>
                <w:szCs w:val="22"/>
                <w:lang w:eastAsia="en-GB"/>
              </w:rPr>
            </w:pPr>
            <w:ins w:id="903" w:author="ENA" w:date="2021-02-16T19:04:00Z">
              <w:r w:rsidRPr="00CE2C6E">
                <w:rPr>
                  <w:spacing w:val="0"/>
                  <w:szCs w:val="22"/>
                </w:rPr>
                <w:t>Storage - Thermal - Thermochemical Storage</w:t>
              </w:r>
            </w:ins>
          </w:p>
        </w:tc>
      </w:tr>
      <w:tr w:rsidR="00521970" w:rsidRPr="00BE246C" w14:paraId="6CB5E3E0" w14:textId="77777777" w:rsidTr="003B3649">
        <w:trPr>
          <w:trHeight w:val="300"/>
          <w:ins w:id="90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3B26BC0D" w14:textId="77777777" w:rsidR="00521970" w:rsidRPr="00CE2C6E" w:rsidRDefault="00521970" w:rsidP="003B3649">
            <w:pPr>
              <w:spacing w:before="40" w:after="40"/>
              <w:jc w:val="center"/>
              <w:rPr>
                <w:ins w:id="905" w:author="ENA" w:date="2021-02-16T19:04:00Z"/>
                <w:color w:val="000000"/>
                <w:spacing w:val="0"/>
                <w:szCs w:val="22"/>
                <w:lang w:eastAsia="en-GB"/>
              </w:rPr>
            </w:pPr>
            <w:ins w:id="906" w:author="ENA" w:date="2021-02-16T19:04:00Z">
              <w:r w:rsidRPr="00CE2C6E">
                <w:rPr>
                  <w:spacing w:val="0"/>
                  <w:szCs w:val="22"/>
                </w:rPr>
                <w:t>32</w:t>
              </w:r>
            </w:ins>
          </w:p>
        </w:tc>
        <w:tc>
          <w:tcPr>
            <w:tcW w:w="8391" w:type="dxa"/>
            <w:tcBorders>
              <w:top w:val="nil"/>
              <w:left w:val="nil"/>
              <w:bottom w:val="single" w:sz="4" w:space="0" w:color="auto"/>
              <w:right w:val="single" w:sz="4" w:space="0" w:color="auto"/>
            </w:tcBorders>
            <w:shd w:val="clear" w:color="000000" w:fill="FFFFFF"/>
            <w:noWrap/>
          </w:tcPr>
          <w:p w14:paraId="5809029B" w14:textId="77777777" w:rsidR="00521970" w:rsidRPr="00CE2C6E" w:rsidRDefault="00521970" w:rsidP="003B3649">
            <w:pPr>
              <w:spacing w:before="40" w:after="40"/>
              <w:rPr>
                <w:ins w:id="907" w:author="ENA" w:date="2021-02-16T19:04:00Z"/>
                <w:color w:val="000000"/>
                <w:spacing w:val="0"/>
                <w:szCs w:val="22"/>
                <w:lang w:eastAsia="en-GB"/>
              </w:rPr>
            </w:pPr>
            <w:ins w:id="908" w:author="ENA" w:date="2021-02-16T19:04:00Z">
              <w:r w:rsidRPr="00CE2C6E">
                <w:rPr>
                  <w:spacing w:val="0"/>
                  <w:szCs w:val="22"/>
                </w:rPr>
                <w:t>Storage - Thermal - Sensible Heat Storage</w:t>
              </w:r>
            </w:ins>
          </w:p>
        </w:tc>
      </w:tr>
      <w:tr w:rsidR="00521970" w:rsidRPr="00BE246C" w14:paraId="6C8CCD24" w14:textId="77777777" w:rsidTr="003B3649">
        <w:trPr>
          <w:trHeight w:val="300"/>
          <w:ins w:id="90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18F3F3FA" w14:textId="77777777" w:rsidR="00521970" w:rsidRPr="00CE2C6E" w:rsidRDefault="00521970" w:rsidP="003B3649">
            <w:pPr>
              <w:spacing w:before="40" w:after="40"/>
              <w:jc w:val="center"/>
              <w:rPr>
                <w:ins w:id="910" w:author="ENA" w:date="2021-02-16T19:04:00Z"/>
                <w:spacing w:val="0"/>
                <w:szCs w:val="22"/>
                <w:lang w:eastAsia="en-GB"/>
              </w:rPr>
            </w:pPr>
            <w:ins w:id="911" w:author="ENA" w:date="2021-02-16T19:04:00Z">
              <w:r w:rsidRPr="00CE2C6E">
                <w:rPr>
                  <w:spacing w:val="0"/>
                  <w:szCs w:val="22"/>
                </w:rPr>
                <w:t>33</w:t>
              </w:r>
            </w:ins>
          </w:p>
        </w:tc>
        <w:tc>
          <w:tcPr>
            <w:tcW w:w="8391" w:type="dxa"/>
            <w:tcBorders>
              <w:top w:val="nil"/>
              <w:left w:val="nil"/>
              <w:bottom w:val="single" w:sz="4" w:space="0" w:color="auto"/>
              <w:right w:val="single" w:sz="4" w:space="0" w:color="auto"/>
            </w:tcBorders>
            <w:shd w:val="clear" w:color="000000" w:fill="FFFFFF"/>
            <w:noWrap/>
          </w:tcPr>
          <w:p w14:paraId="61E36B00" w14:textId="77777777" w:rsidR="00521970" w:rsidRPr="00CE2C6E" w:rsidRDefault="00521970" w:rsidP="003B3649">
            <w:pPr>
              <w:spacing w:before="40" w:after="40"/>
              <w:rPr>
                <w:ins w:id="912" w:author="ENA" w:date="2021-02-16T19:04:00Z"/>
                <w:color w:val="000000"/>
                <w:spacing w:val="0"/>
                <w:szCs w:val="22"/>
                <w:lang w:eastAsia="en-GB"/>
              </w:rPr>
            </w:pPr>
            <w:ins w:id="913" w:author="ENA" w:date="2021-02-16T19:04:00Z">
              <w:r w:rsidRPr="00CE2C6E">
                <w:rPr>
                  <w:spacing w:val="0"/>
                  <w:szCs w:val="22"/>
                </w:rPr>
                <w:t>Storage - Electrochemical Classic Batteries -Lead Acid</w:t>
              </w:r>
            </w:ins>
          </w:p>
        </w:tc>
      </w:tr>
      <w:tr w:rsidR="00521970" w:rsidRPr="00BE246C" w14:paraId="505596B2" w14:textId="77777777" w:rsidTr="003B3649">
        <w:trPr>
          <w:trHeight w:val="300"/>
          <w:ins w:id="91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70A6DEBA" w14:textId="77777777" w:rsidR="00521970" w:rsidRPr="00CE2C6E" w:rsidRDefault="00521970" w:rsidP="003B3649">
            <w:pPr>
              <w:spacing w:before="40" w:after="40"/>
              <w:jc w:val="center"/>
              <w:rPr>
                <w:ins w:id="915" w:author="ENA" w:date="2021-02-16T19:04:00Z"/>
                <w:color w:val="000000"/>
                <w:spacing w:val="0"/>
                <w:szCs w:val="22"/>
                <w:lang w:eastAsia="en-GB"/>
              </w:rPr>
            </w:pPr>
            <w:ins w:id="916" w:author="ENA" w:date="2021-02-16T19:04:00Z">
              <w:r w:rsidRPr="00CE2C6E">
                <w:rPr>
                  <w:spacing w:val="0"/>
                  <w:szCs w:val="22"/>
                </w:rPr>
                <w:t>34</w:t>
              </w:r>
            </w:ins>
          </w:p>
        </w:tc>
        <w:tc>
          <w:tcPr>
            <w:tcW w:w="8391" w:type="dxa"/>
            <w:tcBorders>
              <w:top w:val="nil"/>
              <w:left w:val="nil"/>
              <w:bottom w:val="single" w:sz="4" w:space="0" w:color="auto"/>
              <w:right w:val="single" w:sz="4" w:space="0" w:color="auto"/>
            </w:tcBorders>
            <w:shd w:val="clear" w:color="000000" w:fill="FFFFFF"/>
            <w:noWrap/>
          </w:tcPr>
          <w:p w14:paraId="4CBB8120" w14:textId="77777777" w:rsidR="00521970" w:rsidRPr="00CE2C6E" w:rsidRDefault="00521970" w:rsidP="003B3649">
            <w:pPr>
              <w:spacing w:before="40" w:after="40"/>
              <w:rPr>
                <w:ins w:id="917" w:author="ENA" w:date="2021-02-16T19:04:00Z"/>
                <w:color w:val="000000"/>
                <w:spacing w:val="0"/>
                <w:szCs w:val="22"/>
                <w:lang w:eastAsia="en-GB"/>
              </w:rPr>
            </w:pPr>
            <w:ins w:id="918" w:author="ENA" w:date="2021-02-16T19:04:00Z">
              <w:r w:rsidRPr="00CE2C6E">
                <w:rPr>
                  <w:spacing w:val="0"/>
                  <w:szCs w:val="22"/>
                </w:rPr>
                <w:t>Storage - Electrochemical Classic Batteries -Lithium Polymer (Li-Polymer)</w:t>
              </w:r>
            </w:ins>
          </w:p>
        </w:tc>
      </w:tr>
      <w:tr w:rsidR="00521970" w:rsidRPr="00BE246C" w14:paraId="4C5756BF" w14:textId="77777777" w:rsidTr="003B3649">
        <w:trPr>
          <w:trHeight w:val="300"/>
          <w:ins w:id="91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7E82FDFB" w14:textId="77777777" w:rsidR="00521970" w:rsidRPr="00CE2C6E" w:rsidRDefault="00521970" w:rsidP="003B3649">
            <w:pPr>
              <w:spacing w:before="40" w:after="40"/>
              <w:jc w:val="center"/>
              <w:rPr>
                <w:ins w:id="920" w:author="ENA" w:date="2021-02-16T19:04:00Z"/>
                <w:color w:val="000000"/>
                <w:spacing w:val="0"/>
                <w:szCs w:val="22"/>
                <w:lang w:eastAsia="en-GB"/>
              </w:rPr>
            </w:pPr>
            <w:ins w:id="921" w:author="ENA" w:date="2021-02-16T19:04:00Z">
              <w:r w:rsidRPr="00CE2C6E">
                <w:rPr>
                  <w:spacing w:val="0"/>
                  <w:szCs w:val="22"/>
                </w:rPr>
                <w:t>35</w:t>
              </w:r>
            </w:ins>
          </w:p>
        </w:tc>
        <w:tc>
          <w:tcPr>
            <w:tcW w:w="8391" w:type="dxa"/>
            <w:tcBorders>
              <w:top w:val="nil"/>
              <w:left w:val="nil"/>
              <w:bottom w:val="single" w:sz="4" w:space="0" w:color="auto"/>
              <w:right w:val="single" w:sz="4" w:space="0" w:color="auto"/>
            </w:tcBorders>
            <w:shd w:val="clear" w:color="000000" w:fill="FFFFFF"/>
            <w:noWrap/>
          </w:tcPr>
          <w:p w14:paraId="025685CA" w14:textId="77777777" w:rsidR="00521970" w:rsidRPr="00CE2C6E" w:rsidRDefault="00521970" w:rsidP="003B3649">
            <w:pPr>
              <w:spacing w:before="40" w:after="40"/>
              <w:rPr>
                <w:ins w:id="922" w:author="ENA" w:date="2021-02-16T19:04:00Z"/>
                <w:color w:val="000000"/>
                <w:spacing w:val="0"/>
                <w:szCs w:val="22"/>
                <w:lang w:eastAsia="en-GB"/>
              </w:rPr>
            </w:pPr>
            <w:ins w:id="923" w:author="ENA" w:date="2021-02-16T19:04:00Z">
              <w:r w:rsidRPr="00CE2C6E">
                <w:rPr>
                  <w:spacing w:val="0"/>
                  <w:szCs w:val="22"/>
                </w:rPr>
                <w:t>Storage - Electrochemical Classic Batteries -Metal Air</w:t>
              </w:r>
            </w:ins>
          </w:p>
        </w:tc>
      </w:tr>
      <w:tr w:rsidR="00521970" w:rsidRPr="00BE246C" w14:paraId="70A1E811" w14:textId="77777777" w:rsidTr="003B3649">
        <w:trPr>
          <w:trHeight w:val="300"/>
          <w:ins w:id="924"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4DA7B85A" w14:textId="77777777" w:rsidR="00521970" w:rsidRPr="00CE2C6E" w:rsidRDefault="00521970" w:rsidP="003B3649">
            <w:pPr>
              <w:spacing w:before="40" w:after="40"/>
              <w:jc w:val="center"/>
              <w:rPr>
                <w:ins w:id="925" w:author="ENA" w:date="2021-02-16T19:04:00Z"/>
                <w:color w:val="000000"/>
                <w:spacing w:val="0"/>
                <w:szCs w:val="22"/>
                <w:lang w:eastAsia="en-GB"/>
              </w:rPr>
            </w:pPr>
            <w:ins w:id="926" w:author="ENA" w:date="2021-02-16T19:04:00Z">
              <w:r w:rsidRPr="00CE2C6E">
                <w:rPr>
                  <w:spacing w:val="0"/>
                  <w:szCs w:val="22"/>
                </w:rPr>
                <w:lastRenderedPageBreak/>
                <w:t>36</w:t>
              </w:r>
            </w:ins>
          </w:p>
        </w:tc>
        <w:tc>
          <w:tcPr>
            <w:tcW w:w="8391" w:type="dxa"/>
            <w:tcBorders>
              <w:top w:val="nil"/>
              <w:left w:val="nil"/>
              <w:bottom w:val="single" w:sz="4" w:space="0" w:color="auto"/>
              <w:right w:val="single" w:sz="4" w:space="0" w:color="auto"/>
            </w:tcBorders>
            <w:shd w:val="clear" w:color="000000" w:fill="FFFFFF"/>
            <w:noWrap/>
          </w:tcPr>
          <w:p w14:paraId="365832CE" w14:textId="77777777" w:rsidR="00521970" w:rsidRPr="00CE2C6E" w:rsidRDefault="00521970" w:rsidP="003B3649">
            <w:pPr>
              <w:spacing w:before="40" w:after="40"/>
              <w:rPr>
                <w:ins w:id="927" w:author="ENA" w:date="2021-02-16T19:04:00Z"/>
                <w:color w:val="000000"/>
                <w:spacing w:val="0"/>
                <w:szCs w:val="22"/>
                <w:lang w:eastAsia="en-GB"/>
              </w:rPr>
            </w:pPr>
            <w:ins w:id="928" w:author="ENA" w:date="2021-02-16T19:04:00Z">
              <w:r w:rsidRPr="00CE2C6E">
                <w:rPr>
                  <w:spacing w:val="0"/>
                  <w:szCs w:val="22"/>
                </w:rPr>
                <w:t>Storage - Electrochemical Classic Batteries -Nickle Cadmium (Ni-Cd)</w:t>
              </w:r>
            </w:ins>
          </w:p>
        </w:tc>
      </w:tr>
      <w:tr w:rsidR="00521970" w:rsidRPr="00BE246C" w14:paraId="60811F51" w14:textId="77777777" w:rsidTr="003B3649">
        <w:trPr>
          <w:trHeight w:val="360"/>
          <w:ins w:id="929"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0E50CF36" w14:textId="77777777" w:rsidR="00521970" w:rsidRPr="00CE2C6E" w:rsidRDefault="00521970" w:rsidP="003B3649">
            <w:pPr>
              <w:spacing w:before="40" w:after="40"/>
              <w:jc w:val="center"/>
              <w:rPr>
                <w:ins w:id="930" w:author="ENA" w:date="2021-02-16T19:04:00Z"/>
                <w:color w:val="000000"/>
                <w:spacing w:val="0"/>
                <w:szCs w:val="22"/>
                <w:lang w:eastAsia="en-GB"/>
              </w:rPr>
            </w:pPr>
            <w:ins w:id="931" w:author="ENA" w:date="2021-02-16T19:04:00Z">
              <w:r w:rsidRPr="00CE2C6E">
                <w:rPr>
                  <w:spacing w:val="0"/>
                  <w:szCs w:val="22"/>
                </w:rPr>
                <w:t>37</w:t>
              </w:r>
            </w:ins>
          </w:p>
        </w:tc>
        <w:tc>
          <w:tcPr>
            <w:tcW w:w="8391" w:type="dxa"/>
            <w:tcBorders>
              <w:top w:val="nil"/>
              <w:left w:val="nil"/>
              <w:bottom w:val="single" w:sz="4" w:space="0" w:color="auto"/>
              <w:right w:val="single" w:sz="4" w:space="0" w:color="auto"/>
            </w:tcBorders>
            <w:shd w:val="clear" w:color="000000" w:fill="FFFFFF"/>
            <w:noWrap/>
          </w:tcPr>
          <w:p w14:paraId="4D2A07FC" w14:textId="77777777" w:rsidR="00521970" w:rsidRPr="00CE2C6E" w:rsidRDefault="00521970" w:rsidP="003B3649">
            <w:pPr>
              <w:spacing w:before="40" w:after="40"/>
              <w:rPr>
                <w:ins w:id="932" w:author="ENA" w:date="2021-02-16T19:04:00Z"/>
                <w:color w:val="000000"/>
                <w:spacing w:val="0"/>
                <w:szCs w:val="22"/>
                <w:lang w:eastAsia="en-GB"/>
              </w:rPr>
            </w:pPr>
            <w:ins w:id="933" w:author="ENA" w:date="2021-02-16T19:04:00Z">
              <w:r w:rsidRPr="00CE2C6E">
                <w:rPr>
                  <w:spacing w:val="0"/>
                  <w:szCs w:val="22"/>
                </w:rPr>
                <w:t>Storage - Electrochemical Classic Batteries -Sodium Nickle Chloride (Na-NiCl</w:t>
              </w:r>
              <w:r w:rsidRPr="0051601C">
                <w:rPr>
                  <w:spacing w:val="0"/>
                  <w:szCs w:val="22"/>
                  <w:vertAlign w:val="subscript"/>
                  <w:rPrChange w:id="934" w:author="SC" w:date="2021-03-18T09:42:00Z">
                    <w:rPr>
                      <w:spacing w:val="0"/>
                      <w:szCs w:val="22"/>
                    </w:rPr>
                  </w:rPrChange>
                </w:rPr>
                <w:t>2</w:t>
              </w:r>
              <w:r w:rsidRPr="00CE2C6E">
                <w:rPr>
                  <w:spacing w:val="0"/>
                  <w:szCs w:val="22"/>
                </w:rPr>
                <w:t>)</w:t>
              </w:r>
            </w:ins>
          </w:p>
        </w:tc>
      </w:tr>
      <w:tr w:rsidR="00521970" w:rsidRPr="00BE246C" w14:paraId="7EC774FF" w14:textId="77777777" w:rsidTr="003B3649">
        <w:trPr>
          <w:trHeight w:val="300"/>
          <w:ins w:id="935"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549B5F49" w14:textId="77777777" w:rsidR="00521970" w:rsidRPr="00CE2C6E" w:rsidRDefault="00521970" w:rsidP="003B3649">
            <w:pPr>
              <w:spacing w:before="40" w:after="40"/>
              <w:jc w:val="center"/>
              <w:rPr>
                <w:ins w:id="936" w:author="ENA" w:date="2021-02-16T19:04:00Z"/>
                <w:color w:val="000000"/>
                <w:spacing w:val="0"/>
                <w:szCs w:val="22"/>
                <w:lang w:eastAsia="en-GB"/>
              </w:rPr>
            </w:pPr>
            <w:ins w:id="937" w:author="ENA" w:date="2021-02-16T19:04:00Z">
              <w:r w:rsidRPr="00CE2C6E">
                <w:rPr>
                  <w:spacing w:val="0"/>
                  <w:szCs w:val="22"/>
                </w:rPr>
                <w:t>38</w:t>
              </w:r>
            </w:ins>
          </w:p>
        </w:tc>
        <w:tc>
          <w:tcPr>
            <w:tcW w:w="8391" w:type="dxa"/>
            <w:tcBorders>
              <w:top w:val="nil"/>
              <w:left w:val="nil"/>
              <w:bottom w:val="single" w:sz="4" w:space="0" w:color="auto"/>
              <w:right w:val="single" w:sz="4" w:space="0" w:color="auto"/>
            </w:tcBorders>
            <w:shd w:val="clear" w:color="000000" w:fill="FFFFFF"/>
            <w:noWrap/>
          </w:tcPr>
          <w:p w14:paraId="67A34CD5" w14:textId="77777777" w:rsidR="00521970" w:rsidRPr="00CE2C6E" w:rsidRDefault="00521970" w:rsidP="003B3649">
            <w:pPr>
              <w:spacing w:before="40" w:after="40"/>
              <w:rPr>
                <w:ins w:id="938" w:author="ENA" w:date="2021-02-16T19:04:00Z"/>
                <w:color w:val="000000"/>
                <w:spacing w:val="0"/>
                <w:szCs w:val="22"/>
                <w:lang w:eastAsia="en-GB"/>
              </w:rPr>
            </w:pPr>
            <w:ins w:id="939" w:author="ENA" w:date="2021-02-16T19:04:00Z">
              <w:r w:rsidRPr="00CE2C6E">
                <w:rPr>
                  <w:spacing w:val="0"/>
                  <w:szCs w:val="22"/>
                </w:rPr>
                <w:t>Storage - Electrochemical Classic Batteries -Lithium Ion (Li–ion)</w:t>
              </w:r>
            </w:ins>
          </w:p>
        </w:tc>
      </w:tr>
      <w:tr w:rsidR="00521970" w:rsidRPr="00BE246C" w14:paraId="3BE656F7" w14:textId="77777777" w:rsidTr="003B3649">
        <w:trPr>
          <w:trHeight w:val="300"/>
          <w:ins w:id="940"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44E050E0" w14:textId="77777777" w:rsidR="00521970" w:rsidRPr="00CE2C6E" w:rsidRDefault="00521970" w:rsidP="003B3649">
            <w:pPr>
              <w:spacing w:before="40" w:after="40"/>
              <w:jc w:val="center"/>
              <w:rPr>
                <w:ins w:id="941" w:author="ENA" w:date="2021-02-16T19:04:00Z"/>
                <w:spacing w:val="0"/>
                <w:szCs w:val="22"/>
                <w:lang w:eastAsia="en-GB"/>
              </w:rPr>
            </w:pPr>
            <w:ins w:id="942" w:author="ENA" w:date="2021-02-16T19:04:00Z">
              <w:r w:rsidRPr="00CE2C6E">
                <w:rPr>
                  <w:spacing w:val="0"/>
                  <w:szCs w:val="22"/>
                </w:rPr>
                <w:t>39</w:t>
              </w:r>
            </w:ins>
          </w:p>
        </w:tc>
        <w:tc>
          <w:tcPr>
            <w:tcW w:w="8391" w:type="dxa"/>
            <w:tcBorders>
              <w:top w:val="nil"/>
              <w:left w:val="nil"/>
              <w:bottom w:val="single" w:sz="4" w:space="0" w:color="auto"/>
              <w:right w:val="single" w:sz="4" w:space="0" w:color="auto"/>
            </w:tcBorders>
            <w:shd w:val="clear" w:color="000000" w:fill="FFFFFF"/>
            <w:noWrap/>
          </w:tcPr>
          <w:p w14:paraId="6C8B6D20" w14:textId="77777777" w:rsidR="00521970" w:rsidRPr="00CE2C6E" w:rsidRDefault="00521970" w:rsidP="003B3649">
            <w:pPr>
              <w:spacing w:before="40" w:after="40"/>
              <w:rPr>
                <w:ins w:id="943" w:author="ENA" w:date="2021-02-16T19:04:00Z"/>
                <w:color w:val="000000"/>
                <w:spacing w:val="0"/>
                <w:szCs w:val="22"/>
                <w:lang w:eastAsia="en-GB"/>
              </w:rPr>
            </w:pPr>
            <w:ins w:id="944" w:author="ENA" w:date="2021-02-16T19:04:00Z">
              <w:r w:rsidRPr="00CE2C6E">
                <w:rPr>
                  <w:spacing w:val="0"/>
                  <w:szCs w:val="22"/>
                </w:rPr>
                <w:t>Storage - Electrochemical Classic Batteries -Sodium Ion (Na–ion)</w:t>
              </w:r>
            </w:ins>
          </w:p>
        </w:tc>
      </w:tr>
      <w:tr w:rsidR="00521970" w:rsidRPr="00BE246C" w14:paraId="0595B204" w14:textId="77777777" w:rsidTr="003B3649">
        <w:trPr>
          <w:trHeight w:val="300"/>
          <w:ins w:id="945"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0EA322C4" w14:textId="77777777" w:rsidR="00521970" w:rsidRPr="00CE2C6E" w:rsidRDefault="00521970" w:rsidP="003B3649">
            <w:pPr>
              <w:spacing w:before="40" w:after="40"/>
              <w:jc w:val="center"/>
              <w:rPr>
                <w:ins w:id="946" w:author="ENA" w:date="2021-02-16T19:04:00Z"/>
                <w:color w:val="000000"/>
                <w:spacing w:val="0"/>
                <w:szCs w:val="22"/>
                <w:lang w:eastAsia="en-GB"/>
              </w:rPr>
            </w:pPr>
            <w:ins w:id="947" w:author="ENA" w:date="2021-02-16T19:04:00Z">
              <w:r w:rsidRPr="00CE2C6E">
                <w:rPr>
                  <w:spacing w:val="0"/>
                  <w:szCs w:val="22"/>
                </w:rPr>
                <w:t>40</w:t>
              </w:r>
            </w:ins>
          </w:p>
        </w:tc>
        <w:tc>
          <w:tcPr>
            <w:tcW w:w="8391" w:type="dxa"/>
            <w:tcBorders>
              <w:top w:val="nil"/>
              <w:left w:val="nil"/>
              <w:bottom w:val="single" w:sz="4" w:space="0" w:color="auto"/>
              <w:right w:val="single" w:sz="4" w:space="0" w:color="auto"/>
            </w:tcBorders>
            <w:shd w:val="clear" w:color="000000" w:fill="FFFFFF"/>
            <w:noWrap/>
          </w:tcPr>
          <w:p w14:paraId="2379754C" w14:textId="77777777" w:rsidR="00521970" w:rsidRPr="00CE2C6E" w:rsidRDefault="00521970" w:rsidP="003B3649">
            <w:pPr>
              <w:spacing w:before="40" w:after="40"/>
              <w:rPr>
                <w:ins w:id="948" w:author="ENA" w:date="2021-02-16T19:04:00Z"/>
                <w:color w:val="000000"/>
                <w:spacing w:val="0"/>
                <w:szCs w:val="22"/>
                <w:lang w:eastAsia="en-GB"/>
              </w:rPr>
            </w:pPr>
            <w:ins w:id="949" w:author="ENA" w:date="2021-02-16T19:04:00Z">
              <w:r w:rsidRPr="00CE2C6E">
                <w:rPr>
                  <w:spacing w:val="0"/>
                  <w:szCs w:val="22"/>
                </w:rPr>
                <w:t>Storage - Electrochemical Classic Batteries -Lithium Sulphur (Li-S)</w:t>
              </w:r>
            </w:ins>
          </w:p>
        </w:tc>
      </w:tr>
      <w:tr w:rsidR="00521970" w:rsidRPr="00BE246C" w14:paraId="2830CA30" w14:textId="77777777" w:rsidTr="003B3649">
        <w:trPr>
          <w:trHeight w:val="300"/>
          <w:ins w:id="950"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5ADAE8EA" w14:textId="77777777" w:rsidR="00521970" w:rsidRPr="00CE2C6E" w:rsidRDefault="00521970" w:rsidP="003B3649">
            <w:pPr>
              <w:spacing w:before="40" w:after="40"/>
              <w:jc w:val="center"/>
              <w:rPr>
                <w:ins w:id="951" w:author="ENA" w:date="2021-02-16T19:04:00Z"/>
                <w:color w:val="000000"/>
                <w:spacing w:val="0"/>
                <w:szCs w:val="22"/>
                <w:lang w:eastAsia="en-GB"/>
              </w:rPr>
            </w:pPr>
            <w:ins w:id="952" w:author="ENA" w:date="2021-02-16T19:04:00Z">
              <w:r w:rsidRPr="00CE2C6E">
                <w:rPr>
                  <w:spacing w:val="0"/>
                  <w:szCs w:val="22"/>
                </w:rPr>
                <w:t>41</w:t>
              </w:r>
            </w:ins>
          </w:p>
        </w:tc>
        <w:tc>
          <w:tcPr>
            <w:tcW w:w="8391" w:type="dxa"/>
            <w:tcBorders>
              <w:top w:val="nil"/>
              <w:left w:val="nil"/>
              <w:bottom w:val="single" w:sz="4" w:space="0" w:color="auto"/>
              <w:right w:val="single" w:sz="4" w:space="0" w:color="auto"/>
            </w:tcBorders>
            <w:shd w:val="clear" w:color="000000" w:fill="FFFFFF"/>
            <w:noWrap/>
          </w:tcPr>
          <w:p w14:paraId="1B265252" w14:textId="21029F3D" w:rsidR="00521970" w:rsidRPr="00CE2C6E" w:rsidRDefault="00521970" w:rsidP="003B3649">
            <w:pPr>
              <w:spacing w:before="40" w:after="40"/>
              <w:rPr>
                <w:ins w:id="953" w:author="ENA" w:date="2021-02-16T19:04:00Z"/>
                <w:color w:val="000000"/>
                <w:spacing w:val="0"/>
                <w:szCs w:val="22"/>
                <w:lang w:eastAsia="en-GB"/>
              </w:rPr>
            </w:pPr>
            <w:ins w:id="954" w:author="ENA" w:date="2021-02-16T19:04:00Z">
              <w:r w:rsidRPr="00CE2C6E">
                <w:rPr>
                  <w:spacing w:val="0"/>
                  <w:szCs w:val="22"/>
                </w:rPr>
                <w:t>Storage - Electrochemical Classic Batteries -Sodium Sulphur</w:t>
              </w:r>
              <w:r w:rsidR="0075480D">
                <w:rPr>
                  <w:spacing w:val="0"/>
                  <w:szCs w:val="22"/>
                </w:rPr>
                <w:t xml:space="preserve"> </w:t>
              </w:r>
              <w:r w:rsidRPr="00CE2C6E">
                <w:rPr>
                  <w:spacing w:val="0"/>
                  <w:szCs w:val="22"/>
                </w:rPr>
                <w:t>(Na-S</w:t>
              </w:r>
            </w:ins>
            <w:ins w:id="955" w:author="SC" w:date="2021-03-18T09:42:00Z">
              <w:r w:rsidR="0051601C">
                <w:rPr>
                  <w:spacing w:val="0"/>
                  <w:szCs w:val="22"/>
                </w:rPr>
                <w:t>)</w:t>
              </w:r>
            </w:ins>
          </w:p>
        </w:tc>
      </w:tr>
      <w:tr w:rsidR="00521970" w:rsidRPr="00BE246C" w14:paraId="287A77D7" w14:textId="77777777" w:rsidTr="003B3649">
        <w:trPr>
          <w:trHeight w:val="300"/>
          <w:ins w:id="956"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72C96854" w14:textId="77777777" w:rsidR="00521970" w:rsidRPr="00CE2C6E" w:rsidRDefault="00521970" w:rsidP="003B3649">
            <w:pPr>
              <w:spacing w:before="40" w:after="40"/>
              <w:jc w:val="center"/>
              <w:rPr>
                <w:ins w:id="957" w:author="ENA" w:date="2021-02-16T19:04:00Z"/>
                <w:color w:val="000000"/>
                <w:spacing w:val="0"/>
                <w:szCs w:val="22"/>
                <w:lang w:eastAsia="en-GB"/>
              </w:rPr>
            </w:pPr>
            <w:ins w:id="958" w:author="ENA" w:date="2021-02-16T19:04:00Z">
              <w:r w:rsidRPr="00CE2C6E">
                <w:rPr>
                  <w:spacing w:val="0"/>
                  <w:szCs w:val="22"/>
                </w:rPr>
                <w:t>42</w:t>
              </w:r>
            </w:ins>
          </w:p>
        </w:tc>
        <w:tc>
          <w:tcPr>
            <w:tcW w:w="8391" w:type="dxa"/>
            <w:tcBorders>
              <w:top w:val="nil"/>
              <w:left w:val="nil"/>
              <w:bottom w:val="single" w:sz="4" w:space="0" w:color="auto"/>
              <w:right w:val="single" w:sz="4" w:space="0" w:color="auto"/>
            </w:tcBorders>
            <w:shd w:val="clear" w:color="000000" w:fill="FFFFFF"/>
            <w:noWrap/>
          </w:tcPr>
          <w:p w14:paraId="33B45700" w14:textId="77777777" w:rsidR="00521970" w:rsidRPr="00CE2C6E" w:rsidRDefault="00521970" w:rsidP="003B3649">
            <w:pPr>
              <w:spacing w:before="40" w:after="40"/>
              <w:ind w:left="1048" w:hanging="1048"/>
              <w:rPr>
                <w:ins w:id="959" w:author="ENA" w:date="2021-02-16T19:04:00Z"/>
                <w:color w:val="000000"/>
                <w:spacing w:val="0"/>
                <w:szCs w:val="22"/>
                <w:lang w:eastAsia="en-GB"/>
              </w:rPr>
            </w:pPr>
            <w:ins w:id="960" w:author="ENA" w:date="2021-02-16T19:04:00Z">
              <w:r w:rsidRPr="00CE2C6E">
                <w:rPr>
                  <w:spacing w:val="0"/>
                  <w:szCs w:val="22"/>
                </w:rPr>
                <w:t>Storage - Electrochemical Classic Batteries -Nickle –Metal Hydride (Ni-MH)</w:t>
              </w:r>
            </w:ins>
          </w:p>
        </w:tc>
      </w:tr>
      <w:tr w:rsidR="00521970" w:rsidRPr="00BE246C" w14:paraId="30FB03FC" w14:textId="77777777" w:rsidTr="003B3649">
        <w:trPr>
          <w:trHeight w:val="300"/>
          <w:ins w:id="961"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7D54289A" w14:textId="77777777" w:rsidR="00521970" w:rsidRPr="00CE2C6E" w:rsidRDefault="00521970" w:rsidP="003B3649">
            <w:pPr>
              <w:spacing w:before="40" w:after="40"/>
              <w:jc w:val="center"/>
              <w:rPr>
                <w:ins w:id="962" w:author="ENA" w:date="2021-02-16T19:04:00Z"/>
                <w:spacing w:val="0"/>
                <w:szCs w:val="22"/>
                <w:lang w:eastAsia="en-GB"/>
              </w:rPr>
            </w:pPr>
            <w:ins w:id="963" w:author="ENA" w:date="2021-02-16T19:04:00Z">
              <w:r w:rsidRPr="00CE2C6E">
                <w:rPr>
                  <w:spacing w:val="0"/>
                  <w:szCs w:val="22"/>
                </w:rPr>
                <w:t>43</w:t>
              </w:r>
            </w:ins>
          </w:p>
        </w:tc>
        <w:tc>
          <w:tcPr>
            <w:tcW w:w="8391" w:type="dxa"/>
            <w:tcBorders>
              <w:top w:val="nil"/>
              <w:left w:val="nil"/>
              <w:bottom w:val="single" w:sz="4" w:space="0" w:color="auto"/>
              <w:right w:val="single" w:sz="4" w:space="0" w:color="auto"/>
            </w:tcBorders>
            <w:shd w:val="clear" w:color="000000" w:fill="FFFFFF"/>
            <w:noWrap/>
          </w:tcPr>
          <w:p w14:paraId="20A69050" w14:textId="77777777" w:rsidR="00521970" w:rsidRPr="00CE2C6E" w:rsidRDefault="00521970" w:rsidP="003B3649">
            <w:pPr>
              <w:spacing w:before="40" w:after="40"/>
              <w:rPr>
                <w:ins w:id="964" w:author="ENA" w:date="2021-02-16T19:04:00Z"/>
                <w:color w:val="000000"/>
                <w:spacing w:val="0"/>
                <w:szCs w:val="22"/>
                <w:lang w:eastAsia="en-GB"/>
              </w:rPr>
            </w:pPr>
            <w:ins w:id="965" w:author="ENA" w:date="2021-02-16T19:04:00Z">
              <w:r w:rsidRPr="00CE2C6E">
                <w:rPr>
                  <w:spacing w:val="0"/>
                  <w:szCs w:val="22"/>
                </w:rPr>
                <w:t>Storage - Electrochemical Flow Batteries - Vanadium Red-Oxide</w:t>
              </w:r>
            </w:ins>
          </w:p>
        </w:tc>
      </w:tr>
      <w:tr w:rsidR="00521970" w:rsidRPr="00BE246C" w14:paraId="64F4779F" w14:textId="77777777" w:rsidTr="003B3649">
        <w:trPr>
          <w:trHeight w:val="300"/>
          <w:ins w:id="966"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28D4B9DB" w14:textId="77777777" w:rsidR="00521970" w:rsidRPr="00CE2C6E" w:rsidRDefault="00521970" w:rsidP="003B3649">
            <w:pPr>
              <w:spacing w:before="40" w:after="40"/>
              <w:jc w:val="center"/>
              <w:rPr>
                <w:ins w:id="967" w:author="ENA" w:date="2021-02-16T19:04:00Z"/>
                <w:color w:val="000000"/>
                <w:spacing w:val="0"/>
                <w:szCs w:val="22"/>
                <w:lang w:eastAsia="en-GB"/>
              </w:rPr>
            </w:pPr>
            <w:ins w:id="968" w:author="ENA" w:date="2021-02-16T19:04:00Z">
              <w:r w:rsidRPr="00CE2C6E">
                <w:rPr>
                  <w:spacing w:val="0"/>
                  <w:szCs w:val="22"/>
                </w:rPr>
                <w:t>44</w:t>
              </w:r>
            </w:ins>
          </w:p>
        </w:tc>
        <w:tc>
          <w:tcPr>
            <w:tcW w:w="8391" w:type="dxa"/>
            <w:tcBorders>
              <w:top w:val="nil"/>
              <w:left w:val="nil"/>
              <w:bottom w:val="single" w:sz="4" w:space="0" w:color="auto"/>
              <w:right w:val="single" w:sz="4" w:space="0" w:color="auto"/>
            </w:tcBorders>
            <w:shd w:val="clear" w:color="000000" w:fill="FFFFFF"/>
            <w:noWrap/>
          </w:tcPr>
          <w:p w14:paraId="03EAE233" w14:textId="77777777" w:rsidR="00521970" w:rsidRPr="00CE2C6E" w:rsidRDefault="00521970" w:rsidP="003B3649">
            <w:pPr>
              <w:spacing w:before="40" w:after="40"/>
              <w:rPr>
                <w:ins w:id="969" w:author="ENA" w:date="2021-02-16T19:04:00Z"/>
                <w:color w:val="000000"/>
                <w:spacing w:val="0"/>
                <w:szCs w:val="22"/>
                <w:lang w:eastAsia="en-GB"/>
              </w:rPr>
            </w:pPr>
            <w:ins w:id="970" w:author="ENA" w:date="2021-02-16T19:04:00Z">
              <w:r w:rsidRPr="00CE2C6E">
                <w:rPr>
                  <w:spacing w:val="0"/>
                  <w:szCs w:val="22"/>
                </w:rPr>
                <w:t>Storage - Electrochemical Flow Batteries - Zinc – Iron (Zn –Fe)</w:t>
              </w:r>
            </w:ins>
          </w:p>
        </w:tc>
      </w:tr>
      <w:tr w:rsidR="00521970" w:rsidRPr="00BE246C" w14:paraId="4232BCD4" w14:textId="77777777" w:rsidTr="003B3649">
        <w:trPr>
          <w:trHeight w:val="300"/>
          <w:ins w:id="971"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119DF857" w14:textId="77777777" w:rsidR="00521970" w:rsidRPr="00CE2C6E" w:rsidRDefault="00521970" w:rsidP="003B3649">
            <w:pPr>
              <w:spacing w:before="40" w:after="40"/>
              <w:jc w:val="center"/>
              <w:rPr>
                <w:ins w:id="972" w:author="ENA" w:date="2021-02-16T19:04:00Z"/>
                <w:color w:val="000000"/>
                <w:spacing w:val="0"/>
                <w:szCs w:val="22"/>
                <w:lang w:eastAsia="en-GB"/>
              </w:rPr>
            </w:pPr>
            <w:ins w:id="973" w:author="ENA" w:date="2021-02-16T19:04:00Z">
              <w:r w:rsidRPr="00CE2C6E">
                <w:rPr>
                  <w:spacing w:val="0"/>
                  <w:szCs w:val="22"/>
                </w:rPr>
                <w:t>45</w:t>
              </w:r>
            </w:ins>
          </w:p>
        </w:tc>
        <w:tc>
          <w:tcPr>
            <w:tcW w:w="8391" w:type="dxa"/>
            <w:tcBorders>
              <w:top w:val="nil"/>
              <w:left w:val="nil"/>
              <w:bottom w:val="single" w:sz="4" w:space="0" w:color="auto"/>
              <w:right w:val="single" w:sz="4" w:space="0" w:color="auto"/>
            </w:tcBorders>
            <w:shd w:val="clear" w:color="000000" w:fill="FFFFFF"/>
            <w:noWrap/>
          </w:tcPr>
          <w:p w14:paraId="744CD275" w14:textId="77777777" w:rsidR="00521970" w:rsidRPr="00CE2C6E" w:rsidRDefault="00521970" w:rsidP="003B3649">
            <w:pPr>
              <w:spacing w:before="40" w:after="40"/>
              <w:rPr>
                <w:ins w:id="974" w:author="ENA" w:date="2021-02-16T19:04:00Z"/>
                <w:color w:val="000000"/>
                <w:spacing w:val="0"/>
                <w:szCs w:val="22"/>
                <w:lang w:eastAsia="en-GB"/>
              </w:rPr>
            </w:pPr>
            <w:ins w:id="975" w:author="ENA" w:date="2021-02-16T19:04:00Z">
              <w:r w:rsidRPr="00CE2C6E">
                <w:rPr>
                  <w:spacing w:val="0"/>
                  <w:szCs w:val="22"/>
                </w:rPr>
                <w:t>Storage - Electrochemical Flow Batteries - Zinc – Bromine (Zn –Br)</w:t>
              </w:r>
            </w:ins>
          </w:p>
        </w:tc>
      </w:tr>
      <w:tr w:rsidR="00521970" w:rsidRPr="00BE246C" w14:paraId="2832AFD2" w14:textId="77777777" w:rsidTr="003B3649">
        <w:trPr>
          <w:trHeight w:val="300"/>
          <w:ins w:id="976" w:author="ENA" w:date="2021-02-16T19:04:00Z"/>
        </w:trPr>
        <w:tc>
          <w:tcPr>
            <w:tcW w:w="960" w:type="dxa"/>
            <w:tcBorders>
              <w:top w:val="nil"/>
              <w:left w:val="single" w:sz="4" w:space="0" w:color="auto"/>
              <w:bottom w:val="single" w:sz="4" w:space="0" w:color="auto"/>
              <w:right w:val="single" w:sz="4" w:space="0" w:color="auto"/>
            </w:tcBorders>
            <w:shd w:val="clear" w:color="000000" w:fill="FFFFFF"/>
            <w:noWrap/>
          </w:tcPr>
          <w:p w14:paraId="2F82E144" w14:textId="77777777" w:rsidR="00521970" w:rsidRPr="00CE2C6E" w:rsidRDefault="00521970" w:rsidP="003B3649">
            <w:pPr>
              <w:spacing w:before="40" w:after="40"/>
              <w:jc w:val="center"/>
              <w:rPr>
                <w:ins w:id="977" w:author="ENA" w:date="2021-02-16T19:04:00Z"/>
                <w:color w:val="000000"/>
                <w:spacing w:val="0"/>
                <w:szCs w:val="22"/>
                <w:lang w:eastAsia="en-GB"/>
              </w:rPr>
            </w:pPr>
            <w:ins w:id="978" w:author="ENA" w:date="2021-02-16T19:04:00Z">
              <w:r w:rsidRPr="00CE2C6E">
                <w:rPr>
                  <w:spacing w:val="0"/>
                  <w:szCs w:val="22"/>
                </w:rPr>
                <w:t>46</w:t>
              </w:r>
            </w:ins>
          </w:p>
        </w:tc>
        <w:tc>
          <w:tcPr>
            <w:tcW w:w="8391" w:type="dxa"/>
            <w:tcBorders>
              <w:top w:val="nil"/>
              <w:left w:val="nil"/>
              <w:bottom w:val="single" w:sz="4" w:space="0" w:color="auto"/>
              <w:right w:val="single" w:sz="4" w:space="0" w:color="auto"/>
            </w:tcBorders>
            <w:shd w:val="clear" w:color="000000" w:fill="FFFFFF"/>
            <w:noWrap/>
          </w:tcPr>
          <w:p w14:paraId="4B08B5C9" w14:textId="77777777" w:rsidR="00521970" w:rsidRPr="00CE2C6E" w:rsidRDefault="00521970" w:rsidP="003B3649">
            <w:pPr>
              <w:spacing w:before="40" w:after="40"/>
              <w:rPr>
                <w:ins w:id="979" w:author="ENA" w:date="2021-02-16T19:04:00Z"/>
                <w:color w:val="000000"/>
                <w:spacing w:val="0"/>
                <w:szCs w:val="22"/>
                <w:lang w:eastAsia="en-GB"/>
              </w:rPr>
            </w:pPr>
            <w:ins w:id="980" w:author="ENA" w:date="2021-02-16T19:04:00Z">
              <w:r w:rsidRPr="00CE2C6E">
                <w:rPr>
                  <w:spacing w:val="0"/>
                  <w:szCs w:val="22"/>
                </w:rPr>
                <w:t>Storage - Other</w:t>
              </w:r>
            </w:ins>
          </w:p>
        </w:tc>
      </w:tr>
      <w:tr w:rsidR="00521970" w:rsidRPr="00BE246C" w14:paraId="06C0C1BB" w14:textId="77777777" w:rsidTr="003B3649">
        <w:trPr>
          <w:trHeight w:val="300"/>
          <w:ins w:id="981" w:author="ENA" w:date="2021-02-16T19:04:00Z"/>
        </w:trPr>
        <w:tc>
          <w:tcPr>
            <w:tcW w:w="960" w:type="dxa"/>
            <w:tcBorders>
              <w:top w:val="nil"/>
              <w:left w:val="single" w:sz="4" w:space="0" w:color="auto"/>
              <w:bottom w:val="single" w:sz="4" w:space="0" w:color="auto"/>
              <w:right w:val="single" w:sz="4" w:space="0" w:color="auto"/>
            </w:tcBorders>
            <w:shd w:val="clear" w:color="D9E1F2" w:fill="FFFFFF"/>
            <w:noWrap/>
          </w:tcPr>
          <w:p w14:paraId="3B8FCFED" w14:textId="77777777" w:rsidR="00521970" w:rsidRPr="00CE2C6E" w:rsidRDefault="00521970" w:rsidP="003B3649">
            <w:pPr>
              <w:spacing w:before="40" w:after="40"/>
              <w:jc w:val="center"/>
              <w:rPr>
                <w:ins w:id="982" w:author="ENA" w:date="2021-02-16T19:04:00Z"/>
                <w:color w:val="000000"/>
                <w:spacing w:val="0"/>
                <w:szCs w:val="22"/>
                <w:lang w:eastAsia="en-GB"/>
              </w:rPr>
            </w:pPr>
            <w:ins w:id="983" w:author="ENA" w:date="2021-02-16T19:04:00Z">
              <w:r w:rsidRPr="00CE2C6E">
                <w:rPr>
                  <w:spacing w:val="0"/>
                  <w:szCs w:val="22"/>
                </w:rPr>
                <w:t>47</w:t>
              </w:r>
            </w:ins>
          </w:p>
        </w:tc>
        <w:tc>
          <w:tcPr>
            <w:tcW w:w="8391" w:type="dxa"/>
            <w:tcBorders>
              <w:top w:val="nil"/>
              <w:left w:val="nil"/>
              <w:bottom w:val="single" w:sz="4" w:space="0" w:color="auto"/>
              <w:right w:val="single" w:sz="4" w:space="0" w:color="auto"/>
            </w:tcBorders>
            <w:shd w:val="clear" w:color="000000" w:fill="FFFFFF"/>
            <w:noWrap/>
          </w:tcPr>
          <w:p w14:paraId="17287943" w14:textId="77777777" w:rsidR="00521970" w:rsidRPr="00CE2C6E" w:rsidRDefault="00521970" w:rsidP="003B3649">
            <w:pPr>
              <w:spacing w:before="40" w:after="40"/>
              <w:rPr>
                <w:ins w:id="984" w:author="ENA" w:date="2021-02-16T19:04:00Z"/>
                <w:color w:val="000000"/>
                <w:spacing w:val="0"/>
                <w:szCs w:val="22"/>
                <w:lang w:eastAsia="en-GB"/>
              </w:rPr>
            </w:pPr>
            <w:ins w:id="985" w:author="ENA" w:date="2021-02-16T19:04:00Z">
              <w:r w:rsidRPr="00CE2C6E">
                <w:rPr>
                  <w:spacing w:val="0"/>
                  <w:szCs w:val="22"/>
                </w:rPr>
                <w:t>Other</w:t>
              </w:r>
            </w:ins>
          </w:p>
        </w:tc>
      </w:tr>
    </w:tbl>
    <w:p w14:paraId="2BD4D3DD" w14:textId="77777777" w:rsidR="00521970" w:rsidRDefault="00521970" w:rsidP="00521970">
      <w:pPr>
        <w:pStyle w:val="Default"/>
        <w:ind w:left="360"/>
        <w:rPr>
          <w:ins w:id="986" w:author="ENA" w:date="2021-02-16T19:04:00Z"/>
          <w:sz w:val="22"/>
          <w:szCs w:val="22"/>
        </w:rPr>
      </w:pPr>
    </w:p>
    <w:p w14:paraId="10425497" w14:textId="4F7A0581" w:rsidR="00570299" w:rsidRDefault="00570299" w:rsidP="0029104E">
      <w:pPr>
        <w:rPr>
          <w:ins w:id="987" w:author="ENA" w:date="2021-02-16T19:04:00Z"/>
        </w:rPr>
      </w:pPr>
    </w:p>
    <w:bookmarkEnd w:id="619"/>
    <w:p w14:paraId="6B3577A8" w14:textId="13BCA4C2" w:rsidR="00570299" w:rsidRDefault="00570299">
      <w:pPr>
        <w:jc w:val="left"/>
        <w:rPr>
          <w:ins w:id="988" w:author="ENA" w:date="2021-02-16T19:04:00Z"/>
        </w:rPr>
      </w:pPr>
    </w:p>
    <w:p w14:paraId="0C41D38E" w14:textId="354759E4" w:rsidR="00521970" w:rsidRDefault="00521970">
      <w:pPr>
        <w:jc w:val="left"/>
        <w:rPr>
          <w:ins w:id="989" w:author="ENA" w:date="2021-02-16T19:04:00Z"/>
        </w:rPr>
      </w:pPr>
      <w:ins w:id="990" w:author="ENA" w:date="2021-02-16T19:04:00Z">
        <w:r>
          <w:br w:type="page"/>
        </w:r>
      </w:ins>
    </w:p>
    <w:p w14:paraId="0D5057DF" w14:textId="77777777" w:rsidR="00570299" w:rsidRPr="003B2076" w:rsidRDefault="00570299" w:rsidP="0029104E">
      <w:pPr>
        <w:rPr>
          <w:ins w:id="991" w:author="ENA" w:date="2021-02-16T19:04:00Z"/>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8"/>
        <w:gridCol w:w="1075"/>
        <w:gridCol w:w="1249"/>
        <w:gridCol w:w="1088"/>
        <w:gridCol w:w="116"/>
        <w:gridCol w:w="1314"/>
        <w:gridCol w:w="3433"/>
      </w:tblGrid>
      <w:tr w:rsidR="0029104E" w:rsidRPr="003B2076" w14:paraId="0D62CB13" w14:textId="77777777" w:rsidTr="000A6A63">
        <w:trPr>
          <w:ins w:id="992" w:author="ENA" w:date="2021-02-16T19:04:00Z"/>
        </w:trPr>
        <w:tc>
          <w:tcPr>
            <w:tcW w:w="9493" w:type="dxa"/>
            <w:gridSpan w:val="7"/>
            <w:shd w:val="clear" w:color="auto" w:fill="DBE5F1" w:themeFill="accent1" w:themeFillTint="33"/>
          </w:tcPr>
          <w:p w14:paraId="6ED7E054" w14:textId="77777777" w:rsidR="00F94A9B" w:rsidRPr="00A068B0" w:rsidRDefault="00F94A9B" w:rsidP="00F94A9B">
            <w:pPr>
              <w:spacing w:before="120" w:after="120"/>
              <w:jc w:val="center"/>
              <w:rPr>
                <w:b/>
                <w:spacing w:val="0"/>
                <w:sz w:val="28"/>
              </w:rPr>
            </w:pPr>
            <w:r w:rsidRPr="00A068B0">
              <w:rPr>
                <w:b/>
                <w:spacing w:val="0"/>
                <w:sz w:val="28"/>
              </w:rPr>
              <w:t>Form C: Type Test Verification Report</w:t>
            </w:r>
          </w:p>
          <w:p w14:paraId="6AC5E329" w14:textId="6048FAA0" w:rsidR="00F94A9B" w:rsidRPr="006F1070" w:rsidRDefault="00F94A9B" w:rsidP="00F94A9B">
            <w:pPr>
              <w:spacing w:before="120" w:after="120"/>
              <w:rPr>
                <w:spacing w:val="0"/>
                <w:sz w:val="20"/>
                <w:lang w:eastAsia="en-GB"/>
              </w:rPr>
            </w:pPr>
            <w:r w:rsidRPr="006F1070">
              <w:rPr>
                <w:spacing w:val="0"/>
                <w:sz w:val="20"/>
                <w:lang w:eastAsia="en-GB"/>
              </w:rPr>
              <w:t xml:space="preserve">All Micro-generators connected to the </w:t>
            </w:r>
            <w:r w:rsidRPr="006F1070">
              <w:rPr>
                <w:b/>
                <w:spacing w:val="0"/>
                <w:sz w:val="20"/>
                <w:lang w:eastAsia="en-GB"/>
              </w:rPr>
              <w:t>DNO Distribution Network</w:t>
            </w:r>
            <w:r w:rsidRPr="006F1070">
              <w:rPr>
                <w:spacing w:val="0"/>
                <w:sz w:val="20"/>
                <w:lang w:eastAsia="en-GB"/>
              </w:rPr>
              <w:t xml:space="preserve"> shall be </w:t>
            </w:r>
            <w:r w:rsidRPr="006F1070">
              <w:rPr>
                <w:b/>
                <w:spacing w:val="0"/>
                <w:sz w:val="20"/>
                <w:lang w:eastAsia="en-GB"/>
              </w:rPr>
              <w:t>Fully Type Tested</w:t>
            </w:r>
            <w:r w:rsidRPr="006F1070">
              <w:rPr>
                <w:spacing w:val="0"/>
                <w:sz w:val="20"/>
                <w:lang w:eastAsia="en-GB"/>
              </w:rPr>
              <w:t xml:space="preserve">. This form is the </w:t>
            </w:r>
            <w:r w:rsidRPr="006F1070">
              <w:rPr>
                <w:b/>
                <w:spacing w:val="0"/>
                <w:sz w:val="20"/>
                <w:lang w:eastAsia="en-GB"/>
              </w:rPr>
              <w:t>Manufacturer</w:t>
            </w:r>
            <w:r w:rsidRPr="006F1070">
              <w:rPr>
                <w:spacing w:val="0"/>
                <w:sz w:val="20"/>
                <w:lang w:eastAsia="en-GB"/>
              </w:rPr>
              <w:t xml:space="preserve">’s declaration of compliance with the requirements of </w:t>
            </w:r>
            <w:ins w:id="993" w:author="ENA" w:date="2021-02-16T19:23:00Z">
              <w:r>
                <w:rPr>
                  <w:spacing w:val="0"/>
                  <w:sz w:val="20"/>
                  <w:lang w:eastAsia="en-GB"/>
                </w:rPr>
                <w:t xml:space="preserve">EREC </w:t>
              </w:r>
            </w:ins>
            <w:r w:rsidRPr="006F1070">
              <w:rPr>
                <w:spacing w:val="0"/>
                <w:sz w:val="20"/>
                <w:lang w:eastAsia="en-GB"/>
              </w:rPr>
              <w:t xml:space="preserve">G98.  </w:t>
            </w:r>
          </w:p>
          <w:p w14:paraId="44A8846B" w14:textId="396B7C17" w:rsidR="00F94A9B" w:rsidRPr="00A068B0" w:rsidRDefault="00F94A9B" w:rsidP="00F94A9B">
            <w:pPr>
              <w:spacing w:before="120" w:after="120"/>
              <w:rPr>
                <w:spacing w:val="0"/>
                <w:sz w:val="20"/>
                <w:lang w:eastAsia="en-GB"/>
              </w:rPr>
            </w:pPr>
            <w:r w:rsidRPr="00A068B0">
              <w:rPr>
                <w:spacing w:val="0"/>
                <w:sz w:val="20"/>
                <w:lang w:eastAsia="en-GB"/>
              </w:rPr>
              <w:t>This form should be used when making a Type Test submission to the Energy Networks Association (ENA)</w:t>
            </w:r>
            <w:ins w:id="994" w:author="ENA" w:date="2021-02-16T19:23:00Z">
              <w:r>
                <w:rPr>
                  <w:b/>
                  <w:spacing w:val="0"/>
                  <w:sz w:val="20"/>
                  <w:lang w:eastAsia="en-GB"/>
                </w:rPr>
                <w:t xml:space="preserve"> </w:t>
              </w:r>
            </w:ins>
            <w:del w:id="995" w:author="ENA" w:date="2021-02-16T19:23:00Z">
              <w:r w:rsidRPr="00A068B0" w:rsidDel="00F94A9B">
                <w:rPr>
                  <w:spacing w:val="0"/>
                  <w:sz w:val="20"/>
                  <w:lang w:eastAsia="en-GB"/>
                </w:rPr>
                <w:delText>.</w:delText>
              </w:r>
            </w:del>
            <w:ins w:id="996" w:author="ENA" w:date="2021-02-16T19:23:00Z">
              <w:r w:rsidRPr="00D44441">
                <w:rPr>
                  <w:bCs/>
                  <w:spacing w:val="0"/>
                  <w:sz w:val="20"/>
                  <w:lang w:eastAsia="en-GB"/>
                </w:rPr>
                <w:t>Type Test</w:t>
              </w:r>
              <w:r w:rsidRPr="00A068B0">
                <w:rPr>
                  <w:b/>
                  <w:spacing w:val="0"/>
                  <w:sz w:val="20"/>
                  <w:lang w:eastAsia="en-GB"/>
                </w:rPr>
                <w:t xml:space="preserve"> </w:t>
              </w:r>
              <w:r w:rsidRPr="00A068B0">
                <w:rPr>
                  <w:spacing w:val="0"/>
                  <w:sz w:val="20"/>
                  <w:lang w:eastAsia="en-GB"/>
                </w:rPr>
                <w:t>Register</w:t>
              </w:r>
            </w:ins>
            <w:ins w:id="997" w:author="ENA" w:date="2021-02-16T19:24:00Z">
              <w:r>
                <w:rPr>
                  <w:spacing w:val="0"/>
                  <w:sz w:val="20"/>
                  <w:lang w:eastAsia="en-GB"/>
                </w:rPr>
                <w:t>.</w:t>
              </w:r>
            </w:ins>
          </w:p>
          <w:p w14:paraId="0FECE5B3" w14:textId="2599E55E" w:rsidR="00F94A9B" w:rsidRPr="00A068B0" w:rsidRDefault="00F94A9B" w:rsidP="00F94A9B">
            <w:pPr>
              <w:spacing w:before="120" w:after="120"/>
              <w:rPr>
                <w:spacing w:val="0"/>
                <w:sz w:val="20"/>
                <w:lang w:eastAsia="en-GB"/>
              </w:rPr>
            </w:pPr>
            <w:r w:rsidRPr="00A068B0">
              <w:rPr>
                <w:spacing w:val="0"/>
                <w:sz w:val="20"/>
                <w:lang w:eastAsia="en-GB"/>
              </w:rPr>
              <w:t xml:space="preserve">If the </w:t>
            </w:r>
            <w:r w:rsidRPr="00A068B0">
              <w:rPr>
                <w:b/>
                <w:spacing w:val="0"/>
                <w:sz w:val="20"/>
                <w:lang w:eastAsia="en-GB"/>
              </w:rPr>
              <w:t>Micro-generator</w:t>
            </w:r>
            <w:r w:rsidRPr="00A068B0">
              <w:rPr>
                <w:spacing w:val="0"/>
                <w:sz w:val="20"/>
                <w:lang w:eastAsia="en-GB"/>
              </w:rPr>
              <w:t xml:space="preserve"> is </w:t>
            </w:r>
            <w:r w:rsidRPr="00A068B0">
              <w:rPr>
                <w:b/>
                <w:spacing w:val="0"/>
                <w:sz w:val="20"/>
                <w:lang w:eastAsia="en-GB"/>
              </w:rPr>
              <w:t>Fully</w:t>
            </w:r>
            <w:r w:rsidRPr="00A068B0">
              <w:rPr>
                <w:spacing w:val="0"/>
                <w:sz w:val="20"/>
                <w:lang w:eastAsia="en-GB"/>
              </w:rPr>
              <w:t xml:space="preserve"> </w:t>
            </w:r>
            <w:r w:rsidRPr="00A068B0">
              <w:rPr>
                <w:b/>
                <w:spacing w:val="0"/>
                <w:sz w:val="20"/>
                <w:lang w:eastAsia="en-GB"/>
              </w:rPr>
              <w:t>Type Tested</w:t>
            </w:r>
            <w:r w:rsidRPr="00A068B0">
              <w:rPr>
                <w:spacing w:val="0"/>
                <w:sz w:val="20"/>
                <w:lang w:eastAsia="en-GB"/>
              </w:rPr>
              <w:t xml:space="preserve"> and already registered with the ENA </w:t>
            </w:r>
            <w:r w:rsidRPr="00D44441">
              <w:rPr>
                <w:bCs/>
                <w:spacing w:val="0"/>
                <w:sz w:val="20"/>
                <w:lang w:eastAsia="en-GB"/>
              </w:rPr>
              <w:t>Type Test</w:t>
            </w:r>
            <w:r w:rsidRPr="00A068B0">
              <w:rPr>
                <w:b/>
                <w:spacing w:val="0"/>
                <w:sz w:val="20"/>
                <w:lang w:eastAsia="en-GB"/>
              </w:rPr>
              <w:t xml:space="preserve"> </w:t>
            </w:r>
            <w:del w:id="998" w:author="ENA" w:date="2021-04-15T20:09:00Z">
              <w:r w:rsidRPr="00A068B0" w:rsidDel="00D44441">
                <w:rPr>
                  <w:b/>
                  <w:spacing w:val="0"/>
                  <w:sz w:val="20"/>
                  <w:lang w:eastAsia="en-GB"/>
                </w:rPr>
                <w:delText>Verification Report</w:delText>
              </w:r>
              <w:r w:rsidRPr="00A068B0" w:rsidDel="00D44441">
                <w:rPr>
                  <w:spacing w:val="0"/>
                  <w:sz w:val="20"/>
                  <w:lang w:eastAsia="en-GB"/>
                </w:rPr>
                <w:delText xml:space="preserve"> </w:delText>
              </w:r>
            </w:del>
            <w:r w:rsidRPr="00A068B0">
              <w:rPr>
                <w:spacing w:val="0"/>
                <w:sz w:val="20"/>
                <w:lang w:eastAsia="en-GB"/>
              </w:rPr>
              <w:t xml:space="preserve">Register, the </w:t>
            </w:r>
            <w:r w:rsidRPr="00A068B0">
              <w:rPr>
                <w:b/>
                <w:spacing w:val="0"/>
                <w:sz w:val="20"/>
                <w:lang w:eastAsia="en-GB"/>
              </w:rPr>
              <w:t>Installation Document</w:t>
            </w:r>
            <w:r w:rsidRPr="00A068B0">
              <w:rPr>
                <w:spacing w:val="0"/>
                <w:sz w:val="20"/>
                <w:lang w:eastAsia="en-GB"/>
              </w:rPr>
              <w:t xml:space="preserve"> should include the </w:t>
            </w:r>
            <w:r w:rsidRPr="00A068B0">
              <w:rPr>
                <w:b/>
                <w:spacing w:val="0"/>
                <w:sz w:val="20"/>
                <w:lang w:eastAsia="en-GB"/>
              </w:rPr>
              <w:t>Manufacturer</w:t>
            </w:r>
            <w:r w:rsidRPr="00A068B0">
              <w:rPr>
                <w:spacing w:val="0"/>
                <w:sz w:val="20"/>
                <w:lang w:eastAsia="en-GB"/>
              </w:rPr>
              <w:t xml:space="preserve">’s Reference Number (the </w:t>
            </w:r>
            <w:del w:id="999" w:author="ENA" w:date="2021-02-16T19:24:00Z">
              <w:r w:rsidRPr="00A068B0" w:rsidDel="00F94A9B">
                <w:rPr>
                  <w:spacing w:val="0"/>
                  <w:sz w:val="20"/>
                  <w:lang w:eastAsia="en-GB"/>
                </w:rPr>
                <w:delText>Product ID</w:delText>
              </w:r>
            </w:del>
            <w:ins w:id="1000" w:author="ENA" w:date="2021-02-16T19:24:00Z">
              <w:r>
                <w:rPr>
                  <w:spacing w:val="0"/>
                  <w:sz w:val="20"/>
                  <w:lang w:eastAsia="en-GB"/>
                </w:rPr>
                <w:t>system reference</w:t>
              </w:r>
            </w:ins>
            <w:r w:rsidRPr="00A068B0">
              <w:rPr>
                <w:spacing w:val="0"/>
                <w:sz w:val="20"/>
                <w:lang w:eastAsia="en-GB"/>
              </w:rPr>
              <w:t xml:space="preserve">), and this form does not need to be submitted. </w:t>
            </w:r>
          </w:p>
          <w:p w14:paraId="215D250B" w14:textId="2920738E" w:rsidR="0029104E" w:rsidRPr="00F94A9B" w:rsidRDefault="00F94A9B" w:rsidP="00F94A9B">
            <w:pPr>
              <w:spacing w:before="120" w:after="120"/>
              <w:jc w:val="center"/>
              <w:rPr>
                <w:ins w:id="1001" w:author="ENA" w:date="2021-02-16T19:04:00Z"/>
                <w:b/>
                <w:spacing w:val="0"/>
                <w:sz w:val="28"/>
              </w:rPr>
            </w:pPr>
            <w:del w:id="1002" w:author="ENA" w:date="2021-02-16T19:24:00Z">
              <w:r w:rsidRPr="00A068B0" w:rsidDel="00F94A9B">
                <w:rPr>
                  <w:spacing w:val="0"/>
                  <w:sz w:val="20"/>
                  <w:lang w:eastAsia="en-GB"/>
                </w:rPr>
                <w:delText xml:space="preserve">Where the </w:delText>
              </w:r>
              <w:r w:rsidRPr="00A068B0" w:rsidDel="00F94A9B">
                <w:rPr>
                  <w:b/>
                  <w:spacing w:val="0"/>
                  <w:sz w:val="20"/>
                  <w:lang w:eastAsia="en-GB"/>
                </w:rPr>
                <w:delText>Micro-generator</w:delText>
              </w:r>
              <w:r w:rsidRPr="00A068B0" w:rsidDel="00F94A9B">
                <w:rPr>
                  <w:spacing w:val="0"/>
                  <w:sz w:val="20"/>
                  <w:lang w:eastAsia="en-GB"/>
                </w:rPr>
                <w:delText xml:space="preserve"> is </w:delText>
              </w:r>
              <w:r w:rsidRPr="006F1070" w:rsidDel="00F94A9B">
                <w:rPr>
                  <w:b/>
                  <w:spacing w:val="0"/>
                  <w:sz w:val="20"/>
                  <w:lang w:eastAsia="en-GB"/>
                </w:rPr>
                <w:delText>Fully Type Tested</w:delText>
              </w:r>
              <w:r w:rsidDel="00F94A9B">
                <w:rPr>
                  <w:spacing w:val="0"/>
                  <w:sz w:val="20"/>
                  <w:lang w:eastAsia="en-GB"/>
                </w:rPr>
                <w:delText xml:space="preserve"> and </w:delText>
              </w:r>
              <w:r w:rsidRPr="00A068B0" w:rsidDel="00F94A9B">
                <w:rPr>
                  <w:spacing w:val="0"/>
                  <w:sz w:val="20"/>
                  <w:lang w:eastAsia="en-GB"/>
                </w:rPr>
                <w:delText xml:space="preserve">not registered with the ENA </w:delText>
              </w:r>
              <w:r w:rsidRPr="00A068B0" w:rsidDel="00F94A9B">
                <w:rPr>
                  <w:b/>
                  <w:spacing w:val="0"/>
                  <w:sz w:val="20"/>
                  <w:lang w:eastAsia="en-GB"/>
                </w:rPr>
                <w:delText>Type Test Verification Report</w:delText>
              </w:r>
              <w:r w:rsidRPr="00A068B0" w:rsidDel="00F94A9B">
                <w:rPr>
                  <w:spacing w:val="0"/>
                  <w:sz w:val="20"/>
                  <w:lang w:eastAsia="en-GB"/>
                </w:rPr>
                <w:delText xml:space="preserve"> Register this form needs to be completed and provided to the </w:delText>
              </w:r>
              <w:r w:rsidRPr="00A068B0" w:rsidDel="00F94A9B">
                <w:rPr>
                  <w:b/>
                  <w:spacing w:val="0"/>
                  <w:sz w:val="20"/>
                  <w:lang w:eastAsia="en-GB"/>
                </w:rPr>
                <w:delText>DNO</w:delText>
              </w:r>
              <w:r w:rsidRPr="00A068B0" w:rsidDel="00F94A9B">
                <w:rPr>
                  <w:spacing w:val="0"/>
                  <w:sz w:val="20"/>
                  <w:lang w:eastAsia="en-GB"/>
                </w:rPr>
                <w:delText xml:space="preserve">, to confirm that the </w:delText>
              </w:r>
              <w:r w:rsidRPr="00A068B0" w:rsidDel="00F94A9B">
                <w:rPr>
                  <w:b/>
                  <w:spacing w:val="0"/>
                  <w:sz w:val="20"/>
                  <w:lang w:eastAsia="en-GB"/>
                </w:rPr>
                <w:delText>Micro-generator</w:delText>
              </w:r>
              <w:r w:rsidRPr="00A068B0" w:rsidDel="00F94A9B">
                <w:rPr>
                  <w:spacing w:val="0"/>
                  <w:sz w:val="20"/>
                  <w:lang w:eastAsia="en-GB"/>
                </w:rPr>
                <w:delText xml:space="preserve"> has been tested to satisfy the requirements of this EREC G98.</w:delText>
              </w:r>
            </w:del>
            <w:ins w:id="1003" w:author="ENA" w:date="2021-02-16T19:04:00Z">
              <w:r w:rsidR="0029104E" w:rsidRPr="00A068B0">
                <w:rPr>
                  <w:spacing w:val="0"/>
                  <w:sz w:val="20"/>
                  <w:lang w:eastAsia="en-GB"/>
                </w:rPr>
                <w:t xml:space="preserve"> </w:t>
              </w:r>
            </w:ins>
          </w:p>
        </w:tc>
      </w:tr>
      <w:tr w:rsidR="0029104E" w:rsidRPr="003B2076" w14:paraId="6619056F" w14:textId="77777777" w:rsidTr="000A6A63">
        <w:tc>
          <w:tcPr>
            <w:tcW w:w="3542" w:type="dxa"/>
            <w:gridSpan w:val="3"/>
          </w:tcPr>
          <w:p w14:paraId="275B2A01" w14:textId="3CDD12E9" w:rsidR="0029104E" w:rsidRPr="00A068B0" w:rsidRDefault="0029104E" w:rsidP="00A068B0">
            <w:pPr>
              <w:spacing w:before="120" w:after="120"/>
              <w:jc w:val="left"/>
              <w:rPr>
                <w:b/>
                <w:spacing w:val="0"/>
                <w:sz w:val="20"/>
                <w:lang w:eastAsia="en-GB"/>
              </w:rPr>
            </w:pPr>
            <w:r w:rsidRPr="00A068B0">
              <w:rPr>
                <w:b/>
                <w:spacing w:val="0"/>
                <w:sz w:val="20"/>
                <w:lang w:eastAsia="en-GB"/>
              </w:rPr>
              <w:t xml:space="preserve">Manufacturer’s </w:t>
            </w:r>
            <w:r w:rsidRPr="00A068B0">
              <w:rPr>
                <w:spacing w:val="0"/>
                <w:sz w:val="20"/>
                <w:lang w:eastAsia="en-GB"/>
              </w:rPr>
              <w:t xml:space="preserve">reference number </w:t>
            </w:r>
          </w:p>
        </w:tc>
        <w:tc>
          <w:tcPr>
            <w:tcW w:w="5951" w:type="dxa"/>
            <w:gridSpan w:val="4"/>
          </w:tcPr>
          <w:p w14:paraId="6F673995" w14:textId="77777777" w:rsidR="0029104E" w:rsidRPr="00A068B0" w:rsidRDefault="0029104E" w:rsidP="00A068B0">
            <w:pPr>
              <w:spacing w:before="120" w:after="120"/>
              <w:rPr>
                <w:spacing w:val="0"/>
                <w:sz w:val="20"/>
                <w:lang w:eastAsia="en-GB"/>
              </w:rPr>
            </w:pPr>
          </w:p>
        </w:tc>
      </w:tr>
      <w:tr w:rsidR="0029104E" w:rsidRPr="003B2076" w14:paraId="0546B11C" w14:textId="77777777" w:rsidTr="000A6A63">
        <w:tc>
          <w:tcPr>
            <w:tcW w:w="3542" w:type="dxa"/>
            <w:gridSpan w:val="3"/>
          </w:tcPr>
          <w:p w14:paraId="3480FF2B" w14:textId="082B4532" w:rsidR="0029104E" w:rsidRPr="00A068B0" w:rsidRDefault="0029104E" w:rsidP="00A068B0">
            <w:pPr>
              <w:spacing w:before="120" w:after="120"/>
              <w:rPr>
                <w:spacing w:val="0"/>
                <w:sz w:val="20"/>
              </w:rPr>
            </w:pPr>
            <w:r w:rsidRPr="00A068B0">
              <w:rPr>
                <w:b/>
                <w:spacing w:val="0"/>
                <w:sz w:val="20"/>
              </w:rPr>
              <w:t xml:space="preserve">Micro-generator </w:t>
            </w:r>
            <w:r w:rsidRPr="00A068B0">
              <w:rPr>
                <w:spacing w:val="0"/>
                <w:sz w:val="20"/>
              </w:rPr>
              <w:t>technology</w:t>
            </w:r>
          </w:p>
        </w:tc>
        <w:tc>
          <w:tcPr>
            <w:tcW w:w="5951" w:type="dxa"/>
            <w:gridSpan w:val="4"/>
          </w:tcPr>
          <w:p w14:paraId="53C9F19B" w14:textId="77777777" w:rsidR="0029104E" w:rsidRPr="00A068B0" w:rsidRDefault="0029104E" w:rsidP="00A068B0">
            <w:pPr>
              <w:spacing w:before="120" w:after="120"/>
              <w:rPr>
                <w:spacing w:val="0"/>
                <w:sz w:val="20"/>
              </w:rPr>
            </w:pPr>
          </w:p>
        </w:tc>
      </w:tr>
      <w:tr w:rsidR="0029104E" w:rsidRPr="003B2076" w14:paraId="25675A52" w14:textId="77777777" w:rsidTr="000A6A63">
        <w:tc>
          <w:tcPr>
            <w:tcW w:w="3542" w:type="dxa"/>
            <w:gridSpan w:val="3"/>
          </w:tcPr>
          <w:p w14:paraId="59323C6B" w14:textId="7F0A4CC0" w:rsidR="0029104E" w:rsidRPr="00A068B0" w:rsidRDefault="0029104E" w:rsidP="00A068B0">
            <w:pPr>
              <w:spacing w:before="120" w:after="120"/>
              <w:rPr>
                <w:spacing w:val="0"/>
                <w:sz w:val="20"/>
              </w:rPr>
            </w:pPr>
            <w:r w:rsidRPr="00A068B0">
              <w:rPr>
                <w:b/>
                <w:spacing w:val="0"/>
                <w:sz w:val="20"/>
              </w:rPr>
              <w:t xml:space="preserve">Manufacturer </w:t>
            </w:r>
            <w:r w:rsidRPr="00A068B0">
              <w:rPr>
                <w:spacing w:val="0"/>
                <w:sz w:val="20"/>
              </w:rPr>
              <w:t>name</w:t>
            </w:r>
          </w:p>
        </w:tc>
        <w:tc>
          <w:tcPr>
            <w:tcW w:w="5951" w:type="dxa"/>
            <w:gridSpan w:val="4"/>
          </w:tcPr>
          <w:p w14:paraId="7744CC87" w14:textId="77777777" w:rsidR="0029104E" w:rsidRPr="00A068B0" w:rsidRDefault="0029104E" w:rsidP="00A068B0">
            <w:pPr>
              <w:spacing w:before="120" w:after="120"/>
              <w:rPr>
                <w:spacing w:val="0"/>
                <w:sz w:val="20"/>
              </w:rPr>
            </w:pPr>
          </w:p>
        </w:tc>
      </w:tr>
      <w:tr w:rsidR="0029104E" w:rsidRPr="003B2076" w14:paraId="0EA5C8A1" w14:textId="77777777" w:rsidTr="000A6A63">
        <w:tc>
          <w:tcPr>
            <w:tcW w:w="3542" w:type="dxa"/>
            <w:gridSpan w:val="3"/>
          </w:tcPr>
          <w:p w14:paraId="31810025" w14:textId="3B93CAF4" w:rsidR="0029104E" w:rsidRPr="00A068B0" w:rsidRDefault="0029104E" w:rsidP="00A068B0">
            <w:pPr>
              <w:spacing w:before="120" w:after="120"/>
              <w:rPr>
                <w:spacing w:val="0"/>
                <w:sz w:val="20"/>
              </w:rPr>
            </w:pPr>
            <w:r w:rsidRPr="00A068B0">
              <w:rPr>
                <w:spacing w:val="0"/>
                <w:sz w:val="20"/>
              </w:rPr>
              <w:t>Address</w:t>
            </w:r>
          </w:p>
          <w:p w14:paraId="3CEF6056" w14:textId="77777777" w:rsidR="0029104E" w:rsidRPr="00A068B0" w:rsidRDefault="0029104E" w:rsidP="00A068B0">
            <w:pPr>
              <w:spacing w:before="120" w:after="120"/>
              <w:rPr>
                <w:spacing w:val="0"/>
                <w:sz w:val="20"/>
              </w:rPr>
            </w:pPr>
          </w:p>
          <w:p w14:paraId="464F955D" w14:textId="77777777" w:rsidR="0029104E" w:rsidRPr="00A068B0" w:rsidRDefault="0029104E" w:rsidP="00A068B0">
            <w:pPr>
              <w:spacing w:before="120" w:after="120"/>
              <w:rPr>
                <w:spacing w:val="0"/>
                <w:sz w:val="20"/>
              </w:rPr>
            </w:pPr>
          </w:p>
        </w:tc>
        <w:tc>
          <w:tcPr>
            <w:tcW w:w="5951" w:type="dxa"/>
            <w:gridSpan w:val="4"/>
          </w:tcPr>
          <w:p w14:paraId="7621ED9E" w14:textId="77777777" w:rsidR="0029104E" w:rsidRPr="00A068B0" w:rsidRDefault="0029104E" w:rsidP="00A068B0">
            <w:pPr>
              <w:spacing w:before="120" w:after="120"/>
              <w:rPr>
                <w:spacing w:val="0"/>
                <w:sz w:val="20"/>
              </w:rPr>
            </w:pPr>
          </w:p>
        </w:tc>
      </w:tr>
      <w:tr w:rsidR="0029104E" w:rsidRPr="003B2076" w14:paraId="3D5F5745" w14:textId="77777777" w:rsidTr="000A6A63">
        <w:tc>
          <w:tcPr>
            <w:tcW w:w="1218" w:type="dxa"/>
          </w:tcPr>
          <w:p w14:paraId="09F61895" w14:textId="2FDDD40C" w:rsidR="0029104E" w:rsidRPr="00A068B0" w:rsidRDefault="0029104E" w:rsidP="00A068B0">
            <w:pPr>
              <w:spacing w:before="120" w:after="120"/>
              <w:rPr>
                <w:spacing w:val="0"/>
                <w:sz w:val="20"/>
              </w:rPr>
            </w:pPr>
            <w:r w:rsidRPr="00A068B0">
              <w:rPr>
                <w:spacing w:val="0"/>
                <w:sz w:val="20"/>
              </w:rPr>
              <w:t>Tel</w:t>
            </w:r>
          </w:p>
        </w:tc>
        <w:tc>
          <w:tcPr>
            <w:tcW w:w="3412" w:type="dxa"/>
            <w:gridSpan w:val="3"/>
          </w:tcPr>
          <w:p w14:paraId="4119B5DD" w14:textId="77777777" w:rsidR="0029104E" w:rsidRPr="00A068B0" w:rsidRDefault="0029104E" w:rsidP="00A068B0">
            <w:pPr>
              <w:spacing w:before="120" w:after="120"/>
              <w:rPr>
                <w:spacing w:val="0"/>
                <w:sz w:val="20"/>
              </w:rPr>
            </w:pPr>
          </w:p>
        </w:tc>
        <w:tc>
          <w:tcPr>
            <w:tcW w:w="1430" w:type="dxa"/>
            <w:gridSpan w:val="2"/>
          </w:tcPr>
          <w:p w14:paraId="1262BFCC" w14:textId="77777777" w:rsidR="0029104E" w:rsidRPr="00A068B0" w:rsidRDefault="0029104E" w:rsidP="00A068B0">
            <w:pPr>
              <w:spacing w:before="120" w:after="120"/>
              <w:rPr>
                <w:spacing w:val="0"/>
                <w:sz w:val="20"/>
              </w:rPr>
            </w:pPr>
            <w:r w:rsidRPr="00A068B0">
              <w:rPr>
                <w:spacing w:val="0"/>
                <w:sz w:val="20"/>
              </w:rPr>
              <w:t>Fax</w:t>
            </w:r>
          </w:p>
        </w:tc>
        <w:tc>
          <w:tcPr>
            <w:tcW w:w="3433" w:type="dxa"/>
          </w:tcPr>
          <w:p w14:paraId="7164A6C9" w14:textId="77777777" w:rsidR="0029104E" w:rsidRPr="00A068B0" w:rsidRDefault="0029104E" w:rsidP="00A068B0">
            <w:pPr>
              <w:spacing w:before="120" w:after="120"/>
              <w:rPr>
                <w:spacing w:val="0"/>
                <w:sz w:val="20"/>
              </w:rPr>
            </w:pPr>
          </w:p>
        </w:tc>
      </w:tr>
      <w:tr w:rsidR="0029104E" w:rsidRPr="003B2076" w14:paraId="0F8C9B5F" w14:textId="77777777" w:rsidTr="000A6A63">
        <w:tc>
          <w:tcPr>
            <w:tcW w:w="1218" w:type="dxa"/>
          </w:tcPr>
          <w:p w14:paraId="5D59F167" w14:textId="237DAF68" w:rsidR="0029104E" w:rsidRPr="00A068B0" w:rsidRDefault="0029104E" w:rsidP="00A068B0">
            <w:pPr>
              <w:spacing w:before="120" w:after="120"/>
              <w:rPr>
                <w:spacing w:val="0"/>
                <w:sz w:val="20"/>
              </w:rPr>
            </w:pPr>
            <w:r w:rsidRPr="00A068B0">
              <w:rPr>
                <w:spacing w:val="0"/>
                <w:sz w:val="20"/>
              </w:rPr>
              <w:t>E</w:t>
            </w:r>
            <w:r w:rsidR="00E66DC6">
              <w:rPr>
                <w:spacing w:val="0"/>
                <w:sz w:val="20"/>
              </w:rPr>
              <w:t>-</w:t>
            </w:r>
            <w:r w:rsidRPr="00A068B0">
              <w:rPr>
                <w:spacing w:val="0"/>
                <w:sz w:val="20"/>
              </w:rPr>
              <w:t>mail</w:t>
            </w:r>
          </w:p>
        </w:tc>
        <w:tc>
          <w:tcPr>
            <w:tcW w:w="3412" w:type="dxa"/>
            <w:gridSpan w:val="3"/>
          </w:tcPr>
          <w:p w14:paraId="5E8EEE15" w14:textId="77777777" w:rsidR="0029104E" w:rsidRPr="00A068B0" w:rsidRDefault="0029104E" w:rsidP="00A068B0">
            <w:pPr>
              <w:spacing w:before="120" w:after="120"/>
              <w:rPr>
                <w:spacing w:val="0"/>
                <w:sz w:val="20"/>
              </w:rPr>
            </w:pPr>
          </w:p>
        </w:tc>
        <w:tc>
          <w:tcPr>
            <w:tcW w:w="1430" w:type="dxa"/>
            <w:gridSpan w:val="2"/>
          </w:tcPr>
          <w:p w14:paraId="2C508A86" w14:textId="77777777" w:rsidR="0029104E" w:rsidRPr="00A068B0" w:rsidRDefault="0029104E" w:rsidP="00A068B0">
            <w:pPr>
              <w:spacing w:before="120" w:after="120"/>
              <w:rPr>
                <w:spacing w:val="0"/>
                <w:sz w:val="20"/>
              </w:rPr>
            </w:pPr>
            <w:r w:rsidRPr="00A068B0">
              <w:rPr>
                <w:spacing w:val="0"/>
                <w:sz w:val="20"/>
              </w:rPr>
              <w:t>Web site</w:t>
            </w:r>
          </w:p>
        </w:tc>
        <w:tc>
          <w:tcPr>
            <w:tcW w:w="3433" w:type="dxa"/>
          </w:tcPr>
          <w:p w14:paraId="28DF09ED" w14:textId="77777777" w:rsidR="0029104E" w:rsidRPr="00A068B0" w:rsidRDefault="0029104E" w:rsidP="00A068B0">
            <w:pPr>
              <w:spacing w:before="120" w:after="120"/>
              <w:rPr>
                <w:spacing w:val="0"/>
                <w:sz w:val="20"/>
              </w:rPr>
            </w:pPr>
          </w:p>
        </w:tc>
      </w:tr>
      <w:tr w:rsidR="0029104E" w:rsidRPr="003B2076" w14:paraId="28FEA7A5" w14:textId="77777777" w:rsidTr="000A6A63">
        <w:tc>
          <w:tcPr>
            <w:tcW w:w="2293" w:type="dxa"/>
            <w:gridSpan w:val="2"/>
            <w:vMerge w:val="restart"/>
          </w:tcPr>
          <w:p w14:paraId="20314FEC" w14:textId="77777777" w:rsidR="0029104E" w:rsidRPr="00A068B0" w:rsidRDefault="0029104E" w:rsidP="00A068B0">
            <w:pPr>
              <w:spacing w:before="120" w:after="120"/>
              <w:rPr>
                <w:spacing w:val="0"/>
                <w:sz w:val="20"/>
              </w:rPr>
            </w:pPr>
          </w:p>
          <w:p w14:paraId="41EC45CF" w14:textId="79A98A73" w:rsidR="0029104E" w:rsidRPr="00A068B0" w:rsidRDefault="0029104E" w:rsidP="00A068B0">
            <w:pPr>
              <w:spacing w:before="120" w:after="120"/>
              <w:jc w:val="left"/>
              <w:rPr>
                <w:spacing w:val="0"/>
                <w:sz w:val="20"/>
              </w:rPr>
            </w:pPr>
            <w:r w:rsidRPr="00A068B0">
              <w:rPr>
                <w:b/>
                <w:spacing w:val="0"/>
                <w:sz w:val="20"/>
                <w:lang w:eastAsia="en-GB"/>
              </w:rPr>
              <w:t>Registered Capacity</w:t>
            </w:r>
            <w:r w:rsidRPr="00A068B0">
              <w:rPr>
                <w:spacing w:val="0"/>
                <w:sz w:val="20"/>
              </w:rPr>
              <w:t>, use separate sheet if more than one connection option.</w:t>
            </w:r>
          </w:p>
        </w:tc>
        <w:tc>
          <w:tcPr>
            <w:tcW w:w="7200" w:type="dxa"/>
            <w:gridSpan w:val="5"/>
          </w:tcPr>
          <w:p w14:paraId="203EEC5E" w14:textId="77777777" w:rsidR="0029104E" w:rsidRPr="00A068B0" w:rsidRDefault="0029104E" w:rsidP="00A068B0">
            <w:pPr>
              <w:spacing w:before="120" w:after="120"/>
              <w:rPr>
                <w:spacing w:val="0"/>
                <w:sz w:val="20"/>
              </w:rPr>
            </w:pPr>
            <w:r w:rsidRPr="00A068B0">
              <w:rPr>
                <w:spacing w:val="0"/>
                <w:sz w:val="20"/>
              </w:rPr>
              <w:t>Connection Option</w:t>
            </w:r>
          </w:p>
        </w:tc>
      </w:tr>
      <w:tr w:rsidR="0029104E" w:rsidRPr="003B2076" w14:paraId="4520B7D9" w14:textId="77777777" w:rsidTr="000A6A63">
        <w:tc>
          <w:tcPr>
            <w:tcW w:w="2293" w:type="dxa"/>
            <w:gridSpan w:val="2"/>
            <w:vMerge/>
          </w:tcPr>
          <w:p w14:paraId="4C722215" w14:textId="77777777" w:rsidR="0029104E" w:rsidRPr="00A068B0" w:rsidRDefault="0029104E" w:rsidP="00A068B0">
            <w:pPr>
              <w:spacing w:before="120" w:after="120"/>
              <w:rPr>
                <w:spacing w:val="0"/>
                <w:sz w:val="20"/>
              </w:rPr>
            </w:pPr>
          </w:p>
        </w:tc>
        <w:tc>
          <w:tcPr>
            <w:tcW w:w="1249" w:type="dxa"/>
          </w:tcPr>
          <w:p w14:paraId="519261DC" w14:textId="77777777" w:rsidR="0029104E" w:rsidRPr="00A068B0" w:rsidRDefault="0029104E" w:rsidP="00A068B0">
            <w:pPr>
              <w:spacing w:before="120" w:after="120"/>
              <w:rPr>
                <w:spacing w:val="0"/>
                <w:sz w:val="20"/>
              </w:rPr>
            </w:pPr>
          </w:p>
        </w:tc>
        <w:tc>
          <w:tcPr>
            <w:tcW w:w="5951" w:type="dxa"/>
            <w:gridSpan w:val="4"/>
          </w:tcPr>
          <w:p w14:paraId="77C113C7" w14:textId="77777777" w:rsidR="0029104E" w:rsidRPr="00A068B0" w:rsidRDefault="0029104E" w:rsidP="00A068B0">
            <w:pPr>
              <w:spacing w:before="120" w:after="120"/>
              <w:rPr>
                <w:spacing w:val="0"/>
                <w:sz w:val="20"/>
              </w:rPr>
            </w:pPr>
            <w:r w:rsidRPr="00A068B0">
              <w:rPr>
                <w:spacing w:val="0"/>
                <w:sz w:val="20"/>
              </w:rPr>
              <w:t>kW single phase, single, split or three phase system</w:t>
            </w:r>
          </w:p>
        </w:tc>
      </w:tr>
      <w:tr w:rsidR="0029104E" w:rsidRPr="003B2076" w14:paraId="060A0B03" w14:textId="77777777" w:rsidTr="000A6A63">
        <w:tc>
          <w:tcPr>
            <w:tcW w:w="2293" w:type="dxa"/>
            <w:gridSpan w:val="2"/>
            <w:vMerge/>
            <w:vAlign w:val="center"/>
          </w:tcPr>
          <w:p w14:paraId="1339D1BB" w14:textId="77777777" w:rsidR="0029104E" w:rsidRPr="00A068B0" w:rsidRDefault="0029104E" w:rsidP="00A068B0">
            <w:pPr>
              <w:spacing w:before="120" w:after="120"/>
              <w:rPr>
                <w:spacing w:val="0"/>
                <w:sz w:val="20"/>
              </w:rPr>
            </w:pPr>
          </w:p>
        </w:tc>
        <w:tc>
          <w:tcPr>
            <w:tcW w:w="1249" w:type="dxa"/>
          </w:tcPr>
          <w:p w14:paraId="3E209883" w14:textId="77777777" w:rsidR="0029104E" w:rsidRPr="00A068B0" w:rsidRDefault="0029104E" w:rsidP="00A068B0">
            <w:pPr>
              <w:spacing w:before="120" w:after="120"/>
              <w:rPr>
                <w:spacing w:val="0"/>
                <w:sz w:val="20"/>
              </w:rPr>
            </w:pPr>
          </w:p>
        </w:tc>
        <w:tc>
          <w:tcPr>
            <w:tcW w:w="5951" w:type="dxa"/>
            <w:gridSpan w:val="4"/>
          </w:tcPr>
          <w:p w14:paraId="0387A678" w14:textId="77777777" w:rsidR="0029104E" w:rsidRPr="00A068B0" w:rsidRDefault="0029104E" w:rsidP="00A068B0">
            <w:pPr>
              <w:spacing w:before="120" w:after="120"/>
              <w:rPr>
                <w:spacing w:val="0"/>
                <w:sz w:val="20"/>
              </w:rPr>
            </w:pPr>
            <w:r w:rsidRPr="00A068B0">
              <w:rPr>
                <w:spacing w:val="0"/>
                <w:sz w:val="20"/>
              </w:rPr>
              <w:t>kW three phase</w:t>
            </w:r>
          </w:p>
        </w:tc>
      </w:tr>
      <w:tr w:rsidR="0029104E" w:rsidRPr="003B2076" w14:paraId="78FD1343" w14:textId="77777777" w:rsidTr="000A6A63">
        <w:tc>
          <w:tcPr>
            <w:tcW w:w="2293" w:type="dxa"/>
            <w:gridSpan w:val="2"/>
            <w:vMerge/>
            <w:vAlign w:val="center"/>
          </w:tcPr>
          <w:p w14:paraId="4A551528" w14:textId="77777777" w:rsidR="0029104E" w:rsidRPr="00A068B0" w:rsidRDefault="0029104E" w:rsidP="00A068B0">
            <w:pPr>
              <w:spacing w:before="120" w:after="120"/>
              <w:rPr>
                <w:spacing w:val="0"/>
                <w:sz w:val="20"/>
              </w:rPr>
            </w:pPr>
          </w:p>
        </w:tc>
        <w:tc>
          <w:tcPr>
            <w:tcW w:w="1249" w:type="dxa"/>
          </w:tcPr>
          <w:p w14:paraId="3D1979AC" w14:textId="77777777" w:rsidR="0029104E" w:rsidRPr="00A068B0" w:rsidRDefault="0029104E" w:rsidP="00A068B0">
            <w:pPr>
              <w:spacing w:before="120" w:after="120"/>
              <w:rPr>
                <w:spacing w:val="0"/>
                <w:sz w:val="20"/>
              </w:rPr>
            </w:pPr>
          </w:p>
        </w:tc>
        <w:tc>
          <w:tcPr>
            <w:tcW w:w="5951" w:type="dxa"/>
            <w:gridSpan w:val="4"/>
          </w:tcPr>
          <w:p w14:paraId="3F6AA307" w14:textId="27BEF6A2" w:rsidR="0029104E" w:rsidRPr="00A068B0" w:rsidRDefault="0029104E" w:rsidP="00A068B0">
            <w:pPr>
              <w:spacing w:before="120" w:after="120"/>
              <w:rPr>
                <w:spacing w:val="0"/>
                <w:sz w:val="20"/>
              </w:rPr>
            </w:pPr>
            <w:r w:rsidRPr="00A068B0">
              <w:rPr>
                <w:spacing w:val="0"/>
                <w:sz w:val="20"/>
              </w:rPr>
              <w:t>kW two phases in three phase system</w:t>
            </w:r>
          </w:p>
        </w:tc>
      </w:tr>
      <w:tr w:rsidR="0029104E" w:rsidRPr="003B2076" w14:paraId="713F2890" w14:textId="77777777" w:rsidTr="000A6A63">
        <w:tc>
          <w:tcPr>
            <w:tcW w:w="2293" w:type="dxa"/>
            <w:gridSpan w:val="2"/>
            <w:vMerge/>
            <w:vAlign w:val="center"/>
          </w:tcPr>
          <w:p w14:paraId="1FD8FBBC" w14:textId="77777777" w:rsidR="0029104E" w:rsidRPr="00A068B0" w:rsidRDefault="0029104E" w:rsidP="00A068B0">
            <w:pPr>
              <w:spacing w:before="120" w:after="120"/>
              <w:rPr>
                <w:spacing w:val="0"/>
                <w:sz w:val="20"/>
              </w:rPr>
            </w:pPr>
          </w:p>
        </w:tc>
        <w:tc>
          <w:tcPr>
            <w:tcW w:w="1249" w:type="dxa"/>
          </w:tcPr>
          <w:p w14:paraId="623E21A7" w14:textId="77777777" w:rsidR="0029104E" w:rsidRPr="00A068B0" w:rsidRDefault="0029104E" w:rsidP="00A068B0">
            <w:pPr>
              <w:spacing w:before="120" w:after="120"/>
              <w:rPr>
                <w:spacing w:val="0"/>
                <w:sz w:val="20"/>
              </w:rPr>
            </w:pPr>
          </w:p>
        </w:tc>
        <w:tc>
          <w:tcPr>
            <w:tcW w:w="5951" w:type="dxa"/>
            <w:gridSpan w:val="4"/>
          </w:tcPr>
          <w:p w14:paraId="3A8090C8" w14:textId="64087420" w:rsidR="0029104E" w:rsidRPr="00A068B0" w:rsidRDefault="0029104E" w:rsidP="00A068B0">
            <w:pPr>
              <w:spacing w:before="120" w:after="120"/>
              <w:rPr>
                <w:spacing w:val="0"/>
                <w:sz w:val="20"/>
              </w:rPr>
            </w:pPr>
            <w:r w:rsidRPr="00A068B0">
              <w:rPr>
                <w:spacing w:val="0"/>
                <w:sz w:val="20"/>
              </w:rPr>
              <w:t>kW two phases split phase system</w:t>
            </w:r>
          </w:p>
        </w:tc>
      </w:tr>
      <w:tr w:rsidR="0075480D" w:rsidRPr="003B2076" w14:paraId="46107461" w14:textId="77777777" w:rsidTr="000A6A63">
        <w:trPr>
          <w:ins w:id="1004" w:author="ENA" w:date="2021-02-16T19:04:00Z"/>
        </w:trPr>
        <w:tc>
          <w:tcPr>
            <w:tcW w:w="2293" w:type="dxa"/>
            <w:gridSpan w:val="2"/>
            <w:vAlign w:val="center"/>
          </w:tcPr>
          <w:p w14:paraId="57CBA2FF" w14:textId="4CC01E24" w:rsidR="0075480D" w:rsidRPr="00A068B0" w:rsidRDefault="0075480D" w:rsidP="00CE2C6E">
            <w:pPr>
              <w:spacing w:before="120" w:after="120"/>
              <w:jc w:val="left"/>
              <w:rPr>
                <w:ins w:id="1005" w:author="ENA" w:date="2021-02-16T19:04:00Z"/>
                <w:spacing w:val="0"/>
                <w:sz w:val="20"/>
              </w:rPr>
            </w:pPr>
            <w:ins w:id="1006" w:author="ENA" w:date="2021-02-16T19:04:00Z">
              <w:r w:rsidRPr="0075480D">
                <w:rPr>
                  <w:spacing w:val="0"/>
                  <w:sz w:val="20"/>
                </w:rPr>
                <w:t xml:space="preserve">Energy storage capacity for </w:t>
              </w:r>
              <w:r w:rsidRPr="00FA227B">
                <w:rPr>
                  <w:b/>
                  <w:bCs/>
                  <w:spacing w:val="0"/>
                  <w:sz w:val="20"/>
                </w:rPr>
                <w:t>Electricity Storage</w:t>
              </w:r>
              <w:r w:rsidRPr="0075480D">
                <w:rPr>
                  <w:spacing w:val="0"/>
                  <w:sz w:val="20"/>
                </w:rPr>
                <w:t xml:space="preserve"> devices </w:t>
              </w:r>
            </w:ins>
          </w:p>
        </w:tc>
        <w:tc>
          <w:tcPr>
            <w:tcW w:w="1249" w:type="dxa"/>
          </w:tcPr>
          <w:p w14:paraId="3A3900CF" w14:textId="77777777" w:rsidR="0075480D" w:rsidRPr="00A068B0" w:rsidRDefault="0075480D" w:rsidP="00A068B0">
            <w:pPr>
              <w:spacing w:before="120" w:after="120"/>
              <w:rPr>
                <w:ins w:id="1007" w:author="ENA" w:date="2021-02-16T19:04:00Z"/>
                <w:spacing w:val="0"/>
                <w:sz w:val="20"/>
              </w:rPr>
            </w:pPr>
          </w:p>
        </w:tc>
        <w:tc>
          <w:tcPr>
            <w:tcW w:w="5951" w:type="dxa"/>
            <w:gridSpan w:val="4"/>
          </w:tcPr>
          <w:p w14:paraId="37E0CC75" w14:textId="5C0BD390" w:rsidR="0075480D" w:rsidRPr="00A068B0" w:rsidRDefault="0075480D" w:rsidP="00A068B0">
            <w:pPr>
              <w:spacing w:before="120" w:after="120"/>
              <w:rPr>
                <w:ins w:id="1008" w:author="ENA" w:date="2021-02-16T19:04:00Z"/>
                <w:spacing w:val="0"/>
                <w:sz w:val="20"/>
              </w:rPr>
            </w:pPr>
            <w:ins w:id="1009" w:author="ENA" w:date="2021-02-16T19:04:00Z">
              <w:r>
                <w:rPr>
                  <w:spacing w:val="0"/>
                  <w:sz w:val="20"/>
                </w:rPr>
                <w:t>kWh</w:t>
              </w:r>
            </w:ins>
          </w:p>
        </w:tc>
      </w:tr>
      <w:tr w:rsidR="0029104E" w:rsidRPr="003B2076" w14:paraId="7A4B204F" w14:textId="77777777" w:rsidTr="000A6A63">
        <w:tc>
          <w:tcPr>
            <w:tcW w:w="9493" w:type="dxa"/>
            <w:gridSpan w:val="7"/>
          </w:tcPr>
          <w:p w14:paraId="4D316060" w14:textId="0C18178D" w:rsidR="0029104E" w:rsidRPr="00A068B0" w:rsidRDefault="0029104E" w:rsidP="00A068B0">
            <w:pPr>
              <w:spacing w:before="120" w:after="120"/>
              <w:rPr>
                <w:spacing w:val="0"/>
                <w:sz w:val="24"/>
                <w:lang w:eastAsia="en-GB"/>
              </w:rPr>
            </w:pPr>
            <w:r w:rsidRPr="00A068B0">
              <w:rPr>
                <w:b/>
                <w:spacing w:val="0"/>
                <w:sz w:val="20"/>
              </w:rPr>
              <w:t>Manufacturer</w:t>
            </w:r>
            <w:r w:rsidRPr="00A068B0">
              <w:rPr>
                <w:spacing w:val="0"/>
                <w:sz w:val="20"/>
              </w:rPr>
              <w:t xml:space="preserve"> </w:t>
            </w:r>
            <w:r w:rsidRPr="00A068B0">
              <w:rPr>
                <w:b/>
                <w:spacing w:val="0"/>
                <w:sz w:val="20"/>
              </w:rPr>
              <w:t>Type Test</w:t>
            </w:r>
            <w:r w:rsidRPr="00A068B0">
              <w:rPr>
                <w:spacing w:val="0"/>
                <w:sz w:val="20"/>
              </w:rPr>
              <w:t xml:space="preserve"> declaration. - I certify that all products supplied by the company with the above </w:t>
            </w:r>
            <w:r w:rsidR="006F1070" w:rsidRPr="006F1070">
              <w:rPr>
                <w:b/>
                <w:spacing w:val="0"/>
                <w:sz w:val="20"/>
              </w:rPr>
              <w:t xml:space="preserve">Fully </w:t>
            </w:r>
            <w:r w:rsidRPr="006F1070">
              <w:rPr>
                <w:b/>
                <w:spacing w:val="0"/>
                <w:sz w:val="20"/>
              </w:rPr>
              <w:t>T</w:t>
            </w:r>
            <w:r w:rsidRPr="00A068B0">
              <w:rPr>
                <w:b/>
                <w:spacing w:val="0"/>
                <w:sz w:val="20"/>
              </w:rPr>
              <w:t>ype Tested</w:t>
            </w:r>
            <w:r w:rsidRPr="00A068B0">
              <w:rPr>
                <w:spacing w:val="0"/>
                <w:sz w:val="20"/>
              </w:rPr>
              <w:t xml:space="preserve"> reference number will be manufactured and tested to ensure that they perform as stated in this document, prior to shipment to site and that no site modifications are required to ensure that the product meets all the requireme</w:t>
            </w:r>
            <w:r w:rsidR="00FA2339" w:rsidRPr="00A068B0">
              <w:rPr>
                <w:spacing w:val="0"/>
                <w:sz w:val="20"/>
              </w:rPr>
              <w:t xml:space="preserve">nts of EREC G98. </w:t>
            </w:r>
          </w:p>
        </w:tc>
      </w:tr>
      <w:tr w:rsidR="0029104E" w:rsidRPr="003B2076" w14:paraId="64CB93F1" w14:textId="77777777" w:rsidTr="000A6A63">
        <w:tc>
          <w:tcPr>
            <w:tcW w:w="1218" w:type="dxa"/>
          </w:tcPr>
          <w:p w14:paraId="2F2363F2" w14:textId="77777777" w:rsidR="0029104E" w:rsidRPr="00A068B0" w:rsidRDefault="0029104E" w:rsidP="00A068B0">
            <w:pPr>
              <w:spacing w:before="120" w:after="120"/>
              <w:rPr>
                <w:spacing w:val="0"/>
                <w:sz w:val="20"/>
              </w:rPr>
            </w:pPr>
            <w:r w:rsidRPr="00A068B0">
              <w:rPr>
                <w:spacing w:val="0"/>
                <w:sz w:val="20"/>
              </w:rPr>
              <w:t>Signed</w:t>
            </w:r>
          </w:p>
          <w:p w14:paraId="7BBE0E75" w14:textId="77777777" w:rsidR="0029104E" w:rsidRPr="00A068B0" w:rsidRDefault="0029104E" w:rsidP="00A068B0">
            <w:pPr>
              <w:spacing w:before="120" w:after="120"/>
              <w:rPr>
                <w:spacing w:val="0"/>
                <w:sz w:val="20"/>
              </w:rPr>
            </w:pPr>
          </w:p>
          <w:p w14:paraId="453D8CA6" w14:textId="77777777" w:rsidR="0029104E" w:rsidRPr="00A068B0" w:rsidRDefault="0029104E" w:rsidP="00A068B0">
            <w:pPr>
              <w:spacing w:before="120" w:after="120"/>
              <w:rPr>
                <w:spacing w:val="0"/>
                <w:sz w:val="20"/>
              </w:rPr>
            </w:pPr>
          </w:p>
        </w:tc>
        <w:tc>
          <w:tcPr>
            <w:tcW w:w="2324" w:type="dxa"/>
            <w:gridSpan w:val="2"/>
          </w:tcPr>
          <w:p w14:paraId="654996BE" w14:textId="77777777" w:rsidR="0029104E" w:rsidRPr="00A068B0" w:rsidRDefault="0029104E" w:rsidP="00A068B0">
            <w:pPr>
              <w:spacing w:before="120" w:after="120"/>
              <w:rPr>
                <w:spacing w:val="0"/>
                <w:sz w:val="20"/>
              </w:rPr>
            </w:pPr>
          </w:p>
        </w:tc>
        <w:tc>
          <w:tcPr>
            <w:tcW w:w="2518" w:type="dxa"/>
            <w:gridSpan w:val="3"/>
          </w:tcPr>
          <w:p w14:paraId="5328DA14" w14:textId="77777777" w:rsidR="0029104E" w:rsidRPr="00A068B0" w:rsidRDefault="0029104E" w:rsidP="00A068B0">
            <w:pPr>
              <w:spacing w:before="120" w:after="120"/>
              <w:rPr>
                <w:spacing w:val="0"/>
                <w:sz w:val="20"/>
              </w:rPr>
            </w:pPr>
            <w:r w:rsidRPr="00A068B0">
              <w:rPr>
                <w:spacing w:val="0"/>
                <w:sz w:val="20"/>
              </w:rPr>
              <w:t>On behalf of</w:t>
            </w:r>
          </w:p>
        </w:tc>
        <w:tc>
          <w:tcPr>
            <w:tcW w:w="3433" w:type="dxa"/>
          </w:tcPr>
          <w:p w14:paraId="6143100C" w14:textId="77777777" w:rsidR="0029104E" w:rsidRPr="00A068B0" w:rsidRDefault="0029104E" w:rsidP="00A068B0">
            <w:pPr>
              <w:spacing w:before="120" w:after="120"/>
              <w:rPr>
                <w:spacing w:val="0"/>
                <w:sz w:val="20"/>
              </w:rPr>
            </w:pPr>
          </w:p>
        </w:tc>
      </w:tr>
      <w:tr w:rsidR="0029104E" w:rsidRPr="003B2076" w14:paraId="2FDFC33F" w14:textId="77777777" w:rsidTr="000A6A63">
        <w:tc>
          <w:tcPr>
            <w:tcW w:w="9493" w:type="dxa"/>
            <w:gridSpan w:val="7"/>
          </w:tcPr>
          <w:p w14:paraId="70F780DB" w14:textId="77777777" w:rsidR="0029104E" w:rsidRPr="00A068B0" w:rsidRDefault="0029104E" w:rsidP="00A068B0">
            <w:pPr>
              <w:spacing w:before="120" w:after="120"/>
              <w:rPr>
                <w:spacing w:val="0"/>
                <w:sz w:val="20"/>
              </w:rPr>
            </w:pPr>
            <w:r w:rsidRPr="00A068B0">
              <w:rPr>
                <w:spacing w:val="0"/>
                <w:sz w:val="20"/>
              </w:rPr>
              <w:t xml:space="preserve">Note that testing can be done by the </w:t>
            </w:r>
            <w:r w:rsidRPr="00A068B0">
              <w:rPr>
                <w:b/>
                <w:spacing w:val="0"/>
                <w:sz w:val="20"/>
              </w:rPr>
              <w:t>Manufacturer</w:t>
            </w:r>
            <w:r w:rsidRPr="00A068B0">
              <w:rPr>
                <w:spacing w:val="0"/>
                <w:sz w:val="20"/>
              </w:rPr>
              <w:t xml:space="preserve"> of an individual component or by an external test house.</w:t>
            </w:r>
          </w:p>
          <w:p w14:paraId="62173882" w14:textId="77777777" w:rsidR="0029104E" w:rsidRPr="00A068B0" w:rsidRDefault="0029104E" w:rsidP="00A068B0">
            <w:pPr>
              <w:spacing w:before="120" w:after="120"/>
              <w:rPr>
                <w:spacing w:val="0"/>
                <w:sz w:val="20"/>
              </w:rPr>
            </w:pPr>
            <w:r w:rsidRPr="00A068B0">
              <w:rPr>
                <w:spacing w:val="0"/>
                <w:sz w:val="20"/>
              </w:rPr>
              <w:t xml:space="preserve">Where parts of the testing are carried out by persons or organisations other than the </w:t>
            </w:r>
            <w:r w:rsidRPr="00A068B0">
              <w:rPr>
                <w:b/>
                <w:spacing w:val="0"/>
                <w:sz w:val="20"/>
              </w:rPr>
              <w:t>Manufacturer</w:t>
            </w:r>
            <w:r w:rsidRPr="00A068B0">
              <w:rPr>
                <w:spacing w:val="0"/>
                <w:sz w:val="20"/>
              </w:rPr>
              <w:t xml:space="preserve"> then that person or organisation shall keep copies of all test records and results supplied to them to verify that the testing has been carried out by people with sufficient technical competency to carry out the tests.</w:t>
            </w:r>
          </w:p>
        </w:tc>
      </w:tr>
      <w:tr w:rsidR="0029104E" w:rsidRPr="003B2076" w14:paraId="5951900A" w14:textId="77777777" w:rsidTr="000A6A63">
        <w:tc>
          <w:tcPr>
            <w:tcW w:w="9493" w:type="dxa"/>
            <w:gridSpan w:val="7"/>
            <w:shd w:val="clear" w:color="auto" w:fill="D9D9D9"/>
          </w:tcPr>
          <w:p w14:paraId="255763D9" w14:textId="073A5A6A" w:rsidR="004846CC" w:rsidRDefault="0029104E" w:rsidP="00A068B0">
            <w:pPr>
              <w:spacing w:before="120" w:after="120"/>
              <w:rPr>
                <w:ins w:id="1010" w:author="ENA" w:date="2021-02-16T19:26:00Z"/>
                <w:spacing w:val="0"/>
                <w:sz w:val="20"/>
              </w:rPr>
            </w:pPr>
            <w:r w:rsidRPr="00A068B0">
              <w:rPr>
                <w:spacing w:val="0"/>
                <w:sz w:val="20"/>
              </w:rPr>
              <w:br w:type="page"/>
            </w:r>
            <w:r w:rsidRPr="00A068B0">
              <w:rPr>
                <w:b/>
                <w:spacing w:val="0"/>
                <w:sz w:val="20"/>
              </w:rPr>
              <w:t xml:space="preserve">Operating Range: </w:t>
            </w:r>
            <w:r w:rsidRPr="00A068B0">
              <w:rPr>
                <w:spacing w:val="0"/>
                <w:sz w:val="20"/>
              </w:rPr>
              <w:t xml:space="preserve">This test should be carried out as specified in </w:t>
            </w:r>
            <w:del w:id="1011" w:author="ENA" w:date="2021-02-16T19:04:00Z">
              <w:r w:rsidRPr="00A068B0">
                <w:rPr>
                  <w:spacing w:val="0"/>
                  <w:sz w:val="20"/>
                </w:rPr>
                <w:delText>EN 50438 D.3</w:delText>
              </w:r>
            </w:del>
            <w:ins w:id="1012" w:author="ENA" w:date="2021-02-16T19:04:00Z">
              <w:r w:rsidR="00FD2F22">
                <w:rPr>
                  <w:spacing w:val="0"/>
                  <w:sz w:val="20"/>
                </w:rPr>
                <w:t>A</w:t>
              </w:r>
            </w:ins>
            <w:r w:rsidR="00FD2F22">
              <w:rPr>
                <w:spacing w:val="0"/>
                <w:sz w:val="20"/>
              </w:rPr>
              <w:t>.</w:t>
            </w:r>
            <w:ins w:id="1013" w:author="ENA" w:date="2021-02-16T19:25:00Z">
              <w:r w:rsidR="004846CC">
                <w:rPr>
                  <w:spacing w:val="0"/>
                  <w:sz w:val="20"/>
                </w:rPr>
                <w:t>1.2.</w:t>
              </w:r>
            </w:ins>
            <w:ins w:id="1014" w:author="ENA" w:date="2021-07-11T07:05:00Z">
              <w:r w:rsidR="00912D27">
                <w:rPr>
                  <w:spacing w:val="0"/>
                  <w:sz w:val="20"/>
                </w:rPr>
                <w:t>10</w:t>
              </w:r>
            </w:ins>
            <w:ins w:id="1015" w:author="ENA" w:date="2021-02-16T19:25:00Z">
              <w:r w:rsidR="004846CC" w:rsidRPr="00A068B0">
                <w:rPr>
                  <w:spacing w:val="0"/>
                  <w:sz w:val="20"/>
                </w:rPr>
                <w:t>.</w:t>
              </w:r>
            </w:ins>
          </w:p>
          <w:p w14:paraId="4D2025E3" w14:textId="29D68274" w:rsidR="0029104E" w:rsidRDefault="004846CC" w:rsidP="00A068B0">
            <w:pPr>
              <w:spacing w:before="120" w:after="120"/>
              <w:rPr>
                <w:spacing w:val="0"/>
                <w:sz w:val="20"/>
              </w:rPr>
            </w:pPr>
            <w:ins w:id="1016" w:author="ENA" w:date="2021-02-16T19:25:00Z">
              <w:r>
                <w:rPr>
                  <w:spacing w:val="0"/>
                  <w:sz w:val="20"/>
                </w:rPr>
                <w:t>Pass or failure of the test should be indicated in the fields below (right hand side), for example with the statement “Pass”, “No disconnection occurs”, etc. Graphical evidence is preferred.</w:t>
              </w:r>
            </w:ins>
          </w:p>
          <w:p w14:paraId="69633695" w14:textId="0D560845" w:rsidR="004846CC" w:rsidRPr="00A068B0" w:rsidDel="004846CC" w:rsidRDefault="004846CC" w:rsidP="004846CC">
            <w:pPr>
              <w:spacing w:before="120" w:after="120"/>
              <w:rPr>
                <w:del w:id="1017" w:author="ENA" w:date="2021-02-16T19:25:00Z"/>
                <w:spacing w:val="0"/>
                <w:sz w:val="20"/>
              </w:rPr>
            </w:pPr>
            <w:del w:id="1018" w:author="ENA" w:date="2021-02-16T19:25:00Z">
              <w:r w:rsidRPr="00A068B0" w:rsidDel="004846CC">
                <w:rPr>
                  <w:b/>
                  <w:spacing w:val="0"/>
                  <w:sz w:val="20"/>
                </w:rPr>
                <w:delText>Active Power</w:delText>
              </w:r>
              <w:r w:rsidRPr="00A068B0" w:rsidDel="004846CC">
                <w:rPr>
                  <w:spacing w:val="0"/>
                  <w:sz w:val="20"/>
                </w:rPr>
                <w:delText xml:space="preserve"> shall be recorded every second. The tests will verify that the </w:delText>
              </w:r>
              <w:r w:rsidRPr="00A068B0" w:rsidDel="004846CC">
                <w:rPr>
                  <w:b/>
                  <w:spacing w:val="0"/>
                  <w:sz w:val="20"/>
                </w:rPr>
                <w:delText>Micro-generator</w:delText>
              </w:r>
              <w:r w:rsidRPr="00A068B0" w:rsidDel="004846CC">
                <w:rPr>
                  <w:spacing w:val="0"/>
                  <w:sz w:val="20"/>
                </w:rPr>
                <w:delText xml:space="preserve"> can operate within the required ranges for the specified period of time. </w:delText>
              </w:r>
            </w:del>
          </w:p>
          <w:p w14:paraId="1E31E9CB" w14:textId="221FB184" w:rsidR="004846CC" w:rsidRPr="00A068B0" w:rsidDel="004846CC" w:rsidRDefault="004846CC" w:rsidP="004846CC">
            <w:pPr>
              <w:spacing w:before="120" w:after="120"/>
              <w:rPr>
                <w:del w:id="1019" w:author="ENA" w:date="2021-02-16T19:25:00Z"/>
                <w:spacing w:val="0"/>
                <w:sz w:val="20"/>
              </w:rPr>
            </w:pPr>
            <w:del w:id="1020" w:author="ENA" w:date="2021-02-16T19:25:00Z">
              <w:r w:rsidRPr="00A068B0" w:rsidDel="004846CC">
                <w:rPr>
                  <w:spacing w:val="0"/>
                  <w:sz w:val="20"/>
                </w:rPr>
                <w:delText xml:space="preserve">The </w:delText>
              </w:r>
              <w:r w:rsidRPr="00A068B0" w:rsidDel="004846CC">
                <w:rPr>
                  <w:b/>
                  <w:spacing w:val="0"/>
                  <w:sz w:val="20"/>
                </w:rPr>
                <w:delText>Interface Protection</w:delText>
              </w:r>
              <w:r w:rsidRPr="00A068B0" w:rsidDel="004846CC">
                <w:rPr>
                  <w:spacing w:val="0"/>
                  <w:sz w:val="20"/>
                </w:rPr>
                <w:delText xml:space="preserve"> shall be disabled during the tests. </w:delText>
              </w:r>
            </w:del>
          </w:p>
          <w:p w14:paraId="7BE2C74A" w14:textId="49835566" w:rsidR="004846CC" w:rsidRPr="00A068B0" w:rsidDel="004846CC" w:rsidRDefault="004846CC" w:rsidP="004846CC">
            <w:pPr>
              <w:autoSpaceDE w:val="0"/>
              <w:autoSpaceDN w:val="0"/>
              <w:adjustRightInd w:val="0"/>
              <w:spacing w:before="120" w:after="120"/>
              <w:rPr>
                <w:del w:id="1021" w:author="ENA" w:date="2021-02-16T19:25:00Z"/>
                <w:spacing w:val="0"/>
                <w:sz w:val="20"/>
                <w:lang w:eastAsia="en-GB"/>
              </w:rPr>
            </w:pPr>
            <w:del w:id="1022" w:author="ENA" w:date="2021-02-16T19:25:00Z">
              <w:r w:rsidRPr="00A068B0" w:rsidDel="004846CC">
                <w:rPr>
                  <w:spacing w:val="0"/>
                  <w:sz w:val="20"/>
                  <w:lang w:eastAsia="en-GB"/>
                </w:rPr>
                <w:delText xml:space="preserve">In case of a PV </w:delText>
              </w:r>
              <w:r w:rsidRPr="00A068B0" w:rsidDel="004846CC">
                <w:rPr>
                  <w:b/>
                  <w:spacing w:val="0"/>
                  <w:sz w:val="20"/>
                </w:rPr>
                <w:delText>Micro-generator</w:delText>
              </w:r>
              <w:r w:rsidRPr="00A068B0" w:rsidDel="004846CC">
                <w:rPr>
                  <w:spacing w:val="0"/>
                  <w:sz w:val="20"/>
                </w:rPr>
                <w:delText xml:space="preserve"> </w:delText>
              </w:r>
              <w:r w:rsidRPr="00A068B0" w:rsidDel="004846CC">
                <w:rPr>
                  <w:spacing w:val="0"/>
                  <w:sz w:val="20"/>
                  <w:lang w:eastAsia="en-GB"/>
                </w:rPr>
                <w:delText xml:space="preserve">the PV primary source may be replaced by a </w:delText>
              </w:r>
              <w:r w:rsidRPr="00A068B0" w:rsidDel="004846CC">
                <w:rPr>
                  <w:b/>
                  <w:spacing w:val="0"/>
                  <w:sz w:val="20"/>
                  <w:lang w:eastAsia="en-GB"/>
                </w:rPr>
                <w:delText>DC</w:delText>
              </w:r>
              <w:r w:rsidRPr="00A068B0" w:rsidDel="004846CC">
                <w:rPr>
                  <w:spacing w:val="0"/>
                  <w:sz w:val="20"/>
                  <w:lang w:eastAsia="en-GB"/>
                </w:rPr>
                <w:delText xml:space="preserve"> source.</w:delText>
              </w:r>
            </w:del>
          </w:p>
          <w:p w14:paraId="46046B14" w14:textId="45C203F1" w:rsidR="004846CC" w:rsidRPr="00A068B0" w:rsidDel="004846CC" w:rsidRDefault="004846CC" w:rsidP="004846CC">
            <w:pPr>
              <w:autoSpaceDE w:val="0"/>
              <w:autoSpaceDN w:val="0"/>
              <w:adjustRightInd w:val="0"/>
              <w:spacing w:before="120" w:after="120"/>
              <w:rPr>
                <w:del w:id="1023" w:author="ENA" w:date="2021-02-16T19:25:00Z"/>
                <w:spacing w:val="0"/>
                <w:sz w:val="20"/>
                <w:lang w:eastAsia="en-GB"/>
              </w:rPr>
            </w:pPr>
            <w:del w:id="1024" w:author="ENA" w:date="2021-02-16T19:25:00Z">
              <w:r w:rsidRPr="00A068B0" w:rsidDel="004846CC">
                <w:rPr>
                  <w:spacing w:val="0"/>
                  <w:sz w:val="20"/>
                  <w:lang w:eastAsia="en-GB"/>
                </w:rPr>
                <w:delText xml:space="preserve">In case of a full converter </w:delText>
              </w:r>
              <w:r w:rsidRPr="00A068B0" w:rsidDel="004846CC">
                <w:rPr>
                  <w:b/>
                  <w:spacing w:val="0"/>
                  <w:sz w:val="20"/>
                </w:rPr>
                <w:delText>Micro-generator</w:delText>
              </w:r>
              <w:r w:rsidRPr="00A068B0" w:rsidDel="004846CC">
                <w:rPr>
                  <w:b/>
                  <w:spacing w:val="0"/>
                  <w:sz w:val="20"/>
                  <w:lang w:eastAsia="en-GB"/>
                </w:rPr>
                <w:delText xml:space="preserve"> </w:delText>
              </w:r>
              <w:r w:rsidRPr="00A068B0" w:rsidDel="004846CC">
                <w:rPr>
                  <w:spacing w:val="0"/>
                  <w:sz w:val="20"/>
                  <w:lang w:eastAsia="en-GB"/>
                </w:rPr>
                <w:delText>(</w:delText>
              </w:r>
              <w:r w:rsidDel="004846CC">
                <w:rPr>
                  <w:spacing w:val="0"/>
                  <w:sz w:val="20"/>
                  <w:lang w:eastAsia="en-GB"/>
                </w:rPr>
                <w:delText>eg</w:delText>
              </w:r>
              <w:r w:rsidRPr="00A068B0" w:rsidDel="004846CC">
                <w:rPr>
                  <w:spacing w:val="0"/>
                  <w:sz w:val="20"/>
                  <w:lang w:eastAsia="en-GB"/>
                </w:rPr>
                <w:delText xml:space="preserve"> wind) the primary source and the prime mover </w:delText>
              </w:r>
              <w:r w:rsidRPr="00A068B0" w:rsidDel="004846CC">
                <w:rPr>
                  <w:b/>
                  <w:spacing w:val="0"/>
                  <w:sz w:val="20"/>
                  <w:lang w:eastAsia="en-GB"/>
                </w:rPr>
                <w:delText>Inverter</w:delText>
              </w:r>
              <w:r w:rsidRPr="00A068B0" w:rsidDel="004846CC">
                <w:rPr>
                  <w:spacing w:val="0"/>
                  <w:sz w:val="20"/>
                  <w:lang w:eastAsia="en-GB"/>
                </w:rPr>
                <w:delText xml:space="preserve">/rectifier may be replaced by a </w:delText>
              </w:r>
              <w:r w:rsidRPr="00A068B0" w:rsidDel="004846CC">
                <w:rPr>
                  <w:b/>
                  <w:spacing w:val="0"/>
                  <w:sz w:val="20"/>
                  <w:lang w:eastAsia="en-GB"/>
                </w:rPr>
                <w:delText>DC</w:delText>
              </w:r>
              <w:r w:rsidRPr="00A068B0" w:rsidDel="004846CC">
                <w:rPr>
                  <w:spacing w:val="0"/>
                  <w:sz w:val="20"/>
                  <w:lang w:eastAsia="en-GB"/>
                </w:rPr>
                <w:delText xml:space="preserve"> source.</w:delText>
              </w:r>
            </w:del>
          </w:p>
          <w:p w14:paraId="47C4F120" w14:textId="7AF6F15F" w:rsidR="004846CC" w:rsidRDefault="004846CC" w:rsidP="004846CC">
            <w:pPr>
              <w:spacing w:before="120" w:after="120"/>
              <w:rPr>
                <w:del w:id="1025" w:author="ENA" w:date="2021-02-16T19:04:00Z"/>
                <w:spacing w:val="0"/>
                <w:sz w:val="20"/>
              </w:rPr>
            </w:pPr>
            <w:del w:id="1026" w:author="ENA" w:date="2021-02-16T19:25:00Z">
              <w:r w:rsidRPr="00A068B0" w:rsidDel="004846CC">
                <w:rPr>
                  <w:spacing w:val="0"/>
                  <w:sz w:val="20"/>
                  <w:lang w:eastAsia="en-GB"/>
                </w:rPr>
                <w:delText xml:space="preserve">In case of a DFIG </w:delText>
              </w:r>
              <w:r w:rsidRPr="00A068B0" w:rsidDel="004846CC">
                <w:rPr>
                  <w:b/>
                  <w:spacing w:val="0"/>
                  <w:sz w:val="20"/>
                </w:rPr>
                <w:delText>Micro-generator</w:delText>
              </w:r>
              <w:r w:rsidRPr="00A068B0" w:rsidDel="004846CC">
                <w:rPr>
                  <w:spacing w:val="0"/>
                  <w:sz w:val="20"/>
                </w:rPr>
                <w:delText xml:space="preserve"> </w:delText>
              </w:r>
              <w:r w:rsidRPr="00A068B0" w:rsidDel="004846CC">
                <w:rPr>
                  <w:spacing w:val="0"/>
                  <w:sz w:val="20"/>
                  <w:lang w:eastAsia="en-GB"/>
                </w:rPr>
                <w:delText>the mechanical drive system may be replaced by a test bench motor</w:delText>
              </w:r>
            </w:del>
            <w:r w:rsidRPr="00A068B0">
              <w:rPr>
                <w:spacing w:val="0"/>
                <w:sz w:val="20"/>
                <w:lang w:eastAsia="en-GB"/>
              </w:rPr>
              <w:t>.</w:t>
            </w:r>
          </w:p>
          <w:p w14:paraId="5B1BECA0" w14:textId="71F4D31D" w:rsidR="0029104E" w:rsidRPr="00A068B0" w:rsidRDefault="0029104E" w:rsidP="00A068B0">
            <w:pPr>
              <w:spacing w:before="120" w:after="120"/>
              <w:rPr>
                <w:spacing w:val="0"/>
                <w:sz w:val="20"/>
              </w:rPr>
            </w:pPr>
          </w:p>
        </w:tc>
      </w:tr>
      <w:tr w:rsidR="00FD2F22" w:rsidRPr="003B2076" w14:paraId="4EC4CE37" w14:textId="77777777" w:rsidTr="00E17138">
        <w:trPr>
          <w:trHeight w:val="2358"/>
          <w:ins w:id="1027" w:author="ENA" w:date="2021-02-16T19:04:00Z"/>
        </w:trPr>
        <w:tc>
          <w:tcPr>
            <w:tcW w:w="4746" w:type="dxa"/>
            <w:gridSpan w:val="5"/>
            <w:shd w:val="clear" w:color="auto" w:fill="auto"/>
          </w:tcPr>
          <w:p w14:paraId="5CE31ADF" w14:textId="77777777" w:rsidR="005068BD" w:rsidRPr="00A068B0" w:rsidRDefault="005068BD" w:rsidP="005068BD">
            <w:pPr>
              <w:spacing w:before="120" w:after="120"/>
              <w:rPr>
                <w:ins w:id="1028" w:author="ENA" w:date="2021-02-16T19:04:00Z"/>
                <w:spacing w:val="0"/>
                <w:sz w:val="20"/>
              </w:rPr>
            </w:pPr>
            <w:ins w:id="1029" w:author="ENA" w:date="2021-02-16T19:04:00Z">
              <w:r w:rsidRPr="00A068B0">
                <w:rPr>
                  <w:spacing w:val="0"/>
                  <w:sz w:val="20"/>
                </w:rPr>
                <w:t>Test 1</w:t>
              </w:r>
            </w:ins>
          </w:p>
          <w:p w14:paraId="0F8AD114" w14:textId="77777777" w:rsidR="005068BD" w:rsidRPr="00A068B0" w:rsidRDefault="005068BD" w:rsidP="005068BD">
            <w:pPr>
              <w:spacing w:before="120" w:after="120"/>
              <w:rPr>
                <w:ins w:id="1030" w:author="ENA" w:date="2021-02-16T19:04:00Z"/>
                <w:spacing w:val="0"/>
                <w:sz w:val="20"/>
              </w:rPr>
            </w:pPr>
            <w:ins w:id="1031" w:author="ENA" w:date="2021-02-16T19:04:00Z">
              <w:r w:rsidRPr="00A068B0">
                <w:rPr>
                  <w:spacing w:val="0"/>
                  <w:sz w:val="20"/>
                </w:rPr>
                <w:t>Voltage = 85% of nominal (195.5 V)</w:t>
              </w:r>
            </w:ins>
          </w:p>
          <w:p w14:paraId="5B83AD9A" w14:textId="77777777" w:rsidR="005068BD" w:rsidRPr="00A068B0" w:rsidRDefault="005068BD" w:rsidP="005068BD">
            <w:pPr>
              <w:spacing w:before="120" w:after="120"/>
              <w:rPr>
                <w:ins w:id="1032" w:author="ENA" w:date="2021-02-16T19:04:00Z"/>
                <w:spacing w:val="0"/>
                <w:sz w:val="20"/>
              </w:rPr>
            </w:pPr>
            <w:ins w:id="1033" w:author="ENA" w:date="2021-02-16T19:04:00Z">
              <w:r w:rsidRPr="00A068B0">
                <w:rPr>
                  <w:spacing w:val="0"/>
                  <w:sz w:val="20"/>
                </w:rPr>
                <w:t>Frequency = 47.</w:t>
              </w:r>
              <w:r>
                <w:rPr>
                  <w:spacing w:val="0"/>
                  <w:sz w:val="20"/>
                </w:rPr>
                <w:t>0</w:t>
              </w:r>
              <w:r w:rsidRPr="00A068B0">
                <w:rPr>
                  <w:spacing w:val="0"/>
                  <w:sz w:val="20"/>
                </w:rPr>
                <w:t xml:space="preserve"> Hz</w:t>
              </w:r>
            </w:ins>
          </w:p>
          <w:p w14:paraId="65A7D5C5" w14:textId="77777777" w:rsidR="005068BD" w:rsidRPr="00A068B0" w:rsidRDefault="005068BD" w:rsidP="005068BD">
            <w:pPr>
              <w:spacing w:before="120" w:after="120"/>
              <w:rPr>
                <w:ins w:id="1034" w:author="ENA" w:date="2021-02-16T19:04:00Z"/>
                <w:spacing w:val="0"/>
                <w:sz w:val="20"/>
              </w:rPr>
            </w:pPr>
            <w:ins w:id="1035" w:author="ENA" w:date="2021-02-16T19:04:00Z">
              <w:r w:rsidRPr="00A068B0">
                <w:rPr>
                  <w:spacing w:val="0"/>
                  <w:sz w:val="20"/>
                </w:rPr>
                <w:t>Power factor = 1</w:t>
              </w:r>
            </w:ins>
          </w:p>
          <w:p w14:paraId="72C0C4D3" w14:textId="77777777" w:rsidR="005068BD" w:rsidRPr="00A068B0" w:rsidRDefault="005068BD" w:rsidP="005068BD">
            <w:pPr>
              <w:spacing w:before="120" w:after="120"/>
              <w:rPr>
                <w:ins w:id="1036" w:author="ENA" w:date="2021-02-16T19:04:00Z"/>
                <w:spacing w:val="0"/>
                <w:sz w:val="20"/>
              </w:rPr>
            </w:pPr>
            <w:ins w:id="1037" w:author="ENA" w:date="2021-02-16T19:04:00Z">
              <w:r w:rsidRPr="00A068B0">
                <w:rPr>
                  <w:spacing w:val="0"/>
                  <w:sz w:val="20"/>
                </w:rPr>
                <w:t xml:space="preserve">Period of test </w:t>
              </w:r>
              <w:r>
                <w:rPr>
                  <w:spacing w:val="0"/>
                  <w:sz w:val="20"/>
                </w:rPr>
                <w:t>20 seconds</w:t>
              </w:r>
            </w:ins>
          </w:p>
          <w:p w14:paraId="64652FCB" w14:textId="51F4F2D8" w:rsidR="00FD2F22" w:rsidRPr="00A068B0" w:rsidRDefault="00FD2F22" w:rsidP="00FD2F22">
            <w:pPr>
              <w:spacing w:before="120" w:after="120"/>
              <w:rPr>
                <w:ins w:id="1038" w:author="ENA" w:date="2021-02-16T19:04:00Z"/>
                <w:spacing w:val="0"/>
                <w:sz w:val="20"/>
              </w:rPr>
            </w:pPr>
          </w:p>
        </w:tc>
        <w:tc>
          <w:tcPr>
            <w:tcW w:w="4747" w:type="dxa"/>
            <w:gridSpan w:val="2"/>
            <w:shd w:val="clear" w:color="auto" w:fill="auto"/>
          </w:tcPr>
          <w:p w14:paraId="663307F2" w14:textId="4801CC7D" w:rsidR="00FD2F22" w:rsidRPr="00A068B0" w:rsidRDefault="00FD2F22" w:rsidP="00FD2F22">
            <w:pPr>
              <w:spacing w:before="120" w:after="120"/>
              <w:rPr>
                <w:ins w:id="1039" w:author="ENA" w:date="2021-02-16T19:04:00Z"/>
                <w:spacing w:val="0"/>
                <w:sz w:val="20"/>
              </w:rPr>
            </w:pPr>
            <w:ins w:id="1040" w:author="ENA" w:date="2021-02-16T19:04:00Z">
              <w:r>
                <w:rPr>
                  <w:spacing w:val="0"/>
                  <w:sz w:val="20"/>
                </w:rPr>
                <w:t>Test results or chart to confirm operation</w:t>
              </w:r>
            </w:ins>
          </w:p>
        </w:tc>
      </w:tr>
      <w:tr w:rsidR="00FD2F22" w:rsidRPr="003B2076" w14:paraId="76F4C867" w14:textId="77777777" w:rsidTr="00E17138">
        <w:trPr>
          <w:trHeight w:val="2358"/>
          <w:ins w:id="1041" w:author="ENA" w:date="2021-02-16T19:04:00Z"/>
        </w:trPr>
        <w:tc>
          <w:tcPr>
            <w:tcW w:w="4746" w:type="dxa"/>
            <w:gridSpan w:val="5"/>
            <w:shd w:val="clear" w:color="auto" w:fill="auto"/>
          </w:tcPr>
          <w:p w14:paraId="4A6B66C2" w14:textId="77777777" w:rsidR="00FD2F22" w:rsidRPr="00A068B0" w:rsidRDefault="00FD2F22" w:rsidP="00FD2F22">
            <w:pPr>
              <w:spacing w:before="120" w:after="120"/>
              <w:rPr>
                <w:ins w:id="1042" w:author="ENA" w:date="2021-02-16T19:04:00Z"/>
                <w:spacing w:val="0"/>
                <w:sz w:val="20"/>
              </w:rPr>
            </w:pPr>
            <w:ins w:id="1043" w:author="ENA" w:date="2021-02-16T19:04:00Z">
              <w:r w:rsidRPr="00A068B0">
                <w:rPr>
                  <w:spacing w:val="0"/>
                  <w:sz w:val="20"/>
                </w:rPr>
                <w:t xml:space="preserve">Test </w:t>
              </w:r>
              <w:r>
                <w:rPr>
                  <w:spacing w:val="0"/>
                  <w:sz w:val="20"/>
                </w:rPr>
                <w:t>2</w:t>
              </w:r>
            </w:ins>
          </w:p>
          <w:p w14:paraId="1551F79F" w14:textId="77777777" w:rsidR="00FD2F22" w:rsidRPr="00A068B0" w:rsidRDefault="00FD2F22" w:rsidP="00FD2F22">
            <w:pPr>
              <w:spacing w:before="120" w:after="120"/>
              <w:rPr>
                <w:ins w:id="1044" w:author="ENA" w:date="2021-02-16T19:04:00Z"/>
                <w:spacing w:val="0"/>
                <w:sz w:val="20"/>
              </w:rPr>
            </w:pPr>
            <w:ins w:id="1045" w:author="ENA" w:date="2021-02-16T19:04:00Z">
              <w:r w:rsidRPr="00A068B0">
                <w:rPr>
                  <w:spacing w:val="0"/>
                  <w:sz w:val="20"/>
                </w:rPr>
                <w:t>Voltage = 85% of nominal (195.5 V)</w:t>
              </w:r>
            </w:ins>
          </w:p>
          <w:p w14:paraId="04954BC2" w14:textId="77777777" w:rsidR="00FD2F22" w:rsidRPr="00A068B0" w:rsidRDefault="00FD2F22" w:rsidP="00FD2F22">
            <w:pPr>
              <w:spacing w:before="120" w:after="120"/>
              <w:rPr>
                <w:ins w:id="1046" w:author="ENA" w:date="2021-02-16T19:04:00Z"/>
                <w:spacing w:val="0"/>
                <w:sz w:val="20"/>
              </w:rPr>
            </w:pPr>
            <w:ins w:id="1047" w:author="ENA" w:date="2021-02-16T19:04:00Z">
              <w:r w:rsidRPr="00A068B0">
                <w:rPr>
                  <w:spacing w:val="0"/>
                  <w:sz w:val="20"/>
                </w:rPr>
                <w:t>Frequency = 47.5 Hz</w:t>
              </w:r>
            </w:ins>
          </w:p>
          <w:p w14:paraId="6E87FF68" w14:textId="77777777" w:rsidR="00FD2F22" w:rsidRPr="00A068B0" w:rsidRDefault="00FD2F22" w:rsidP="00FD2F22">
            <w:pPr>
              <w:spacing w:before="120" w:after="120"/>
              <w:rPr>
                <w:ins w:id="1048" w:author="ENA" w:date="2021-02-16T19:04:00Z"/>
                <w:spacing w:val="0"/>
                <w:sz w:val="20"/>
              </w:rPr>
            </w:pPr>
            <w:ins w:id="1049" w:author="ENA" w:date="2021-02-16T19:04:00Z">
              <w:r w:rsidRPr="00A068B0">
                <w:rPr>
                  <w:spacing w:val="0"/>
                  <w:sz w:val="20"/>
                </w:rPr>
                <w:t>Power factor = 1</w:t>
              </w:r>
            </w:ins>
          </w:p>
          <w:p w14:paraId="725E1FE1" w14:textId="77777777" w:rsidR="00FD2F22" w:rsidRPr="00A068B0" w:rsidRDefault="00FD2F22" w:rsidP="00FD2F22">
            <w:pPr>
              <w:spacing w:before="120" w:after="120"/>
              <w:rPr>
                <w:ins w:id="1050" w:author="ENA" w:date="2021-02-16T19:04:00Z"/>
                <w:spacing w:val="0"/>
                <w:sz w:val="20"/>
              </w:rPr>
            </w:pPr>
            <w:ins w:id="1051" w:author="ENA" w:date="2021-02-16T19:04:00Z">
              <w:r w:rsidRPr="00A068B0">
                <w:rPr>
                  <w:spacing w:val="0"/>
                  <w:sz w:val="20"/>
                </w:rPr>
                <w:t>Period of test 90 minutes</w:t>
              </w:r>
            </w:ins>
          </w:p>
          <w:p w14:paraId="17EAEC4F" w14:textId="77777777" w:rsidR="00FD2F22" w:rsidRPr="00A068B0" w:rsidRDefault="00FD2F22" w:rsidP="00FD2F22">
            <w:pPr>
              <w:spacing w:before="120" w:after="120"/>
              <w:rPr>
                <w:ins w:id="1052" w:author="ENA" w:date="2021-02-16T19:04:00Z"/>
                <w:spacing w:val="0"/>
                <w:sz w:val="20"/>
              </w:rPr>
            </w:pPr>
          </w:p>
        </w:tc>
        <w:tc>
          <w:tcPr>
            <w:tcW w:w="4747" w:type="dxa"/>
            <w:gridSpan w:val="2"/>
            <w:shd w:val="clear" w:color="auto" w:fill="auto"/>
          </w:tcPr>
          <w:p w14:paraId="181EF6F5" w14:textId="75E257C2" w:rsidR="00FD2F22" w:rsidRPr="00A068B0" w:rsidRDefault="00FD2F22" w:rsidP="00FD2F22">
            <w:pPr>
              <w:spacing w:before="120" w:after="120"/>
              <w:rPr>
                <w:ins w:id="1053" w:author="ENA" w:date="2021-02-16T19:04:00Z"/>
                <w:spacing w:val="0"/>
                <w:sz w:val="20"/>
              </w:rPr>
            </w:pPr>
            <w:ins w:id="1054" w:author="ENA" w:date="2021-02-16T19:04:00Z">
              <w:r>
                <w:rPr>
                  <w:spacing w:val="0"/>
                  <w:sz w:val="20"/>
                </w:rPr>
                <w:t>Test results or chart to confirm operation</w:t>
              </w:r>
            </w:ins>
          </w:p>
        </w:tc>
      </w:tr>
      <w:tr w:rsidR="00FD2F22" w:rsidRPr="003B2076" w14:paraId="00875AA3" w14:textId="77777777" w:rsidTr="00E17138">
        <w:trPr>
          <w:trHeight w:val="2358"/>
          <w:ins w:id="1055" w:author="ENA" w:date="2021-02-16T19:04:00Z"/>
        </w:trPr>
        <w:tc>
          <w:tcPr>
            <w:tcW w:w="4746" w:type="dxa"/>
            <w:gridSpan w:val="5"/>
            <w:shd w:val="clear" w:color="auto" w:fill="auto"/>
          </w:tcPr>
          <w:p w14:paraId="62065D04" w14:textId="77777777" w:rsidR="00FD2F22" w:rsidRPr="00A068B0" w:rsidRDefault="00FD2F22" w:rsidP="00FD2F22">
            <w:pPr>
              <w:spacing w:before="120" w:after="120"/>
              <w:rPr>
                <w:ins w:id="1056" w:author="ENA" w:date="2021-02-16T19:04:00Z"/>
                <w:spacing w:val="0"/>
                <w:sz w:val="20"/>
              </w:rPr>
            </w:pPr>
            <w:ins w:id="1057" w:author="ENA" w:date="2021-02-16T19:04:00Z">
              <w:r w:rsidRPr="00A068B0">
                <w:rPr>
                  <w:spacing w:val="0"/>
                  <w:sz w:val="20"/>
                </w:rPr>
                <w:lastRenderedPageBreak/>
                <w:t xml:space="preserve">Test </w:t>
              </w:r>
              <w:r>
                <w:rPr>
                  <w:spacing w:val="0"/>
                  <w:sz w:val="20"/>
                </w:rPr>
                <w:t>3</w:t>
              </w:r>
            </w:ins>
          </w:p>
          <w:p w14:paraId="292B5000" w14:textId="77777777" w:rsidR="00FD2F22" w:rsidRPr="00A068B0" w:rsidRDefault="00FD2F22" w:rsidP="00FD2F22">
            <w:pPr>
              <w:spacing w:before="120" w:after="120"/>
              <w:rPr>
                <w:ins w:id="1058" w:author="ENA" w:date="2021-02-16T19:04:00Z"/>
                <w:spacing w:val="0"/>
                <w:sz w:val="20"/>
              </w:rPr>
            </w:pPr>
            <w:ins w:id="1059" w:author="ENA" w:date="2021-02-16T19:04:00Z">
              <w:r w:rsidRPr="00A068B0">
                <w:rPr>
                  <w:spacing w:val="0"/>
                  <w:sz w:val="20"/>
                </w:rPr>
                <w:t xml:space="preserve">Voltage = 110% of nominal (253 V).  </w:t>
              </w:r>
            </w:ins>
          </w:p>
          <w:p w14:paraId="78E2A736" w14:textId="77777777" w:rsidR="00FD2F22" w:rsidRDefault="00FD2F22" w:rsidP="00FD2F22">
            <w:pPr>
              <w:spacing w:before="120" w:after="120"/>
              <w:rPr>
                <w:ins w:id="1060" w:author="ENA" w:date="2021-02-16T19:04:00Z"/>
                <w:spacing w:val="0"/>
                <w:sz w:val="20"/>
              </w:rPr>
            </w:pPr>
            <w:ins w:id="1061" w:author="ENA" w:date="2021-02-16T19:04:00Z">
              <w:r w:rsidRPr="00A068B0">
                <w:rPr>
                  <w:spacing w:val="0"/>
                  <w:sz w:val="20"/>
                </w:rPr>
                <w:t>Frequency = 51.5 Hz</w:t>
              </w:r>
            </w:ins>
          </w:p>
          <w:p w14:paraId="2A35B5A2" w14:textId="77777777" w:rsidR="00FD2F22" w:rsidRPr="00A068B0" w:rsidRDefault="00FD2F22" w:rsidP="00FD2F22">
            <w:pPr>
              <w:spacing w:before="120" w:after="120"/>
              <w:rPr>
                <w:ins w:id="1062" w:author="ENA" w:date="2021-02-16T19:04:00Z"/>
                <w:spacing w:val="0"/>
                <w:sz w:val="20"/>
              </w:rPr>
            </w:pPr>
            <w:ins w:id="1063" w:author="ENA" w:date="2021-02-16T19:04:00Z">
              <w:r w:rsidRPr="00A068B0">
                <w:rPr>
                  <w:spacing w:val="0"/>
                  <w:sz w:val="20"/>
                </w:rPr>
                <w:t>Power factor = 1</w:t>
              </w:r>
            </w:ins>
          </w:p>
          <w:p w14:paraId="4EC5F262" w14:textId="4F27A0DF" w:rsidR="00FD2F22" w:rsidRPr="00A068B0" w:rsidRDefault="00FD2F22" w:rsidP="00FD2F22">
            <w:pPr>
              <w:spacing w:before="120" w:after="120"/>
              <w:rPr>
                <w:ins w:id="1064" w:author="ENA" w:date="2021-02-16T19:04:00Z"/>
                <w:spacing w:val="0"/>
                <w:sz w:val="20"/>
              </w:rPr>
            </w:pPr>
            <w:ins w:id="1065" w:author="ENA" w:date="2021-02-16T19:04:00Z">
              <w:r w:rsidRPr="00A068B0">
                <w:rPr>
                  <w:spacing w:val="0"/>
                  <w:sz w:val="20"/>
                </w:rPr>
                <w:t>Period of test 90 minutes</w:t>
              </w:r>
            </w:ins>
          </w:p>
        </w:tc>
        <w:tc>
          <w:tcPr>
            <w:tcW w:w="4747" w:type="dxa"/>
            <w:gridSpan w:val="2"/>
            <w:shd w:val="clear" w:color="auto" w:fill="auto"/>
          </w:tcPr>
          <w:p w14:paraId="27B9087D" w14:textId="385ACD85" w:rsidR="00FD2F22" w:rsidRPr="00A068B0" w:rsidRDefault="00FD2F22" w:rsidP="00FD2F22">
            <w:pPr>
              <w:spacing w:before="120" w:after="120"/>
              <w:rPr>
                <w:ins w:id="1066" w:author="ENA" w:date="2021-02-16T19:04:00Z"/>
                <w:spacing w:val="0"/>
                <w:sz w:val="20"/>
              </w:rPr>
            </w:pPr>
            <w:ins w:id="1067" w:author="ENA" w:date="2021-02-16T19:04:00Z">
              <w:r>
                <w:rPr>
                  <w:spacing w:val="0"/>
                  <w:sz w:val="20"/>
                </w:rPr>
                <w:t>Test results or chart to confirm operation</w:t>
              </w:r>
            </w:ins>
          </w:p>
        </w:tc>
      </w:tr>
      <w:tr w:rsidR="00FD2F22" w:rsidRPr="003B2076" w14:paraId="775B0AA3" w14:textId="77777777" w:rsidTr="00E17138">
        <w:trPr>
          <w:trHeight w:val="2358"/>
          <w:ins w:id="1068" w:author="ENA" w:date="2021-02-16T19:04:00Z"/>
        </w:trPr>
        <w:tc>
          <w:tcPr>
            <w:tcW w:w="4746" w:type="dxa"/>
            <w:gridSpan w:val="5"/>
            <w:shd w:val="clear" w:color="auto" w:fill="auto"/>
          </w:tcPr>
          <w:p w14:paraId="478077AF" w14:textId="77777777" w:rsidR="00FD2F22" w:rsidRPr="00A068B0" w:rsidRDefault="00FD2F22" w:rsidP="00FD2F22">
            <w:pPr>
              <w:spacing w:before="120" w:after="120"/>
              <w:rPr>
                <w:ins w:id="1069" w:author="ENA" w:date="2021-02-16T19:04:00Z"/>
                <w:spacing w:val="0"/>
                <w:sz w:val="20"/>
              </w:rPr>
            </w:pPr>
            <w:ins w:id="1070" w:author="ENA" w:date="2021-02-16T19:04:00Z">
              <w:r w:rsidRPr="00A068B0">
                <w:rPr>
                  <w:spacing w:val="0"/>
                  <w:sz w:val="20"/>
                </w:rPr>
                <w:t xml:space="preserve">Test </w:t>
              </w:r>
              <w:r>
                <w:rPr>
                  <w:spacing w:val="0"/>
                  <w:sz w:val="20"/>
                </w:rPr>
                <w:t>4</w:t>
              </w:r>
            </w:ins>
          </w:p>
          <w:p w14:paraId="267C56F5" w14:textId="77777777" w:rsidR="00FD2F22" w:rsidRPr="00A068B0" w:rsidRDefault="00FD2F22" w:rsidP="00FD2F22">
            <w:pPr>
              <w:spacing w:before="120" w:after="120"/>
              <w:rPr>
                <w:ins w:id="1071" w:author="ENA" w:date="2021-02-16T19:04:00Z"/>
                <w:spacing w:val="0"/>
                <w:sz w:val="20"/>
              </w:rPr>
            </w:pPr>
            <w:ins w:id="1072" w:author="ENA" w:date="2021-02-16T19:04:00Z">
              <w:r w:rsidRPr="00A068B0">
                <w:rPr>
                  <w:spacing w:val="0"/>
                  <w:sz w:val="20"/>
                </w:rPr>
                <w:t xml:space="preserve">Voltage = 110% of nominal (253 V).  </w:t>
              </w:r>
            </w:ins>
          </w:p>
          <w:p w14:paraId="0B20BB71" w14:textId="77777777" w:rsidR="00FD2F22" w:rsidRPr="00A068B0" w:rsidRDefault="00FD2F22" w:rsidP="00FD2F22">
            <w:pPr>
              <w:spacing w:before="120" w:after="120"/>
              <w:rPr>
                <w:ins w:id="1073" w:author="ENA" w:date="2021-02-16T19:04:00Z"/>
                <w:spacing w:val="0"/>
                <w:sz w:val="20"/>
              </w:rPr>
            </w:pPr>
            <w:ins w:id="1074" w:author="ENA" w:date="2021-02-16T19:04:00Z">
              <w:r w:rsidRPr="00A068B0">
                <w:rPr>
                  <w:spacing w:val="0"/>
                  <w:sz w:val="20"/>
                </w:rPr>
                <w:t>Frequency = 52.0 Hz</w:t>
              </w:r>
            </w:ins>
          </w:p>
          <w:p w14:paraId="01C387A4" w14:textId="77777777" w:rsidR="00FD2F22" w:rsidRPr="00A068B0" w:rsidRDefault="00FD2F22" w:rsidP="00FD2F22">
            <w:pPr>
              <w:spacing w:before="120" w:after="120"/>
              <w:rPr>
                <w:ins w:id="1075" w:author="ENA" w:date="2021-02-16T19:04:00Z"/>
                <w:spacing w:val="0"/>
                <w:sz w:val="20"/>
              </w:rPr>
            </w:pPr>
            <w:ins w:id="1076" w:author="ENA" w:date="2021-02-16T19:04:00Z">
              <w:r w:rsidRPr="00A068B0">
                <w:rPr>
                  <w:spacing w:val="0"/>
                  <w:sz w:val="20"/>
                </w:rPr>
                <w:t>Power factor = 1</w:t>
              </w:r>
            </w:ins>
          </w:p>
          <w:p w14:paraId="07989EF3" w14:textId="753CE14D" w:rsidR="00FD2F22" w:rsidRPr="00A068B0" w:rsidRDefault="00FD2F22" w:rsidP="00FD2F22">
            <w:pPr>
              <w:spacing w:before="120" w:after="120"/>
              <w:rPr>
                <w:ins w:id="1077" w:author="ENA" w:date="2021-02-16T19:04:00Z"/>
                <w:spacing w:val="0"/>
                <w:sz w:val="20"/>
              </w:rPr>
            </w:pPr>
            <w:ins w:id="1078" w:author="ENA" w:date="2021-02-16T19:04:00Z">
              <w:r w:rsidRPr="00A068B0">
                <w:rPr>
                  <w:spacing w:val="0"/>
                  <w:sz w:val="20"/>
                </w:rPr>
                <w:t>Period of test 15 minutes</w:t>
              </w:r>
            </w:ins>
          </w:p>
        </w:tc>
        <w:tc>
          <w:tcPr>
            <w:tcW w:w="4747" w:type="dxa"/>
            <w:gridSpan w:val="2"/>
            <w:shd w:val="clear" w:color="auto" w:fill="auto"/>
          </w:tcPr>
          <w:p w14:paraId="63ACCDAB" w14:textId="70267D25" w:rsidR="00FD2F22" w:rsidRPr="00A068B0" w:rsidRDefault="00FD2F22" w:rsidP="00FD2F22">
            <w:pPr>
              <w:spacing w:before="120" w:after="120"/>
              <w:rPr>
                <w:ins w:id="1079" w:author="ENA" w:date="2021-02-16T19:04:00Z"/>
                <w:spacing w:val="0"/>
                <w:sz w:val="20"/>
              </w:rPr>
            </w:pPr>
            <w:ins w:id="1080" w:author="ENA" w:date="2021-02-16T19:04:00Z">
              <w:r>
                <w:rPr>
                  <w:spacing w:val="0"/>
                  <w:sz w:val="20"/>
                </w:rPr>
                <w:t>Test results or chart to confirm operation</w:t>
              </w:r>
            </w:ins>
          </w:p>
        </w:tc>
      </w:tr>
      <w:tr w:rsidR="00FD2F22" w:rsidRPr="003B2076" w14:paraId="65C96FC2" w14:textId="77777777" w:rsidTr="00E17138">
        <w:trPr>
          <w:trHeight w:val="2358"/>
          <w:ins w:id="1081" w:author="ENA" w:date="2021-02-16T19:04:00Z"/>
        </w:trPr>
        <w:tc>
          <w:tcPr>
            <w:tcW w:w="4746" w:type="dxa"/>
            <w:gridSpan w:val="5"/>
            <w:shd w:val="clear" w:color="auto" w:fill="auto"/>
          </w:tcPr>
          <w:p w14:paraId="550CCBE2" w14:textId="77777777" w:rsidR="00FD2F22" w:rsidRDefault="00FD2F22" w:rsidP="00FD2F22">
            <w:pPr>
              <w:spacing w:before="120" w:after="120"/>
              <w:rPr>
                <w:ins w:id="1082" w:author="ENA" w:date="2021-02-16T19:04:00Z"/>
                <w:spacing w:val="0"/>
                <w:sz w:val="20"/>
              </w:rPr>
            </w:pPr>
            <w:ins w:id="1083" w:author="ENA" w:date="2021-02-16T19:04:00Z">
              <w:r>
                <w:rPr>
                  <w:spacing w:val="0"/>
                  <w:sz w:val="20"/>
                </w:rPr>
                <w:t>Test 5</w:t>
              </w:r>
            </w:ins>
          </w:p>
          <w:p w14:paraId="66F68A92" w14:textId="77777777" w:rsidR="00FD2F22" w:rsidRPr="00A068B0" w:rsidRDefault="00FD2F22" w:rsidP="00FD2F22">
            <w:pPr>
              <w:spacing w:before="120" w:after="120"/>
              <w:rPr>
                <w:ins w:id="1084" w:author="ENA" w:date="2021-02-16T19:04:00Z"/>
                <w:spacing w:val="0"/>
                <w:sz w:val="20"/>
              </w:rPr>
            </w:pPr>
            <w:ins w:id="1085" w:author="ENA" w:date="2021-02-16T19:04:00Z">
              <w:r w:rsidRPr="00A068B0">
                <w:rPr>
                  <w:spacing w:val="0"/>
                  <w:sz w:val="20"/>
                </w:rPr>
                <w:t>Voltage = 1</w:t>
              </w:r>
              <w:r>
                <w:rPr>
                  <w:spacing w:val="0"/>
                  <w:sz w:val="20"/>
                </w:rPr>
                <w:t>0</w:t>
              </w:r>
              <w:r w:rsidRPr="00A068B0">
                <w:rPr>
                  <w:spacing w:val="0"/>
                  <w:sz w:val="20"/>
                </w:rPr>
                <w:t>0% of nominal (</w:t>
              </w:r>
              <w:r>
                <w:rPr>
                  <w:spacing w:val="0"/>
                  <w:sz w:val="20"/>
                </w:rPr>
                <w:t>230</w:t>
              </w:r>
              <w:r w:rsidRPr="00A068B0">
                <w:rPr>
                  <w:spacing w:val="0"/>
                  <w:sz w:val="20"/>
                </w:rPr>
                <w:t xml:space="preserve"> V).  </w:t>
              </w:r>
            </w:ins>
          </w:p>
          <w:p w14:paraId="1B2EEB58" w14:textId="77777777" w:rsidR="00FD2F22" w:rsidRPr="00A068B0" w:rsidRDefault="00FD2F22" w:rsidP="00FD2F22">
            <w:pPr>
              <w:spacing w:before="120" w:after="120"/>
              <w:rPr>
                <w:ins w:id="1086" w:author="ENA" w:date="2021-02-16T19:04:00Z"/>
                <w:spacing w:val="0"/>
                <w:sz w:val="20"/>
              </w:rPr>
            </w:pPr>
            <w:ins w:id="1087" w:author="ENA" w:date="2021-02-16T19:04:00Z">
              <w:r w:rsidRPr="00A068B0">
                <w:rPr>
                  <w:spacing w:val="0"/>
                  <w:sz w:val="20"/>
                </w:rPr>
                <w:t>Frequency = 5</w:t>
              </w:r>
              <w:r>
                <w:rPr>
                  <w:spacing w:val="0"/>
                  <w:sz w:val="20"/>
                </w:rPr>
                <w:t>0</w:t>
              </w:r>
              <w:r w:rsidRPr="00A068B0">
                <w:rPr>
                  <w:spacing w:val="0"/>
                  <w:sz w:val="20"/>
                </w:rPr>
                <w:t>.0 Hz</w:t>
              </w:r>
            </w:ins>
          </w:p>
          <w:p w14:paraId="72073C73" w14:textId="77777777" w:rsidR="00FD2F22" w:rsidRPr="00A068B0" w:rsidRDefault="00FD2F22" w:rsidP="00FD2F22">
            <w:pPr>
              <w:spacing w:before="120" w:after="120"/>
              <w:rPr>
                <w:ins w:id="1088" w:author="ENA" w:date="2021-02-16T19:04:00Z"/>
                <w:spacing w:val="0"/>
                <w:sz w:val="20"/>
              </w:rPr>
            </w:pPr>
            <w:ins w:id="1089" w:author="ENA" w:date="2021-02-16T19:04:00Z">
              <w:r w:rsidRPr="00A068B0">
                <w:rPr>
                  <w:spacing w:val="0"/>
                  <w:sz w:val="20"/>
                </w:rPr>
                <w:t>Power factor = 1</w:t>
              </w:r>
            </w:ins>
          </w:p>
          <w:p w14:paraId="35E0C5F4" w14:textId="1AA6EB6F" w:rsidR="00FD2F22" w:rsidRPr="00A068B0" w:rsidRDefault="00FD2F22" w:rsidP="00FD2F22">
            <w:pPr>
              <w:spacing w:before="120" w:after="120"/>
              <w:rPr>
                <w:ins w:id="1090" w:author="ENA" w:date="2021-02-16T19:04:00Z"/>
                <w:spacing w:val="0"/>
                <w:sz w:val="20"/>
              </w:rPr>
            </w:pPr>
            <w:ins w:id="1091" w:author="ENA" w:date="2021-02-16T19:04:00Z">
              <w:r w:rsidRPr="00A068B0">
                <w:rPr>
                  <w:spacing w:val="0"/>
                  <w:sz w:val="20"/>
                </w:rPr>
                <w:t xml:space="preserve">Period of test </w:t>
              </w:r>
              <w:r>
                <w:rPr>
                  <w:spacing w:val="0"/>
                  <w:sz w:val="20"/>
                </w:rPr>
                <w:t>90</w:t>
              </w:r>
              <w:r w:rsidRPr="00A068B0">
                <w:rPr>
                  <w:spacing w:val="0"/>
                  <w:sz w:val="20"/>
                </w:rPr>
                <w:t xml:space="preserve"> minutes</w:t>
              </w:r>
            </w:ins>
          </w:p>
        </w:tc>
        <w:tc>
          <w:tcPr>
            <w:tcW w:w="4747" w:type="dxa"/>
            <w:gridSpan w:val="2"/>
            <w:shd w:val="clear" w:color="auto" w:fill="auto"/>
          </w:tcPr>
          <w:p w14:paraId="7AB3FBA2" w14:textId="26A66FAB" w:rsidR="00FD2F22" w:rsidRPr="00A068B0" w:rsidRDefault="00FD2F22" w:rsidP="00FD2F22">
            <w:pPr>
              <w:spacing w:before="120" w:after="120"/>
              <w:rPr>
                <w:ins w:id="1092" w:author="ENA" w:date="2021-02-16T19:04:00Z"/>
                <w:spacing w:val="0"/>
                <w:sz w:val="20"/>
              </w:rPr>
            </w:pPr>
            <w:ins w:id="1093" w:author="ENA" w:date="2021-02-16T19:04:00Z">
              <w:r>
                <w:rPr>
                  <w:spacing w:val="0"/>
                  <w:sz w:val="20"/>
                </w:rPr>
                <w:t>Test results or chart to confirm operation</w:t>
              </w:r>
            </w:ins>
          </w:p>
        </w:tc>
      </w:tr>
      <w:tr w:rsidR="00FD2F22" w:rsidRPr="003B2076" w14:paraId="7DA41238" w14:textId="77777777" w:rsidTr="00E17138">
        <w:trPr>
          <w:trHeight w:val="2358"/>
          <w:ins w:id="1094" w:author="ENA" w:date="2021-02-16T19:04:00Z"/>
        </w:trPr>
        <w:tc>
          <w:tcPr>
            <w:tcW w:w="4746" w:type="dxa"/>
            <w:gridSpan w:val="5"/>
            <w:shd w:val="clear" w:color="auto" w:fill="auto"/>
          </w:tcPr>
          <w:p w14:paraId="64F7F7C0" w14:textId="4AF8CD21" w:rsidR="00FD2F22" w:rsidRPr="0092688C" w:rsidRDefault="00FD2F22" w:rsidP="00FD2F22">
            <w:pPr>
              <w:spacing w:before="120" w:after="120"/>
              <w:rPr>
                <w:ins w:id="1095" w:author="ENA" w:date="2021-02-16T19:04:00Z"/>
                <w:spacing w:val="0"/>
                <w:sz w:val="20"/>
              </w:rPr>
            </w:pPr>
            <w:ins w:id="1096" w:author="ENA" w:date="2021-02-16T19:04:00Z">
              <w:r w:rsidRPr="0092688C">
                <w:rPr>
                  <w:spacing w:val="0"/>
                  <w:sz w:val="20"/>
                </w:rPr>
                <w:t xml:space="preserve">Test </w:t>
              </w:r>
              <w:r>
                <w:rPr>
                  <w:spacing w:val="0"/>
                  <w:sz w:val="20"/>
                </w:rPr>
                <w:t>6</w:t>
              </w:r>
              <w:r w:rsidRPr="0092688C">
                <w:rPr>
                  <w:spacing w:val="0"/>
                  <w:sz w:val="20"/>
                </w:rPr>
                <w:t xml:space="preserve"> RoCoF withstand</w:t>
              </w:r>
            </w:ins>
          </w:p>
          <w:p w14:paraId="5A38ADC3" w14:textId="17E86E86" w:rsidR="00FD2F22" w:rsidRDefault="00FD2F22" w:rsidP="00FD2F22">
            <w:pPr>
              <w:spacing w:before="120" w:after="120"/>
              <w:rPr>
                <w:ins w:id="1097" w:author="ENA" w:date="2021-02-16T19:04:00Z"/>
                <w:spacing w:val="0"/>
                <w:sz w:val="20"/>
              </w:rPr>
            </w:pPr>
            <w:ins w:id="1098" w:author="ENA" w:date="2021-02-16T19:04:00Z">
              <w:r w:rsidRPr="0092688C">
                <w:rPr>
                  <w:spacing w:val="0"/>
                  <w:sz w:val="20"/>
                </w:rPr>
                <w:t xml:space="preserve">Confirm that the </w:t>
              </w:r>
              <w:r>
                <w:rPr>
                  <w:b/>
                  <w:spacing w:val="0"/>
                  <w:sz w:val="20"/>
                </w:rPr>
                <w:t>Micro-Generating Plant</w:t>
              </w:r>
              <w:r w:rsidRPr="0092688C">
                <w:rPr>
                  <w:spacing w:val="0"/>
                  <w:sz w:val="20"/>
                </w:rPr>
                <w:t xml:space="preserve"> is capable of staying connected to the </w:t>
              </w:r>
              <w:r w:rsidRPr="0092688C">
                <w:rPr>
                  <w:b/>
                  <w:spacing w:val="0"/>
                  <w:sz w:val="20"/>
                </w:rPr>
                <w:t>Distribution Network</w:t>
              </w:r>
              <w:r w:rsidRPr="0092688C">
                <w:rPr>
                  <w:spacing w:val="0"/>
                  <w:sz w:val="20"/>
                </w:rPr>
                <w:t xml:space="preserve"> and operate at rates of change of frequency up to 1 Hzs</w:t>
              </w:r>
              <w:r w:rsidRPr="0092688C">
                <w:rPr>
                  <w:spacing w:val="0"/>
                  <w:sz w:val="20"/>
                  <w:vertAlign w:val="superscript"/>
                </w:rPr>
                <w:t>-1</w:t>
              </w:r>
              <w:r w:rsidRPr="0092688C">
                <w:rPr>
                  <w:spacing w:val="0"/>
                  <w:sz w:val="20"/>
                </w:rPr>
                <w:t xml:space="preserve"> as measured over a period of 500 ms.</w:t>
              </w:r>
            </w:ins>
          </w:p>
        </w:tc>
        <w:tc>
          <w:tcPr>
            <w:tcW w:w="4747" w:type="dxa"/>
            <w:gridSpan w:val="2"/>
            <w:shd w:val="clear" w:color="auto" w:fill="auto"/>
          </w:tcPr>
          <w:p w14:paraId="4B6F0873" w14:textId="25E74945" w:rsidR="00FD2F22" w:rsidRPr="00A068B0" w:rsidRDefault="00E25A82" w:rsidP="00FD2F22">
            <w:pPr>
              <w:spacing w:before="120" w:after="120"/>
              <w:rPr>
                <w:ins w:id="1099" w:author="ENA" w:date="2021-02-16T19:04:00Z"/>
                <w:spacing w:val="0"/>
                <w:sz w:val="20"/>
              </w:rPr>
            </w:pPr>
            <w:ins w:id="1100" w:author="ENA" w:date="2021-02-16T19:04:00Z">
              <w:r>
                <w:rPr>
                  <w:spacing w:val="0"/>
                  <w:sz w:val="20"/>
                </w:rPr>
                <w:t>Test results or chart to confirm operation</w:t>
              </w:r>
            </w:ins>
          </w:p>
        </w:tc>
      </w:tr>
    </w:tbl>
    <w:p w14:paraId="7D8DB0D7" w14:textId="1A736854" w:rsidR="00E66DC6" w:rsidRDefault="00E66DC6">
      <w:del w:id="1101" w:author="ENA" w:date="2021-02-16T19:04:00Z">
        <w:r>
          <w:br w:type="page"/>
        </w:r>
      </w:del>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1102" w:author="SC" w:date="2021-03-18T10:00:00Z">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854"/>
        <w:gridCol w:w="373"/>
        <w:gridCol w:w="184"/>
        <w:gridCol w:w="147"/>
        <w:gridCol w:w="350"/>
        <w:gridCol w:w="265"/>
        <w:gridCol w:w="107"/>
        <w:gridCol w:w="125"/>
        <w:gridCol w:w="709"/>
        <w:gridCol w:w="567"/>
        <w:gridCol w:w="281"/>
        <w:gridCol w:w="119"/>
        <w:gridCol w:w="509"/>
        <w:gridCol w:w="249"/>
        <w:gridCol w:w="259"/>
        <w:gridCol w:w="555"/>
        <w:gridCol w:w="12"/>
        <w:gridCol w:w="426"/>
        <w:gridCol w:w="850"/>
        <w:gridCol w:w="709"/>
        <w:gridCol w:w="283"/>
        <w:gridCol w:w="1560"/>
        <w:gridCol w:w="8"/>
        <w:tblGridChange w:id="1103">
          <w:tblGrid>
            <w:gridCol w:w="854"/>
            <w:gridCol w:w="1"/>
            <w:gridCol w:w="248"/>
            <w:gridCol w:w="126"/>
            <w:gridCol w:w="182"/>
            <w:gridCol w:w="2"/>
            <w:gridCol w:w="147"/>
            <w:gridCol w:w="198"/>
            <w:gridCol w:w="150"/>
            <w:gridCol w:w="72"/>
            <w:gridCol w:w="195"/>
            <w:gridCol w:w="107"/>
            <w:gridCol w:w="134"/>
            <w:gridCol w:w="446"/>
            <w:gridCol w:w="2"/>
            <w:gridCol w:w="207"/>
            <w:gridCol w:w="19"/>
            <w:gridCol w:w="394"/>
            <w:gridCol w:w="23"/>
            <w:gridCol w:w="174"/>
            <w:gridCol w:w="52"/>
            <w:gridCol w:w="350"/>
            <w:gridCol w:w="307"/>
            <w:gridCol w:w="202"/>
            <w:gridCol w:w="247"/>
            <w:gridCol w:w="2"/>
            <w:gridCol w:w="255"/>
            <w:gridCol w:w="2"/>
            <w:gridCol w:w="284"/>
            <w:gridCol w:w="273"/>
            <w:gridCol w:w="10"/>
            <w:gridCol w:w="709"/>
            <w:gridCol w:w="561"/>
            <w:gridCol w:w="715"/>
            <w:gridCol w:w="283"/>
            <w:gridCol w:w="1560"/>
            <w:gridCol w:w="8"/>
          </w:tblGrid>
        </w:tblGridChange>
      </w:tblGrid>
      <w:tr w:rsidR="0029104E" w:rsidRPr="003B2076" w14:paraId="438EBF1A" w14:textId="77777777" w:rsidTr="00624943">
        <w:trPr>
          <w:trPrChange w:id="1104" w:author="SC" w:date="2021-03-18T10:00:00Z">
            <w:trPr>
              <w:gridAfter w:val="0"/>
            </w:trPr>
          </w:trPrChange>
        </w:trPr>
        <w:tc>
          <w:tcPr>
            <w:tcW w:w="9501" w:type="dxa"/>
            <w:gridSpan w:val="23"/>
            <w:shd w:val="clear" w:color="auto" w:fill="D9D9D9"/>
            <w:tcPrChange w:id="1105" w:author="SC" w:date="2021-03-18T10:00:00Z">
              <w:tcPr>
                <w:tcW w:w="9493" w:type="dxa"/>
                <w:gridSpan w:val="36"/>
                <w:shd w:val="clear" w:color="auto" w:fill="D9D9D9"/>
              </w:tcPr>
            </w:tcPrChange>
          </w:tcPr>
          <w:p w14:paraId="4A268A26" w14:textId="542CD077" w:rsidR="0029104E" w:rsidRPr="00A068B0" w:rsidRDefault="0029104E" w:rsidP="00A068B0">
            <w:pPr>
              <w:spacing w:before="120" w:after="120"/>
              <w:rPr>
                <w:spacing w:val="0"/>
                <w:sz w:val="20"/>
              </w:rPr>
            </w:pPr>
            <w:r w:rsidRPr="00A068B0">
              <w:rPr>
                <w:b/>
                <w:spacing w:val="0"/>
                <w:sz w:val="20"/>
              </w:rPr>
              <w:lastRenderedPageBreak/>
              <w:t>Power Quality – Harmonics</w:t>
            </w:r>
            <w:r w:rsidRPr="00A068B0">
              <w:rPr>
                <w:spacing w:val="0"/>
                <w:sz w:val="20"/>
              </w:rPr>
              <w:t xml:space="preserve">: These tests should be carried out as specified in BS EN 61000-3-2. The chosen test should be undertaken with a fixed source of energy at two power levels a) between 45 and 55% and b) at 100% of </w:t>
            </w:r>
            <w:r w:rsidRPr="00A068B0">
              <w:rPr>
                <w:b/>
                <w:spacing w:val="0"/>
                <w:sz w:val="20"/>
              </w:rPr>
              <w:t>Registered Capacity</w:t>
            </w:r>
            <w:r w:rsidRPr="00A068B0">
              <w:rPr>
                <w:spacing w:val="0"/>
                <w:sz w:val="20"/>
              </w:rPr>
              <w:t>.  The test requirements are specified in Annex A</w:t>
            </w:r>
            <w:r w:rsidR="007852DA" w:rsidRPr="003B2076">
              <w:rPr>
                <w:spacing w:val="0"/>
                <w:sz w:val="20"/>
              </w:rPr>
              <w:t>1</w:t>
            </w:r>
            <w:r w:rsidRPr="00A068B0">
              <w:rPr>
                <w:spacing w:val="0"/>
                <w:sz w:val="20"/>
              </w:rPr>
              <w:t xml:space="preserve"> </w:t>
            </w:r>
            <w:r w:rsidR="007852DA" w:rsidRPr="003B2076">
              <w:rPr>
                <w:spacing w:val="0"/>
                <w:sz w:val="20"/>
              </w:rPr>
              <w:t>A.</w:t>
            </w:r>
            <w:r w:rsidRPr="00A068B0">
              <w:rPr>
                <w:spacing w:val="0"/>
                <w:sz w:val="20"/>
              </w:rPr>
              <w:t>1.</w:t>
            </w:r>
            <w:r w:rsidR="007852DA" w:rsidRPr="003B2076">
              <w:rPr>
                <w:spacing w:val="0"/>
                <w:sz w:val="20"/>
              </w:rPr>
              <w:t>3</w:t>
            </w:r>
            <w:r w:rsidRPr="00A068B0">
              <w:rPr>
                <w:spacing w:val="0"/>
                <w:sz w:val="20"/>
              </w:rPr>
              <w:t>.1</w:t>
            </w:r>
            <w:r w:rsidR="00216979" w:rsidRPr="003B2076">
              <w:rPr>
                <w:spacing w:val="0"/>
                <w:sz w:val="20"/>
              </w:rPr>
              <w:t xml:space="preserve"> (</w:t>
            </w:r>
            <w:r w:rsidR="00216979" w:rsidRPr="003B2076">
              <w:rPr>
                <w:b/>
                <w:spacing w:val="0"/>
                <w:sz w:val="20"/>
              </w:rPr>
              <w:t>Inverter</w:t>
            </w:r>
            <w:r w:rsidR="00216979" w:rsidRPr="003B2076">
              <w:rPr>
                <w:spacing w:val="0"/>
                <w:sz w:val="20"/>
              </w:rPr>
              <w:t xml:space="preserve"> connected) or Annex A2 A.2.3.1 (Synchronous)</w:t>
            </w:r>
            <w:r w:rsidRPr="00A068B0">
              <w:rPr>
                <w:spacing w:val="0"/>
                <w:sz w:val="20"/>
              </w:rPr>
              <w:t>.</w:t>
            </w:r>
          </w:p>
        </w:tc>
      </w:tr>
      <w:tr w:rsidR="0029104E" w:rsidRPr="003B2076" w14:paraId="5C3F14F3" w14:textId="77777777" w:rsidTr="00624943">
        <w:trPr>
          <w:trPrChange w:id="1106" w:author="SC" w:date="2021-03-18T10:00:00Z">
            <w:trPr>
              <w:gridAfter w:val="0"/>
            </w:trPr>
          </w:trPrChange>
        </w:trPr>
        <w:tc>
          <w:tcPr>
            <w:tcW w:w="9501" w:type="dxa"/>
            <w:gridSpan w:val="23"/>
            <w:shd w:val="clear" w:color="auto" w:fill="F2F2F2"/>
            <w:tcPrChange w:id="1107" w:author="SC" w:date="2021-03-18T10:00:00Z">
              <w:tcPr>
                <w:tcW w:w="9493" w:type="dxa"/>
                <w:gridSpan w:val="36"/>
                <w:shd w:val="clear" w:color="auto" w:fill="F2F2F2"/>
              </w:tcPr>
            </w:tcPrChange>
          </w:tcPr>
          <w:p w14:paraId="5646267B" w14:textId="77777777" w:rsidR="0029104E" w:rsidRPr="00A068B0" w:rsidRDefault="0029104E" w:rsidP="00A068B0">
            <w:pPr>
              <w:spacing w:before="120" w:after="120"/>
              <w:jc w:val="center"/>
              <w:rPr>
                <w:spacing w:val="0"/>
                <w:sz w:val="20"/>
              </w:rPr>
            </w:pPr>
            <w:r w:rsidRPr="00A068B0">
              <w:rPr>
                <w:b/>
                <w:spacing w:val="0"/>
                <w:sz w:val="20"/>
              </w:rPr>
              <w:t xml:space="preserve">Micro-generator </w:t>
            </w:r>
            <w:r w:rsidRPr="00A068B0">
              <w:rPr>
                <w:spacing w:val="0"/>
                <w:sz w:val="20"/>
              </w:rPr>
              <w:t>tested to BS EN 61000-3-2</w:t>
            </w:r>
          </w:p>
        </w:tc>
      </w:tr>
      <w:tr w:rsidR="0029104E" w:rsidRPr="003B2076" w14:paraId="7CFEBA06" w14:textId="77777777" w:rsidTr="00624943">
        <w:trPr>
          <w:gridAfter w:val="1"/>
          <w:wAfter w:w="8" w:type="dxa"/>
          <w:trPrChange w:id="1108" w:author="SC" w:date="2021-03-18T10:00:00Z">
            <w:trPr>
              <w:gridAfter w:val="1"/>
            </w:trPr>
          </w:trPrChange>
        </w:trPr>
        <w:tc>
          <w:tcPr>
            <w:tcW w:w="3681" w:type="dxa"/>
            <w:gridSpan w:val="10"/>
            <w:tcPrChange w:id="1109" w:author="SC" w:date="2021-03-18T10:00:00Z">
              <w:tcPr>
                <w:tcW w:w="3598" w:type="dxa"/>
                <w:gridSpan w:val="15"/>
              </w:tcPr>
            </w:tcPrChange>
          </w:tcPr>
          <w:p w14:paraId="7B138710" w14:textId="77777777" w:rsidR="0029104E" w:rsidRPr="00A068B0" w:rsidRDefault="0029104E" w:rsidP="00A068B0">
            <w:pPr>
              <w:spacing w:before="120" w:after="120"/>
              <w:jc w:val="center"/>
              <w:rPr>
                <w:spacing w:val="0"/>
                <w:sz w:val="20"/>
              </w:rPr>
            </w:pPr>
            <w:r w:rsidRPr="00A068B0">
              <w:rPr>
                <w:b/>
                <w:spacing w:val="0"/>
                <w:sz w:val="20"/>
              </w:rPr>
              <w:t>Micro-generator</w:t>
            </w:r>
            <w:r w:rsidRPr="00A068B0">
              <w:rPr>
                <w:spacing w:val="0"/>
                <w:sz w:val="20"/>
              </w:rPr>
              <w:t xml:space="preserve"> rating per phase  (rpp)</w:t>
            </w:r>
          </w:p>
        </w:tc>
        <w:tc>
          <w:tcPr>
            <w:tcW w:w="1417" w:type="dxa"/>
            <w:gridSpan w:val="5"/>
            <w:tcPrChange w:id="1110" w:author="SC" w:date="2021-03-18T10:00:00Z">
              <w:tcPr>
                <w:tcW w:w="1075" w:type="dxa"/>
                <w:gridSpan w:val="6"/>
              </w:tcPr>
            </w:tcPrChange>
          </w:tcPr>
          <w:p w14:paraId="37317A62" w14:textId="77777777" w:rsidR="0029104E" w:rsidRPr="00A068B0" w:rsidRDefault="0029104E" w:rsidP="00A068B0">
            <w:pPr>
              <w:spacing w:before="120" w:after="120"/>
              <w:jc w:val="center"/>
              <w:rPr>
                <w:spacing w:val="0"/>
                <w:sz w:val="20"/>
              </w:rPr>
            </w:pPr>
          </w:p>
        </w:tc>
        <w:tc>
          <w:tcPr>
            <w:tcW w:w="567" w:type="dxa"/>
            <w:gridSpan w:val="2"/>
            <w:tcPrChange w:id="1111" w:author="SC" w:date="2021-03-18T10:00:00Z">
              <w:tcPr>
                <w:tcW w:w="1387" w:type="dxa"/>
                <w:gridSpan w:val="5"/>
              </w:tcPr>
            </w:tcPrChange>
          </w:tcPr>
          <w:p w14:paraId="0030C7F7" w14:textId="77777777" w:rsidR="0029104E" w:rsidRPr="00A068B0" w:rsidRDefault="0029104E" w:rsidP="00A068B0">
            <w:pPr>
              <w:spacing w:before="120" w:after="120"/>
              <w:jc w:val="center"/>
              <w:rPr>
                <w:spacing w:val="0"/>
                <w:sz w:val="20"/>
              </w:rPr>
            </w:pPr>
            <w:r w:rsidRPr="00A068B0">
              <w:rPr>
                <w:spacing w:val="0"/>
                <w:sz w:val="20"/>
              </w:rPr>
              <w:t>kW</w:t>
            </w:r>
          </w:p>
        </w:tc>
        <w:tc>
          <w:tcPr>
            <w:tcW w:w="3828" w:type="dxa"/>
            <w:gridSpan w:val="5"/>
            <w:vMerge w:val="restart"/>
            <w:tcPrChange w:id="1112" w:author="SC" w:date="2021-03-18T10:00:00Z">
              <w:tcPr>
                <w:tcW w:w="3433" w:type="dxa"/>
                <w:gridSpan w:val="10"/>
                <w:vMerge w:val="restart"/>
              </w:tcPr>
            </w:tcPrChange>
          </w:tcPr>
          <w:p w14:paraId="6A73F158" w14:textId="77777777" w:rsidR="0029104E" w:rsidRPr="00A068B0" w:rsidRDefault="0029104E" w:rsidP="00A068B0">
            <w:pPr>
              <w:spacing w:before="120" w:after="120"/>
              <w:jc w:val="center"/>
              <w:rPr>
                <w:spacing w:val="0"/>
                <w:sz w:val="20"/>
              </w:rPr>
            </w:pPr>
          </w:p>
        </w:tc>
      </w:tr>
      <w:tr w:rsidR="003F0A3A" w:rsidRPr="003B2076" w14:paraId="022FE52A" w14:textId="77777777" w:rsidTr="00624943">
        <w:trPr>
          <w:gridAfter w:val="1"/>
          <w:wAfter w:w="8" w:type="dxa"/>
          <w:ins w:id="1113" w:author="ENA" w:date="2021-02-16T19:04:00Z"/>
          <w:trPrChange w:id="1114" w:author="SC" w:date="2021-03-18T10:00:00Z">
            <w:trPr>
              <w:gridAfter w:val="1"/>
            </w:trPr>
          </w:trPrChange>
        </w:trPr>
        <w:tc>
          <w:tcPr>
            <w:tcW w:w="5098" w:type="dxa"/>
            <w:gridSpan w:val="15"/>
            <w:tcPrChange w:id="1115" w:author="SC" w:date="2021-03-18T10:00:00Z">
              <w:tcPr>
                <w:tcW w:w="4673" w:type="dxa"/>
                <w:gridSpan w:val="21"/>
              </w:tcPr>
            </w:tcPrChange>
          </w:tcPr>
          <w:p w14:paraId="108FF179" w14:textId="22FE8C3A" w:rsidR="003F0A3A" w:rsidRPr="00A068B0" w:rsidRDefault="003F0A3A" w:rsidP="004D56BB">
            <w:pPr>
              <w:spacing w:before="120" w:after="120"/>
              <w:jc w:val="left"/>
              <w:rPr>
                <w:ins w:id="1116" w:author="ENA" w:date="2021-02-16T19:04:00Z"/>
                <w:spacing w:val="0"/>
                <w:sz w:val="20"/>
              </w:rPr>
            </w:pPr>
            <w:ins w:id="1117" w:author="ENA" w:date="2021-02-16T19:04:00Z">
              <w:r>
                <w:rPr>
                  <w:spacing w:val="0"/>
                  <w:sz w:val="20"/>
                </w:rPr>
                <w:t xml:space="preserve">For 3-phase </w:t>
              </w:r>
              <w:r w:rsidRPr="004D56BB">
                <w:rPr>
                  <w:b/>
                  <w:bCs/>
                  <w:spacing w:val="0"/>
                  <w:sz w:val="20"/>
                </w:rPr>
                <w:t>Micro-generator</w:t>
              </w:r>
              <w:r>
                <w:rPr>
                  <w:spacing w:val="0"/>
                  <w:sz w:val="20"/>
                </w:rPr>
                <w:t xml:space="preserve">s, tick this box if harmonic measurements are identical for all three phases. </w:t>
              </w:r>
              <w:r w:rsidRPr="003F0A3A">
                <w:rPr>
                  <w:spacing w:val="0"/>
                  <w:sz w:val="20"/>
                </w:rPr>
                <w:t>If the harmonics are not identical for each phase, please replicate this section with the results for each phase</w:t>
              </w:r>
              <w:r>
                <w:rPr>
                  <w:spacing w:val="0"/>
                  <w:sz w:val="20"/>
                </w:rPr>
                <w:t xml:space="preserve">. </w:t>
              </w:r>
            </w:ins>
          </w:p>
        </w:tc>
        <w:tc>
          <w:tcPr>
            <w:tcW w:w="567" w:type="dxa"/>
            <w:gridSpan w:val="2"/>
            <w:tcPrChange w:id="1118" w:author="SC" w:date="2021-03-18T10:00:00Z">
              <w:tcPr>
                <w:tcW w:w="1387" w:type="dxa"/>
                <w:gridSpan w:val="5"/>
              </w:tcPr>
            </w:tcPrChange>
          </w:tcPr>
          <w:p w14:paraId="20083582" w14:textId="0972B4D4" w:rsidR="003F0A3A" w:rsidRPr="00A068B0" w:rsidRDefault="003F0A3A" w:rsidP="00A068B0">
            <w:pPr>
              <w:spacing w:before="120" w:after="120"/>
              <w:jc w:val="center"/>
              <w:rPr>
                <w:ins w:id="1119" w:author="ENA" w:date="2021-02-16T19:04:00Z"/>
                <w:spacing w:val="0"/>
                <w:sz w:val="20"/>
              </w:rPr>
            </w:pPr>
          </w:p>
        </w:tc>
        <w:tc>
          <w:tcPr>
            <w:tcW w:w="3828" w:type="dxa"/>
            <w:gridSpan w:val="5"/>
            <w:vMerge/>
            <w:vAlign w:val="center"/>
            <w:tcPrChange w:id="1120" w:author="SC" w:date="2021-03-18T10:00:00Z">
              <w:tcPr>
                <w:tcW w:w="3433" w:type="dxa"/>
                <w:gridSpan w:val="10"/>
                <w:vMerge/>
                <w:vAlign w:val="center"/>
              </w:tcPr>
            </w:tcPrChange>
          </w:tcPr>
          <w:p w14:paraId="75F990AB" w14:textId="77777777" w:rsidR="003F0A3A" w:rsidRPr="00A068B0" w:rsidRDefault="003F0A3A" w:rsidP="00A068B0">
            <w:pPr>
              <w:spacing w:before="120" w:after="120"/>
              <w:rPr>
                <w:ins w:id="1121" w:author="ENA" w:date="2021-02-16T19:04:00Z"/>
                <w:spacing w:val="0"/>
                <w:sz w:val="20"/>
              </w:rPr>
            </w:pPr>
          </w:p>
        </w:tc>
      </w:tr>
      <w:tr w:rsidR="0029104E" w:rsidRPr="003B2076" w14:paraId="7FE5B354" w14:textId="77777777" w:rsidTr="00624943">
        <w:tblPrEx>
          <w:tblPrExChange w:id="1122" w:author="SC" w:date="2021-03-18T10:00:00Z">
            <w:tblPrEx>
              <w:tblW w:w="9996" w:type="dxa"/>
            </w:tblPrEx>
          </w:tblPrExChange>
        </w:tblPrEx>
        <w:trPr>
          <w:trPrChange w:id="1123" w:author="SC" w:date="2021-03-18T10:00:00Z">
            <w:trPr>
              <w:wAfter w:w="495" w:type="dxa"/>
            </w:trPr>
          </w:trPrChange>
        </w:trPr>
        <w:tc>
          <w:tcPr>
            <w:tcW w:w="854" w:type="dxa"/>
            <w:tcPrChange w:id="1124" w:author="SC" w:date="2021-03-18T10:00:00Z">
              <w:tcPr>
                <w:tcW w:w="854" w:type="dxa"/>
              </w:tcPr>
            </w:tcPrChange>
          </w:tcPr>
          <w:p w14:paraId="53336679" w14:textId="77777777" w:rsidR="0029104E" w:rsidRPr="00A068B0" w:rsidRDefault="0029104E" w:rsidP="00A068B0">
            <w:pPr>
              <w:spacing w:before="120" w:after="120"/>
              <w:jc w:val="center"/>
              <w:rPr>
                <w:spacing w:val="0"/>
                <w:sz w:val="18"/>
              </w:rPr>
            </w:pPr>
            <w:r w:rsidRPr="00A068B0">
              <w:rPr>
                <w:spacing w:val="0"/>
                <w:sz w:val="18"/>
              </w:rPr>
              <w:t>Harmonic</w:t>
            </w:r>
          </w:p>
        </w:tc>
        <w:tc>
          <w:tcPr>
            <w:tcW w:w="2827" w:type="dxa"/>
            <w:gridSpan w:val="9"/>
            <w:tcPrChange w:id="1125" w:author="SC" w:date="2021-03-18T10:00:00Z">
              <w:tcPr>
                <w:tcW w:w="2008" w:type="dxa"/>
                <w:gridSpan w:val="13"/>
              </w:tcPr>
            </w:tcPrChange>
          </w:tcPr>
          <w:p w14:paraId="75EF182E" w14:textId="779B49F9" w:rsidR="0029104E" w:rsidRPr="00A068B0" w:rsidRDefault="0029104E" w:rsidP="00A068B0">
            <w:pPr>
              <w:spacing w:before="120" w:after="120"/>
              <w:jc w:val="center"/>
              <w:rPr>
                <w:spacing w:val="0"/>
                <w:sz w:val="20"/>
              </w:rPr>
            </w:pPr>
            <w:r w:rsidRPr="00A068B0">
              <w:rPr>
                <w:spacing w:val="0"/>
                <w:sz w:val="20"/>
              </w:rPr>
              <w:t xml:space="preserve">At 45-55% of </w:t>
            </w:r>
            <w:r w:rsidRPr="00A068B0">
              <w:rPr>
                <w:b/>
                <w:spacing w:val="0"/>
                <w:sz w:val="20"/>
                <w:lang w:eastAsia="en-GB"/>
              </w:rPr>
              <w:t>Registered Capacity</w:t>
            </w:r>
            <w:ins w:id="1126" w:author="ENA" w:date="2021-02-16T19:04:00Z">
              <w:r w:rsidR="00DA1679" w:rsidRPr="004D56BB">
                <w:rPr>
                  <w:rStyle w:val="FootnoteReference"/>
                  <w:bCs/>
                  <w:spacing w:val="0"/>
                  <w:lang w:eastAsia="en-GB"/>
                </w:rPr>
                <w:footnoteReference w:id="10"/>
              </w:r>
            </w:ins>
          </w:p>
        </w:tc>
        <w:tc>
          <w:tcPr>
            <w:tcW w:w="1158" w:type="dxa"/>
            <w:gridSpan w:val="4"/>
            <w:tcPrChange w:id="1128" w:author="SC" w:date="2021-03-18T10:00:00Z">
              <w:tcPr>
                <w:tcW w:w="1977" w:type="dxa"/>
                <w:gridSpan w:val="11"/>
              </w:tcPr>
            </w:tcPrChange>
          </w:tcPr>
          <w:p w14:paraId="707F8FF3" w14:textId="77777777" w:rsidR="0029104E" w:rsidRPr="00A068B0" w:rsidRDefault="0029104E" w:rsidP="00A068B0">
            <w:pPr>
              <w:spacing w:before="120" w:after="120"/>
              <w:jc w:val="center"/>
              <w:rPr>
                <w:spacing w:val="0"/>
                <w:sz w:val="20"/>
              </w:rPr>
            </w:pPr>
            <w:r w:rsidRPr="00A068B0">
              <w:rPr>
                <w:spacing w:val="0"/>
                <w:sz w:val="20"/>
              </w:rPr>
              <w:t xml:space="preserve">100% of </w:t>
            </w:r>
            <w:r w:rsidRPr="00A068B0">
              <w:rPr>
                <w:b/>
                <w:spacing w:val="0"/>
                <w:sz w:val="20"/>
                <w:lang w:eastAsia="en-GB"/>
              </w:rPr>
              <w:t>Registered Capacity</w:t>
            </w:r>
          </w:p>
        </w:tc>
        <w:tc>
          <w:tcPr>
            <w:tcW w:w="4662" w:type="dxa"/>
            <w:gridSpan w:val="9"/>
            <w:vAlign w:val="center"/>
            <w:tcPrChange w:id="1129" w:author="SC" w:date="2021-03-18T10:00:00Z">
              <w:tcPr>
                <w:tcW w:w="4662" w:type="dxa"/>
                <w:gridSpan w:val="12"/>
                <w:vAlign w:val="center"/>
              </w:tcPr>
            </w:tcPrChange>
          </w:tcPr>
          <w:p w14:paraId="68C24533" w14:textId="77777777" w:rsidR="0029104E" w:rsidRPr="00A068B0" w:rsidRDefault="0029104E" w:rsidP="00A068B0">
            <w:pPr>
              <w:spacing w:before="120" w:after="120"/>
              <w:rPr>
                <w:spacing w:val="0"/>
                <w:sz w:val="20"/>
              </w:rPr>
            </w:pPr>
          </w:p>
        </w:tc>
      </w:tr>
      <w:tr w:rsidR="0029104E" w:rsidRPr="003B2076" w14:paraId="6FB3EE02" w14:textId="77777777" w:rsidTr="00624943">
        <w:trPr>
          <w:trPrChange w:id="1130" w:author="SC" w:date="2021-03-18T10:00:00Z">
            <w:trPr>
              <w:gridAfter w:val="0"/>
            </w:trPr>
          </w:trPrChange>
        </w:trPr>
        <w:tc>
          <w:tcPr>
            <w:tcW w:w="854" w:type="dxa"/>
            <w:tcPrChange w:id="1131" w:author="SC" w:date="2021-03-18T10:00:00Z">
              <w:tcPr>
                <w:tcW w:w="1089" w:type="dxa"/>
                <w:gridSpan w:val="2"/>
              </w:tcPr>
            </w:tcPrChange>
          </w:tcPr>
          <w:p w14:paraId="2A1D9CBF" w14:textId="77777777" w:rsidR="0029104E" w:rsidRPr="00A068B0" w:rsidRDefault="0029104E" w:rsidP="00A068B0">
            <w:pPr>
              <w:spacing w:before="120" w:after="120"/>
              <w:rPr>
                <w:spacing w:val="0"/>
                <w:sz w:val="20"/>
              </w:rPr>
            </w:pPr>
          </w:p>
        </w:tc>
        <w:tc>
          <w:tcPr>
            <w:tcW w:w="1319" w:type="dxa"/>
            <w:gridSpan w:val="5"/>
            <w:tcPrChange w:id="1132" w:author="SC" w:date="2021-03-18T10:00:00Z">
              <w:tcPr>
                <w:tcW w:w="1669" w:type="dxa"/>
                <w:gridSpan w:val="9"/>
              </w:tcPr>
            </w:tcPrChange>
          </w:tcPr>
          <w:p w14:paraId="4D130F59" w14:textId="77777777" w:rsidR="0029104E" w:rsidRPr="00A068B0" w:rsidRDefault="0029104E" w:rsidP="00A068B0">
            <w:pPr>
              <w:spacing w:before="120" w:after="120"/>
              <w:rPr>
                <w:spacing w:val="0"/>
                <w:sz w:val="20"/>
              </w:rPr>
            </w:pPr>
            <w:r w:rsidRPr="00A068B0">
              <w:rPr>
                <w:spacing w:val="0"/>
                <w:sz w:val="20"/>
              </w:rPr>
              <w:t>Measured Value MV in Amps</w:t>
            </w:r>
          </w:p>
        </w:tc>
        <w:tc>
          <w:tcPr>
            <w:tcW w:w="1508" w:type="dxa"/>
            <w:gridSpan w:val="4"/>
            <w:tcPrChange w:id="1133" w:author="SC" w:date="2021-03-18T10:00:00Z">
              <w:tcPr>
                <w:tcW w:w="840" w:type="dxa"/>
                <w:gridSpan w:val="4"/>
              </w:tcPr>
            </w:tcPrChange>
          </w:tcPr>
          <w:p w14:paraId="6F409981" w14:textId="4BD5D5EA" w:rsidR="0029104E" w:rsidRPr="00A068B0" w:rsidRDefault="0029104E" w:rsidP="00A068B0">
            <w:pPr>
              <w:spacing w:before="120" w:after="120"/>
              <w:rPr>
                <w:spacing w:val="0"/>
                <w:sz w:val="20"/>
              </w:rPr>
            </w:pPr>
          </w:p>
        </w:tc>
        <w:tc>
          <w:tcPr>
            <w:tcW w:w="400" w:type="dxa"/>
            <w:gridSpan w:val="2"/>
            <w:tcPrChange w:id="1134" w:author="SC" w:date="2021-03-18T10:00:00Z">
              <w:tcPr>
                <w:tcW w:w="1514" w:type="dxa"/>
                <w:gridSpan w:val="7"/>
              </w:tcPr>
            </w:tcPrChange>
          </w:tcPr>
          <w:p w14:paraId="1C4DD157" w14:textId="77777777" w:rsidR="0029104E" w:rsidRPr="00A068B0" w:rsidRDefault="0029104E" w:rsidP="00A068B0">
            <w:pPr>
              <w:spacing w:before="120" w:after="120"/>
              <w:rPr>
                <w:spacing w:val="0"/>
                <w:sz w:val="20"/>
              </w:rPr>
            </w:pPr>
            <w:r w:rsidRPr="00A068B0">
              <w:rPr>
                <w:spacing w:val="0"/>
                <w:sz w:val="20"/>
              </w:rPr>
              <w:t>Measured Value MV in Amps</w:t>
            </w:r>
          </w:p>
        </w:tc>
        <w:tc>
          <w:tcPr>
            <w:tcW w:w="758" w:type="dxa"/>
            <w:gridSpan w:val="2"/>
            <w:tcPrChange w:id="1135" w:author="SC" w:date="2021-03-18T10:00:00Z">
              <w:tcPr>
                <w:tcW w:w="948" w:type="dxa"/>
                <w:gridSpan w:val="4"/>
              </w:tcPr>
            </w:tcPrChange>
          </w:tcPr>
          <w:p w14:paraId="7064CA99" w14:textId="4FB41D53" w:rsidR="0029104E" w:rsidRPr="00A068B0" w:rsidRDefault="0029104E" w:rsidP="00A068B0">
            <w:pPr>
              <w:spacing w:before="120" w:after="120"/>
              <w:rPr>
                <w:spacing w:val="0"/>
                <w:sz w:val="20"/>
              </w:rPr>
            </w:pPr>
          </w:p>
        </w:tc>
        <w:tc>
          <w:tcPr>
            <w:tcW w:w="814" w:type="dxa"/>
            <w:gridSpan w:val="2"/>
            <w:tcPrChange w:id="1136" w:author="SC" w:date="2021-03-18T10:00:00Z">
              <w:tcPr>
                <w:tcW w:w="1008" w:type="dxa"/>
                <w:gridSpan w:val="4"/>
              </w:tcPr>
            </w:tcPrChange>
          </w:tcPr>
          <w:p w14:paraId="65BD412C" w14:textId="77777777" w:rsidR="0029104E" w:rsidRPr="00A068B0" w:rsidRDefault="0029104E" w:rsidP="007B6BC8">
            <w:pPr>
              <w:spacing w:before="120" w:after="120"/>
              <w:jc w:val="left"/>
              <w:rPr>
                <w:spacing w:val="0"/>
                <w:sz w:val="20"/>
              </w:rPr>
            </w:pPr>
            <w:r w:rsidRPr="00A068B0">
              <w:rPr>
                <w:spacing w:val="0"/>
                <w:sz w:val="20"/>
              </w:rPr>
              <w:t>Limit in BS EN 61000-3-2 in Amps</w:t>
            </w:r>
          </w:p>
        </w:tc>
        <w:tc>
          <w:tcPr>
            <w:tcW w:w="3848" w:type="dxa"/>
            <w:gridSpan w:val="7"/>
            <w:tcPrChange w:id="1137" w:author="SC" w:date="2021-03-18T10:00:00Z">
              <w:tcPr>
                <w:tcW w:w="2425" w:type="dxa"/>
                <w:gridSpan w:val="6"/>
              </w:tcPr>
            </w:tcPrChange>
          </w:tcPr>
          <w:p w14:paraId="287A1CE9" w14:textId="77777777" w:rsidR="0029104E" w:rsidRPr="00A068B0" w:rsidRDefault="0029104E" w:rsidP="00A068B0">
            <w:pPr>
              <w:spacing w:before="120" w:after="120"/>
              <w:jc w:val="left"/>
              <w:rPr>
                <w:spacing w:val="0"/>
                <w:sz w:val="20"/>
              </w:rPr>
            </w:pPr>
            <w:r w:rsidRPr="00A068B0">
              <w:rPr>
                <w:spacing w:val="0"/>
                <w:sz w:val="20"/>
              </w:rPr>
              <w:t>Higher limit for odd harmonics 21 and above</w:t>
            </w:r>
          </w:p>
        </w:tc>
      </w:tr>
      <w:tr w:rsidR="0029104E" w:rsidRPr="003B2076" w14:paraId="7754C33B" w14:textId="77777777" w:rsidTr="00624943">
        <w:trPr>
          <w:trPrChange w:id="1138" w:author="SC" w:date="2021-03-18T10:00:00Z">
            <w:trPr>
              <w:gridAfter w:val="0"/>
            </w:trPr>
          </w:trPrChange>
        </w:trPr>
        <w:tc>
          <w:tcPr>
            <w:tcW w:w="854" w:type="dxa"/>
            <w:tcPrChange w:id="1139" w:author="SC" w:date="2021-03-18T10:00:00Z">
              <w:tcPr>
                <w:tcW w:w="1089" w:type="dxa"/>
                <w:gridSpan w:val="2"/>
              </w:tcPr>
            </w:tcPrChange>
          </w:tcPr>
          <w:p w14:paraId="64BEBAFC" w14:textId="77777777" w:rsidR="0029104E" w:rsidRPr="00A068B0" w:rsidRDefault="0029104E" w:rsidP="00A068B0">
            <w:pPr>
              <w:spacing w:before="120" w:after="120"/>
              <w:rPr>
                <w:spacing w:val="0"/>
                <w:sz w:val="20"/>
              </w:rPr>
            </w:pPr>
            <w:r w:rsidRPr="00A068B0">
              <w:rPr>
                <w:spacing w:val="0"/>
                <w:sz w:val="20"/>
              </w:rPr>
              <w:t>2</w:t>
            </w:r>
          </w:p>
        </w:tc>
        <w:tc>
          <w:tcPr>
            <w:tcW w:w="1319" w:type="dxa"/>
            <w:gridSpan w:val="5"/>
            <w:tcPrChange w:id="1140" w:author="SC" w:date="2021-03-18T10:00:00Z">
              <w:tcPr>
                <w:tcW w:w="1669" w:type="dxa"/>
                <w:gridSpan w:val="9"/>
              </w:tcPr>
            </w:tcPrChange>
          </w:tcPr>
          <w:p w14:paraId="041843EC" w14:textId="77777777" w:rsidR="0029104E" w:rsidRPr="00A068B0" w:rsidRDefault="0029104E" w:rsidP="00A068B0">
            <w:pPr>
              <w:spacing w:before="120" w:after="120"/>
              <w:rPr>
                <w:spacing w:val="0"/>
                <w:sz w:val="20"/>
              </w:rPr>
            </w:pPr>
          </w:p>
        </w:tc>
        <w:tc>
          <w:tcPr>
            <w:tcW w:w="1508" w:type="dxa"/>
            <w:gridSpan w:val="4"/>
            <w:tcPrChange w:id="1141" w:author="SC" w:date="2021-03-18T10:00:00Z">
              <w:tcPr>
                <w:tcW w:w="840" w:type="dxa"/>
                <w:gridSpan w:val="4"/>
              </w:tcPr>
            </w:tcPrChange>
          </w:tcPr>
          <w:p w14:paraId="31F25734" w14:textId="77777777" w:rsidR="0029104E" w:rsidRPr="00A068B0" w:rsidRDefault="0029104E" w:rsidP="00A068B0">
            <w:pPr>
              <w:spacing w:before="120" w:after="120"/>
              <w:rPr>
                <w:spacing w:val="0"/>
                <w:sz w:val="20"/>
              </w:rPr>
            </w:pPr>
          </w:p>
        </w:tc>
        <w:tc>
          <w:tcPr>
            <w:tcW w:w="400" w:type="dxa"/>
            <w:gridSpan w:val="2"/>
            <w:tcPrChange w:id="1142" w:author="SC" w:date="2021-03-18T10:00:00Z">
              <w:tcPr>
                <w:tcW w:w="1514" w:type="dxa"/>
                <w:gridSpan w:val="7"/>
              </w:tcPr>
            </w:tcPrChange>
          </w:tcPr>
          <w:p w14:paraId="39082EA6" w14:textId="77777777" w:rsidR="0029104E" w:rsidRPr="00A068B0" w:rsidRDefault="0029104E" w:rsidP="00A068B0">
            <w:pPr>
              <w:spacing w:before="120" w:after="120"/>
              <w:rPr>
                <w:spacing w:val="0"/>
                <w:sz w:val="20"/>
              </w:rPr>
            </w:pPr>
          </w:p>
        </w:tc>
        <w:tc>
          <w:tcPr>
            <w:tcW w:w="758" w:type="dxa"/>
            <w:gridSpan w:val="2"/>
            <w:tcPrChange w:id="1143" w:author="SC" w:date="2021-03-18T10:00:00Z">
              <w:tcPr>
                <w:tcW w:w="948" w:type="dxa"/>
                <w:gridSpan w:val="4"/>
              </w:tcPr>
            </w:tcPrChange>
          </w:tcPr>
          <w:p w14:paraId="09F25818" w14:textId="77777777" w:rsidR="0029104E" w:rsidRPr="00A068B0" w:rsidRDefault="0029104E" w:rsidP="00A068B0">
            <w:pPr>
              <w:spacing w:before="120" w:after="120"/>
              <w:rPr>
                <w:spacing w:val="0"/>
                <w:sz w:val="20"/>
              </w:rPr>
            </w:pPr>
          </w:p>
        </w:tc>
        <w:tc>
          <w:tcPr>
            <w:tcW w:w="814" w:type="dxa"/>
            <w:gridSpan w:val="2"/>
            <w:vAlign w:val="bottom"/>
            <w:tcPrChange w:id="1144" w:author="SC" w:date="2021-03-18T10:00:00Z">
              <w:tcPr>
                <w:tcW w:w="1008" w:type="dxa"/>
                <w:gridSpan w:val="4"/>
                <w:vAlign w:val="bottom"/>
              </w:tcPr>
            </w:tcPrChange>
          </w:tcPr>
          <w:p w14:paraId="312A56A1" w14:textId="77777777" w:rsidR="0029104E" w:rsidRPr="00A068B0" w:rsidRDefault="0029104E" w:rsidP="007B6BC8">
            <w:pPr>
              <w:spacing w:before="120" w:after="120"/>
              <w:jc w:val="left"/>
              <w:rPr>
                <w:spacing w:val="0"/>
                <w:sz w:val="20"/>
              </w:rPr>
            </w:pPr>
            <w:r w:rsidRPr="00A068B0">
              <w:rPr>
                <w:spacing w:val="0"/>
                <w:sz w:val="20"/>
              </w:rPr>
              <w:t>1.080</w:t>
            </w:r>
          </w:p>
        </w:tc>
        <w:tc>
          <w:tcPr>
            <w:tcW w:w="3848" w:type="dxa"/>
            <w:gridSpan w:val="7"/>
            <w:shd w:val="clear" w:color="auto" w:fill="B3B3B3"/>
            <w:tcPrChange w:id="1145" w:author="SC" w:date="2021-03-18T10:00:00Z">
              <w:tcPr>
                <w:tcW w:w="2425" w:type="dxa"/>
                <w:gridSpan w:val="6"/>
                <w:shd w:val="clear" w:color="auto" w:fill="B3B3B3"/>
              </w:tcPr>
            </w:tcPrChange>
          </w:tcPr>
          <w:p w14:paraId="404A2406" w14:textId="77777777" w:rsidR="0029104E" w:rsidRPr="00A068B0" w:rsidRDefault="0029104E" w:rsidP="00A068B0">
            <w:pPr>
              <w:spacing w:before="120" w:after="120"/>
              <w:rPr>
                <w:spacing w:val="0"/>
                <w:sz w:val="20"/>
                <w:highlight w:val="black"/>
              </w:rPr>
            </w:pPr>
          </w:p>
        </w:tc>
      </w:tr>
      <w:tr w:rsidR="0029104E" w:rsidRPr="003B2076" w14:paraId="10276FE8" w14:textId="77777777" w:rsidTr="00624943">
        <w:trPr>
          <w:trPrChange w:id="1146" w:author="SC" w:date="2021-03-18T10:00:00Z">
            <w:trPr>
              <w:gridAfter w:val="0"/>
            </w:trPr>
          </w:trPrChange>
        </w:trPr>
        <w:tc>
          <w:tcPr>
            <w:tcW w:w="854" w:type="dxa"/>
            <w:tcPrChange w:id="1147" w:author="SC" w:date="2021-03-18T10:00:00Z">
              <w:tcPr>
                <w:tcW w:w="1089" w:type="dxa"/>
                <w:gridSpan w:val="2"/>
              </w:tcPr>
            </w:tcPrChange>
          </w:tcPr>
          <w:p w14:paraId="09D2B276" w14:textId="77777777" w:rsidR="0029104E" w:rsidRPr="00A068B0" w:rsidRDefault="0029104E" w:rsidP="00A068B0">
            <w:pPr>
              <w:spacing w:before="120" w:after="120"/>
              <w:rPr>
                <w:spacing w:val="0"/>
                <w:sz w:val="20"/>
              </w:rPr>
            </w:pPr>
            <w:r w:rsidRPr="00A068B0">
              <w:rPr>
                <w:spacing w:val="0"/>
                <w:sz w:val="20"/>
              </w:rPr>
              <w:t>3</w:t>
            </w:r>
          </w:p>
        </w:tc>
        <w:tc>
          <w:tcPr>
            <w:tcW w:w="1319" w:type="dxa"/>
            <w:gridSpan w:val="5"/>
            <w:tcPrChange w:id="1148" w:author="SC" w:date="2021-03-18T10:00:00Z">
              <w:tcPr>
                <w:tcW w:w="1669" w:type="dxa"/>
                <w:gridSpan w:val="9"/>
              </w:tcPr>
            </w:tcPrChange>
          </w:tcPr>
          <w:p w14:paraId="73150E70" w14:textId="77777777" w:rsidR="0029104E" w:rsidRPr="00A068B0" w:rsidRDefault="0029104E" w:rsidP="00A068B0">
            <w:pPr>
              <w:spacing w:before="120" w:after="120"/>
              <w:rPr>
                <w:spacing w:val="0"/>
                <w:sz w:val="20"/>
              </w:rPr>
            </w:pPr>
          </w:p>
        </w:tc>
        <w:tc>
          <w:tcPr>
            <w:tcW w:w="1508" w:type="dxa"/>
            <w:gridSpan w:val="4"/>
            <w:tcPrChange w:id="1149" w:author="SC" w:date="2021-03-18T10:00:00Z">
              <w:tcPr>
                <w:tcW w:w="840" w:type="dxa"/>
                <w:gridSpan w:val="4"/>
              </w:tcPr>
            </w:tcPrChange>
          </w:tcPr>
          <w:p w14:paraId="09D7DA06" w14:textId="77777777" w:rsidR="0029104E" w:rsidRPr="00A068B0" w:rsidRDefault="0029104E" w:rsidP="00A068B0">
            <w:pPr>
              <w:spacing w:before="120" w:after="120"/>
              <w:rPr>
                <w:spacing w:val="0"/>
                <w:sz w:val="20"/>
              </w:rPr>
            </w:pPr>
          </w:p>
        </w:tc>
        <w:tc>
          <w:tcPr>
            <w:tcW w:w="400" w:type="dxa"/>
            <w:gridSpan w:val="2"/>
            <w:tcPrChange w:id="1150" w:author="SC" w:date="2021-03-18T10:00:00Z">
              <w:tcPr>
                <w:tcW w:w="1514" w:type="dxa"/>
                <w:gridSpan w:val="7"/>
              </w:tcPr>
            </w:tcPrChange>
          </w:tcPr>
          <w:p w14:paraId="38D3CB0F" w14:textId="77777777" w:rsidR="0029104E" w:rsidRPr="00A068B0" w:rsidRDefault="0029104E" w:rsidP="00A068B0">
            <w:pPr>
              <w:spacing w:before="120" w:after="120"/>
              <w:rPr>
                <w:spacing w:val="0"/>
                <w:sz w:val="20"/>
              </w:rPr>
            </w:pPr>
          </w:p>
        </w:tc>
        <w:tc>
          <w:tcPr>
            <w:tcW w:w="758" w:type="dxa"/>
            <w:gridSpan w:val="2"/>
            <w:tcPrChange w:id="1151" w:author="SC" w:date="2021-03-18T10:00:00Z">
              <w:tcPr>
                <w:tcW w:w="948" w:type="dxa"/>
                <w:gridSpan w:val="4"/>
              </w:tcPr>
            </w:tcPrChange>
          </w:tcPr>
          <w:p w14:paraId="3021BEBD" w14:textId="77777777" w:rsidR="0029104E" w:rsidRPr="00A068B0" w:rsidRDefault="0029104E" w:rsidP="00A068B0">
            <w:pPr>
              <w:spacing w:before="120" w:after="120"/>
              <w:rPr>
                <w:spacing w:val="0"/>
                <w:sz w:val="20"/>
              </w:rPr>
            </w:pPr>
          </w:p>
        </w:tc>
        <w:tc>
          <w:tcPr>
            <w:tcW w:w="814" w:type="dxa"/>
            <w:gridSpan w:val="2"/>
            <w:vAlign w:val="bottom"/>
            <w:tcPrChange w:id="1152" w:author="SC" w:date="2021-03-18T10:00:00Z">
              <w:tcPr>
                <w:tcW w:w="1008" w:type="dxa"/>
                <w:gridSpan w:val="4"/>
                <w:vAlign w:val="bottom"/>
              </w:tcPr>
            </w:tcPrChange>
          </w:tcPr>
          <w:p w14:paraId="199F2CA8" w14:textId="77777777" w:rsidR="0029104E" w:rsidRPr="00A068B0" w:rsidRDefault="0029104E" w:rsidP="007B6BC8">
            <w:pPr>
              <w:spacing w:before="120" w:after="120"/>
              <w:jc w:val="left"/>
              <w:rPr>
                <w:spacing w:val="0"/>
                <w:sz w:val="20"/>
              </w:rPr>
            </w:pPr>
            <w:r w:rsidRPr="00A068B0">
              <w:rPr>
                <w:spacing w:val="0"/>
                <w:sz w:val="20"/>
              </w:rPr>
              <w:t>2.300</w:t>
            </w:r>
          </w:p>
        </w:tc>
        <w:tc>
          <w:tcPr>
            <w:tcW w:w="3848" w:type="dxa"/>
            <w:gridSpan w:val="7"/>
            <w:shd w:val="clear" w:color="auto" w:fill="B3B3B3"/>
            <w:tcPrChange w:id="1153" w:author="SC" w:date="2021-03-18T10:00:00Z">
              <w:tcPr>
                <w:tcW w:w="2425" w:type="dxa"/>
                <w:gridSpan w:val="6"/>
                <w:shd w:val="clear" w:color="auto" w:fill="B3B3B3"/>
              </w:tcPr>
            </w:tcPrChange>
          </w:tcPr>
          <w:p w14:paraId="0A80F443" w14:textId="77777777" w:rsidR="0029104E" w:rsidRPr="00A068B0" w:rsidRDefault="0029104E" w:rsidP="00A068B0">
            <w:pPr>
              <w:spacing w:before="120" w:after="120"/>
              <w:rPr>
                <w:spacing w:val="0"/>
                <w:sz w:val="20"/>
                <w:highlight w:val="black"/>
              </w:rPr>
            </w:pPr>
          </w:p>
        </w:tc>
      </w:tr>
      <w:tr w:rsidR="0029104E" w:rsidRPr="003B2076" w14:paraId="063C42CF" w14:textId="77777777" w:rsidTr="00624943">
        <w:trPr>
          <w:trPrChange w:id="1154" w:author="SC" w:date="2021-03-18T10:00:00Z">
            <w:trPr>
              <w:gridAfter w:val="0"/>
            </w:trPr>
          </w:trPrChange>
        </w:trPr>
        <w:tc>
          <w:tcPr>
            <w:tcW w:w="854" w:type="dxa"/>
            <w:tcPrChange w:id="1155" w:author="SC" w:date="2021-03-18T10:00:00Z">
              <w:tcPr>
                <w:tcW w:w="1089" w:type="dxa"/>
                <w:gridSpan w:val="2"/>
              </w:tcPr>
            </w:tcPrChange>
          </w:tcPr>
          <w:p w14:paraId="53FCC849" w14:textId="77777777" w:rsidR="0029104E" w:rsidRPr="00A068B0" w:rsidRDefault="0029104E" w:rsidP="00A068B0">
            <w:pPr>
              <w:spacing w:before="120" w:after="120"/>
              <w:rPr>
                <w:spacing w:val="0"/>
                <w:sz w:val="20"/>
              </w:rPr>
            </w:pPr>
            <w:r w:rsidRPr="00A068B0">
              <w:rPr>
                <w:spacing w:val="0"/>
                <w:sz w:val="20"/>
              </w:rPr>
              <w:t>4</w:t>
            </w:r>
          </w:p>
        </w:tc>
        <w:tc>
          <w:tcPr>
            <w:tcW w:w="1319" w:type="dxa"/>
            <w:gridSpan w:val="5"/>
            <w:tcPrChange w:id="1156" w:author="SC" w:date="2021-03-18T10:00:00Z">
              <w:tcPr>
                <w:tcW w:w="1669" w:type="dxa"/>
                <w:gridSpan w:val="9"/>
              </w:tcPr>
            </w:tcPrChange>
          </w:tcPr>
          <w:p w14:paraId="239C6A6B" w14:textId="77777777" w:rsidR="0029104E" w:rsidRPr="00A068B0" w:rsidRDefault="0029104E" w:rsidP="00A068B0">
            <w:pPr>
              <w:spacing w:before="120" w:after="120"/>
              <w:rPr>
                <w:spacing w:val="0"/>
                <w:sz w:val="20"/>
              </w:rPr>
            </w:pPr>
          </w:p>
        </w:tc>
        <w:tc>
          <w:tcPr>
            <w:tcW w:w="1508" w:type="dxa"/>
            <w:gridSpan w:val="4"/>
            <w:tcPrChange w:id="1157" w:author="SC" w:date="2021-03-18T10:00:00Z">
              <w:tcPr>
                <w:tcW w:w="840" w:type="dxa"/>
                <w:gridSpan w:val="4"/>
              </w:tcPr>
            </w:tcPrChange>
          </w:tcPr>
          <w:p w14:paraId="42AB52CD" w14:textId="77777777" w:rsidR="0029104E" w:rsidRPr="00A068B0" w:rsidRDefault="0029104E" w:rsidP="00A068B0">
            <w:pPr>
              <w:spacing w:before="120" w:after="120"/>
              <w:rPr>
                <w:spacing w:val="0"/>
                <w:sz w:val="20"/>
              </w:rPr>
            </w:pPr>
          </w:p>
        </w:tc>
        <w:tc>
          <w:tcPr>
            <w:tcW w:w="400" w:type="dxa"/>
            <w:gridSpan w:val="2"/>
            <w:tcPrChange w:id="1158" w:author="SC" w:date="2021-03-18T10:00:00Z">
              <w:tcPr>
                <w:tcW w:w="1514" w:type="dxa"/>
                <w:gridSpan w:val="7"/>
              </w:tcPr>
            </w:tcPrChange>
          </w:tcPr>
          <w:p w14:paraId="41946AB3" w14:textId="77777777" w:rsidR="0029104E" w:rsidRPr="00A068B0" w:rsidRDefault="0029104E" w:rsidP="00A068B0">
            <w:pPr>
              <w:spacing w:before="120" w:after="120"/>
              <w:rPr>
                <w:spacing w:val="0"/>
                <w:sz w:val="20"/>
              </w:rPr>
            </w:pPr>
          </w:p>
        </w:tc>
        <w:tc>
          <w:tcPr>
            <w:tcW w:w="758" w:type="dxa"/>
            <w:gridSpan w:val="2"/>
            <w:tcPrChange w:id="1159" w:author="SC" w:date="2021-03-18T10:00:00Z">
              <w:tcPr>
                <w:tcW w:w="948" w:type="dxa"/>
                <w:gridSpan w:val="4"/>
              </w:tcPr>
            </w:tcPrChange>
          </w:tcPr>
          <w:p w14:paraId="75CE21E7" w14:textId="77777777" w:rsidR="0029104E" w:rsidRPr="00A068B0" w:rsidRDefault="0029104E" w:rsidP="00A068B0">
            <w:pPr>
              <w:spacing w:before="120" w:after="120"/>
              <w:rPr>
                <w:spacing w:val="0"/>
                <w:sz w:val="20"/>
              </w:rPr>
            </w:pPr>
          </w:p>
        </w:tc>
        <w:tc>
          <w:tcPr>
            <w:tcW w:w="814" w:type="dxa"/>
            <w:gridSpan w:val="2"/>
            <w:vAlign w:val="bottom"/>
            <w:tcPrChange w:id="1160" w:author="SC" w:date="2021-03-18T10:00:00Z">
              <w:tcPr>
                <w:tcW w:w="1008" w:type="dxa"/>
                <w:gridSpan w:val="4"/>
                <w:vAlign w:val="bottom"/>
              </w:tcPr>
            </w:tcPrChange>
          </w:tcPr>
          <w:p w14:paraId="7FF782B1" w14:textId="77777777" w:rsidR="0029104E" w:rsidRPr="00A068B0" w:rsidRDefault="0029104E" w:rsidP="007B6BC8">
            <w:pPr>
              <w:spacing w:before="120" w:after="120"/>
              <w:jc w:val="left"/>
              <w:rPr>
                <w:spacing w:val="0"/>
                <w:sz w:val="20"/>
              </w:rPr>
            </w:pPr>
            <w:r w:rsidRPr="00A068B0">
              <w:rPr>
                <w:spacing w:val="0"/>
                <w:sz w:val="20"/>
              </w:rPr>
              <w:t>0.430</w:t>
            </w:r>
          </w:p>
        </w:tc>
        <w:tc>
          <w:tcPr>
            <w:tcW w:w="3848" w:type="dxa"/>
            <w:gridSpan w:val="7"/>
            <w:shd w:val="clear" w:color="auto" w:fill="B3B3B3"/>
            <w:tcPrChange w:id="1161" w:author="SC" w:date="2021-03-18T10:00:00Z">
              <w:tcPr>
                <w:tcW w:w="2425" w:type="dxa"/>
                <w:gridSpan w:val="6"/>
                <w:shd w:val="clear" w:color="auto" w:fill="B3B3B3"/>
              </w:tcPr>
            </w:tcPrChange>
          </w:tcPr>
          <w:p w14:paraId="555DB02B" w14:textId="77777777" w:rsidR="0029104E" w:rsidRPr="00A068B0" w:rsidRDefault="0029104E" w:rsidP="00A068B0">
            <w:pPr>
              <w:spacing w:before="120" w:after="120"/>
              <w:rPr>
                <w:spacing w:val="0"/>
                <w:sz w:val="20"/>
                <w:highlight w:val="darkRed"/>
              </w:rPr>
            </w:pPr>
          </w:p>
        </w:tc>
      </w:tr>
      <w:tr w:rsidR="0029104E" w:rsidRPr="003B2076" w14:paraId="75B091B1" w14:textId="77777777" w:rsidTr="00624943">
        <w:trPr>
          <w:trPrChange w:id="1162" w:author="SC" w:date="2021-03-18T10:00:00Z">
            <w:trPr>
              <w:gridAfter w:val="0"/>
            </w:trPr>
          </w:trPrChange>
        </w:trPr>
        <w:tc>
          <w:tcPr>
            <w:tcW w:w="854" w:type="dxa"/>
            <w:tcPrChange w:id="1163" w:author="SC" w:date="2021-03-18T10:00:00Z">
              <w:tcPr>
                <w:tcW w:w="1089" w:type="dxa"/>
                <w:gridSpan w:val="2"/>
              </w:tcPr>
            </w:tcPrChange>
          </w:tcPr>
          <w:p w14:paraId="50DBA2DD" w14:textId="77777777" w:rsidR="0029104E" w:rsidRPr="00A068B0" w:rsidRDefault="0029104E" w:rsidP="00A068B0">
            <w:pPr>
              <w:spacing w:before="120" w:after="120"/>
              <w:rPr>
                <w:spacing w:val="0"/>
                <w:sz w:val="20"/>
              </w:rPr>
            </w:pPr>
            <w:r w:rsidRPr="00A068B0">
              <w:rPr>
                <w:spacing w:val="0"/>
                <w:sz w:val="20"/>
              </w:rPr>
              <w:t>5</w:t>
            </w:r>
          </w:p>
        </w:tc>
        <w:tc>
          <w:tcPr>
            <w:tcW w:w="1319" w:type="dxa"/>
            <w:gridSpan w:val="5"/>
            <w:tcPrChange w:id="1164" w:author="SC" w:date="2021-03-18T10:00:00Z">
              <w:tcPr>
                <w:tcW w:w="1669" w:type="dxa"/>
                <w:gridSpan w:val="9"/>
              </w:tcPr>
            </w:tcPrChange>
          </w:tcPr>
          <w:p w14:paraId="1503E3CF" w14:textId="77777777" w:rsidR="0029104E" w:rsidRPr="00A068B0" w:rsidRDefault="0029104E" w:rsidP="00A068B0">
            <w:pPr>
              <w:spacing w:before="120" w:after="120"/>
              <w:rPr>
                <w:spacing w:val="0"/>
                <w:sz w:val="20"/>
              </w:rPr>
            </w:pPr>
          </w:p>
        </w:tc>
        <w:tc>
          <w:tcPr>
            <w:tcW w:w="1508" w:type="dxa"/>
            <w:gridSpan w:val="4"/>
            <w:tcPrChange w:id="1165" w:author="SC" w:date="2021-03-18T10:00:00Z">
              <w:tcPr>
                <w:tcW w:w="840" w:type="dxa"/>
                <w:gridSpan w:val="4"/>
              </w:tcPr>
            </w:tcPrChange>
          </w:tcPr>
          <w:p w14:paraId="514748C6" w14:textId="77777777" w:rsidR="0029104E" w:rsidRPr="00A068B0" w:rsidRDefault="0029104E" w:rsidP="00A068B0">
            <w:pPr>
              <w:spacing w:before="120" w:after="120"/>
              <w:rPr>
                <w:spacing w:val="0"/>
                <w:sz w:val="20"/>
              </w:rPr>
            </w:pPr>
          </w:p>
        </w:tc>
        <w:tc>
          <w:tcPr>
            <w:tcW w:w="400" w:type="dxa"/>
            <w:gridSpan w:val="2"/>
            <w:tcPrChange w:id="1166" w:author="SC" w:date="2021-03-18T10:00:00Z">
              <w:tcPr>
                <w:tcW w:w="1514" w:type="dxa"/>
                <w:gridSpan w:val="7"/>
              </w:tcPr>
            </w:tcPrChange>
          </w:tcPr>
          <w:p w14:paraId="36BFC632" w14:textId="77777777" w:rsidR="0029104E" w:rsidRPr="00A068B0" w:rsidRDefault="0029104E" w:rsidP="00A068B0">
            <w:pPr>
              <w:spacing w:before="120" w:after="120"/>
              <w:rPr>
                <w:spacing w:val="0"/>
                <w:sz w:val="20"/>
              </w:rPr>
            </w:pPr>
          </w:p>
        </w:tc>
        <w:tc>
          <w:tcPr>
            <w:tcW w:w="758" w:type="dxa"/>
            <w:gridSpan w:val="2"/>
            <w:tcPrChange w:id="1167" w:author="SC" w:date="2021-03-18T10:00:00Z">
              <w:tcPr>
                <w:tcW w:w="948" w:type="dxa"/>
                <w:gridSpan w:val="4"/>
              </w:tcPr>
            </w:tcPrChange>
          </w:tcPr>
          <w:p w14:paraId="76234613" w14:textId="77777777" w:rsidR="0029104E" w:rsidRPr="00A068B0" w:rsidRDefault="0029104E" w:rsidP="00A068B0">
            <w:pPr>
              <w:spacing w:before="120" w:after="120"/>
              <w:rPr>
                <w:spacing w:val="0"/>
                <w:sz w:val="20"/>
              </w:rPr>
            </w:pPr>
          </w:p>
        </w:tc>
        <w:tc>
          <w:tcPr>
            <w:tcW w:w="814" w:type="dxa"/>
            <w:gridSpan w:val="2"/>
            <w:vAlign w:val="bottom"/>
            <w:tcPrChange w:id="1168" w:author="SC" w:date="2021-03-18T10:00:00Z">
              <w:tcPr>
                <w:tcW w:w="1008" w:type="dxa"/>
                <w:gridSpan w:val="4"/>
                <w:vAlign w:val="bottom"/>
              </w:tcPr>
            </w:tcPrChange>
          </w:tcPr>
          <w:p w14:paraId="424445E8" w14:textId="77777777" w:rsidR="0029104E" w:rsidRPr="00A068B0" w:rsidRDefault="0029104E" w:rsidP="007B6BC8">
            <w:pPr>
              <w:spacing w:before="120" w:after="120"/>
              <w:jc w:val="left"/>
              <w:rPr>
                <w:spacing w:val="0"/>
                <w:sz w:val="20"/>
              </w:rPr>
            </w:pPr>
            <w:r w:rsidRPr="00A068B0">
              <w:rPr>
                <w:spacing w:val="0"/>
                <w:sz w:val="20"/>
              </w:rPr>
              <w:t>1.140</w:t>
            </w:r>
          </w:p>
        </w:tc>
        <w:tc>
          <w:tcPr>
            <w:tcW w:w="3848" w:type="dxa"/>
            <w:gridSpan w:val="7"/>
            <w:shd w:val="clear" w:color="auto" w:fill="B3B3B3"/>
            <w:tcPrChange w:id="1169" w:author="SC" w:date="2021-03-18T10:00:00Z">
              <w:tcPr>
                <w:tcW w:w="2425" w:type="dxa"/>
                <w:gridSpan w:val="6"/>
                <w:shd w:val="clear" w:color="auto" w:fill="B3B3B3"/>
              </w:tcPr>
            </w:tcPrChange>
          </w:tcPr>
          <w:p w14:paraId="503AAAA0" w14:textId="77777777" w:rsidR="0029104E" w:rsidRPr="00A068B0" w:rsidRDefault="0029104E" w:rsidP="00A068B0">
            <w:pPr>
              <w:spacing w:before="120" w:after="120"/>
              <w:rPr>
                <w:spacing w:val="0"/>
                <w:sz w:val="20"/>
                <w:highlight w:val="darkRed"/>
              </w:rPr>
            </w:pPr>
          </w:p>
        </w:tc>
      </w:tr>
      <w:tr w:rsidR="0029104E" w:rsidRPr="003B2076" w14:paraId="0AE61273" w14:textId="77777777" w:rsidTr="00624943">
        <w:trPr>
          <w:trPrChange w:id="1170" w:author="SC" w:date="2021-03-18T10:00:00Z">
            <w:trPr>
              <w:gridAfter w:val="0"/>
            </w:trPr>
          </w:trPrChange>
        </w:trPr>
        <w:tc>
          <w:tcPr>
            <w:tcW w:w="854" w:type="dxa"/>
            <w:tcPrChange w:id="1171" w:author="SC" w:date="2021-03-18T10:00:00Z">
              <w:tcPr>
                <w:tcW w:w="1089" w:type="dxa"/>
                <w:gridSpan w:val="2"/>
              </w:tcPr>
            </w:tcPrChange>
          </w:tcPr>
          <w:p w14:paraId="11D21DC7" w14:textId="77777777" w:rsidR="0029104E" w:rsidRPr="00A068B0" w:rsidRDefault="0029104E" w:rsidP="00A068B0">
            <w:pPr>
              <w:spacing w:before="120" w:after="120"/>
              <w:rPr>
                <w:spacing w:val="0"/>
                <w:sz w:val="20"/>
              </w:rPr>
            </w:pPr>
            <w:r w:rsidRPr="00A068B0">
              <w:rPr>
                <w:spacing w:val="0"/>
                <w:sz w:val="20"/>
              </w:rPr>
              <w:t>6</w:t>
            </w:r>
          </w:p>
        </w:tc>
        <w:tc>
          <w:tcPr>
            <w:tcW w:w="1319" w:type="dxa"/>
            <w:gridSpan w:val="5"/>
            <w:tcPrChange w:id="1172" w:author="SC" w:date="2021-03-18T10:00:00Z">
              <w:tcPr>
                <w:tcW w:w="1669" w:type="dxa"/>
                <w:gridSpan w:val="9"/>
              </w:tcPr>
            </w:tcPrChange>
          </w:tcPr>
          <w:p w14:paraId="44CD131D" w14:textId="77777777" w:rsidR="0029104E" w:rsidRPr="00A068B0" w:rsidRDefault="0029104E" w:rsidP="00A068B0">
            <w:pPr>
              <w:spacing w:before="120" w:after="120"/>
              <w:rPr>
                <w:spacing w:val="0"/>
                <w:sz w:val="20"/>
              </w:rPr>
            </w:pPr>
          </w:p>
        </w:tc>
        <w:tc>
          <w:tcPr>
            <w:tcW w:w="1508" w:type="dxa"/>
            <w:gridSpan w:val="4"/>
            <w:tcPrChange w:id="1173" w:author="SC" w:date="2021-03-18T10:00:00Z">
              <w:tcPr>
                <w:tcW w:w="840" w:type="dxa"/>
                <w:gridSpan w:val="4"/>
              </w:tcPr>
            </w:tcPrChange>
          </w:tcPr>
          <w:p w14:paraId="0A6325BE" w14:textId="77777777" w:rsidR="0029104E" w:rsidRPr="00A068B0" w:rsidRDefault="0029104E" w:rsidP="00A068B0">
            <w:pPr>
              <w:spacing w:before="120" w:after="120"/>
              <w:rPr>
                <w:spacing w:val="0"/>
                <w:sz w:val="20"/>
              </w:rPr>
            </w:pPr>
          </w:p>
        </w:tc>
        <w:tc>
          <w:tcPr>
            <w:tcW w:w="400" w:type="dxa"/>
            <w:gridSpan w:val="2"/>
            <w:tcPrChange w:id="1174" w:author="SC" w:date="2021-03-18T10:00:00Z">
              <w:tcPr>
                <w:tcW w:w="1514" w:type="dxa"/>
                <w:gridSpan w:val="7"/>
              </w:tcPr>
            </w:tcPrChange>
          </w:tcPr>
          <w:p w14:paraId="18AB9436" w14:textId="77777777" w:rsidR="0029104E" w:rsidRPr="00A068B0" w:rsidRDefault="0029104E" w:rsidP="00A068B0">
            <w:pPr>
              <w:spacing w:before="120" w:after="120"/>
              <w:rPr>
                <w:spacing w:val="0"/>
                <w:sz w:val="20"/>
              </w:rPr>
            </w:pPr>
          </w:p>
        </w:tc>
        <w:tc>
          <w:tcPr>
            <w:tcW w:w="758" w:type="dxa"/>
            <w:gridSpan w:val="2"/>
            <w:tcPrChange w:id="1175" w:author="SC" w:date="2021-03-18T10:00:00Z">
              <w:tcPr>
                <w:tcW w:w="948" w:type="dxa"/>
                <w:gridSpan w:val="4"/>
              </w:tcPr>
            </w:tcPrChange>
          </w:tcPr>
          <w:p w14:paraId="09619936" w14:textId="77777777" w:rsidR="0029104E" w:rsidRPr="00A068B0" w:rsidRDefault="0029104E" w:rsidP="00A068B0">
            <w:pPr>
              <w:spacing w:before="120" w:after="120"/>
              <w:rPr>
                <w:spacing w:val="0"/>
                <w:sz w:val="20"/>
              </w:rPr>
            </w:pPr>
          </w:p>
        </w:tc>
        <w:tc>
          <w:tcPr>
            <w:tcW w:w="814" w:type="dxa"/>
            <w:gridSpan w:val="2"/>
            <w:vAlign w:val="bottom"/>
            <w:tcPrChange w:id="1176" w:author="SC" w:date="2021-03-18T10:00:00Z">
              <w:tcPr>
                <w:tcW w:w="1008" w:type="dxa"/>
                <w:gridSpan w:val="4"/>
                <w:vAlign w:val="bottom"/>
              </w:tcPr>
            </w:tcPrChange>
          </w:tcPr>
          <w:p w14:paraId="003F6BF0" w14:textId="77777777" w:rsidR="0029104E" w:rsidRPr="00A068B0" w:rsidRDefault="0029104E" w:rsidP="007B6BC8">
            <w:pPr>
              <w:spacing w:before="120" w:after="120"/>
              <w:jc w:val="left"/>
              <w:rPr>
                <w:spacing w:val="0"/>
                <w:sz w:val="20"/>
              </w:rPr>
            </w:pPr>
            <w:r w:rsidRPr="00A068B0">
              <w:rPr>
                <w:spacing w:val="0"/>
                <w:sz w:val="20"/>
              </w:rPr>
              <w:t>0.300</w:t>
            </w:r>
          </w:p>
        </w:tc>
        <w:tc>
          <w:tcPr>
            <w:tcW w:w="3848" w:type="dxa"/>
            <w:gridSpan w:val="7"/>
            <w:shd w:val="clear" w:color="auto" w:fill="B3B3B3"/>
            <w:tcPrChange w:id="1177" w:author="SC" w:date="2021-03-18T10:00:00Z">
              <w:tcPr>
                <w:tcW w:w="2425" w:type="dxa"/>
                <w:gridSpan w:val="6"/>
                <w:shd w:val="clear" w:color="auto" w:fill="B3B3B3"/>
              </w:tcPr>
            </w:tcPrChange>
          </w:tcPr>
          <w:p w14:paraId="1C1C75F6" w14:textId="77777777" w:rsidR="0029104E" w:rsidRPr="00A068B0" w:rsidRDefault="0029104E" w:rsidP="00A068B0">
            <w:pPr>
              <w:spacing w:before="120" w:after="120"/>
              <w:rPr>
                <w:spacing w:val="0"/>
                <w:sz w:val="20"/>
                <w:highlight w:val="darkRed"/>
              </w:rPr>
            </w:pPr>
          </w:p>
        </w:tc>
      </w:tr>
      <w:tr w:rsidR="0029104E" w:rsidRPr="003B2076" w14:paraId="55D76D17" w14:textId="77777777" w:rsidTr="00624943">
        <w:trPr>
          <w:trPrChange w:id="1178" w:author="SC" w:date="2021-03-18T10:00:00Z">
            <w:trPr>
              <w:gridAfter w:val="0"/>
            </w:trPr>
          </w:trPrChange>
        </w:trPr>
        <w:tc>
          <w:tcPr>
            <w:tcW w:w="854" w:type="dxa"/>
            <w:tcPrChange w:id="1179" w:author="SC" w:date="2021-03-18T10:00:00Z">
              <w:tcPr>
                <w:tcW w:w="1089" w:type="dxa"/>
                <w:gridSpan w:val="2"/>
              </w:tcPr>
            </w:tcPrChange>
          </w:tcPr>
          <w:p w14:paraId="375E6A7E" w14:textId="77777777" w:rsidR="0029104E" w:rsidRPr="00A068B0" w:rsidRDefault="0029104E" w:rsidP="00A068B0">
            <w:pPr>
              <w:spacing w:before="120" w:after="120"/>
              <w:rPr>
                <w:spacing w:val="0"/>
                <w:sz w:val="20"/>
              </w:rPr>
            </w:pPr>
            <w:r w:rsidRPr="00A068B0">
              <w:rPr>
                <w:spacing w:val="0"/>
                <w:sz w:val="20"/>
              </w:rPr>
              <w:t>7</w:t>
            </w:r>
          </w:p>
        </w:tc>
        <w:tc>
          <w:tcPr>
            <w:tcW w:w="1319" w:type="dxa"/>
            <w:gridSpan w:val="5"/>
            <w:tcPrChange w:id="1180" w:author="SC" w:date="2021-03-18T10:00:00Z">
              <w:tcPr>
                <w:tcW w:w="1669" w:type="dxa"/>
                <w:gridSpan w:val="9"/>
              </w:tcPr>
            </w:tcPrChange>
          </w:tcPr>
          <w:p w14:paraId="3C283DC3" w14:textId="77777777" w:rsidR="0029104E" w:rsidRPr="00A068B0" w:rsidRDefault="0029104E" w:rsidP="00A068B0">
            <w:pPr>
              <w:spacing w:before="120" w:after="120"/>
              <w:rPr>
                <w:spacing w:val="0"/>
                <w:sz w:val="20"/>
              </w:rPr>
            </w:pPr>
          </w:p>
        </w:tc>
        <w:tc>
          <w:tcPr>
            <w:tcW w:w="1508" w:type="dxa"/>
            <w:gridSpan w:val="4"/>
            <w:tcPrChange w:id="1181" w:author="SC" w:date="2021-03-18T10:00:00Z">
              <w:tcPr>
                <w:tcW w:w="840" w:type="dxa"/>
                <w:gridSpan w:val="4"/>
              </w:tcPr>
            </w:tcPrChange>
          </w:tcPr>
          <w:p w14:paraId="6ED64172" w14:textId="77777777" w:rsidR="0029104E" w:rsidRPr="00A068B0" w:rsidRDefault="0029104E" w:rsidP="00A068B0">
            <w:pPr>
              <w:spacing w:before="120" w:after="120"/>
              <w:rPr>
                <w:spacing w:val="0"/>
                <w:sz w:val="20"/>
              </w:rPr>
            </w:pPr>
          </w:p>
        </w:tc>
        <w:tc>
          <w:tcPr>
            <w:tcW w:w="400" w:type="dxa"/>
            <w:gridSpan w:val="2"/>
            <w:tcPrChange w:id="1182" w:author="SC" w:date="2021-03-18T10:00:00Z">
              <w:tcPr>
                <w:tcW w:w="1514" w:type="dxa"/>
                <w:gridSpan w:val="7"/>
              </w:tcPr>
            </w:tcPrChange>
          </w:tcPr>
          <w:p w14:paraId="2C99A9ED" w14:textId="77777777" w:rsidR="0029104E" w:rsidRPr="00A068B0" w:rsidRDefault="0029104E" w:rsidP="00A068B0">
            <w:pPr>
              <w:spacing w:before="120" w:after="120"/>
              <w:rPr>
                <w:spacing w:val="0"/>
                <w:sz w:val="20"/>
              </w:rPr>
            </w:pPr>
          </w:p>
        </w:tc>
        <w:tc>
          <w:tcPr>
            <w:tcW w:w="758" w:type="dxa"/>
            <w:gridSpan w:val="2"/>
            <w:tcPrChange w:id="1183" w:author="SC" w:date="2021-03-18T10:00:00Z">
              <w:tcPr>
                <w:tcW w:w="948" w:type="dxa"/>
                <w:gridSpan w:val="4"/>
              </w:tcPr>
            </w:tcPrChange>
          </w:tcPr>
          <w:p w14:paraId="1E18B826" w14:textId="77777777" w:rsidR="0029104E" w:rsidRPr="00A068B0" w:rsidRDefault="0029104E" w:rsidP="00A068B0">
            <w:pPr>
              <w:spacing w:before="120" w:after="120"/>
              <w:rPr>
                <w:spacing w:val="0"/>
                <w:sz w:val="20"/>
              </w:rPr>
            </w:pPr>
          </w:p>
        </w:tc>
        <w:tc>
          <w:tcPr>
            <w:tcW w:w="814" w:type="dxa"/>
            <w:gridSpan w:val="2"/>
            <w:vAlign w:val="bottom"/>
            <w:tcPrChange w:id="1184" w:author="SC" w:date="2021-03-18T10:00:00Z">
              <w:tcPr>
                <w:tcW w:w="1008" w:type="dxa"/>
                <w:gridSpan w:val="4"/>
                <w:vAlign w:val="bottom"/>
              </w:tcPr>
            </w:tcPrChange>
          </w:tcPr>
          <w:p w14:paraId="355D557C" w14:textId="77777777" w:rsidR="0029104E" w:rsidRPr="00A068B0" w:rsidRDefault="0029104E" w:rsidP="007B6BC8">
            <w:pPr>
              <w:spacing w:before="120" w:after="120"/>
              <w:jc w:val="left"/>
              <w:rPr>
                <w:spacing w:val="0"/>
                <w:sz w:val="20"/>
              </w:rPr>
            </w:pPr>
            <w:r w:rsidRPr="00A068B0">
              <w:rPr>
                <w:spacing w:val="0"/>
                <w:sz w:val="20"/>
              </w:rPr>
              <w:t>0.770</w:t>
            </w:r>
          </w:p>
        </w:tc>
        <w:tc>
          <w:tcPr>
            <w:tcW w:w="3848" w:type="dxa"/>
            <w:gridSpan w:val="7"/>
            <w:shd w:val="clear" w:color="auto" w:fill="B3B3B3"/>
            <w:tcPrChange w:id="1185" w:author="SC" w:date="2021-03-18T10:00:00Z">
              <w:tcPr>
                <w:tcW w:w="2425" w:type="dxa"/>
                <w:gridSpan w:val="6"/>
                <w:shd w:val="clear" w:color="auto" w:fill="B3B3B3"/>
              </w:tcPr>
            </w:tcPrChange>
          </w:tcPr>
          <w:p w14:paraId="58A53B0E" w14:textId="77777777" w:rsidR="0029104E" w:rsidRPr="00A068B0" w:rsidRDefault="0029104E" w:rsidP="00A068B0">
            <w:pPr>
              <w:spacing w:before="120" w:after="120"/>
              <w:rPr>
                <w:spacing w:val="0"/>
                <w:sz w:val="20"/>
                <w:highlight w:val="darkRed"/>
              </w:rPr>
            </w:pPr>
          </w:p>
        </w:tc>
      </w:tr>
      <w:tr w:rsidR="0029104E" w:rsidRPr="003B2076" w14:paraId="1196126E" w14:textId="77777777" w:rsidTr="00624943">
        <w:trPr>
          <w:trPrChange w:id="1186" w:author="SC" w:date="2021-03-18T10:00:00Z">
            <w:trPr>
              <w:gridAfter w:val="0"/>
            </w:trPr>
          </w:trPrChange>
        </w:trPr>
        <w:tc>
          <w:tcPr>
            <w:tcW w:w="854" w:type="dxa"/>
            <w:tcPrChange w:id="1187" w:author="SC" w:date="2021-03-18T10:00:00Z">
              <w:tcPr>
                <w:tcW w:w="1089" w:type="dxa"/>
                <w:gridSpan w:val="2"/>
              </w:tcPr>
            </w:tcPrChange>
          </w:tcPr>
          <w:p w14:paraId="4480DF80" w14:textId="77777777" w:rsidR="0029104E" w:rsidRPr="00A068B0" w:rsidRDefault="0029104E" w:rsidP="00A068B0">
            <w:pPr>
              <w:spacing w:before="120" w:after="120"/>
              <w:rPr>
                <w:spacing w:val="0"/>
                <w:sz w:val="20"/>
              </w:rPr>
            </w:pPr>
            <w:r w:rsidRPr="00A068B0">
              <w:rPr>
                <w:spacing w:val="0"/>
                <w:sz w:val="20"/>
              </w:rPr>
              <w:lastRenderedPageBreak/>
              <w:t>8</w:t>
            </w:r>
          </w:p>
        </w:tc>
        <w:tc>
          <w:tcPr>
            <w:tcW w:w="1319" w:type="dxa"/>
            <w:gridSpan w:val="5"/>
            <w:tcPrChange w:id="1188" w:author="SC" w:date="2021-03-18T10:00:00Z">
              <w:tcPr>
                <w:tcW w:w="1669" w:type="dxa"/>
                <w:gridSpan w:val="9"/>
              </w:tcPr>
            </w:tcPrChange>
          </w:tcPr>
          <w:p w14:paraId="1F0B0AAB" w14:textId="77777777" w:rsidR="0029104E" w:rsidRPr="00A068B0" w:rsidRDefault="0029104E" w:rsidP="00A068B0">
            <w:pPr>
              <w:spacing w:before="120" w:after="120"/>
              <w:rPr>
                <w:spacing w:val="0"/>
                <w:sz w:val="20"/>
              </w:rPr>
            </w:pPr>
          </w:p>
        </w:tc>
        <w:tc>
          <w:tcPr>
            <w:tcW w:w="1508" w:type="dxa"/>
            <w:gridSpan w:val="4"/>
            <w:tcPrChange w:id="1189" w:author="SC" w:date="2021-03-18T10:00:00Z">
              <w:tcPr>
                <w:tcW w:w="840" w:type="dxa"/>
                <w:gridSpan w:val="4"/>
              </w:tcPr>
            </w:tcPrChange>
          </w:tcPr>
          <w:p w14:paraId="05A4FB72" w14:textId="77777777" w:rsidR="0029104E" w:rsidRPr="00A068B0" w:rsidRDefault="0029104E" w:rsidP="00A068B0">
            <w:pPr>
              <w:spacing w:before="120" w:after="120"/>
              <w:rPr>
                <w:spacing w:val="0"/>
                <w:sz w:val="20"/>
              </w:rPr>
            </w:pPr>
          </w:p>
        </w:tc>
        <w:tc>
          <w:tcPr>
            <w:tcW w:w="400" w:type="dxa"/>
            <w:gridSpan w:val="2"/>
            <w:tcPrChange w:id="1190" w:author="SC" w:date="2021-03-18T10:00:00Z">
              <w:tcPr>
                <w:tcW w:w="1514" w:type="dxa"/>
                <w:gridSpan w:val="7"/>
              </w:tcPr>
            </w:tcPrChange>
          </w:tcPr>
          <w:p w14:paraId="254EF62B" w14:textId="77777777" w:rsidR="0029104E" w:rsidRPr="00A068B0" w:rsidRDefault="0029104E" w:rsidP="00A068B0">
            <w:pPr>
              <w:spacing w:before="120" w:after="120"/>
              <w:rPr>
                <w:spacing w:val="0"/>
                <w:sz w:val="20"/>
              </w:rPr>
            </w:pPr>
          </w:p>
        </w:tc>
        <w:tc>
          <w:tcPr>
            <w:tcW w:w="758" w:type="dxa"/>
            <w:gridSpan w:val="2"/>
            <w:tcPrChange w:id="1191" w:author="SC" w:date="2021-03-18T10:00:00Z">
              <w:tcPr>
                <w:tcW w:w="948" w:type="dxa"/>
                <w:gridSpan w:val="4"/>
              </w:tcPr>
            </w:tcPrChange>
          </w:tcPr>
          <w:p w14:paraId="61469A79" w14:textId="77777777" w:rsidR="0029104E" w:rsidRPr="00A068B0" w:rsidRDefault="0029104E" w:rsidP="00A068B0">
            <w:pPr>
              <w:spacing w:before="120" w:after="120"/>
              <w:rPr>
                <w:spacing w:val="0"/>
                <w:sz w:val="20"/>
              </w:rPr>
            </w:pPr>
          </w:p>
        </w:tc>
        <w:tc>
          <w:tcPr>
            <w:tcW w:w="814" w:type="dxa"/>
            <w:gridSpan w:val="2"/>
            <w:vAlign w:val="bottom"/>
            <w:tcPrChange w:id="1192" w:author="SC" w:date="2021-03-18T10:00:00Z">
              <w:tcPr>
                <w:tcW w:w="1008" w:type="dxa"/>
                <w:gridSpan w:val="4"/>
                <w:vAlign w:val="bottom"/>
              </w:tcPr>
            </w:tcPrChange>
          </w:tcPr>
          <w:p w14:paraId="6CA0FF67" w14:textId="77777777" w:rsidR="0029104E" w:rsidRPr="00A068B0" w:rsidRDefault="0029104E" w:rsidP="007B6BC8">
            <w:pPr>
              <w:spacing w:before="120" w:after="120"/>
              <w:jc w:val="left"/>
              <w:rPr>
                <w:spacing w:val="0"/>
                <w:sz w:val="20"/>
              </w:rPr>
            </w:pPr>
            <w:r w:rsidRPr="00A068B0">
              <w:rPr>
                <w:spacing w:val="0"/>
                <w:sz w:val="20"/>
              </w:rPr>
              <w:t>0.230</w:t>
            </w:r>
          </w:p>
        </w:tc>
        <w:tc>
          <w:tcPr>
            <w:tcW w:w="3848" w:type="dxa"/>
            <w:gridSpan w:val="7"/>
            <w:shd w:val="clear" w:color="auto" w:fill="B3B3B3"/>
            <w:tcPrChange w:id="1193" w:author="SC" w:date="2021-03-18T10:00:00Z">
              <w:tcPr>
                <w:tcW w:w="2425" w:type="dxa"/>
                <w:gridSpan w:val="6"/>
                <w:shd w:val="clear" w:color="auto" w:fill="B3B3B3"/>
              </w:tcPr>
            </w:tcPrChange>
          </w:tcPr>
          <w:p w14:paraId="7772FE63" w14:textId="77777777" w:rsidR="0029104E" w:rsidRPr="00A068B0" w:rsidRDefault="0029104E" w:rsidP="00A068B0">
            <w:pPr>
              <w:spacing w:before="120" w:after="120"/>
              <w:rPr>
                <w:spacing w:val="0"/>
                <w:sz w:val="20"/>
                <w:highlight w:val="darkRed"/>
              </w:rPr>
            </w:pPr>
          </w:p>
        </w:tc>
      </w:tr>
      <w:tr w:rsidR="0029104E" w:rsidRPr="003B2076" w14:paraId="17A55F15" w14:textId="77777777" w:rsidTr="00624943">
        <w:trPr>
          <w:trPrChange w:id="1194" w:author="SC" w:date="2021-03-18T10:00:00Z">
            <w:trPr>
              <w:gridAfter w:val="0"/>
            </w:trPr>
          </w:trPrChange>
        </w:trPr>
        <w:tc>
          <w:tcPr>
            <w:tcW w:w="854" w:type="dxa"/>
            <w:tcPrChange w:id="1195" w:author="SC" w:date="2021-03-18T10:00:00Z">
              <w:tcPr>
                <w:tcW w:w="1089" w:type="dxa"/>
                <w:gridSpan w:val="2"/>
              </w:tcPr>
            </w:tcPrChange>
          </w:tcPr>
          <w:p w14:paraId="454DC02E" w14:textId="77777777" w:rsidR="0029104E" w:rsidRPr="00A068B0" w:rsidRDefault="0029104E" w:rsidP="00A068B0">
            <w:pPr>
              <w:spacing w:before="120" w:after="120"/>
              <w:rPr>
                <w:spacing w:val="0"/>
                <w:sz w:val="20"/>
              </w:rPr>
            </w:pPr>
            <w:r w:rsidRPr="00A068B0">
              <w:rPr>
                <w:spacing w:val="0"/>
                <w:sz w:val="20"/>
              </w:rPr>
              <w:t>9</w:t>
            </w:r>
          </w:p>
        </w:tc>
        <w:tc>
          <w:tcPr>
            <w:tcW w:w="1319" w:type="dxa"/>
            <w:gridSpan w:val="5"/>
            <w:tcPrChange w:id="1196" w:author="SC" w:date="2021-03-18T10:00:00Z">
              <w:tcPr>
                <w:tcW w:w="1669" w:type="dxa"/>
                <w:gridSpan w:val="9"/>
              </w:tcPr>
            </w:tcPrChange>
          </w:tcPr>
          <w:p w14:paraId="52D283B8" w14:textId="77777777" w:rsidR="0029104E" w:rsidRPr="00A068B0" w:rsidRDefault="0029104E" w:rsidP="00A068B0">
            <w:pPr>
              <w:spacing w:before="120" w:after="120"/>
              <w:rPr>
                <w:spacing w:val="0"/>
                <w:sz w:val="20"/>
              </w:rPr>
            </w:pPr>
          </w:p>
        </w:tc>
        <w:tc>
          <w:tcPr>
            <w:tcW w:w="1508" w:type="dxa"/>
            <w:gridSpan w:val="4"/>
            <w:tcPrChange w:id="1197" w:author="SC" w:date="2021-03-18T10:00:00Z">
              <w:tcPr>
                <w:tcW w:w="840" w:type="dxa"/>
                <w:gridSpan w:val="4"/>
              </w:tcPr>
            </w:tcPrChange>
          </w:tcPr>
          <w:p w14:paraId="71140FF8" w14:textId="77777777" w:rsidR="0029104E" w:rsidRPr="00A068B0" w:rsidRDefault="0029104E" w:rsidP="00A068B0">
            <w:pPr>
              <w:spacing w:before="120" w:after="120"/>
              <w:rPr>
                <w:spacing w:val="0"/>
                <w:sz w:val="20"/>
              </w:rPr>
            </w:pPr>
          </w:p>
        </w:tc>
        <w:tc>
          <w:tcPr>
            <w:tcW w:w="400" w:type="dxa"/>
            <w:gridSpan w:val="2"/>
            <w:tcPrChange w:id="1198" w:author="SC" w:date="2021-03-18T10:00:00Z">
              <w:tcPr>
                <w:tcW w:w="1514" w:type="dxa"/>
                <w:gridSpan w:val="7"/>
              </w:tcPr>
            </w:tcPrChange>
          </w:tcPr>
          <w:p w14:paraId="29B58D0A" w14:textId="77777777" w:rsidR="0029104E" w:rsidRPr="00A068B0" w:rsidRDefault="0029104E" w:rsidP="00A068B0">
            <w:pPr>
              <w:spacing w:before="120" w:after="120"/>
              <w:rPr>
                <w:spacing w:val="0"/>
                <w:sz w:val="20"/>
              </w:rPr>
            </w:pPr>
          </w:p>
        </w:tc>
        <w:tc>
          <w:tcPr>
            <w:tcW w:w="758" w:type="dxa"/>
            <w:gridSpan w:val="2"/>
            <w:tcPrChange w:id="1199" w:author="SC" w:date="2021-03-18T10:00:00Z">
              <w:tcPr>
                <w:tcW w:w="948" w:type="dxa"/>
                <w:gridSpan w:val="4"/>
              </w:tcPr>
            </w:tcPrChange>
          </w:tcPr>
          <w:p w14:paraId="34F07A7F" w14:textId="77777777" w:rsidR="0029104E" w:rsidRPr="00A068B0" w:rsidRDefault="0029104E" w:rsidP="00A068B0">
            <w:pPr>
              <w:spacing w:before="120" w:after="120"/>
              <w:rPr>
                <w:spacing w:val="0"/>
                <w:sz w:val="20"/>
              </w:rPr>
            </w:pPr>
          </w:p>
        </w:tc>
        <w:tc>
          <w:tcPr>
            <w:tcW w:w="814" w:type="dxa"/>
            <w:gridSpan w:val="2"/>
            <w:vAlign w:val="bottom"/>
            <w:tcPrChange w:id="1200" w:author="SC" w:date="2021-03-18T10:00:00Z">
              <w:tcPr>
                <w:tcW w:w="1008" w:type="dxa"/>
                <w:gridSpan w:val="4"/>
                <w:vAlign w:val="bottom"/>
              </w:tcPr>
            </w:tcPrChange>
          </w:tcPr>
          <w:p w14:paraId="08982704" w14:textId="77777777" w:rsidR="0029104E" w:rsidRPr="00A068B0" w:rsidRDefault="0029104E" w:rsidP="007B6BC8">
            <w:pPr>
              <w:spacing w:before="120" w:after="120"/>
              <w:jc w:val="left"/>
              <w:rPr>
                <w:spacing w:val="0"/>
                <w:sz w:val="20"/>
              </w:rPr>
            </w:pPr>
            <w:r w:rsidRPr="00A068B0">
              <w:rPr>
                <w:spacing w:val="0"/>
                <w:sz w:val="20"/>
              </w:rPr>
              <w:t>0.400</w:t>
            </w:r>
          </w:p>
        </w:tc>
        <w:tc>
          <w:tcPr>
            <w:tcW w:w="3848" w:type="dxa"/>
            <w:gridSpan w:val="7"/>
            <w:shd w:val="clear" w:color="auto" w:fill="B3B3B3"/>
            <w:tcPrChange w:id="1201" w:author="SC" w:date="2021-03-18T10:00:00Z">
              <w:tcPr>
                <w:tcW w:w="2425" w:type="dxa"/>
                <w:gridSpan w:val="6"/>
                <w:shd w:val="clear" w:color="auto" w:fill="B3B3B3"/>
              </w:tcPr>
            </w:tcPrChange>
          </w:tcPr>
          <w:p w14:paraId="501D85DD" w14:textId="77777777" w:rsidR="0029104E" w:rsidRPr="00A068B0" w:rsidRDefault="0029104E" w:rsidP="00A068B0">
            <w:pPr>
              <w:spacing w:before="120" w:after="120"/>
              <w:rPr>
                <w:spacing w:val="0"/>
                <w:sz w:val="20"/>
                <w:highlight w:val="darkRed"/>
              </w:rPr>
            </w:pPr>
          </w:p>
        </w:tc>
      </w:tr>
      <w:tr w:rsidR="0029104E" w:rsidRPr="003B2076" w14:paraId="7123C44F" w14:textId="77777777" w:rsidTr="00624943">
        <w:trPr>
          <w:trPrChange w:id="1202" w:author="SC" w:date="2021-03-18T10:00:00Z">
            <w:trPr>
              <w:gridAfter w:val="0"/>
            </w:trPr>
          </w:trPrChange>
        </w:trPr>
        <w:tc>
          <w:tcPr>
            <w:tcW w:w="854" w:type="dxa"/>
            <w:tcPrChange w:id="1203" w:author="SC" w:date="2021-03-18T10:00:00Z">
              <w:tcPr>
                <w:tcW w:w="1089" w:type="dxa"/>
                <w:gridSpan w:val="2"/>
              </w:tcPr>
            </w:tcPrChange>
          </w:tcPr>
          <w:p w14:paraId="3E3D5C68" w14:textId="77777777" w:rsidR="0029104E" w:rsidRPr="00A068B0" w:rsidRDefault="0029104E" w:rsidP="00A068B0">
            <w:pPr>
              <w:spacing w:before="120" w:after="120"/>
              <w:rPr>
                <w:spacing w:val="0"/>
                <w:sz w:val="20"/>
              </w:rPr>
            </w:pPr>
            <w:r w:rsidRPr="00A068B0">
              <w:rPr>
                <w:spacing w:val="0"/>
                <w:sz w:val="20"/>
              </w:rPr>
              <w:t>10</w:t>
            </w:r>
          </w:p>
        </w:tc>
        <w:tc>
          <w:tcPr>
            <w:tcW w:w="1319" w:type="dxa"/>
            <w:gridSpan w:val="5"/>
            <w:tcPrChange w:id="1204" w:author="SC" w:date="2021-03-18T10:00:00Z">
              <w:tcPr>
                <w:tcW w:w="1669" w:type="dxa"/>
                <w:gridSpan w:val="9"/>
              </w:tcPr>
            </w:tcPrChange>
          </w:tcPr>
          <w:p w14:paraId="530EC8F6" w14:textId="77777777" w:rsidR="0029104E" w:rsidRPr="00A068B0" w:rsidRDefault="0029104E" w:rsidP="00A068B0">
            <w:pPr>
              <w:spacing w:before="120" w:after="120"/>
              <w:rPr>
                <w:spacing w:val="0"/>
                <w:sz w:val="20"/>
              </w:rPr>
            </w:pPr>
          </w:p>
        </w:tc>
        <w:tc>
          <w:tcPr>
            <w:tcW w:w="1508" w:type="dxa"/>
            <w:gridSpan w:val="4"/>
            <w:tcPrChange w:id="1205" w:author="SC" w:date="2021-03-18T10:00:00Z">
              <w:tcPr>
                <w:tcW w:w="840" w:type="dxa"/>
                <w:gridSpan w:val="4"/>
              </w:tcPr>
            </w:tcPrChange>
          </w:tcPr>
          <w:p w14:paraId="794074A2" w14:textId="77777777" w:rsidR="0029104E" w:rsidRPr="00A068B0" w:rsidRDefault="0029104E" w:rsidP="00A068B0">
            <w:pPr>
              <w:spacing w:before="120" w:after="120"/>
              <w:rPr>
                <w:spacing w:val="0"/>
                <w:sz w:val="20"/>
              </w:rPr>
            </w:pPr>
          </w:p>
        </w:tc>
        <w:tc>
          <w:tcPr>
            <w:tcW w:w="400" w:type="dxa"/>
            <w:gridSpan w:val="2"/>
            <w:tcPrChange w:id="1206" w:author="SC" w:date="2021-03-18T10:00:00Z">
              <w:tcPr>
                <w:tcW w:w="1514" w:type="dxa"/>
                <w:gridSpan w:val="7"/>
              </w:tcPr>
            </w:tcPrChange>
          </w:tcPr>
          <w:p w14:paraId="38C760F0" w14:textId="77777777" w:rsidR="0029104E" w:rsidRPr="00A068B0" w:rsidRDefault="0029104E" w:rsidP="00A068B0">
            <w:pPr>
              <w:spacing w:before="120" w:after="120"/>
              <w:rPr>
                <w:spacing w:val="0"/>
                <w:sz w:val="20"/>
              </w:rPr>
            </w:pPr>
          </w:p>
        </w:tc>
        <w:tc>
          <w:tcPr>
            <w:tcW w:w="758" w:type="dxa"/>
            <w:gridSpan w:val="2"/>
            <w:tcPrChange w:id="1207" w:author="SC" w:date="2021-03-18T10:00:00Z">
              <w:tcPr>
                <w:tcW w:w="948" w:type="dxa"/>
                <w:gridSpan w:val="4"/>
              </w:tcPr>
            </w:tcPrChange>
          </w:tcPr>
          <w:p w14:paraId="53DEBB37" w14:textId="77777777" w:rsidR="0029104E" w:rsidRPr="00A068B0" w:rsidRDefault="0029104E" w:rsidP="00A068B0">
            <w:pPr>
              <w:spacing w:before="120" w:after="120"/>
              <w:rPr>
                <w:spacing w:val="0"/>
                <w:sz w:val="20"/>
              </w:rPr>
            </w:pPr>
          </w:p>
        </w:tc>
        <w:tc>
          <w:tcPr>
            <w:tcW w:w="814" w:type="dxa"/>
            <w:gridSpan w:val="2"/>
            <w:vAlign w:val="bottom"/>
            <w:tcPrChange w:id="1208" w:author="SC" w:date="2021-03-18T10:00:00Z">
              <w:tcPr>
                <w:tcW w:w="1008" w:type="dxa"/>
                <w:gridSpan w:val="4"/>
                <w:vAlign w:val="bottom"/>
              </w:tcPr>
            </w:tcPrChange>
          </w:tcPr>
          <w:p w14:paraId="22C119A1" w14:textId="77777777" w:rsidR="0029104E" w:rsidRPr="00A068B0" w:rsidRDefault="0029104E" w:rsidP="007B6BC8">
            <w:pPr>
              <w:spacing w:before="120" w:after="120"/>
              <w:jc w:val="left"/>
              <w:rPr>
                <w:spacing w:val="0"/>
                <w:sz w:val="20"/>
              </w:rPr>
            </w:pPr>
            <w:r w:rsidRPr="00A068B0">
              <w:rPr>
                <w:spacing w:val="0"/>
                <w:sz w:val="20"/>
              </w:rPr>
              <w:t>0.184</w:t>
            </w:r>
          </w:p>
        </w:tc>
        <w:tc>
          <w:tcPr>
            <w:tcW w:w="3848" w:type="dxa"/>
            <w:gridSpan w:val="7"/>
            <w:shd w:val="clear" w:color="auto" w:fill="B3B3B3"/>
            <w:tcPrChange w:id="1209" w:author="SC" w:date="2021-03-18T10:00:00Z">
              <w:tcPr>
                <w:tcW w:w="2425" w:type="dxa"/>
                <w:gridSpan w:val="6"/>
                <w:shd w:val="clear" w:color="auto" w:fill="B3B3B3"/>
              </w:tcPr>
            </w:tcPrChange>
          </w:tcPr>
          <w:p w14:paraId="6500F780" w14:textId="77777777" w:rsidR="0029104E" w:rsidRPr="00A068B0" w:rsidRDefault="0029104E" w:rsidP="00A068B0">
            <w:pPr>
              <w:spacing w:before="120" w:after="120"/>
              <w:rPr>
                <w:spacing w:val="0"/>
                <w:sz w:val="20"/>
                <w:highlight w:val="darkRed"/>
              </w:rPr>
            </w:pPr>
          </w:p>
        </w:tc>
      </w:tr>
      <w:tr w:rsidR="0029104E" w:rsidRPr="003B2076" w14:paraId="6C685189" w14:textId="77777777" w:rsidTr="00624943">
        <w:trPr>
          <w:trPrChange w:id="1210" w:author="SC" w:date="2021-03-18T10:00:00Z">
            <w:trPr>
              <w:gridAfter w:val="0"/>
            </w:trPr>
          </w:trPrChange>
        </w:trPr>
        <w:tc>
          <w:tcPr>
            <w:tcW w:w="854" w:type="dxa"/>
            <w:tcPrChange w:id="1211" w:author="SC" w:date="2021-03-18T10:00:00Z">
              <w:tcPr>
                <w:tcW w:w="1089" w:type="dxa"/>
                <w:gridSpan w:val="2"/>
              </w:tcPr>
            </w:tcPrChange>
          </w:tcPr>
          <w:p w14:paraId="042F109A" w14:textId="77777777" w:rsidR="0029104E" w:rsidRPr="00A068B0" w:rsidRDefault="0029104E" w:rsidP="00A068B0">
            <w:pPr>
              <w:spacing w:before="120" w:after="120"/>
              <w:rPr>
                <w:spacing w:val="0"/>
                <w:sz w:val="20"/>
              </w:rPr>
            </w:pPr>
            <w:r w:rsidRPr="00A068B0">
              <w:rPr>
                <w:spacing w:val="0"/>
                <w:sz w:val="20"/>
              </w:rPr>
              <w:t>11</w:t>
            </w:r>
          </w:p>
        </w:tc>
        <w:tc>
          <w:tcPr>
            <w:tcW w:w="1319" w:type="dxa"/>
            <w:gridSpan w:val="5"/>
            <w:tcPrChange w:id="1212" w:author="SC" w:date="2021-03-18T10:00:00Z">
              <w:tcPr>
                <w:tcW w:w="1669" w:type="dxa"/>
                <w:gridSpan w:val="9"/>
              </w:tcPr>
            </w:tcPrChange>
          </w:tcPr>
          <w:p w14:paraId="1C9C87D7" w14:textId="77777777" w:rsidR="0029104E" w:rsidRPr="00A068B0" w:rsidRDefault="0029104E" w:rsidP="00A068B0">
            <w:pPr>
              <w:spacing w:before="120" w:after="120"/>
              <w:rPr>
                <w:spacing w:val="0"/>
                <w:sz w:val="20"/>
              </w:rPr>
            </w:pPr>
          </w:p>
        </w:tc>
        <w:tc>
          <w:tcPr>
            <w:tcW w:w="1508" w:type="dxa"/>
            <w:gridSpan w:val="4"/>
            <w:tcPrChange w:id="1213" w:author="SC" w:date="2021-03-18T10:00:00Z">
              <w:tcPr>
                <w:tcW w:w="840" w:type="dxa"/>
                <w:gridSpan w:val="4"/>
              </w:tcPr>
            </w:tcPrChange>
          </w:tcPr>
          <w:p w14:paraId="3C13F6CE" w14:textId="77777777" w:rsidR="0029104E" w:rsidRPr="00A068B0" w:rsidRDefault="0029104E" w:rsidP="00A068B0">
            <w:pPr>
              <w:spacing w:before="120" w:after="120"/>
              <w:rPr>
                <w:spacing w:val="0"/>
                <w:sz w:val="20"/>
              </w:rPr>
            </w:pPr>
          </w:p>
        </w:tc>
        <w:tc>
          <w:tcPr>
            <w:tcW w:w="400" w:type="dxa"/>
            <w:gridSpan w:val="2"/>
            <w:tcPrChange w:id="1214" w:author="SC" w:date="2021-03-18T10:00:00Z">
              <w:tcPr>
                <w:tcW w:w="1514" w:type="dxa"/>
                <w:gridSpan w:val="7"/>
              </w:tcPr>
            </w:tcPrChange>
          </w:tcPr>
          <w:p w14:paraId="64F02369" w14:textId="77777777" w:rsidR="0029104E" w:rsidRPr="00A068B0" w:rsidRDefault="0029104E" w:rsidP="00A068B0">
            <w:pPr>
              <w:spacing w:before="120" w:after="120"/>
              <w:rPr>
                <w:spacing w:val="0"/>
                <w:sz w:val="20"/>
              </w:rPr>
            </w:pPr>
          </w:p>
        </w:tc>
        <w:tc>
          <w:tcPr>
            <w:tcW w:w="758" w:type="dxa"/>
            <w:gridSpan w:val="2"/>
            <w:tcPrChange w:id="1215" w:author="SC" w:date="2021-03-18T10:00:00Z">
              <w:tcPr>
                <w:tcW w:w="948" w:type="dxa"/>
                <w:gridSpan w:val="4"/>
              </w:tcPr>
            </w:tcPrChange>
          </w:tcPr>
          <w:p w14:paraId="6B8B6688" w14:textId="77777777" w:rsidR="0029104E" w:rsidRPr="00A068B0" w:rsidRDefault="0029104E" w:rsidP="00A068B0">
            <w:pPr>
              <w:spacing w:before="120" w:after="120"/>
              <w:rPr>
                <w:spacing w:val="0"/>
                <w:sz w:val="20"/>
              </w:rPr>
            </w:pPr>
          </w:p>
        </w:tc>
        <w:tc>
          <w:tcPr>
            <w:tcW w:w="814" w:type="dxa"/>
            <w:gridSpan w:val="2"/>
            <w:vAlign w:val="bottom"/>
            <w:tcPrChange w:id="1216" w:author="SC" w:date="2021-03-18T10:00:00Z">
              <w:tcPr>
                <w:tcW w:w="1008" w:type="dxa"/>
                <w:gridSpan w:val="4"/>
                <w:vAlign w:val="bottom"/>
              </w:tcPr>
            </w:tcPrChange>
          </w:tcPr>
          <w:p w14:paraId="5DE9651E" w14:textId="77777777" w:rsidR="0029104E" w:rsidRPr="00A068B0" w:rsidRDefault="0029104E" w:rsidP="007B6BC8">
            <w:pPr>
              <w:spacing w:before="120" w:after="120"/>
              <w:jc w:val="left"/>
              <w:rPr>
                <w:spacing w:val="0"/>
                <w:sz w:val="20"/>
              </w:rPr>
            </w:pPr>
            <w:r w:rsidRPr="00A068B0">
              <w:rPr>
                <w:spacing w:val="0"/>
                <w:sz w:val="20"/>
              </w:rPr>
              <w:t>0.330</w:t>
            </w:r>
          </w:p>
        </w:tc>
        <w:tc>
          <w:tcPr>
            <w:tcW w:w="3848" w:type="dxa"/>
            <w:gridSpan w:val="7"/>
            <w:shd w:val="clear" w:color="auto" w:fill="B3B3B3"/>
            <w:tcPrChange w:id="1217" w:author="SC" w:date="2021-03-18T10:00:00Z">
              <w:tcPr>
                <w:tcW w:w="2425" w:type="dxa"/>
                <w:gridSpan w:val="6"/>
                <w:shd w:val="clear" w:color="auto" w:fill="B3B3B3"/>
              </w:tcPr>
            </w:tcPrChange>
          </w:tcPr>
          <w:p w14:paraId="5DD91786" w14:textId="77777777" w:rsidR="0029104E" w:rsidRPr="00A068B0" w:rsidRDefault="0029104E" w:rsidP="00A068B0">
            <w:pPr>
              <w:spacing w:before="120" w:after="120"/>
              <w:rPr>
                <w:spacing w:val="0"/>
                <w:sz w:val="20"/>
                <w:highlight w:val="darkRed"/>
              </w:rPr>
            </w:pPr>
          </w:p>
        </w:tc>
      </w:tr>
      <w:tr w:rsidR="0029104E" w:rsidRPr="003B2076" w14:paraId="3CD61FDE" w14:textId="77777777" w:rsidTr="00624943">
        <w:trPr>
          <w:trPrChange w:id="1218" w:author="SC" w:date="2021-03-18T10:00:00Z">
            <w:trPr>
              <w:gridAfter w:val="0"/>
            </w:trPr>
          </w:trPrChange>
        </w:trPr>
        <w:tc>
          <w:tcPr>
            <w:tcW w:w="854" w:type="dxa"/>
            <w:tcPrChange w:id="1219" w:author="SC" w:date="2021-03-18T10:00:00Z">
              <w:tcPr>
                <w:tcW w:w="1089" w:type="dxa"/>
                <w:gridSpan w:val="2"/>
              </w:tcPr>
            </w:tcPrChange>
          </w:tcPr>
          <w:p w14:paraId="790CD726" w14:textId="77777777" w:rsidR="0029104E" w:rsidRPr="00A068B0" w:rsidRDefault="0029104E" w:rsidP="00A068B0">
            <w:pPr>
              <w:spacing w:before="120" w:after="120"/>
              <w:rPr>
                <w:spacing w:val="0"/>
                <w:sz w:val="20"/>
              </w:rPr>
            </w:pPr>
            <w:r w:rsidRPr="00A068B0">
              <w:rPr>
                <w:spacing w:val="0"/>
                <w:sz w:val="20"/>
              </w:rPr>
              <w:t>12</w:t>
            </w:r>
          </w:p>
        </w:tc>
        <w:tc>
          <w:tcPr>
            <w:tcW w:w="1319" w:type="dxa"/>
            <w:gridSpan w:val="5"/>
            <w:tcPrChange w:id="1220" w:author="SC" w:date="2021-03-18T10:00:00Z">
              <w:tcPr>
                <w:tcW w:w="1669" w:type="dxa"/>
                <w:gridSpan w:val="9"/>
              </w:tcPr>
            </w:tcPrChange>
          </w:tcPr>
          <w:p w14:paraId="7CA6B9AC" w14:textId="77777777" w:rsidR="0029104E" w:rsidRPr="00A068B0" w:rsidRDefault="0029104E" w:rsidP="00A068B0">
            <w:pPr>
              <w:spacing w:before="120" w:after="120"/>
              <w:rPr>
                <w:spacing w:val="0"/>
                <w:sz w:val="20"/>
              </w:rPr>
            </w:pPr>
          </w:p>
        </w:tc>
        <w:tc>
          <w:tcPr>
            <w:tcW w:w="1508" w:type="dxa"/>
            <w:gridSpan w:val="4"/>
            <w:tcPrChange w:id="1221" w:author="SC" w:date="2021-03-18T10:00:00Z">
              <w:tcPr>
                <w:tcW w:w="840" w:type="dxa"/>
                <w:gridSpan w:val="4"/>
              </w:tcPr>
            </w:tcPrChange>
          </w:tcPr>
          <w:p w14:paraId="232DF8D7" w14:textId="77777777" w:rsidR="0029104E" w:rsidRPr="00A068B0" w:rsidRDefault="0029104E" w:rsidP="00A068B0">
            <w:pPr>
              <w:spacing w:before="120" w:after="120"/>
              <w:rPr>
                <w:spacing w:val="0"/>
                <w:sz w:val="20"/>
              </w:rPr>
            </w:pPr>
          </w:p>
        </w:tc>
        <w:tc>
          <w:tcPr>
            <w:tcW w:w="400" w:type="dxa"/>
            <w:gridSpan w:val="2"/>
            <w:tcPrChange w:id="1222" w:author="SC" w:date="2021-03-18T10:00:00Z">
              <w:tcPr>
                <w:tcW w:w="1514" w:type="dxa"/>
                <w:gridSpan w:val="7"/>
              </w:tcPr>
            </w:tcPrChange>
          </w:tcPr>
          <w:p w14:paraId="35B02599" w14:textId="77777777" w:rsidR="0029104E" w:rsidRPr="00A068B0" w:rsidRDefault="0029104E" w:rsidP="00A068B0">
            <w:pPr>
              <w:spacing w:before="120" w:after="120"/>
              <w:rPr>
                <w:spacing w:val="0"/>
                <w:sz w:val="20"/>
              </w:rPr>
            </w:pPr>
          </w:p>
        </w:tc>
        <w:tc>
          <w:tcPr>
            <w:tcW w:w="758" w:type="dxa"/>
            <w:gridSpan w:val="2"/>
            <w:tcPrChange w:id="1223" w:author="SC" w:date="2021-03-18T10:00:00Z">
              <w:tcPr>
                <w:tcW w:w="948" w:type="dxa"/>
                <w:gridSpan w:val="4"/>
              </w:tcPr>
            </w:tcPrChange>
          </w:tcPr>
          <w:p w14:paraId="419F4216" w14:textId="77777777" w:rsidR="0029104E" w:rsidRPr="00A068B0" w:rsidRDefault="0029104E" w:rsidP="00A068B0">
            <w:pPr>
              <w:spacing w:before="120" w:after="120"/>
              <w:rPr>
                <w:spacing w:val="0"/>
                <w:sz w:val="20"/>
              </w:rPr>
            </w:pPr>
          </w:p>
        </w:tc>
        <w:tc>
          <w:tcPr>
            <w:tcW w:w="814" w:type="dxa"/>
            <w:gridSpan w:val="2"/>
            <w:vAlign w:val="bottom"/>
            <w:tcPrChange w:id="1224" w:author="SC" w:date="2021-03-18T10:00:00Z">
              <w:tcPr>
                <w:tcW w:w="1008" w:type="dxa"/>
                <w:gridSpan w:val="4"/>
                <w:vAlign w:val="bottom"/>
              </w:tcPr>
            </w:tcPrChange>
          </w:tcPr>
          <w:p w14:paraId="15B7283A" w14:textId="77777777" w:rsidR="0029104E" w:rsidRPr="00A068B0" w:rsidRDefault="0029104E" w:rsidP="007B6BC8">
            <w:pPr>
              <w:spacing w:before="120" w:after="120"/>
              <w:jc w:val="left"/>
              <w:rPr>
                <w:spacing w:val="0"/>
                <w:sz w:val="20"/>
              </w:rPr>
            </w:pPr>
            <w:r w:rsidRPr="00A068B0">
              <w:rPr>
                <w:spacing w:val="0"/>
                <w:sz w:val="20"/>
              </w:rPr>
              <w:t>0.153</w:t>
            </w:r>
          </w:p>
        </w:tc>
        <w:tc>
          <w:tcPr>
            <w:tcW w:w="3848" w:type="dxa"/>
            <w:gridSpan w:val="7"/>
            <w:shd w:val="clear" w:color="auto" w:fill="B3B3B3"/>
            <w:tcPrChange w:id="1225" w:author="SC" w:date="2021-03-18T10:00:00Z">
              <w:tcPr>
                <w:tcW w:w="2425" w:type="dxa"/>
                <w:gridSpan w:val="6"/>
                <w:shd w:val="clear" w:color="auto" w:fill="B3B3B3"/>
              </w:tcPr>
            </w:tcPrChange>
          </w:tcPr>
          <w:p w14:paraId="2E8EF191" w14:textId="77777777" w:rsidR="0029104E" w:rsidRPr="00A068B0" w:rsidRDefault="0029104E" w:rsidP="00A068B0">
            <w:pPr>
              <w:spacing w:before="120" w:after="120"/>
              <w:rPr>
                <w:spacing w:val="0"/>
                <w:sz w:val="20"/>
                <w:highlight w:val="darkRed"/>
              </w:rPr>
            </w:pPr>
          </w:p>
        </w:tc>
      </w:tr>
      <w:tr w:rsidR="0029104E" w:rsidRPr="003B2076" w14:paraId="304BBBCC" w14:textId="77777777" w:rsidTr="00624943">
        <w:trPr>
          <w:trPrChange w:id="1226" w:author="SC" w:date="2021-03-18T10:00:00Z">
            <w:trPr>
              <w:gridAfter w:val="0"/>
            </w:trPr>
          </w:trPrChange>
        </w:trPr>
        <w:tc>
          <w:tcPr>
            <w:tcW w:w="854" w:type="dxa"/>
            <w:tcPrChange w:id="1227" w:author="SC" w:date="2021-03-18T10:00:00Z">
              <w:tcPr>
                <w:tcW w:w="1089" w:type="dxa"/>
                <w:gridSpan w:val="2"/>
              </w:tcPr>
            </w:tcPrChange>
          </w:tcPr>
          <w:p w14:paraId="7D915977" w14:textId="77777777" w:rsidR="0029104E" w:rsidRPr="00A068B0" w:rsidRDefault="0029104E" w:rsidP="00A068B0">
            <w:pPr>
              <w:spacing w:before="120" w:after="120"/>
              <w:rPr>
                <w:spacing w:val="0"/>
                <w:sz w:val="20"/>
              </w:rPr>
            </w:pPr>
            <w:r w:rsidRPr="00A068B0">
              <w:rPr>
                <w:spacing w:val="0"/>
                <w:sz w:val="20"/>
              </w:rPr>
              <w:t>13</w:t>
            </w:r>
          </w:p>
        </w:tc>
        <w:tc>
          <w:tcPr>
            <w:tcW w:w="1319" w:type="dxa"/>
            <w:gridSpan w:val="5"/>
            <w:tcPrChange w:id="1228" w:author="SC" w:date="2021-03-18T10:00:00Z">
              <w:tcPr>
                <w:tcW w:w="1669" w:type="dxa"/>
                <w:gridSpan w:val="9"/>
              </w:tcPr>
            </w:tcPrChange>
          </w:tcPr>
          <w:p w14:paraId="4C2237EB" w14:textId="77777777" w:rsidR="0029104E" w:rsidRPr="00A068B0" w:rsidRDefault="0029104E" w:rsidP="00A068B0">
            <w:pPr>
              <w:spacing w:before="120" w:after="120"/>
              <w:rPr>
                <w:spacing w:val="0"/>
                <w:sz w:val="20"/>
              </w:rPr>
            </w:pPr>
          </w:p>
        </w:tc>
        <w:tc>
          <w:tcPr>
            <w:tcW w:w="1508" w:type="dxa"/>
            <w:gridSpan w:val="4"/>
            <w:tcPrChange w:id="1229" w:author="SC" w:date="2021-03-18T10:00:00Z">
              <w:tcPr>
                <w:tcW w:w="840" w:type="dxa"/>
                <w:gridSpan w:val="4"/>
              </w:tcPr>
            </w:tcPrChange>
          </w:tcPr>
          <w:p w14:paraId="57C81ECB" w14:textId="77777777" w:rsidR="0029104E" w:rsidRPr="00A068B0" w:rsidRDefault="0029104E" w:rsidP="00A068B0">
            <w:pPr>
              <w:spacing w:before="120" w:after="120"/>
              <w:rPr>
                <w:spacing w:val="0"/>
                <w:sz w:val="20"/>
              </w:rPr>
            </w:pPr>
          </w:p>
        </w:tc>
        <w:tc>
          <w:tcPr>
            <w:tcW w:w="400" w:type="dxa"/>
            <w:gridSpan w:val="2"/>
            <w:tcPrChange w:id="1230" w:author="SC" w:date="2021-03-18T10:00:00Z">
              <w:tcPr>
                <w:tcW w:w="1514" w:type="dxa"/>
                <w:gridSpan w:val="7"/>
              </w:tcPr>
            </w:tcPrChange>
          </w:tcPr>
          <w:p w14:paraId="33522538" w14:textId="77777777" w:rsidR="0029104E" w:rsidRPr="00A068B0" w:rsidRDefault="0029104E" w:rsidP="00A068B0">
            <w:pPr>
              <w:spacing w:before="120" w:after="120"/>
              <w:rPr>
                <w:spacing w:val="0"/>
                <w:sz w:val="20"/>
              </w:rPr>
            </w:pPr>
          </w:p>
        </w:tc>
        <w:tc>
          <w:tcPr>
            <w:tcW w:w="758" w:type="dxa"/>
            <w:gridSpan w:val="2"/>
            <w:tcPrChange w:id="1231" w:author="SC" w:date="2021-03-18T10:00:00Z">
              <w:tcPr>
                <w:tcW w:w="948" w:type="dxa"/>
                <w:gridSpan w:val="4"/>
              </w:tcPr>
            </w:tcPrChange>
          </w:tcPr>
          <w:p w14:paraId="716A9627" w14:textId="77777777" w:rsidR="0029104E" w:rsidRPr="00A068B0" w:rsidRDefault="0029104E" w:rsidP="00A068B0">
            <w:pPr>
              <w:spacing w:before="120" w:after="120"/>
              <w:rPr>
                <w:spacing w:val="0"/>
                <w:sz w:val="20"/>
              </w:rPr>
            </w:pPr>
          </w:p>
        </w:tc>
        <w:tc>
          <w:tcPr>
            <w:tcW w:w="814" w:type="dxa"/>
            <w:gridSpan w:val="2"/>
            <w:vAlign w:val="bottom"/>
            <w:tcPrChange w:id="1232" w:author="SC" w:date="2021-03-18T10:00:00Z">
              <w:tcPr>
                <w:tcW w:w="1008" w:type="dxa"/>
                <w:gridSpan w:val="4"/>
                <w:vAlign w:val="bottom"/>
              </w:tcPr>
            </w:tcPrChange>
          </w:tcPr>
          <w:p w14:paraId="210F5AF1" w14:textId="77777777" w:rsidR="0029104E" w:rsidRPr="00A068B0" w:rsidRDefault="0029104E" w:rsidP="007B6BC8">
            <w:pPr>
              <w:spacing w:before="120" w:after="120"/>
              <w:jc w:val="left"/>
              <w:rPr>
                <w:spacing w:val="0"/>
                <w:sz w:val="20"/>
              </w:rPr>
            </w:pPr>
            <w:r w:rsidRPr="00A068B0">
              <w:rPr>
                <w:spacing w:val="0"/>
                <w:sz w:val="20"/>
              </w:rPr>
              <w:t>0.210</w:t>
            </w:r>
          </w:p>
        </w:tc>
        <w:tc>
          <w:tcPr>
            <w:tcW w:w="3848" w:type="dxa"/>
            <w:gridSpan w:val="7"/>
            <w:shd w:val="clear" w:color="auto" w:fill="B3B3B3"/>
            <w:tcPrChange w:id="1233" w:author="SC" w:date="2021-03-18T10:00:00Z">
              <w:tcPr>
                <w:tcW w:w="2425" w:type="dxa"/>
                <w:gridSpan w:val="6"/>
                <w:shd w:val="clear" w:color="auto" w:fill="B3B3B3"/>
              </w:tcPr>
            </w:tcPrChange>
          </w:tcPr>
          <w:p w14:paraId="6520A44B" w14:textId="77777777" w:rsidR="0029104E" w:rsidRPr="00A068B0" w:rsidRDefault="0029104E" w:rsidP="00A068B0">
            <w:pPr>
              <w:spacing w:before="120" w:after="120"/>
              <w:rPr>
                <w:spacing w:val="0"/>
                <w:sz w:val="20"/>
                <w:highlight w:val="darkRed"/>
              </w:rPr>
            </w:pPr>
          </w:p>
        </w:tc>
      </w:tr>
      <w:tr w:rsidR="0029104E" w:rsidRPr="003B2076" w14:paraId="038E1A41" w14:textId="77777777" w:rsidTr="00624943">
        <w:trPr>
          <w:trPrChange w:id="1234" w:author="SC" w:date="2021-03-18T10:00:00Z">
            <w:trPr>
              <w:gridAfter w:val="0"/>
            </w:trPr>
          </w:trPrChange>
        </w:trPr>
        <w:tc>
          <w:tcPr>
            <w:tcW w:w="854" w:type="dxa"/>
            <w:tcPrChange w:id="1235" w:author="SC" w:date="2021-03-18T10:00:00Z">
              <w:tcPr>
                <w:tcW w:w="1089" w:type="dxa"/>
                <w:gridSpan w:val="2"/>
              </w:tcPr>
            </w:tcPrChange>
          </w:tcPr>
          <w:p w14:paraId="64703FD3" w14:textId="77777777" w:rsidR="0029104E" w:rsidRPr="00A068B0" w:rsidRDefault="0029104E" w:rsidP="00A068B0">
            <w:pPr>
              <w:spacing w:before="120" w:after="120"/>
              <w:rPr>
                <w:spacing w:val="0"/>
                <w:sz w:val="20"/>
              </w:rPr>
            </w:pPr>
            <w:r w:rsidRPr="00A068B0">
              <w:rPr>
                <w:spacing w:val="0"/>
                <w:sz w:val="20"/>
              </w:rPr>
              <w:t>14</w:t>
            </w:r>
          </w:p>
        </w:tc>
        <w:tc>
          <w:tcPr>
            <w:tcW w:w="1319" w:type="dxa"/>
            <w:gridSpan w:val="5"/>
            <w:tcPrChange w:id="1236" w:author="SC" w:date="2021-03-18T10:00:00Z">
              <w:tcPr>
                <w:tcW w:w="1669" w:type="dxa"/>
                <w:gridSpan w:val="9"/>
              </w:tcPr>
            </w:tcPrChange>
          </w:tcPr>
          <w:p w14:paraId="414D5CC4" w14:textId="77777777" w:rsidR="0029104E" w:rsidRPr="00A068B0" w:rsidRDefault="0029104E" w:rsidP="00A068B0">
            <w:pPr>
              <w:spacing w:before="120" w:after="120"/>
              <w:rPr>
                <w:spacing w:val="0"/>
                <w:sz w:val="20"/>
              </w:rPr>
            </w:pPr>
          </w:p>
        </w:tc>
        <w:tc>
          <w:tcPr>
            <w:tcW w:w="1508" w:type="dxa"/>
            <w:gridSpan w:val="4"/>
            <w:tcPrChange w:id="1237" w:author="SC" w:date="2021-03-18T10:00:00Z">
              <w:tcPr>
                <w:tcW w:w="840" w:type="dxa"/>
                <w:gridSpan w:val="4"/>
              </w:tcPr>
            </w:tcPrChange>
          </w:tcPr>
          <w:p w14:paraId="4FECA03F" w14:textId="77777777" w:rsidR="0029104E" w:rsidRPr="00A068B0" w:rsidRDefault="0029104E" w:rsidP="00A068B0">
            <w:pPr>
              <w:spacing w:before="120" w:after="120"/>
              <w:rPr>
                <w:spacing w:val="0"/>
                <w:sz w:val="20"/>
              </w:rPr>
            </w:pPr>
          </w:p>
        </w:tc>
        <w:tc>
          <w:tcPr>
            <w:tcW w:w="400" w:type="dxa"/>
            <w:gridSpan w:val="2"/>
            <w:tcPrChange w:id="1238" w:author="SC" w:date="2021-03-18T10:00:00Z">
              <w:tcPr>
                <w:tcW w:w="1514" w:type="dxa"/>
                <w:gridSpan w:val="7"/>
              </w:tcPr>
            </w:tcPrChange>
          </w:tcPr>
          <w:p w14:paraId="43CC70F2" w14:textId="77777777" w:rsidR="0029104E" w:rsidRPr="00A068B0" w:rsidRDefault="0029104E" w:rsidP="00A068B0">
            <w:pPr>
              <w:spacing w:before="120" w:after="120"/>
              <w:rPr>
                <w:spacing w:val="0"/>
                <w:sz w:val="20"/>
              </w:rPr>
            </w:pPr>
          </w:p>
        </w:tc>
        <w:tc>
          <w:tcPr>
            <w:tcW w:w="758" w:type="dxa"/>
            <w:gridSpan w:val="2"/>
            <w:tcPrChange w:id="1239" w:author="SC" w:date="2021-03-18T10:00:00Z">
              <w:tcPr>
                <w:tcW w:w="948" w:type="dxa"/>
                <w:gridSpan w:val="4"/>
              </w:tcPr>
            </w:tcPrChange>
          </w:tcPr>
          <w:p w14:paraId="1515C883" w14:textId="77777777" w:rsidR="0029104E" w:rsidRPr="00A068B0" w:rsidRDefault="0029104E" w:rsidP="00A068B0">
            <w:pPr>
              <w:spacing w:before="120" w:after="120"/>
              <w:rPr>
                <w:spacing w:val="0"/>
                <w:sz w:val="20"/>
              </w:rPr>
            </w:pPr>
          </w:p>
        </w:tc>
        <w:tc>
          <w:tcPr>
            <w:tcW w:w="814" w:type="dxa"/>
            <w:gridSpan w:val="2"/>
            <w:vAlign w:val="bottom"/>
            <w:tcPrChange w:id="1240" w:author="SC" w:date="2021-03-18T10:00:00Z">
              <w:tcPr>
                <w:tcW w:w="1008" w:type="dxa"/>
                <w:gridSpan w:val="4"/>
                <w:vAlign w:val="bottom"/>
              </w:tcPr>
            </w:tcPrChange>
          </w:tcPr>
          <w:p w14:paraId="7FB9FFD6" w14:textId="77777777" w:rsidR="0029104E" w:rsidRPr="00A068B0" w:rsidRDefault="0029104E" w:rsidP="007B6BC8">
            <w:pPr>
              <w:spacing w:before="120" w:after="120"/>
              <w:jc w:val="left"/>
              <w:rPr>
                <w:spacing w:val="0"/>
                <w:sz w:val="20"/>
              </w:rPr>
            </w:pPr>
            <w:r w:rsidRPr="00A068B0">
              <w:rPr>
                <w:spacing w:val="0"/>
                <w:sz w:val="20"/>
              </w:rPr>
              <w:t>0.131</w:t>
            </w:r>
          </w:p>
        </w:tc>
        <w:tc>
          <w:tcPr>
            <w:tcW w:w="3848" w:type="dxa"/>
            <w:gridSpan w:val="7"/>
            <w:shd w:val="clear" w:color="auto" w:fill="B3B3B3"/>
            <w:tcPrChange w:id="1241" w:author="SC" w:date="2021-03-18T10:00:00Z">
              <w:tcPr>
                <w:tcW w:w="2425" w:type="dxa"/>
                <w:gridSpan w:val="6"/>
                <w:shd w:val="clear" w:color="auto" w:fill="B3B3B3"/>
              </w:tcPr>
            </w:tcPrChange>
          </w:tcPr>
          <w:p w14:paraId="1D98A211" w14:textId="77777777" w:rsidR="0029104E" w:rsidRPr="00A068B0" w:rsidRDefault="0029104E" w:rsidP="00A068B0">
            <w:pPr>
              <w:spacing w:before="120" w:after="120"/>
              <w:rPr>
                <w:spacing w:val="0"/>
                <w:sz w:val="20"/>
                <w:highlight w:val="darkRed"/>
              </w:rPr>
            </w:pPr>
          </w:p>
        </w:tc>
      </w:tr>
      <w:tr w:rsidR="0029104E" w:rsidRPr="003B2076" w14:paraId="3F6A3FBE" w14:textId="77777777" w:rsidTr="00624943">
        <w:trPr>
          <w:trPrChange w:id="1242" w:author="SC" w:date="2021-03-18T10:00:00Z">
            <w:trPr>
              <w:gridAfter w:val="0"/>
            </w:trPr>
          </w:trPrChange>
        </w:trPr>
        <w:tc>
          <w:tcPr>
            <w:tcW w:w="854" w:type="dxa"/>
            <w:tcPrChange w:id="1243" w:author="SC" w:date="2021-03-18T10:00:00Z">
              <w:tcPr>
                <w:tcW w:w="1089" w:type="dxa"/>
                <w:gridSpan w:val="2"/>
              </w:tcPr>
            </w:tcPrChange>
          </w:tcPr>
          <w:p w14:paraId="7D91EC4D" w14:textId="77777777" w:rsidR="0029104E" w:rsidRPr="00A068B0" w:rsidRDefault="0029104E" w:rsidP="00A068B0">
            <w:pPr>
              <w:spacing w:before="120" w:after="120"/>
              <w:rPr>
                <w:spacing w:val="0"/>
                <w:sz w:val="20"/>
              </w:rPr>
            </w:pPr>
            <w:r w:rsidRPr="00A068B0">
              <w:rPr>
                <w:spacing w:val="0"/>
                <w:sz w:val="20"/>
              </w:rPr>
              <w:t>15</w:t>
            </w:r>
          </w:p>
        </w:tc>
        <w:tc>
          <w:tcPr>
            <w:tcW w:w="1319" w:type="dxa"/>
            <w:gridSpan w:val="5"/>
            <w:tcPrChange w:id="1244" w:author="SC" w:date="2021-03-18T10:00:00Z">
              <w:tcPr>
                <w:tcW w:w="1669" w:type="dxa"/>
                <w:gridSpan w:val="9"/>
              </w:tcPr>
            </w:tcPrChange>
          </w:tcPr>
          <w:p w14:paraId="62234B1E" w14:textId="77777777" w:rsidR="0029104E" w:rsidRPr="00A068B0" w:rsidRDefault="0029104E" w:rsidP="00A068B0">
            <w:pPr>
              <w:spacing w:before="120" w:after="120"/>
              <w:rPr>
                <w:spacing w:val="0"/>
                <w:sz w:val="20"/>
              </w:rPr>
            </w:pPr>
          </w:p>
        </w:tc>
        <w:tc>
          <w:tcPr>
            <w:tcW w:w="1508" w:type="dxa"/>
            <w:gridSpan w:val="4"/>
            <w:tcPrChange w:id="1245" w:author="SC" w:date="2021-03-18T10:00:00Z">
              <w:tcPr>
                <w:tcW w:w="840" w:type="dxa"/>
                <w:gridSpan w:val="4"/>
              </w:tcPr>
            </w:tcPrChange>
          </w:tcPr>
          <w:p w14:paraId="7F05B58E" w14:textId="77777777" w:rsidR="0029104E" w:rsidRPr="00A068B0" w:rsidRDefault="0029104E" w:rsidP="00A068B0">
            <w:pPr>
              <w:spacing w:before="120" w:after="120"/>
              <w:rPr>
                <w:spacing w:val="0"/>
                <w:sz w:val="20"/>
              </w:rPr>
            </w:pPr>
          </w:p>
        </w:tc>
        <w:tc>
          <w:tcPr>
            <w:tcW w:w="400" w:type="dxa"/>
            <w:gridSpan w:val="2"/>
            <w:tcPrChange w:id="1246" w:author="SC" w:date="2021-03-18T10:00:00Z">
              <w:tcPr>
                <w:tcW w:w="1514" w:type="dxa"/>
                <w:gridSpan w:val="7"/>
              </w:tcPr>
            </w:tcPrChange>
          </w:tcPr>
          <w:p w14:paraId="19130BDD" w14:textId="77777777" w:rsidR="0029104E" w:rsidRPr="00A068B0" w:rsidRDefault="0029104E" w:rsidP="00A068B0">
            <w:pPr>
              <w:spacing w:before="120" w:after="120"/>
              <w:rPr>
                <w:spacing w:val="0"/>
                <w:sz w:val="20"/>
              </w:rPr>
            </w:pPr>
          </w:p>
        </w:tc>
        <w:tc>
          <w:tcPr>
            <w:tcW w:w="758" w:type="dxa"/>
            <w:gridSpan w:val="2"/>
            <w:tcPrChange w:id="1247" w:author="SC" w:date="2021-03-18T10:00:00Z">
              <w:tcPr>
                <w:tcW w:w="948" w:type="dxa"/>
                <w:gridSpan w:val="4"/>
              </w:tcPr>
            </w:tcPrChange>
          </w:tcPr>
          <w:p w14:paraId="0ABAD9C2" w14:textId="77777777" w:rsidR="0029104E" w:rsidRPr="00A068B0" w:rsidRDefault="0029104E" w:rsidP="00A068B0">
            <w:pPr>
              <w:spacing w:before="120" w:after="120"/>
              <w:rPr>
                <w:spacing w:val="0"/>
                <w:sz w:val="20"/>
              </w:rPr>
            </w:pPr>
          </w:p>
        </w:tc>
        <w:tc>
          <w:tcPr>
            <w:tcW w:w="814" w:type="dxa"/>
            <w:gridSpan w:val="2"/>
            <w:vAlign w:val="bottom"/>
            <w:tcPrChange w:id="1248" w:author="SC" w:date="2021-03-18T10:00:00Z">
              <w:tcPr>
                <w:tcW w:w="1008" w:type="dxa"/>
                <w:gridSpan w:val="4"/>
                <w:vAlign w:val="bottom"/>
              </w:tcPr>
            </w:tcPrChange>
          </w:tcPr>
          <w:p w14:paraId="3D408AFE" w14:textId="77777777" w:rsidR="0029104E" w:rsidRPr="00A068B0" w:rsidRDefault="0029104E" w:rsidP="007B6BC8">
            <w:pPr>
              <w:spacing w:before="120" w:after="120"/>
              <w:jc w:val="left"/>
              <w:rPr>
                <w:spacing w:val="0"/>
                <w:sz w:val="20"/>
              </w:rPr>
            </w:pPr>
            <w:r w:rsidRPr="00A068B0">
              <w:rPr>
                <w:spacing w:val="0"/>
                <w:sz w:val="20"/>
              </w:rPr>
              <w:t>0.150</w:t>
            </w:r>
          </w:p>
        </w:tc>
        <w:tc>
          <w:tcPr>
            <w:tcW w:w="3848" w:type="dxa"/>
            <w:gridSpan w:val="7"/>
            <w:shd w:val="clear" w:color="auto" w:fill="B3B3B3"/>
            <w:tcPrChange w:id="1249" w:author="SC" w:date="2021-03-18T10:00:00Z">
              <w:tcPr>
                <w:tcW w:w="2425" w:type="dxa"/>
                <w:gridSpan w:val="6"/>
                <w:shd w:val="clear" w:color="auto" w:fill="B3B3B3"/>
              </w:tcPr>
            </w:tcPrChange>
          </w:tcPr>
          <w:p w14:paraId="70210FDB" w14:textId="77777777" w:rsidR="0029104E" w:rsidRPr="00A068B0" w:rsidRDefault="0029104E" w:rsidP="00A068B0">
            <w:pPr>
              <w:spacing w:before="120" w:after="120"/>
              <w:rPr>
                <w:spacing w:val="0"/>
                <w:sz w:val="20"/>
                <w:highlight w:val="darkRed"/>
              </w:rPr>
            </w:pPr>
          </w:p>
        </w:tc>
      </w:tr>
      <w:tr w:rsidR="0029104E" w:rsidRPr="003B2076" w14:paraId="1E5F669C" w14:textId="77777777" w:rsidTr="00624943">
        <w:trPr>
          <w:trPrChange w:id="1250" w:author="SC" w:date="2021-03-18T10:00:00Z">
            <w:trPr>
              <w:gridAfter w:val="0"/>
            </w:trPr>
          </w:trPrChange>
        </w:trPr>
        <w:tc>
          <w:tcPr>
            <w:tcW w:w="854" w:type="dxa"/>
            <w:tcPrChange w:id="1251" w:author="SC" w:date="2021-03-18T10:00:00Z">
              <w:tcPr>
                <w:tcW w:w="1089" w:type="dxa"/>
                <w:gridSpan w:val="2"/>
              </w:tcPr>
            </w:tcPrChange>
          </w:tcPr>
          <w:p w14:paraId="6A1C272D" w14:textId="77777777" w:rsidR="0029104E" w:rsidRPr="00A068B0" w:rsidRDefault="0029104E" w:rsidP="00A068B0">
            <w:pPr>
              <w:spacing w:before="120" w:after="120"/>
              <w:rPr>
                <w:spacing w:val="0"/>
                <w:sz w:val="20"/>
              </w:rPr>
            </w:pPr>
            <w:r w:rsidRPr="00A068B0">
              <w:rPr>
                <w:spacing w:val="0"/>
                <w:sz w:val="20"/>
              </w:rPr>
              <w:t>16</w:t>
            </w:r>
          </w:p>
        </w:tc>
        <w:tc>
          <w:tcPr>
            <w:tcW w:w="1319" w:type="dxa"/>
            <w:gridSpan w:val="5"/>
            <w:tcPrChange w:id="1252" w:author="SC" w:date="2021-03-18T10:00:00Z">
              <w:tcPr>
                <w:tcW w:w="1669" w:type="dxa"/>
                <w:gridSpan w:val="9"/>
              </w:tcPr>
            </w:tcPrChange>
          </w:tcPr>
          <w:p w14:paraId="5517CA4E" w14:textId="77777777" w:rsidR="0029104E" w:rsidRPr="00A068B0" w:rsidRDefault="0029104E" w:rsidP="00A068B0">
            <w:pPr>
              <w:spacing w:before="120" w:after="120"/>
              <w:rPr>
                <w:spacing w:val="0"/>
                <w:sz w:val="20"/>
              </w:rPr>
            </w:pPr>
          </w:p>
        </w:tc>
        <w:tc>
          <w:tcPr>
            <w:tcW w:w="1508" w:type="dxa"/>
            <w:gridSpan w:val="4"/>
            <w:tcPrChange w:id="1253" w:author="SC" w:date="2021-03-18T10:00:00Z">
              <w:tcPr>
                <w:tcW w:w="840" w:type="dxa"/>
                <w:gridSpan w:val="4"/>
              </w:tcPr>
            </w:tcPrChange>
          </w:tcPr>
          <w:p w14:paraId="0CB8EDD4" w14:textId="77777777" w:rsidR="0029104E" w:rsidRPr="00A068B0" w:rsidRDefault="0029104E" w:rsidP="00A068B0">
            <w:pPr>
              <w:spacing w:before="120" w:after="120"/>
              <w:rPr>
                <w:spacing w:val="0"/>
                <w:sz w:val="20"/>
              </w:rPr>
            </w:pPr>
          </w:p>
        </w:tc>
        <w:tc>
          <w:tcPr>
            <w:tcW w:w="400" w:type="dxa"/>
            <w:gridSpan w:val="2"/>
            <w:tcPrChange w:id="1254" w:author="SC" w:date="2021-03-18T10:00:00Z">
              <w:tcPr>
                <w:tcW w:w="1514" w:type="dxa"/>
                <w:gridSpan w:val="7"/>
              </w:tcPr>
            </w:tcPrChange>
          </w:tcPr>
          <w:p w14:paraId="2D88892D" w14:textId="77777777" w:rsidR="0029104E" w:rsidRPr="00A068B0" w:rsidRDefault="0029104E" w:rsidP="00A068B0">
            <w:pPr>
              <w:spacing w:before="120" w:after="120"/>
              <w:rPr>
                <w:spacing w:val="0"/>
                <w:sz w:val="20"/>
              </w:rPr>
            </w:pPr>
          </w:p>
        </w:tc>
        <w:tc>
          <w:tcPr>
            <w:tcW w:w="758" w:type="dxa"/>
            <w:gridSpan w:val="2"/>
            <w:tcPrChange w:id="1255" w:author="SC" w:date="2021-03-18T10:00:00Z">
              <w:tcPr>
                <w:tcW w:w="948" w:type="dxa"/>
                <w:gridSpan w:val="4"/>
              </w:tcPr>
            </w:tcPrChange>
          </w:tcPr>
          <w:p w14:paraId="6A034ECC" w14:textId="77777777" w:rsidR="0029104E" w:rsidRPr="00A068B0" w:rsidRDefault="0029104E" w:rsidP="00A068B0">
            <w:pPr>
              <w:spacing w:before="120" w:after="120"/>
              <w:rPr>
                <w:spacing w:val="0"/>
                <w:sz w:val="20"/>
              </w:rPr>
            </w:pPr>
          </w:p>
        </w:tc>
        <w:tc>
          <w:tcPr>
            <w:tcW w:w="814" w:type="dxa"/>
            <w:gridSpan w:val="2"/>
            <w:vAlign w:val="bottom"/>
            <w:tcPrChange w:id="1256" w:author="SC" w:date="2021-03-18T10:00:00Z">
              <w:tcPr>
                <w:tcW w:w="1008" w:type="dxa"/>
                <w:gridSpan w:val="4"/>
                <w:vAlign w:val="bottom"/>
              </w:tcPr>
            </w:tcPrChange>
          </w:tcPr>
          <w:p w14:paraId="1BF2E4F1" w14:textId="77777777" w:rsidR="0029104E" w:rsidRPr="00A068B0" w:rsidRDefault="0029104E" w:rsidP="007B6BC8">
            <w:pPr>
              <w:spacing w:before="120" w:after="120"/>
              <w:jc w:val="left"/>
              <w:rPr>
                <w:spacing w:val="0"/>
                <w:sz w:val="20"/>
              </w:rPr>
            </w:pPr>
            <w:r w:rsidRPr="00A068B0">
              <w:rPr>
                <w:spacing w:val="0"/>
                <w:sz w:val="20"/>
              </w:rPr>
              <w:t>0.115</w:t>
            </w:r>
          </w:p>
        </w:tc>
        <w:tc>
          <w:tcPr>
            <w:tcW w:w="3848" w:type="dxa"/>
            <w:gridSpan w:val="7"/>
            <w:shd w:val="clear" w:color="auto" w:fill="B3B3B3"/>
            <w:tcPrChange w:id="1257" w:author="SC" w:date="2021-03-18T10:00:00Z">
              <w:tcPr>
                <w:tcW w:w="2425" w:type="dxa"/>
                <w:gridSpan w:val="6"/>
                <w:shd w:val="clear" w:color="auto" w:fill="B3B3B3"/>
              </w:tcPr>
            </w:tcPrChange>
          </w:tcPr>
          <w:p w14:paraId="5045BC8E" w14:textId="77777777" w:rsidR="0029104E" w:rsidRPr="00A068B0" w:rsidRDefault="0029104E" w:rsidP="00A068B0">
            <w:pPr>
              <w:spacing w:before="120" w:after="120"/>
              <w:rPr>
                <w:spacing w:val="0"/>
                <w:sz w:val="20"/>
                <w:highlight w:val="darkRed"/>
              </w:rPr>
            </w:pPr>
          </w:p>
        </w:tc>
      </w:tr>
      <w:tr w:rsidR="0029104E" w:rsidRPr="003B2076" w14:paraId="2141DE60" w14:textId="77777777" w:rsidTr="00624943">
        <w:trPr>
          <w:trPrChange w:id="1258" w:author="SC" w:date="2021-03-18T10:00:00Z">
            <w:trPr>
              <w:gridAfter w:val="0"/>
            </w:trPr>
          </w:trPrChange>
        </w:trPr>
        <w:tc>
          <w:tcPr>
            <w:tcW w:w="854" w:type="dxa"/>
            <w:tcPrChange w:id="1259" w:author="SC" w:date="2021-03-18T10:00:00Z">
              <w:tcPr>
                <w:tcW w:w="1089" w:type="dxa"/>
                <w:gridSpan w:val="2"/>
              </w:tcPr>
            </w:tcPrChange>
          </w:tcPr>
          <w:p w14:paraId="4CF02C0A" w14:textId="77777777" w:rsidR="0029104E" w:rsidRPr="00A068B0" w:rsidRDefault="0029104E" w:rsidP="00A068B0">
            <w:pPr>
              <w:spacing w:before="120" w:after="120"/>
              <w:rPr>
                <w:spacing w:val="0"/>
                <w:sz w:val="20"/>
              </w:rPr>
            </w:pPr>
            <w:r w:rsidRPr="00A068B0">
              <w:rPr>
                <w:spacing w:val="0"/>
                <w:sz w:val="20"/>
              </w:rPr>
              <w:t>17</w:t>
            </w:r>
          </w:p>
        </w:tc>
        <w:tc>
          <w:tcPr>
            <w:tcW w:w="1319" w:type="dxa"/>
            <w:gridSpan w:val="5"/>
            <w:tcPrChange w:id="1260" w:author="SC" w:date="2021-03-18T10:00:00Z">
              <w:tcPr>
                <w:tcW w:w="1669" w:type="dxa"/>
                <w:gridSpan w:val="9"/>
              </w:tcPr>
            </w:tcPrChange>
          </w:tcPr>
          <w:p w14:paraId="34D64C68" w14:textId="77777777" w:rsidR="0029104E" w:rsidRPr="00A068B0" w:rsidRDefault="0029104E" w:rsidP="00A068B0">
            <w:pPr>
              <w:spacing w:before="120" w:after="120"/>
              <w:rPr>
                <w:spacing w:val="0"/>
                <w:sz w:val="20"/>
              </w:rPr>
            </w:pPr>
          </w:p>
        </w:tc>
        <w:tc>
          <w:tcPr>
            <w:tcW w:w="1508" w:type="dxa"/>
            <w:gridSpan w:val="4"/>
            <w:tcPrChange w:id="1261" w:author="SC" w:date="2021-03-18T10:00:00Z">
              <w:tcPr>
                <w:tcW w:w="840" w:type="dxa"/>
                <w:gridSpan w:val="4"/>
              </w:tcPr>
            </w:tcPrChange>
          </w:tcPr>
          <w:p w14:paraId="1C3E0448" w14:textId="77777777" w:rsidR="0029104E" w:rsidRPr="00A068B0" w:rsidRDefault="0029104E" w:rsidP="00A068B0">
            <w:pPr>
              <w:spacing w:before="120" w:after="120"/>
              <w:rPr>
                <w:spacing w:val="0"/>
                <w:sz w:val="20"/>
              </w:rPr>
            </w:pPr>
          </w:p>
        </w:tc>
        <w:tc>
          <w:tcPr>
            <w:tcW w:w="400" w:type="dxa"/>
            <w:gridSpan w:val="2"/>
            <w:tcPrChange w:id="1262" w:author="SC" w:date="2021-03-18T10:00:00Z">
              <w:tcPr>
                <w:tcW w:w="1514" w:type="dxa"/>
                <w:gridSpan w:val="7"/>
              </w:tcPr>
            </w:tcPrChange>
          </w:tcPr>
          <w:p w14:paraId="1236F11C" w14:textId="77777777" w:rsidR="0029104E" w:rsidRPr="00A068B0" w:rsidRDefault="0029104E" w:rsidP="00A068B0">
            <w:pPr>
              <w:spacing w:before="120" w:after="120"/>
              <w:rPr>
                <w:spacing w:val="0"/>
                <w:sz w:val="20"/>
              </w:rPr>
            </w:pPr>
          </w:p>
        </w:tc>
        <w:tc>
          <w:tcPr>
            <w:tcW w:w="758" w:type="dxa"/>
            <w:gridSpan w:val="2"/>
            <w:tcPrChange w:id="1263" w:author="SC" w:date="2021-03-18T10:00:00Z">
              <w:tcPr>
                <w:tcW w:w="948" w:type="dxa"/>
                <w:gridSpan w:val="4"/>
              </w:tcPr>
            </w:tcPrChange>
          </w:tcPr>
          <w:p w14:paraId="60CC866D" w14:textId="77777777" w:rsidR="0029104E" w:rsidRPr="00A068B0" w:rsidRDefault="0029104E" w:rsidP="00A068B0">
            <w:pPr>
              <w:spacing w:before="120" w:after="120"/>
              <w:rPr>
                <w:spacing w:val="0"/>
                <w:sz w:val="20"/>
              </w:rPr>
            </w:pPr>
          </w:p>
        </w:tc>
        <w:tc>
          <w:tcPr>
            <w:tcW w:w="814" w:type="dxa"/>
            <w:gridSpan w:val="2"/>
            <w:vAlign w:val="bottom"/>
            <w:tcPrChange w:id="1264" w:author="SC" w:date="2021-03-18T10:00:00Z">
              <w:tcPr>
                <w:tcW w:w="1008" w:type="dxa"/>
                <w:gridSpan w:val="4"/>
                <w:vAlign w:val="bottom"/>
              </w:tcPr>
            </w:tcPrChange>
          </w:tcPr>
          <w:p w14:paraId="214DF9D6" w14:textId="77777777" w:rsidR="0029104E" w:rsidRPr="00A068B0" w:rsidRDefault="0029104E" w:rsidP="007B6BC8">
            <w:pPr>
              <w:spacing w:before="120" w:after="120"/>
              <w:jc w:val="left"/>
              <w:rPr>
                <w:spacing w:val="0"/>
                <w:sz w:val="20"/>
              </w:rPr>
            </w:pPr>
            <w:r w:rsidRPr="00A068B0">
              <w:rPr>
                <w:spacing w:val="0"/>
                <w:sz w:val="20"/>
              </w:rPr>
              <w:t>0.132</w:t>
            </w:r>
          </w:p>
        </w:tc>
        <w:tc>
          <w:tcPr>
            <w:tcW w:w="3848" w:type="dxa"/>
            <w:gridSpan w:val="7"/>
            <w:shd w:val="clear" w:color="auto" w:fill="B3B3B3"/>
            <w:tcPrChange w:id="1265" w:author="SC" w:date="2021-03-18T10:00:00Z">
              <w:tcPr>
                <w:tcW w:w="2425" w:type="dxa"/>
                <w:gridSpan w:val="6"/>
                <w:shd w:val="clear" w:color="auto" w:fill="B3B3B3"/>
              </w:tcPr>
            </w:tcPrChange>
          </w:tcPr>
          <w:p w14:paraId="47765258" w14:textId="77777777" w:rsidR="0029104E" w:rsidRPr="00A068B0" w:rsidRDefault="0029104E" w:rsidP="00A068B0">
            <w:pPr>
              <w:spacing w:before="120" w:after="120"/>
              <w:rPr>
                <w:spacing w:val="0"/>
                <w:sz w:val="20"/>
                <w:highlight w:val="darkRed"/>
              </w:rPr>
            </w:pPr>
          </w:p>
        </w:tc>
      </w:tr>
      <w:tr w:rsidR="0029104E" w:rsidRPr="003B2076" w14:paraId="5186B559" w14:textId="77777777" w:rsidTr="00624943">
        <w:trPr>
          <w:trPrChange w:id="1266" w:author="SC" w:date="2021-03-18T10:00:00Z">
            <w:trPr>
              <w:gridAfter w:val="0"/>
            </w:trPr>
          </w:trPrChange>
        </w:trPr>
        <w:tc>
          <w:tcPr>
            <w:tcW w:w="854" w:type="dxa"/>
            <w:tcPrChange w:id="1267" w:author="SC" w:date="2021-03-18T10:00:00Z">
              <w:tcPr>
                <w:tcW w:w="1089" w:type="dxa"/>
                <w:gridSpan w:val="2"/>
              </w:tcPr>
            </w:tcPrChange>
          </w:tcPr>
          <w:p w14:paraId="76FCCBA2" w14:textId="77777777" w:rsidR="0029104E" w:rsidRPr="00A068B0" w:rsidRDefault="0029104E" w:rsidP="00A068B0">
            <w:pPr>
              <w:spacing w:before="120" w:after="120"/>
              <w:rPr>
                <w:spacing w:val="0"/>
                <w:sz w:val="20"/>
              </w:rPr>
            </w:pPr>
            <w:r w:rsidRPr="00A068B0">
              <w:rPr>
                <w:spacing w:val="0"/>
                <w:sz w:val="20"/>
              </w:rPr>
              <w:t>18</w:t>
            </w:r>
          </w:p>
        </w:tc>
        <w:tc>
          <w:tcPr>
            <w:tcW w:w="1319" w:type="dxa"/>
            <w:gridSpan w:val="5"/>
            <w:tcPrChange w:id="1268" w:author="SC" w:date="2021-03-18T10:00:00Z">
              <w:tcPr>
                <w:tcW w:w="1669" w:type="dxa"/>
                <w:gridSpan w:val="9"/>
              </w:tcPr>
            </w:tcPrChange>
          </w:tcPr>
          <w:p w14:paraId="5B1CFFFC" w14:textId="77777777" w:rsidR="0029104E" w:rsidRPr="00A068B0" w:rsidRDefault="0029104E" w:rsidP="00A068B0">
            <w:pPr>
              <w:spacing w:before="120" w:after="120"/>
              <w:rPr>
                <w:spacing w:val="0"/>
                <w:sz w:val="20"/>
              </w:rPr>
            </w:pPr>
          </w:p>
        </w:tc>
        <w:tc>
          <w:tcPr>
            <w:tcW w:w="1508" w:type="dxa"/>
            <w:gridSpan w:val="4"/>
            <w:tcPrChange w:id="1269" w:author="SC" w:date="2021-03-18T10:00:00Z">
              <w:tcPr>
                <w:tcW w:w="840" w:type="dxa"/>
                <w:gridSpan w:val="4"/>
              </w:tcPr>
            </w:tcPrChange>
          </w:tcPr>
          <w:p w14:paraId="02954363" w14:textId="77777777" w:rsidR="0029104E" w:rsidRPr="00A068B0" w:rsidRDefault="0029104E" w:rsidP="00A068B0">
            <w:pPr>
              <w:spacing w:before="120" w:after="120"/>
              <w:rPr>
                <w:spacing w:val="0"/>
                <w:sz w:val="20"/>
              </w:rPr>
            </w:pPr>
          </w:p>
        </w:tc>
        <w:tc>
          <w:tcPr>
            <w:tcW w:w="400" w:type="dxa"/>
            <w:gridSpan w:val="2"/>
            <w:tcPrChange w:id="1270" w:author="SC" w:date="2021-03-18T10:00:00Z">
              <w:tcPr>
                <w:tcW w:w="1514" w:type="dxa"/>
                <w:gridSpan w:val="7"/>
              </w:tcPr>
            </w:tcPrChange>
          </w:tcPr>
          <w:p w14:paraId="3346E277" w14:textId="77777777" w:rsidR="0029104E" w:rsidRPr="00A068B0" w:rsidRDefault="0029104E" w:rsidP="00A068B0">
            <w:pPr>
              <w:spacing w:before="120" w:after="120"/>
              <w:rPr>
                <w:spacing w:val="0"/>
                <w:sz w:val="20"/>
              </w:rPr>
            </w:pPr>
          </w:p>
        </w:tc>
        <w:tc>
          <w:tcPr>
            <w:tcW w:w="758" w:type="dxa"/>
            <w:gridSpan w:val="2"/>
            <w:tcPrChange w:id="1271" w:author="SC" w:date="2021-03-18T10:00:00Z">
              <w:tcPr>
                <w:tcW w:w="948" w:type="dxa"/>
                <w:gridSpan w:val="4"/>
              </w:tcPr>
            </w:tcPrChange>
          </w:tcPr>
          <w:p w14:paraId="416ABD3C" w14:textId="77777777" w:rsidR="0029104E" w:rsidRPr="00A068B0" w:rsidRDefault="0029104E" w:rsidP="00A068B0">
            <w:pPr>
              <w:spacing w:before="120" w:after="120"/>
              <w:rPr>
                <w:spacing w:val="0"/>
                <w:sz w:val="20"/>
              </w:rPr>
            </w:pPr>
          </w:p>
        </w:tc>
        <w:tc>
          <w:tcPr>
            <w:tcW w:w="814" w:type="dxa"/>
            <w:gridSpan w:val="2"/>
            <w:vAlign w:val="bottom"/>
            <w:tcPrChange w:id="1272" w:author="SC" w:date="2021-03-18T10:00:00Z">
              <w:tcPr>
                <w:tcW w:w="1008" w:type="dxa"/>
                <w:gridSpan w:val="4"/>
                <w:vAlign w:val="bottom"/>
              </w:tcPr>
            </w:tcPrChange>
          </w:tcPr>
          <w:p w14:paraId="36EA74A6" w14:textId="77777777" w:rsidR="0029104E" w:rsidRPr="00A068B0" w:rsidRDefault="0029104E" w:rsidP="007B6BC8">
            <w:pPr>
              <w:spacing w:before="120" w:after="120"/>
              <w:jc w:val="left"/>
              <w:rPr>
                <w:spacing w:val="0"/>
                <w:sz w:val="20"/>
              </w:rPr>
            </w:pPr>
            <w:r w:rsidRPr="00A068B0">
              <w:rPr>
                <w:spacing w:val="0"/>
                <w:sz w:val="20"/>
              </w:rPr>
              <w:t>0.102</w:t>
            </w:r>
          </w:p>
        </w:tc>
        <w:tc>
          <w:tcPr>
            <w:tcW w:w="3848" w:type="dxa"/>
            <w:gridSpan w:val="7"/>
            <w:shd w:val="clear" w:color="auto" w:fill="B3B3B3"/>
            <w:tcPrChange w:id="1273" w:author="SC" w:date="2021-03-18T10:00:00Z">
              <w:tcPr>
                <w:tcW w:w="2425" w:type="dxa"/>
                <w:gridSpan w:val="6"/>
                <w:shd w:val="clear" w:color="auto" w:fill="B3B3B3"/>
              </w:tcPr>
            </w:tcPrChange>
          </w:tcPr>
          <w:p w14:paraId="5B89D394" w14:textId="77777777" w:rsidR="0029104E" w:rsidRPr="00A068B0" w:rsidRDefault="0029104E" w:rsidP="00A068B0">
            <w:pPr>
              <w:spacing w:before="120" w:after="120"/>
              <w:rPr>
                <w:spacing w:val="0"/>
                <w:sz w:val="20"/>
                <w:highlight w:val="darkRed"/>
              </w:rPr>
            </w:pPr>
          </w:p>
        </w:tc>
      </w:tr>
      <w:tr w:rsidR="0029104E" w:rsidRPr="003B2076" w14:paraId="63E975E9" w14:textId="77777777" w:rsidTr="00624943">
        <w:trPr>
          <w:trPrChange w:id="1274" w:author="SC" w:date="2021-03-18T10:00:00Z">
            <w:trPr>
              <w:gridAfter w:val="0"/>
            </w:trPr>
          </w:trPrChange>
        </w:trPr>
        <w:tc>
          <w:tcPr>
            <w:tcW w:w="854" w:type="dxa"/>
            <w:tcPrChange w:id="1275" w:author="SC" w:date="2021-03-18T10:00:00Z">
              <w:tcPr>
                <w:tcW w:w="1089" w:type="dxa"/>
                <w:gridSpan w:val="2"/>
              </w:tcPr>
            </w:tcPrChange>
          </w:tcPr>
          <w:p w14:paraId="37E7F658" w14:textId="77777777" w:rsidR="0029104E" w:rsidRPr="00A068B0" w:rsidRDefault="0029104E" w:rsidP="00A068B0">
            <w:pPr>
              <w:spacing w:before="120" w:after="120"/>
              <w:rPr>
                <w:spacing w:val="0"/>
                <w:sz w:val="20"/>
              </w:rPr>
            </w:pPr>
            <w:r w:rsidRPr="00A068B0">
              <w:rPr>
                <w:spacing w:val="0"/>
                <w:sz w:val="20"/>
              </w:rPr>
              <w:t>19</w:t>
            </w:r>
          </w:p>
        </w:tc>
        <w:tc>
          <w:tcPr>
            <w:tcW w:w="1319" w:type="dxa"/>
            <w:gridSpan w:val="5"/>
            <w:tcPrChange w:id="1276" w:author="SC" w:date="2021-03-18T10:00:00Z">
              <w:tcPr>
                <w:tcW w:w="1669" w:type="dxa"/>
                <w:gridSpan w:val="9"/>
              </w:tcPr>
            </w:tcPrChange>
          </w:tcPr>
          <w:p w14:paraId="58E24DBB" w14:textId="77777777" w:rsidR="0029104E" w:rsidRPr="00A068B0" w:rsidRDefault="0029104E" w:rsidP="00A068B0">
            <w:pPr>
              <w:spacing w:before="120" w:after="120"/>
              <w:rPr>
                <w:spacing w:val="0"/>
                <w:sz w:val="20"/>
              </w:rPr>
            </w:pPr>
          </w:p>
        </w:tc>
        <w:tc>
          <w:tcPr>
            <w:tcW w:w="1508" w:type="dxa"/>
            <w:gridSpan w:val="4"/>
            <w:tcPrChange w:id="1277" w:author="SC" w:date="2021-03-18T10:00:00Z">
              <w:tcPr>
                <w:tcW w:w="840" w:type="dxa"/>
                <w:gridSpan w:val="4"/>
              </w:tcPr>
            </w:tcPrChange>
          </w:tcPr>
          <w:p w14:paraId="7CCCEEE0" w14:textId="77777777" w:rsidR="0029104E" w:rsidRPr="00A068B0" w:rsidRDefault="0029104E" w:rsidP="00A068B0">
            <w:pPr>
              <w:spacing w:before="120" w:after="120"/>
              <w:rPr>
                <w:spacing w:val="0"/>
                <w:sz w:val="20"/>
              </w:rPr>
            </w:pPr>
          </w:p>
        </w:tc>
        <w:tc>
          <w:tcPr>
            <w:tcW w:w="400" w:type="dxa"/>
            <w:gridSpan w:val="2"/>
            <w:tcPrChange w:id="1278" w:author="SC" w:date="2021-03-18T10:00:00Z">
              <w:tcPr>
                <w:tcW w:w="1514" w:type="dxa"/>
                <w:gridSpan w:val="7"/>
              </w:tcPr>
            </w:tcPrChange>
          </w:tcPr>
          <w:p w14:paraId="5CF4EF73" w14:textId="77777777" w:rsidR="0029104E" w:rsidRPr="00A068B0" w:rsidRDefault="0029104E" w:rsidP="00A068B0">
            <w:pPr>
              <w:spacing w:before="120" w:after="120"/>
              <w:rPr>
                <w:spacing w:val="0"/>
                <w:sz w:val="20"/>
              </w:rPr>
            </w:pPr>
          </w:p>
        </w:tc>
        <w:tc>
          <w:tcPr>
            <w:tcW w:w="758" w:type="dxa"/>
            <w:gridSpan w:val="2"/>
            <w:tcPrChange w:id="1279" w:author="SC" w:date="2021-03-18T10:00:00Z">
              <w:tcPr>
                <w:tcW w:w="948" w:type="dxa"/>
                <w:gridSpan w:val="4"/>
              </w:tcPr>
            </w:tcPrChange>
          </w:tcPr>
          <w:p w14:paraId="3B92F428" w14:textId="77777777" w:rsidR="0029104E" w:rsidRPr="00A068B0" w:rsidRDefault="0029104E" w:rsidP="00A068B0">
            <w:pPr>
              <w:spacing w:before="120" w:after="120"/>
              <w:rPr>
                <w:spacing w:val="0"/>
                <w:sz w:val="20"/>
              </w:rPr>
            </w:pPr>
          </w:p>
        </w:tc>
        <w:tc>
          <w:tcPr>
            <w:tcW w:w="814" w:type="dxa"/>
            <w:gridSpan w:val="2"/>
            <w:vAlign w:val="bottom"/>
            <w:tcPrChange w:id="1280" w:author="SC" w:date="2021-03-18T10:00:00Z">
              <w:tcPr>
                <w:tcW w:w="1008" w:type="dxa"/>
                <w:gridSpan w:val="4"/>
                <w:vAlign w:val="bottom"/>
              </w:tcPr>
            </w:tcPrChange>
          </w:tcPr>
          <w:p w14:paraId="0FAD7328" w14:textId="77777777" w:rsidR="0029104E" w:rsidRPr="00A068B0" w:rsidRDefault="0029104E" w:rsidP="007B6BC8">
            <w:pPr>
              <w:spacing w:before="120" w:after="120"/>
              <w:jc w:val="left"/>
              <w:rPr>
                <w:spacing w:val="0"/>
                <w:sz w:val="20"/>
              </w:rPr>
            </w:pPr>
            <w:r w:rsidRPr="00A068B0">
              <w:rPr>
                <w:spacing w:val="0"/>
                <w:sz w:val="20"/>
              </w:rPr>
              <w:t>0.118</w:t>
            </w:r>
          </w:p>
        </w:tc>
        <w:tc>
          <w:tcPr>
            <w:tcW w:w="3848" w:type="dxa"/>
            <w:gridSpan w:val="7"/>
            <w:shd w:val="clear" w:color="auto" w:fill="B3B3B3"/>
            <w:tcPrChange w:id="1281" w:author="SC" w:date="2021-03-18T10:00:00Z">
              <w:tcPr>
                <w:tcW w:w="2425" w:type="dxa"/>
                <w:gridSpan w:val="6"/>
                <w:shd w:val="clear" w:color="auto" w:fill="B3B3B3"/>
              </w:tcPr>
            </w:tcPrChange>
          </w:tcPr>
          <w:p w14:paraId="0C278A18" w14:textId="77777777" w:rsidR="0029104E" w:rsidRPr="00A068B0" w:rsidRDefault="0029104E" w:rsidP="00A068B0">
            <w:pPr>
              <w:spacing w:before="120" w:after="120"/>
              <w:rPr>
                <w:spacing w:val="0"/>
                <w:sz w:val="20"/>
                <w:highlight w:val="black"/>
              </w:rPr>
            </w:pPr>
          </w:p>
        </w:tc>
      </w:tr>
      <w:tr w:rsidR="0029104E" w:rsidRPr="003B2076" w14:paraId="6395CE0C" w14:textId="77777777" w:rsidTr="00624943">
        <w:trPr>
          <w:trPrChange w:id="1282" w:author="SC" w:date="2021-03-18T10:00:00Z">
            <w:trPr>
              <w:gridAfter w:val="0"/>
            </w:trPr>
          </w:trPrChange>
        </w:trPr>
        <w:tc>
          <w:tcPr>
            <w:tcW w:w="854" w:type="dxa"/>
            <w:tcPrChange w:id="1283" w:author="SC" w:date="2021-03-18T10:00:00Z">
              <w:tcPr>
                <w:tcW w:w="1089" w:type="dxa"/>
                <w:gridSpan w:val="2"/>
              </w:tcPr>
            </w:tcPrChange>
          </w:tcPr>
          <w:p w14:paraId="0E5D5885" w14:textId="77777777" w:rsidR="0029104E" w:rsidRPr="00A068B0" w:rsidRDefault="0029104E" w:rsidP="00A068B0">
            <w:pPr>
              <w:spacing w:before="120" w:after="120"/>
              <w:rPr>
                <w:spacing w:val="0"/>
                <w:sz w:val="20"/>
              </w:rPr>
            </w:pPr>
            <w:r w:rsidRPr="00A068B0">
              <w:rPr>
                <w:spacing w:val="0"/>
                <w:sz w:val="20"/>
              </w:rPr>
              <w:t>20</w:t>
            </w:r>
          </w:p>
        </w:tc>
        <w:tc>
          <w:tcPr>
            <w:tcW w:w="1319" w:type="dxa"/>
            <w:gridSpan w:val="5"/>
            <w:tcPrChange w:id="1284" w:author="SC" w:date="2021-03-18T10:00:00Z">
              <w:tcPr>
                <w:tcW w:w="1669" w:type="dxa"/>
                <w:gridSpan w:val="9"/>
              </w:tcPr>
            </w:tcPrChange>
          </w:tcPr>
          <w:p w14:paraId="2E1996DF" w14:textId="77777777" w:rsidR="0029104E" w:rsidRPr="00A068B0" w:rsidRDefault="0029104E" w:rsidP="00A068B0">
            <w:pPr>
              <w:spacing w:before="120" w:after="120"/>
              <w:rPr>
                <w:spacing w:val="0"/>
                <w:sz w:val="20"/>
              </w:rPr>
            </w:pPr>
          </w:p>
        </w:tc>
        <w:tc>
          <w:tcPr>
            <w:tcW w:w="1508" w:type="dxa"/>
            <w:gridSpan w:val="4"/>
            <w:tcPrChange w:id="1285" w:author="SC" w:date="2021-03-18T10:00:00Z">
              <w:tcPr>
                <w:tcW w:w="840" w:type="dxa"/>
                <w:gridSpan w:val="4"/>
              </w:tcPr>
            </w:tcPrChange>
          </w:tcPr>
          <w:p w14:paraId="26BDB777" w14:textId="77777777" w:rsidR="0029104E" w:rsidRPr="00A068B0" w:rsidRDefault="0029104E" w:rsidP="00A068B0">
            <w:pPr>
              <w:spacing w:before="120" w:after="120"/>
              <w:rPr>
                <w:spacing w:val="0"/>
                <w:sz w:val="20"/>
              </w:rPr>
            </w:pPr>
          </w:p>
        </w:tc>
        <w:tc>
          <w:tcPr>
            <w:tcW w:w="400" w:type="dxa"/>
            <w:gridSpan w:val="2"/>
            <w:tcPrChange w:id="1286" w:author="SC" w:date="2021-03-18T10:00:00Z">
              <w:tcPr>
                <w:tcW w:w="1514" w:type="dxa"/>
                <w:gridSpan w:val="7"/>
              </w:tcPr>
            </w:tcPrChange>
          </w:tcPr>
          <w:p w14:paraId="57340A86" w14:textId="77777777" w:rsidR="0029104E" w:rsidRPr="00A068B0" w:rsidRDefault="0029104E" w:rsidP="00A068B0">
            <w:pPr>
              <w:spacing w:before="120" w:after="120"/>
              <w:rPr>
                <w:spacing w:val="0"/>
                <w:sz w:val="20"/>
              </w:rPr>
            </w:pPr>
          </w:p>
        </w:tc>
        <w:tc>
          <w:tcPr>
            <w:tcW w:w="758" w:type="dxa"/>
            <w:gridSpan w:val="2"/>
            <w:tcPrChange w:id="1287" w:author="SC" w:date="2021-03-18T10:00:00Z">
              <w:tcPr>
                <w:tcW w:w="948" w:type="dxa"/>
                <w:gridSpan w:val="4"/>
              </w:tcPr>
            </w:tcPrChange>
          </w:tcPr>
          <w:p w14:paraId="02849CA9" w14:textId="77777777" w:rsidR="0029104E" w:rsidRPr="00A068B0" w:rsidRDefault="0029104E" w:rsidP="00A068B0">
            <w:pPr>
              <w:spacing w:before="120" w:after="120"/>
              <w:rPr>
                <w:spacing w:val="0"/>
                <w:sz w:val="20"/>
              </w:rPr>
            </w:pPr>
          </w:p>
        </w:tc>
        <w:tc>
          <w:tcPr>
            <w:tcW w:w="814" w:type="dxa"/>
            <w:gridSpan w:val="2"/>
            <w:vAlign w:val="bottom"/>
            <w:tcPrChange w:id="1288" w:author="SC" w:date="2021-03-18T10:00:00Z">
              <w:tcPr>
                <w:tcW w:w="1008" w:type="dxa"/>
                <w:gridSpan w:val="4"/>
                <w:vAlign w:val="bottom"/>
              </w:tcPr>
            </w:tcPrChange>
          </w:tcPr>
          <w:p w14:paraId="347ABB0A" w14:textId="77777777" w:rsidR="0029104E" w:rsidRPr="00A068B0" w:rsidRDefault="0029104E" w:rsidP="007B6BC8">
            <w:pPr>
              <w:spacing w:before="120" w:after="120"/>
              <w:jc w:val="left"/>
              <w:rPr>
                <w:spacing w:val="0"/>
                <w:sz w:val="20"/>
              </w:rPr>
            </w:pPr>
            <w:r w:rsidRPr="00A068B0">
              <w:rPr>
                <w:spacing w:val="0"/>
                <w:sz w:val="20"/>
              </w:rPr>
              <w:t>0.092</w:t>
            </w:r>
          </w:p>
        </w:tc>
        <w:tc>
          <w:tcPr>
            <w:tcW w:w="3848" w:type="dxa"/>
            <w:gridSpan w:val="7"/>
            <w:shd w:val="clear" w:color="auto" w:fill="B3B3B3"/>
            <w:tcPrChange w:id="1289" w:author="SC" w:date="2021-03-18T10:00:00Z">
              <w:tcPr>
                <w:tcW w:w="2425" w:type="dxa"/>
                <w:gridSpan w:val="6"/>
                <w:shd w:val="clear" w:color="auto" w:fill="B3B3B3"/>
              </w:tcPr>
            </w:tcPrChange>
          </w:tcPr>
          <w:p w14:paraId="63663896" w14:textId="77777777" w:rsidR="0029104E" w:rsidRPr="00A068B0" w:rsidRDefault="0029104E" w:rsidP="00A068B0">
            <w:pPr>
              <w:spacing w:before="120" w:after="120"/>
              <w:rPr>
                <w:spacing w:val="0"/>
                <w:sz w:val="20"/>
                <w:highlight w:val="black"/>
              </w:rPr>
            </w:pPr>
          </w:p>
        </w:tc>
      </w:tr>
      <w:tr w:rsidR="0029104E" w:rsidRPr="003B2076" w14:paraId="606FAEC6" w14:textId="77777777" w:rsidTr="00624943">
        <w:trPr>
          <w:trPrChange w:id="1290" w:author="SC" w:date="2021-03-18T10:00:00Z">
            <w:trPr>
              <w:gridAfter w:val="0"/>
            </w:trPr>
          </w:trPrChange>
        </w:trPr>
        <w:tc>
          <w:tcPr>
            <w:tcW w:w="854" w:type="dxa"/>
            <w:tcPrChange w:id="1291" w:author="SC" w:date="2021-03-18T10:00:00Z">
              <w:tcPr>
                <w:tcW w:w="1089" w:type="dxa"/>
                <w:gridSpan w:val="2"/>
              </w:tcPr>
            </w:tcPrChange>
          </w:tcPr>
          <w:p w14:paraId="050E905C" w14:textId="77777777" w:rsidR="0029104E" w:rsidRPr="00A068B0" w:rsidRDefault="0029104E" w:rsidP="00A068B0">
            <w:pPr>
              <w:spacing w:before="120" w:after="120"/>
              <w:rPr>
                <w:spacing w:val="0"/>
                <w:sz w:val="20"/>
              </w:rPr>
            </w:pPr>
            <w:r w:rsidRPr="00A068B0">
              <w:rPr>
                <w:spacing w:val="0"/>
                <w:sz w:val="20"/>
              </w:rPr>
              <w:t>21</w:t>
            </w:r>
          </w:p>
        </w:tc>
        <w:tc>
          <w:tcPr>
            <w:tcW w:w="1319" w:type="dxa"/>
            <w:gridSpan w:val="5"/>
            <w:tcPrChange w:id="1292" w:author="SC" w:date="2021-03-18T10:00:00Z">
              <w:tcPr>
                <w:tcW w:w="1669" w:type="dxa"/>
                <w:gridSpan w:val="9"/>
              </w:tcPr>
            </w:tcPrChange>
          </w:tcPr>
          <w:p w14:paraId="1AC4BF6A" w14:textId="77777777" w:rsidR="0029104E" w:rsidRPr="00A068B0" w:rsidRDefault="0029104E" w:rsidP="00A068B0">
            <w:pPr>
              <w:spacing w:before="120" w:after="120"/>
              <w:rPr>
                <w:spacing w:val="0"/>
                <w:sz w:val="20"/>
              </w:rPr>
            </w:pPr>
          </w:p>
        </w:tc>
        <w:tc>
          <w:tcPr>
            <w:tcW w:w="1508" w:type="dxa"/>
            <w:gridSpan w:val="4"/>
            <w:tcPrChange w:id="1293" w:author="SC" w:date="2021-03-18T10:00:00Z">
              <w:tcPr>
                <w:tcW w:w="840" w:type="dxa"/>
                <w:gridSpan w:val="4"/>
              </w:tcPr>
            </w:tcPrChange>
          </w:tcPr>
          <w:p w14:paraId="08EFFC82" w14:textId="77777777" w:rsidR="0029104E" w:rsidRPr="00A068B0" w:rsidRDefault="0029104E" w:rsidP="00A068B0">
            <w:pPr>
              <w:spacing w:before="120" w:after="120"/>
              <w:rPr>
                <w:spacing w:val="0"/>
                <w:sz w:val="20"/>
              </w:rPr>
            </w:pPr>
          </w:p>
        </w:tc>
        <w:tc>
          <w:tcPr>
            <w:tcW w:w="400" w:type="dxa"/>
            <w:gridSpan w:val="2"/>
            <w:tcPrChange w:id="1294" w:author="SC" w:date="2021-03-18T10:00:00Z">
              <w:tcPr>
                <w:tcW w:w="1514" w:type="dxa"/>
                <w:gridSpan w:val="7"/>
              </w:tcPr>
            </w:tcPrChange>
          </w:tcPr>
          <w:p w14:paraId="79B6C723" w14:textId="77777777" w:rsidR="0029104E" w:rsidRPr="00A068B0" w:rsidRDefault="0029104E" w:rsidP="00A068B0">
            <w:pPr>
              <w:spacing w:before="120" w:after="120"/>
              <w:rPr>
                <w:spacing w:val="0"/>
                <w:sz w:val="20"/>
              </w:rPr>
            </w:pPr>
          </w:p>
        </w:tc>
        <w:tc>
          <w:tcPr>
            <w:tcW w:w="758" w:type="dxa"/>
            <w:gridSpan w:val="2"/>
            <w:tcPrChange w:id="1295" w:author="SC" w:date="2021-03-18T10:00:00Z">
              <w:tcPr>
                <w:tcW w:w="948" w:type="dxa"/>
                <w:gridSpan w:val="4"/>
              </w:tcPr>
            </w:tcPrChange>
          </w:tcPr>
          <w:p w14:paraId="74028797" w14:textId="77777777" w:rsidR="0029104E" w:rsidRPr="00A068B0" w:rsidRDefault="0029104E" w:rsidP="00A068B0">
            <w:pPr>
              <w:spacing w:before="120" w:after="120"/>
              <w:rPr>
                <w:spacing w:val="0"/>
                <w:sz w:val="20"/>
              </w:rPr>
            </w:pPr>
          </w:p>
        </w:tc>
        <w:tc>
          <w:tcPr>
            <w:tcW w:w="814" w:type="dxa"/>
            <w:gridSpan w:val="2"/>
            <w:vAlign w:val="bottom"/>
            <w:tcPrChange w:id="1296" w:author="SC" w:date="2021-03-18T10:00:00Z">
              <w:tcPr>
                <w:tcW w:w="1008" w:type="dxa"/>
                <w:gridSpan w:val="4"/>
                <w:vAlign w:val="bottom"/>
              </w:tcPr>
            </w:tcPrChange>
          </w:tcPr>
          <w:p w14:paraId="2018B20E" w14:textId="77777777" w:rsidR="0029104E" w:rsidRPr="00A068B0" w:rsidRDefault="0029104E" w:rsidP="007B6BC8">
            <w:pPr>
              <w:spacing w:before="120" w:after="120"/>
              <w:jc w:val="left"/>
              <w:rPr>
                <w:spacing w:val="0"/>
                <w:sz w:val="20"/>
              </w:rPr>
            </w:pPr>
            <w:r w:rsidRPr="00A068B0">
              <w:rPr>
                <w:spacing w:val="0"/>
                <w:sz w:val="20"/>
              </w:rPr>
              <w:t>0.107</w:t>
            </w:r>
          </w:p>
        </w:tc>
        <w:tc>
          <w:tcPr>
            <w:tcW w:w="3848" w:type="dxa"/>
            <w:gridSpan w:val="7"/>
            <w:tcPrChange w:id="1297" w:author="SC" w:date="2021-03-18T10:00:00Z">
              <w:tcPr>
                <w:tcW w:w="2425" w:type="dxa"/>
                <w:gridSpan w:val="6"/>
              </w:tcPr>
            </w:tcPrChange>
          </w:tcPr>
          <w:p w14:paraId="6E7382D9" w14:textId="77777777" w:rsidR="0029104E" w:rsidRPr="00A068B0" w:rsidRDefault="0029104E" w:rsidP="00A068B0">
            <w:pPr>
              <w:spacing w:before="120" w:after="120"/>
              <w:rPr>
                <w:spacing w:val="0"/>
                <w:sz w:val="20"/>
              </w:rPr>
            </w:pPr>
            <w:r w:rsidRPr="00A068B0">
              <w:rPr>
                <w:spacing w:val="0"/>
                <w:sz w:val="20"/>
              </w:rPr>
              <w:t>0.160</w:t>
            </w:r>
          </w:p>
        </w:tc>
      </w:tr>
      <w:tr w:rsidR="0029104E" w:rsidRPr="003B2076" w14:paraId="3C497AB1" w14:textId="77777777" w:rsidTr="00624943">
        <w:trPr>
          <w:trPrChange w:id="1298" w:author="SC" w:date="2021-03-18T10:00:00Z">
            <w:trPr>
              <w:gridAfter w:val="0"/>
            </w:trPr>
          </w:trPrChange>
        </w:trPr>
        <w:tc>
          <w:tcPr>
            <w:tcW w:w="854" w:type="dxa"/>
            <w:tcPrChange w:id="1299" w:author="SC" w:date="2021-03-18T10:00:00Z">
              <w:tcPr>
                <w:tcW w:w="1089" w:type="dxa"/>
                <w:gridSpan w:val="2"/>
              </w:tcPr>
            </w:tcPrChange>
          </w:tcPr>
          <w:p w14:paraId="3790CA28" w14:textId="77777777" w:rsidR="0029104E" w:rsidRPr="00A068B0" w:rsidRDefault="0029104E" w:rsidP="00A068B0">
            <w:pPr>
              <w:spacing w:before="120" w:after="120"/>
              <w:rPr>
                <w:spacing w:val="0"/>
                <w:sz w:val="20"/>
              </w:rPr>
            </w:pPr>
            <w:r w:rsidRPr="00A068B0">
              <w:rPr>
                <w:spacing w:val="0"/>
                <w:sz w:val="20"/>
              </w:rPr>
              <w:t>22</w:t>
            </w:r>
          </w:p>
        </w:tc>
        <w:tc>
          <w:tcPr>
            <w:tcW w:w="1319" w:type="dxa"/>
            <w:gridSpan w:val="5"/>
            <w:tcPrChange w:id="1300" w:author="SC" w:date="2021-03-18T10:00:00Z">
              <w:tcPr>
                <w:tcW w:w="1669" w:type="dxa"/>
                <w:gridSpan w:val="9"/>
              </w:tcPr>
            </w:tcPrChange>
          </w:tcPr>
          <w:p w14:paraId="48A82D68" w14:textId="77777777" w:rsidR="0029104E" w:rsidRPr="00A068B0" w:rsidRDefault="0029104E" w:rsidP="00A068B0">
            <w:pPr>
              <w:spacing w:before="120" w:after="120"/>
              <w:rPr>
                <w:spacing w:val="0"/>
                <w:sz w:val="20"/>
              </w:rPr>
            </w:pPr>
          </w:p>
        </w:tc>
        <w:tc>
          <w:tcPr>
            <w:tcW w:w="1508" w:type="dxa"/>
            <w:gridSpan w:val="4"/>
            <w:tcPrChange w:id="1301" w:author="SC" w:date="2021-03-18T10:00:00Z">
              <w:tcPr>
                <w:tcW w:w="840" w:type="dxa"/>
                <w:gridSpan w:val="4"/>
              </w:tcPr>
            </w:tcPrChange>
          </w:tcPr>
          <w:p w14:paraId="76E2D68E" w14:textId="77777777" w:rsidR="0029104E" w:rsidRPr="00A068B0" w:rsidRDefault="0029104E" w:rsidP="00A068B0">
            <w:pPr>
              <w:spacing w:before="120" w:after="120"/>
              <w:rPr>
                <w:spacing w:val="0"/>
                <w:sz w:val="20"/>
              </w:rPr>
            </w:pPr>
          </w:p>
        </w:tc>
        <w:tc>
          <w:tcPr>
            <w:tcW w:w="400" w:type="dxa"/>
            <w:gridSpan w:val="2"/>
            <w:tcPrChange w:id="1302" w:author="SC" w:date="2021-03-18T10:00:00Z">
              <w:tcPr>
                <w:tcW w:w="1514" w:type="dxa"/>
                <w:gridSpan w:val="7"/>
              </w:tcPr>
            </w:tcPrChange>
          </w:tcPr>
          <w:p w14:paraId="774DF560" w14:textId="77777777" w:rsidR="0029104E" w:rsidRPr="00A068B0" w:rsidRDefault="0029104E" w:rsidP="00A068B0">
            <w:pPr>
              <w:spacing w:before="120" w:after="120"/>
              <w:rPr>
                <w:spacing w:val="0"/>
                <w:sz w:val="20"/>
              </w:rPr>
            </w:pPr>
          </w:p>
        </w:tc>
        <w:tc>
          <w:tcPr>
            <w:tcW w:w="758" w:type="dxa"/>
            <w:gridSpan w:val="2"/>
            <w:tcPrChange w:id="1303" w:author="SC" w:date="2021-03-18T10:00:00Z">
              <w:tcPr>
                <w:tcW w:w="948" w:type="dxa"/>
                <w:gridSpan w:val="4"/>
              </w:tcPr>
            </w:tcPrChange>
          </w:tcPr>
          <w:p w14:paraId="04CB6462" w14:textId="77777777" w:rsidR="0029104E" w:rsidRPr="00A068B0" w:rsidRDefault="0029104E" w:rsidP="00A068B0">
            <w:pPr>
              <w:spacing w:before="120" w:after="120"/>
              <w:rPr>
                <w:spacing w:val="0"/>
                <w:sz w:val="20"/>
              </w:rPr>
            </w:pPr>
          </w:p>
        </w:tc>
        <w:tc>
          <w:tcPr>
            <w:tcW w:w="814" w:type="dxa"/>
            <w:gridSpan w:val="2"/>
            <w:vAlign w:val="bottom"/>
            <w:tcPrChange w:id="1304" w:author="SC" w:date="2021-03-18T10:00:00Z">
              <w:tcPr>
                <w:tcW w:w="1008" w:type="dxa"/>
                <w:gridSpan w:val="4"/>
                <w:vAlign w:val="bottom"/>
              </w:tcPr>
            </w:tcPrChange>
          </w:tcPr>
          <w:p w14:paraId="09D6A480" w14:textId="77777777" w:rsidR="0029104E" w:rsidRPr="00A068B0" w:rsidRDefault="0029104E" w:rsidP="007B6BC8">
            <w:pPr>
              <w:spacing w:before="120" w:after="120"/>
              <w:jc w:val="left"/>
              <w:rPr>
                <w:spacing w:val="0"/>
                <w:sz w:val="20"/>
              </w:rPr>
            </w:pPr>
            <w:r w:rsidRPr="00A068B0">
              <w:rPr>
                <w:spacing w:val="0"/>
                <w:sz w:val="20"/>
              </w:rPr>
              <w:t>0.084</w:t>
            </w:r>
          </w:p>
        </w:tc>
        <w:tc>
          <w:tcPr>
            <w:tcW w:w="3848" w:type="dxa"/>
            <w:gridSpan w:val="7"/>
            <w:shd w:val="clear" w:color="auto" w:fill="B3B3B3"/>
            <w:tcPrChange w:id="1305" w:author="SC" w:date="2021-03-18T10:00:00Z">
              <w:tcPr>
                <w:tcW w:w="2425" w:type="dxa"/>
                <w:gridSpan w:val="6"/>
                <w:shd w:val="clear" w:color="auto" w:fill="B3B3B3"/>
              </w:tcPr>
            </w:tcPrChange>
          </w:tcPr>
          <w:p w14:paraId="0A716C04" w14:textId="77777777" w:rsidR="0029104E" w:rsidRPr="00A068B0" w:rsidRDefault="0029104E" w:rsidP="00A068B0">
            <w:pPr>
              <w:spacing w:before="120" w:after="120"/>
              <w:rPr>
                <w:spacing w:val="0"/>
                <w:sz w:val="20"/>
              </w:rPr>
            </w:pPr>
          </w:p>
        </w:tc>
      </w:tr>
      <w:tr w:rsidR="0029104E" w:rsidRPr="003B2076" w14:paraId="48E2B320" w14:textId="77777777" w:rsidTr="00624943">
        <w:trPr>
          <w:trPrChange w:id="1306" w:author="SC" w:date="2021-03-18T10:00:00Z">
            <w:trPr>
              <w:gridAfter w:val="0"/>
            </w:trPr>
          </w:trPrChange>
        </w:trPr>
        <w:tc>
          <w:tcPr>
            <w:tcW w:w="854" w:type="dxa"/>
            <w:tcPrChange w:id="1307" w:author="SC" w:date="2021-03-18T10:00:00Z">
              <w:tcPr>
                <w:tcW w:w="1089" w:type="dxa"/>
                <w:gridSpan w:val="2"/>
              </w:tcPr>
            </w:tcPrChange>
          </w:tcPr>
          <w:p w14:paraId="69F4BCB4" w14:textId="77777777" w:rsidR="0029104E" w:rsidRPr="00A068B0" w:rsidRDefault="0029104E" w:rsidP="00A068B0">
            <w:pPr>
              <w:spacing w:before="120" w:after="120"/>
              <w:rPr>
                <w:spacing w:val="0"/>
                <w:sz w:val="20"/>
              </w:rPr>
            </w:pPr>
            <w:r w:rsidRPr="00A068B0">
              <w:rPr>
                <w:spacing w:val="0"/>
                <w:sz w:val="20"/>
              </w:rPr>
              <w:t>23</w:t>
            </w:r>
          </w:p>
        </w:tc>
        <w:tc>
          <w:tcPr>
            <w:tcW w:w="1319" w:type="dxa"/>
            <w:gridSpan w:val="5"/>
            <w:tcPrChange w:id="1308" w:author="SC" w:date="2021-03-18T10:00:00Z">
              <w:tcPr>
                <w:tcW w:w="1669" w:type="dxa"/>
                <w:gridSpan w:val="9"/>
              </w:tcPr>
            </w:tcPrChange>
          </w:tcPr>
          <w:p w14:paraId="6CF82E83" w14:textId="77777777" w:rsidR="0029104E" w:rsidRPr="00A068B0" w:rsidRDefault="0029104E" w:rsidP="00A068B0">
            <w:pPr>
              <w:spacing w:before="120" w:after="120"/>
              <w:rPr>
                <w:spacing w:val="0"/>
                <w:sz w:val="20"/>
              </w:rPr>
            </w:pPr>
          </w:p>
        </w:tc>
        <w:tc>
          <w:tcPr>
            <w:tcW w:w="1508" w:type="dxa"/>
            <w:gridSpan w:val="4"/>
            <w:tcPrChange w:id="1309" w:author="SC" w:date="2021-03-18T10:00:00Z">
              <w:tcPr>
                <w:tcW w:w="840" w:type="dxa"/>
                <w:gridSpan w:val="4"/>
              </w:tcPr>
            </w:tcPrChange>
          </w:tcPr>
          <w:p w14:paraId="081D51BA" w14:textId="77777777" w:rsidR="0029104E" w:rsidRPr="00A068B0" w:rsidRDefault="0029104E" w:rsidP="00A068B0">
            <w:pPr>
              <w:spacing w:before="120" w:after="120"/>
              <w:rPr>
                <w:spacing w:val="0"/>
                <w:sz w:val="20"/>
              </w:rPr>
            </w:pPr>
          </w:p>
        </w:tc>
        <w:tc>
          <w:tcPr>
            <w:tcW w:w="400" w:type="dxa"/>
            <w:gridSpan w:val="2"/>
            <w:tcPrChange w:id="1310" w:author="SC" w:date="2021-03-18T10:00:00Z">
              <w:tcPr>
                <w:tcW w:w="1514" w:type="dxa"/>
                <w:gridSpan w:val="7"/>
              </w:tcPr>
            </w:tcPrChange>
          </w:tcPr>
          <w:p w14:paraId="67D5030B" w14:textId="77777777" w:rsidR="0029104E" w:rsidRPr="00A068B0" w:rsidRDefault="0029104E" w:rsidP="00A068B0">
            <w:pPr>
              <w:spacing w:before="120" w:after="120"/>
              <w:rPr>
                <w:spacing w:val="0"/>
                <w:sz w:val="20"/>
              </w:rPr>
            </w:pPr>
          </w:p>
        </w:tc>
        <w:tc>
          <w:tcPr>
            <w:tcW w:w="758" w:type="dxa"/>
            <w:gridSpan w:val="2"/>
            <w:tcPrChange w:id="1311" w:author="SC" w:date="2021-03-18T10:00:00Z">
              <w:tcPr>
                <w:tcW w:w="948" w:type="dxa"/>
                <w:gridSpan w:val="4"/>
              </w:tcPr>
            </w:tcPrChange>
          </w:tcPr>
          <w:p w14:paraId="71E298DB" w14:textId="77777777" w:rsidR="0029104E" w:rsidRPr="00A068B0" w:rsidRDefault="0029104E" w:rsidP="00A068B0">
            <w:pPr>
              <w:spacing w:before="120" w:after="120"/>
              <w:rPr>
                <w:spacing w:val="0"/>
                <w:sz w:val="20"/>
              </w:rPr>
            </w:pPr>
          </w:p>
        </w:tc>
        <w:tc>
          <w:tcPr>
            <w:tcW w:w="814" w:type="dxa"/>
            <w:gridSpan w:val="2"/>
            <w:vAlign w:val="bottom"/>
            <w:tcPrChange w:id="1312" w:author="SC" w:date="2021-03-18T10:00:00Z">
              <w:tcPr>
                <w:tcW w:w="1008" w:type="dxa"/>
                <w:gridSpan w:val="4"/>
                <w:vAlign w:val="bottom"/>
              </w:tcPr>
            </w:tcPrChange>
          </w:tcPr>
          <w:p w14:paraId="1D0EFDED" w14:textId="77777777" w:rsidR="0029104E" w:rsidRPr="00A068B0" w:rsidRDefault="0029104E" w:rsidP="007B6BC8">
            <w:pPr>
              <w:spacing w:before="120" w:after="120"/>
              <w:jc w:val="left"/>
              <w:rPr>
                <w:spacing w:val="0"/>
                <w:sz w:val="20"/>
              </w:rPr>
            </w:pPr>
            <w:r w:rsidRPr="00A068B0">
              <w:rPr>
                <w:spacing w:val="0"/>
                <w:sz w:val="20"/>
              </w:rPr>
              <w:t>0.098</w:t>
            </w:r>
          </w:p>
        </w:tc>
        <w:tc>
          <w:tcPr>
            <w:tcW w:w="3848" w:type="dxa"/>
            <w:gridSpan w:val="7"/>
            <w:tcPrChange w:id="1313" w:author="SC" w:date="2021-03-18T10:00:00Z">
              <w:tcPr>
                <w:tcW w:w="2425" w:type="dxa"/>
                <w:gridSpan w:val="6"/>
              </w:tcPr>
            </w:tcPrChange>
          </w:tcPr>
          <w:p w14:paraId="63302405" w14:textId="77777777" w:rsidR="0029104E" w:rsidRPr="00A068B0" w:rsidRDefault="0029104E" w:rsidP="00A068B0">
            <w:pPr>
              <w:spacing w:before="120" w:after="120"/>
              <w:rPr>
                <w:spacing w:val="0"/>
                <w:sz w:val="20"/>
              </w:rPr>
            </w:pPr>
            <w:r w:rsidRPr="00A068B0">
              <w:rPr>
                <w:spacing w:val="0"/>
                <w:sz w:val="20"/>
              </w:rPr>
              <w:t>0.147</w:t>
            </w:r>
          </w:p>
        </w:tc>
      </w:tr>
      <w:tr w:rsidR="0029104E" w:rsidRPr="003B2076" w14:paraId="3477BA9F" w14:textId="77777777" w:rsidTr="00624943">
        <w:trPr>
          <w:trPrChange w:id="1314" w:author="SC" w:date="2021-03-18T10:00:00Z">
            <w:trPr>
              <w:gridAfter w:val="0"/>
            </w:trPr>
          </w:trPrChange>
        </w:trPr>
        <w:tc>
          <w:tcPr>
            <w:tcW w:w="854" w:type="dxa"/>
            <w:tcPrChange w:id="1315" w:author="SC" w:date="2021-03-18T10:00:00Z">
              <w:tcPr>
                <w:tcW w:w="1089" w:type="dxa"/>
                <w:gridSpan w:val="2"/>
              </w:tcPr>
            </w:tcPrChange>
          </w:tcPr>
          <w:p w14:paraId="3BFEAE43" w14:textId="77777777" w:rsidR="0029104E" w:rsidRPr="00A068B0" w:rsidRDefault="0029104E" w:rsidP="00A068B0">
            <w:pPr>
              <w:spacing w:before="120" w:after="120"/>
              <w:rPr>
                <w:spacing w:val="0"/>
                <w:sz w:val="20"/>
              </w:rPr>
            </w:pPr>
            <w:r w:rsidRPr="00A068B0">
              <w:rPr>
                <w:spacing w:val="0"/>
                <w:sz w:val="20"/>
              </w:rPr>
              <w:t>24</w:t>
            </w:r>
          </w:p>
        </w:tc>
        <w:tc>
          <w:tcPr>
            <w:tcW w:w="1319" w:type="dxa"/>
            <w:gridSpan w:val="5"/>
            <w:tcPrChange w:id="1316" w:author="SC" w:date="2021-03-18T10:00:00Z">
              <w:tcPr>
                <w:tcW w:w="1669" w:type="dxa"/>
                <w:gridSpan w:val="9"/>
              </w:tcPr>
            </w:tcPrChange>
          </w:tcPr>
          <w:p w14:paraId="34701FCD" w14:textId="77777777" w:rsidR="0029104E" w:rsidRPr="00A068B0" w:rsidRDefault="0029104E" w:rsidP="00A068B0">
            <w:pPr>
              <w:spacing w:before="120" w:after="120"/>
              <w:rPr>
                <w:spacing w:val="0"/>
                <w:sz w:val="20"/>
              </w:rPr>
            </w:pPr>
          </w:p>
        </w:tc>
        <w:tc>
          <w:tcPr>
            <w:tcW w:w="1508" w:type="dxa"/>
            <w:gridSpan w:val="4"/>
            <w:tcPrChange w:id="1317" w:author="SC" w:date="2021-03-18T10:00:00Z">
              <w:tcPr>
                <w:tcW w:w="840" w:type="dxa"/>
                <w:gridSpan w:val="4"/>
              </w:tcPr>
            </w:tcPrChange>
          </w:tcPr>
          <w:p w14:paraId="4C80BEAF" w14:textId="77777777" w:rsidR="0029104E" w:rsidRPr="00A068B0" w:rsidRDefault="0029104E" w:rsidP="00A068B0">
            <w:pPr>
              <w:spacing w:before="120" w:after="120"/>
              <w:rPr>
                <w:spacing w:val="0"/>
                <w:sz w:val="20"/>
              </w:rPr>
            </w:pPr>
          </w:p>
        </w:tc>
        <w:tc>
          <w:tcPr>
            <w:tcW w:w="400" w:type="dxa"/>
            <w:gridSpan w:val="2"/>
            <w:tcPrChange w:id="1318" w:author="SC" w:date="2021-03-18T10:00:00Z">
              <w:tcPr>
                <w:tcW w:w="1514" w:type="dxa"/>
                <w:gridSpan w:val="7"/>
              </w:tcPr>
            </w:tcPrChange>
          </w:tcPr>
          <w:p w14:paraId="022016CB" w14:textId="77777777" w:rsidR="0029104E" w:rsidRPr="00A068B0" w:rsidRDefault="0029104E" w:rsidP="00A068B0">
            <w:pPr>
              <w:spacing w:before="120" w:after="120"/>
              <w:rPr>
                <w:spacing w:val="0"/>
                <w:sz w:val="20"/>
              </w:rPr>
            </w:pPr>
          </w:p>
        </w:tc>
        <w:tc>
          <w:tcPr>
            <w:tcW w:w="758" w:type="dxa"/>
            <w:gridSpan w:val="2"/>
            <w:tcPrChange w:id="1319" w:author="SC" w:date="2021-03-18T10:00:00Z">
              <w:tcPr>
                <w:tcW w:w="948" w:type="dxa"/>
                <w:gridSpan w:val="4"/>
              </w:tcPr>
            </w:tcPrChange>
          </w:tcPr>
          <w:p w14:paraId="24172DB5" w14:textId="77777777" w:rsidR="0029104E" w:rsidRPr="00A068B0" w:rsidRDefault="0029104E" w:rsidP="00A068B0">
            <w:pPr>
              <w:spacing w:before="120" w:after="120"/>
              <w:rPr>
                <w:spacing w:val="0"/>
                <w:sz w:val="20"/>
              </w:rPr>
            </w:pPr>
          </w:p>
        </w:tc>
        <w:tc>
          <w:tcPr>
            <w:tcW w:w="814" w:type="dxa"/>
            <w:gridSpan w:val="2"/>
            <w:vAlign w:val="bottom"/>
            <w:tcPrChange w:id="1320" w:author="SC" w:date="2021-03-18T10:00:00Z">
              <w:tcPr>
                <w:tcW w:w="1008" w:type="dxa"/>
                <w:gridSpan w:val="4"/>
                <w:vAlign w:val="bottom"/>
              </w:tcPr>
            </w:tcPrChange>
          </w:tcPr>
          <w:p w14:paraId="284148EE" w14:textId="77777777" w:rsidR="0029104E" w:rsidRPr="00A068B0" w:rsidRDefault="0029104E" w:rsidP="007B6BC8">
            <w:pPr>
              <w:spacing w:before="120" w:after="120"/>
              <w:jc w:val="left"/>
              <w:rPr>
                <w:spacing w:val="0"/>
                <w:sz w:val="20"/>
              </w:rPr>
            </w:pPr>
            <w:r w:rsidRPr="00A068B0">
              <w:rPr>
                <w:spacing w:val="0"/>
                <w:sz w:val="20"/>
              </w:rPr>
              <w:t>0.077</w:t>
            </w:r>
          </w:p>
        </w:tc>
        <w:tc>
          <w:tcPr>
            <w:tcW w:w="3848" w:type="dxa"/>
            <w:gridSpan w:val="7"/>
            <w:shd w:val="clear" w:color="auto" w:fill="B3B3B3"/>
            <w:tcPrChange w:id="1321" w:author="SC" w:date="2021-03-18T10:00:00Z">
              <w:tcPr>
                <w:tcW w:w="2425" w:type="dxa"/>
                <w:gridSpan w:val="6"/>
                <w:shd w:val="clear" w:color="auto" w:fill="B3B3B3"/>
              </w:tcPr>
            </w:tcPrChange>
          </w:tcPr>
          <w:p w14:paraId="6B97AA93" w14:textId="77777777" w:rsidR="0029104E" w:rsidRPr="00A068B0" w:rsidRDefault="0029104E" w:rsidP="00A068B0">
            <w:pPr>
              <w:spacing w:before="120" w:after="120"/>
              <w:rPr>
                <w:spacing w:val="0"/>
                <w:sz w:val="20"/>
              </w:rPr>
            </w:pPr>
          </w:p>
        </w:tc>
      </w:tr>
      <w:tr w:rsidR="0029104E" w:rsidRPr="003B2076" w14:paraId="2EA70214" w14:textId="77777777" w:rsidTr="00624943">
        <w:trPr>
          <w:trPrChange w:id="1322" w:author="SC" w:date="2021-03-18T10:00:00Z">
            <w:trPr>
              <w:gridAfter w:val="0"/>
            </w:trPr>
          </w:trPrChange>
        </w:trPr>
        <w:tc>
          <w:tcPr>
            <w:tcW w:w="854" w:type="dxa"/>
            <w:tcPrChange w:id="1323" w:author="SC" w:date="2021-03-18T10:00:00Z">
              <w:tcPr>
                <w:tcW w:w="1089" w:type="dxa"/>
                <w:gridSpan w:val="2"/>
              </w:tcPr>
            </w:tcPrChange>
          </w:tcPr>
          <w:p w14:paraId="703F2AEB" w14:textId="77777777" w:rsidR="0029104E" w:rsidRPr="00A068B0" w:rsidRDefault="0029104E" w:rsidP="00A068B0">
            <w:pPr>
              <w:spacing w:before="120" w:after="120"/>
              <w:rPr>
                <w:spacing w:val="0"/>
                <w:sz w:val="20"/>
              </w:rPr>
            </w:pPr>
            <w:r w:rsidRPr="00A068B0">
              <w:rPr>
                <w:spacing w:val="0"/>
                <w:sz w:val="20"/>
              </w:rPr>
              <w:t>25</w:t>
            </w:r>
          </w:p>
        </w:tc>
        <w:tc>
          <w:tcPr>
            <w:tcW w:w="1319" w:type="dxa"/>
            <w:gridSpan w:val="5"/>
            <w:tcPrChange w:id="1324" w:author="SC" w:date="2021-03-18T10:00:00Z">
              <w:tcPr>
                <w:tcW w:w="1669" w:type="dxa"/>
                <w:gridSpan w:val="9"/>
              </w:tcPr>
            </w:tcPrChange>
          </w:tcPr>
          <w:p w14:paraId="425E6C50" w14:textId="77777777" w:rsidR="0029104E" w:rsidRPr="00A068B0" w:rsidRDefault="0029104E" w:rsidP="00A068B0">
            <w:pPr>
              <w:spacing w:before="120" w:after="120"/>
              <w:rPr>
                <w:spacing w:val="0"/>
                <w:sz w:val="20"/>
              </w:rPr>
            </w:pPr>
          </w:p>
        </w:tc>
        <w:tc>
          <w:tcPr>
            <w:tcW w:w="1508" w:type="dxa"/>
            <w:gridSpan w:val="4"/>
            <w:tcPrChange w:id="1325" w:author="SC" w:date="2021-03-18T10:00:00Z">
              <w:tcPr>
                <w:tcW w:w="840" w:type="dxa"/>
                <w:gridSpan w:val="4"/>
              </w:tcPr>
            </w:tcPrChange>
          </w:tcPr>
          <w:p w14:paraId="3B6E051E" w14:textId="77777777" w:rsidR="0029104E" w:rsidRPr="00A068B0" w:rsidRDefault="0029104E" w:rsidP="00A068B0">
            <w:pPr>
              <w:spacing w:before="120" w:after="120"/>
              <w:rPr>
                <w:spacing w:val="0"/>
                <w:sz w:val="20"/>
              </w:rPr>
            </w:pPr>
          </w:p>
        </w:tc>
        <w:tc>
          <w:tcPr>
            <w:tcW w:w="400" w:type="dxa"/>
            <w:gridSpan w:val="2"/>
            <w:tcPrChange w:id="1326" w:author="SC" w:date="2021-03-18T10:00:00Z">
              <w:tcPr>
                <w:tcW w:w="1514" w:type="dxa"/>
                <w:gridSpan w:val="7"/>
              </w:tcPr>
            </w:tcPrChange>
          </w:tcPr>
          <w:p w14:paraId="06C71164" w14:textId="77777777" w:rsidR="0029104E" w:rsidRPr="00A068B0" w:rsidRDefault="0029104E" w:rsidP="00A068B0">
            <w:pPr>
              <w:spacing w:before="120" w:after="120"/>
              <w:rPr>
                <w:spacing w:val="0"/>
                <w:sz w:val="20"/>
              </w:rPr>
            </w:pPr>
          </w:p>
        </w:tc>
        <w:tc>
          <w:tcPr>
            <w:tcW w:w="758" w:type="dxa"/>
            <w:gridSpan w:val="2"/>
            <w:tcPrChange w:id="1327" w:author="SC" w:date="2021-03-18T10:00:00Z">
              <w:tcPr>
                <w:tcW w:w="948" w:type="dxa"/>
                <w:gridSpan w:val="4"/>
              </w:tcPr>
            </w:tcPrChange>
          </w:tcPr>
          <w:p w14:paraId="1DF2D35E" w14:textId="77777777" w:rsidR="0029104E" w:rsidRPr="00A068B0" w:rsidRDefault="0029104E" w:rsidP="00A068B0">
            <w:pPr>
              <w:spacing w:before="120" w:after="120"/>
              <w:rPr>
                <w:spacing w:val="0"/>
                <w:sz w:val="20"/>
              </w:rPr>
            </w:pPr>
          </w:p>
        </w:tc>
        <w:tc>
          <w:tcPr>
            <w:tcW w:w="814" w:type="dxa"/>
            <w:gridSpan w:val="2"/>
            <w:vAlign w:val="bottom"/>
            <w:tcPrChange w:id="1328" w:author="SC" w:date="2021-03-18T10:00:00Z">
              <w:tcPr>
                <w:tcW w:w="1008" w:type="dxa"/>
                <w:gridSpan w:val="4"/>
                <w:vAlign w:val="bottom"/>
              </w:tcPr>
            </w:tcPrChange>
          </w:tcPr>
          <w:p w14:paraId="07A36CCE" w14:textId="77777777" w:rsidR="0029104E" w:rsidRPr="00A068B0" w:rsidRDefault="0029104E" w:rsidP="007B6BC8">
            <w:pPr>
              <w:spacing w:before="120" w:after="120"/>
              <w:jc w:val="left"/>
              <w:rPr>
                <w:spacing w:val="0"/>
                <w:sz w:val="20"/>
              </w:rPr>
            </w:pPr>
            <w:r w:rsidRPr="00A068B0">
              <w:rPr>
                <w:spacing w:val="0"/>
                <w:sz w:val="20"/>
              </w:rPr>
              <w:t>0.090</w:t>
            </w:r>
          </w:p>
        </w:tc>
        <w:tc>
          <w:tcPr>
            <w:tcW w:w="3848" w:type="dxa"/>
            <w:gridSpan w:val="7"/>
            <w:tcPrChange w:id="1329" w:author="SC" w:date="2021-03-18T10:00:00Z">
              <w:tcPr>
                <w:tcW w:w="2425" w:type="dxa"/>
                <w:gridSpan w:val="6"/>
              </w:tcPr>
            </w:tcPrChange>
          </w:tcPr>
          <w:p w14:paraId="2391E265" w14:textId="77777777" w:rsidR="0029104E" w:rsidRPr="00A068B0" w:rsidRDefault="0029104E" w:rsidP="00A068B0">
            <w:pPr>
              <w:spacing w:before="120" w:after="120"/>
              <w:rPr>
                <w:spacing w:val="0"/>
                <w:sz w:val="20"/>
              </w:rPr>
            </w:pPr>
            <w:r w:rsidRPr="00A068B0">
              <w:rPr>
                <w:spacing w:val="0"/>
                <w:sz w:val="20"/>
              </w:rPr>
              <w:t>0.135</w:t>
            </w:r>
          </w:p>
        </w:tc>
      </w:tr>
      <w:tr w:rsidR="0029104E" w:rsidRPr="003B2076" w14:paraId="1259A127" w14:textId="77777777" w:rsidTr="00624943">
        <w:trPr>
          <w:trPrChange w:id="1330" w:author="SC" w:date="2021-03-18T10:00:00Z">
            <w:trPr>
              <w:gridAfter w:val="0"/>
            </w:trPr>
          </w:trPrChange>
        </w:trPr>
        <w:tc>
          <w:tcPr>
            <w:tcW w:w="854" w:type="dxa"/>
            <w:tcPrChange w:id="1331" w:author="SC" w:date="2021-03-18T10:00:00Z">
              <w:tcPr>
                <w:tcW w:w="1089" w:type="dxa"/>
                <w:gridSpan w:val="2"/>
              </w:tcPr>
            </w:tcPrChange>
          </w:tcPr>
          <w:p w14:paraId="58077462" w14:textId="77777777" w:rsidR="0029104E" w:rsidRPr="00A068B0" w:rsidRDefault="0029104E" w:rsidP="00A068B0">
            <w:pPr>
              <w:spacing w:before="120" w:after="120"/>
              <w:rPr>
                <w:spacing w:val="0"/>
                <w:sz w:val="20"/>
              </w:rPr>
            </w:pPr>
            <w:r w:rsidRPr="00A068B0">
              <w:rPr>
                <w:spacing w:val="0"/>
                <w:sz w:val="20"/>
              </w:rPr>
              <w:t>26</w:t>
            </w:r>
          </w:p>
        </w:tc>
        <w:tc>
          <w:tcPr>
            <w:tcW w:w="1319" w:type="dxa"/>
            <w:gridSpan w:val="5"/>
            <w:tcPrChange w:id="1332" w:author="SC" w:date="2021-03-18T10:00:00Z">
              <w:tcPr>
                <w:tcW w:w="1669" w:type="dxa"/>
                <w:gridSpan w:val="9"/>
              </w:tcPr>
            </w:tcPrChange>
          </w:tcPr>
          <w:p w14:paraId="3108B981" w14:textId="77777777" w:rsidR="0029104E" w:rsidRPr="00A068B0" w:rsidRDefault="0029104E" w:rsidP="00A068B0">
            <w:pPr>
              <w:spacing w:before="120" w:after="120"/>
              <w:rPr>
                <w:spacing w:val="0"/>
                <w:sz w:val="20"/>
              </w:rPr>
            </w:pPr>
          </w:p>
        </w:tc>
        <w:tc>
          <w:tcPr>
            <w:tcW w:w="1508" w:type="dxa"/>
            <w:gridSpan w:val="4"/>
            <w:tcPrChange w:id="1333" w:author="SC" w:date="2021-03-18T10:00:00Z">
              <w:tcPr>
                <w:tcW w:w="840" w:type="dxa"/>
                <w:gridSpan w:val="4"/>
              </w:tcPr>
            </w:tcPrChange>
          </w:tcPr>
          <w:p w14:paraId="36C164E7" w14:textId="77777777" w:rsidR="0029104E" w:rsidRPr="00A068B0" w:rsidRDefault="0029104E" w:rsidP="00A068B0">
            <w:pPr>
              <w:spacing w:before="120" w:after="120"/>
              <w:rPr>
                <w:spacing w:val="0"/>
                <w:sz w:val="20"/>
              </w:rPr>
            </w:pPr>
          </w:p>
        </w:tc>
        <w:tc>
          <w:tcPr>
            <w:tcW w:w="400" w:type="dxa"/>
            <w:gridSpan w:val="2"/>
            <w:tcPrChange w:id="1334" w:author="SC" w:date="2021-03-18T10:00:00Z">
              <w:tcPr>
                <w:tcW w:w="1514" w:type="dxa"/>
                <w:gridSpan w:val="7"/>
              </w:tcPr>
            </w:tcPrChange>
          </w:tcPr>
          <w:p w14:paraId="3448BFFF" w14:textId="77777777" w:rsidR="0029104E" w:rsidRPr="00A068B0" w:rsidRDefault="0029104E" w:rsidP="00A068B0">
            <w:pPr>
              <w:spacing w:before="120" w:after="120"/>
              <w:rPr>
                <w:spacing w:val="0"/>
                <w:sz w:val="20"/>
              </w:rPr>
            </w:pPr>
          </w:p>
        </w:tc>
        <w:tc>
          <w:tcPr>
            <w:tcW w:w="758" w:type="dxa"/>
            <w:gridSpan w:val="2"/>
            <w:tcPrChange w:id="1335" w:author="SC" w:date="2021-03-18T10:00:00Z">
              <w:tcPr>
                <w:tcW w:w="948" w:type="dxa"/>
                <w:gridSpan w:val="4"/>
              </w:tcPr>
            </w:tcPrChange>
          </w:tcPr>
          <w:p w14:paraId="65FA5773" w14:textId="77777777" w:rsidR="0029104E" w:rsidRPr="00A068B0" w:rsidRDefault="0029104E" w:rsidP="00A068B0">
            <w:pPr>
              <w:spacing w:before="120" w:after="120"/>
              <w:rPr>
                <w:spacing w:val="0"/>
                <w:sz w:val="20"/>
              </w:rPr>
            </w:pPr>
          </w:p>
        </w:tc>
        <w:tc>
          <w:tcPr>
            <w:tcW w:w="814" w:type="dxa"/>
            <w:gridSpan w:val="2"/>
            <w:vAlign w:val="bottom"/>
            <w:tcPrChange w:id="1336" w:author="SC" w:date="2021-03-18T10:00:00Z">
              <w:tcPr>
                <w:tcW w:w="1008" w:type="dxa"/>
                <w:gridSpan w:val="4"/>
                <w:vAlign w:val="bottom"/>
              </w:tcPr>
            </w:tcPrChange>
          </w:tcPr>
          <w:p w14:paraId="4FF9D15C" w14:textId="77777777" w:rsidR="0029104E" w:rsidRPr="00A068B0" w:rsidRDefault="0029104E" w:rsidP="007B6BC8">
            <w:pPr>
              <w:spacing w:before="120" w:after="120"/>
              <w:jc w:val="left"/>
              <w:rPr>
                <w:spacing w:val="0"/>
                <w:sz w:val="20"/>
              </w:rPr>
            </w:pPr>
            <w:r w:rsidRPr="00A068B0">
              <w:rPr>
                <w:spacing w:val="0"/>
                <w:sz w:val="20"/>
              </w:rPr>
              <w:t>0.071</w:t>
            </w:r>
          </w:p>
        </w:tc>
        <w:tc>
          <w:tcPr>
            <w:tcW w:w="3848" w:type="dxa"/>
            <w:gridSpan w:val="7"/>
            <w:shd w:val="clear" w:color="auto" w:fill="B3B3B3"/>
            <w:tcPrChange w:id="1337" w:author="SC" w:date="2021-03-18T10:00:00Z">
              <w:tcPr>
                <w:tcW w:w="2425" w:type="dxa"/>
                <w:gridSpan w:val="6"/>
                <w:shd w:val="clear" w:color="auto" w:fill="B3B3B3"/>
              </w:tcPr>
            </w:tcPrChange>
          </w:tcPr>
          <w:p w14:paraId="3DE1968E" w14:textId="77777777" w:rsidR="0029104E" w:rsidRPr="00A068B0" w:rsidRDefault="0029104E" w:rsidP="00A068B0">
            <w:pPr>
              <w:spacing w:before="120" w:after="120"/>
              <w:rPr>
                <w:spacing w:val="0"/>
                <w:sz w:val="20"/>
              </w:rPr>
            </w:pPr>
          </w:p>
        </w:tc>
      </w:tr>
      <w:tr w:rsidR="0029104E" w:rsidRPr="003B2076" w14:paraId="6729A553" w14:textId="77777777" w:rsidTr="00624943">
        <w:trPr>
          <w:trPrChange w:id="1338" w:author="SC" w:date="2021-03-18T10:00:00Z">
            <w:trPr>
              <w:gridAfter w:val="0"/>
            </w:trPr>
          </w:trPrChange>
        </w:trPr>
        <w:tc>
          <w:tcPr>
            <w:tcW w:w="854" w:type="dxa"/>
            <w:tcPrChange w:id="1339" w:author="SC" w:date="2021-03-18T10:00:00Z">
              <w:tcPr>
                <w:tcW w:w="1089" w:type="dxa"/>
                <w:gridSpan w:val="2"/>
              </w:tcPr>
            </w:tcPrChange>
          </w:tcPr>
          <w:p w14:paraId="1388074C" w14:textId="77777777" w:rsidR="0029104E" w:rsidRPr="00A068B0" w:rsidRDefault="0029104E" w:rsidP="00A068B0">
            <w:pPr>
              <w:spacing w:before="120" w:after="120"/>
              <w:rPr>
                <w:spacing w:val="0"/>
                <w:sz w:val="20"/>
              </w:rPr>
            </w:pPr>
            <w:r w:rsidRPr="00A068B0">
              <w:rPr>
                <w:spacing w:val="0"/>
                <w:sz w:val="20"/>
              </w:rPr>
              <w:t>27</w:t>
            </w:r>
          </w:p>
        </w:tc>
        <w:tc>
          <w:tcPr>
            <w:tcW w:w="1319" w:type="dxa"/>
            <w:gridSpan w:val="5"/>
            <w:tcPrChange w:id="1340" w:author="SC" w:date="2021-03-18T10:00:00Z">
              <w:tcPr>
                <w:tcW w:w="1669" w:type="dxa"/>
                <w:gridSpan w:val="9"/>
              </w:tcPr>
            </w:tcPrChange>
          </w:tcPr>
          <w:p w14:paraId="648CB5F0" w14:textId="77777777" w:rsidR="0029104E" w:rsidRPr="00A068B0" w:rsidRDefault="0029104E" w:rsidP="00A068B0">
            <w:pPr>
              <w:spacing w:before="120" w:after="120"/>
              <w:rPr>
                <w:spacing w:val="0"/>
                <w:sz w:val="20"/>
              </w:rPr>
            </w:pPr>
          </w:p>
        </w:tc>
        <w:tc>
          <w:tcPr>
            <w:tcW w:w="1508" w:type="dxa"/>
            <w:gridSpan w:val="4"/>
            <w:tcPrChange w:id="1341" w:author="SC" w:date="2021-03-18T10:00:00Z">
              <w:tcPr>
                <w:tcW w:w="840" w:type="dxa"/>
                <w:gridSpan w:val="4"/>
              </w:tcPr>
            </w:tcPrChange>
          </w:tcPr>
          <w:p w14:paraId="052CB566" w14:textId="77777777" w:rsidR="0029104E" w:rsidRPr="00A068B0" w:rsidRDefault="0029104E" w:rsidP="00A068B0">
            <w:pPr>
              <w:spacing w:before="120" w:after="120"/>
              <w:rPr>
                <w:spacing w:val="0"/>
                <w:sz w:val="20"/>
              </w:rPr>
            </w:pPr>
          </w:p>
        </w:tc>
        <w:tc>
          <w:tcPr>
            <w:tcW w:w="400" w:type="dxa"/>
            <w:gridSpan w:val="2"/>
            <w:tcPrChange w:id="1342" w:author="SC" w:date="2021-03-18T10:00:00Z">
              <w:tcPr>
                <w:tcW w:w="1514" w:type="dxa"/>
                <w:gridSpan w:val="7"/>
              </w:tcPr>
            </w:tcPrChange>
          </w:tcPr>
          <w:p w14:paraId="1F37AB2D" w14:textId="77777777" w:rsidR="0029104E" w:rsidRPr="00A068B0" w:rsidRDefault="0029104E" w:rsidP="00A068B0">
            <w:pPr>
              <w:spacing w:before="120" w:after="120"/>
              <w:rPr>
                <w:spacing w:val="0"/>
                <w:sz w:val="20"/>
              </w:rPr>
            </w:pPr>
          </w:p>
        </w:tc>
        <w:tc>
          <w:tcPr>
            <w:tcW w:w="758" w:type="dxa"/>
            <w:gridSpan w:val="2"/>
            <w:tcPrChange w:id="1343" w:author="SC" w:date="2021-03-18T10:00:00Z">
              <w:tcPr>
                <w:tcW w:w="948" w:type="dxa"/>
                <w:gridSpan w:val="4"/>
              </w:tcPr>
            </w:tcPrChange>
          </w:tcPr>
          <w:p w14:paraId="35AE9BC4" w14:textId="77777777" w:rsidR="0029104E" w:rsidRPr="00A068B0" w:rsidRDefault="0029104E" w:rsidP="00A068B0">
            <w:pPr>
              <w:spacing w:before="120" w:after="120"/>
              <w:rPr>
                <w:spacing w:val="0"/>
                <w:sz w:val="20"/>
              </w:rPr>
            </w:pPr>
          </w:p>
        </w:tc>
        <w:tc>
          <w:tcPr>
            <w:tcW w:w="814" w:type="dxa"/>
            <w:gridSpan w:val="2"/>
            <w:vAlign w:val="bottom"/>
            <w:tcPrChange w:id="1344" w:author="SC" w:date="2021-03-18T10:00:00Z">
              <w:tcPr>
                <w:tcW w:w="1008" w:type="dxa"/>
                <w:gridSpan w:val="4"/>
                <w:vAlign w:val="bottom"/>
              </w:tcPr>
            </w:tcPrChange>
          </w:tcPr>
          <w:p w14:paraId="069A6D72" w14:textId="77777777" w:rsidR="0029104E" w:rsidRPr="00A068B0" w:rsidRDefault="0029104E" w:rsidP="007B6BC8">
            <w:pPr>
              <w:spacing w:before="120" w:after="120"/>
              <w:jc w:val="left"/>
              <w:rPr>
                <w:spacing w:val="0"/>
                <w:sz w:val="20"/>
              </w:rPr>
            </w:pPr>
            <w:r w:rsidRPr="00A068B0">
              <w:rPr>
                <w:spacing w:val="0"/>
                <w:sz w:val="20"/>
              </w:rPr>
              <w:t>0.083</w:t>
            </w:r>
          </w:p>
        </w:tc>
        <w:tc>
          <w:tcPr>
            <w:tcW w:w="3848" w:type="dxa"/>
            <w:gridSpan w:val="7"/>
            <w:tcPrChange w:id="1345" w:author="SC" w:date="2021-03-18T10:00:00Z">
              <w:tcPr>
                <w:tcW w:w="2425" w:type="dxa"/>
                <w:gridSpan w:val="6"/>
              </w:tcPr>
            </w:tcPrChange>
          </w:tcPr>
          <w:p w14:paraId="6D656D93" w14:textId="77777777" w:rsidR="0029104E" w:rsidRPr="00A068B0" w:rsidRDefault="0029104E" w:rsidP="00A068B0">
            <w:pPr>
              <w:spacing w:before="120" w:after="120"/>
              <w:rPr>
                <w:spacing w:val="0"/>
                <w:sz w:val="20"/>
              </w:rPr>
            </w:pPr>
            <w:r w:rsidRPr="00A068B0">
              <w:rPr>
                <w:spacing w:val="0"/>
                <w:sz w:val="20"/>
              </w:rPr>
              <w:t>0.124</w:t>
            </w:r>
          </w:p>
        </w:tc>
      </w:tr>
      <w:tr w:rsidR="0029104E" w:rsidRPr="003B2076" w14:paraId="1E9A7504" w14:textId="77777777" w:rsidTr="00624943">
        <w:trPr>
          <w:trPrChange w:id="1346" w:author="SC" w:date="2021-03-18T10:00:00Z">
            <w:trPr>
              <w:gridAfter w:val="0"/>
            </w:trPr>
          </w:trPrChange>
        </w:trPr>
        <w:tc>
          <w:tcPr>
            <w:tcW w:w="854" w:type="dxa"/>
            <w:tcPrChange w:id="1347" w:author="SC" w:date="2021-03-18T10:00:00Z">
              <w:tcPr>
                <w:tcW w:w="1089" w:type="dxa"/>
                <w:gridSpan w:val="2"/>
              </w:tcPr>
            </w:tcPrChange>
          </w:tcPr>
          <w:p w14:paraId="43B843FC" w14:textId="77777777" w:rsidR="0029104E" w:rsidRPr="00A068B0" w:rsidRDefault="0029104E" w:rsidP="00A068B0">
            <w:pPr>
              <w:spacing w:before="120" w:after="120"/>
              <w:rPr>
                <w:spacing w:val="0"/>
                <w:sz w:val="20"/>
              </w:rPr>
            </w:pPr>
            <w:r w:rsidRPr="00A068B0">
              <w:rPr>
                <w:spacing w:val="0"/>
                <w:sz w:val="20"/>
              </w:rPr>
              <w:t>28</w:t>
            </w:r>
          </w:p>
        </w:tc>
        <w:tc>
          <w:tcPr>
            <w:tcW w:w="1319" w:type="dxa"/>
            <w:gridSpan w:val="5"/>
            <w:tcPrChange w:id="1348" w:author="SC" w:date="2021-03-18T10:00:00Z">
              <w:tcPr>
                <w:tcW w:w="1669" w:type="dxa"/>
                <w:gridSpan w:val="9"/>
              </w:tcPr>
            </w:tcPrChange>
          </w:tcPr>
          <w:p w14:paraId="0F14E46E" w14:textId="77777777" w:rsidR="0029104E" w:rsidRPr="00A068B0" w:rsidRDefault="0029104E" w:rsidP="00A068B0">
            <w:pPr>
              <w:spacing w:before="120" w:after="120"/>
              <w:rPr>
                <w:spacing w:val="0"/>
                <w:sz w:val="20"/>
              </w:rPr>
            </w:pPr>
          </w:p>
        </w:tc>
        <w:tc>
          <w:tcPr>
            <w:tcW w:w="1508" w:type="dxa"/>
            <w:gridSpan w:val="4"/>
            <w:tcPrChange w:id="1349" w:author="SC" w:date="2021-03-18T10:00:00Z">
              <w:tcPr>
                <w:tcW w:w="840" w:type="dxa"/>
                <w:gridSpan w:val="4"/>
              </w:tcPr>
            </w:tcPrChange>
          </w:tcPr>
          <w:p w14:paraId="2F8C072F" w14:textId="77777777" w:rsidR="0029104E" w:rsidRPr="00A068B0" w:rsidRDefault="0029104E" w:rsidP="00A068B0">
            <w:pPr>
              <w:spacing w:before="120" w:after="120"/>
              <w:rPr>
                <w:spacing w:val="0"/>
                <w:sz w:val="20"/>
              </w:rPr>
            </w:pPr>
          </w:p>
        </w:tc>
        <w:tc>
          <w:tcPr>
            <w:tcW w:w="400" w:type="dxa"/>
            <w:gridSpan w:val="2"/>
            <w:tcPrChange w:id="1350" w:author="SC" w:date="2021-03-18T10:00:00Z">
              <w:tcPr>
                <w:tcW w:w="1514" w:type="dxa"/>
                <w:gridSpan w:val="7"/>
              </w:tcPr>
            </w:tcPrChange>
          </w:tcPr>
          <w:p w14:paraId="29FC6AE5" w14:textId="77777777" w:rsidR="0029104E" w:rsidRPr="00A068B0" w:rsidRDefault="0029104E" w:rsidP="00A068B0">
            <w:pPr>
              <w:spacing w:before="120" w:after="120"/>
              <w:rPr>
                <w:spacing w:val="0"/>
                <w:sz w:val="20"/>
              </w:rPr>
            </w:pPr>
          </w:p>
        </w:tc>
        <w:tc>
          <w:tcPr>
            <w:tcW w:w="758" w:type="dxa"/>
            <w:gridSpan w:val="2"/>
            <w:tcPrChange w:id="1351" w:author="SC" w:date="2021-03-18T10:00:00Z">
              <w:tcPr>
                <w:tcW w:w="948" w:type="dxa"/>
                <w:gridSpan w:val="4"/>
              </w:tcPr>
            </w:tcPrChange>
          </w:tcPr>
          <w:p w14:paraId="539D9E58" w14:textId="77777777" w:rsidR="0029104E" w:rsidRPr="00A068B0" w:rsidRDefault="0029104E" w:rsidP="00A068B0">
            <w:pPr>
              <w:spacing w:before="120" w:after="120"/>
              <w:rPr>
                <w:spacing w:val="0"/>
                <w:sz w:val="20"/>
              </w:rPr>
            </w:pPr>
          </w:p>
        </w:tc>
        <w:tc>
          <w:tcPr>
            <w:tcW w:w="814" w:type="dxa"/>
            <w:gridSpan w:val="2"/>
            <w:vAlign w:val="bottom"/>
            <w:tcPrChange w:id="1352" w:author="SC" w:date="2021-03-18T10:00:00Z">
              <w:tcPr>
                <w:tcW w:w="1008" w:type="dxa"/>
                <w:gridSpan w:val="4"/>
                <w:vAlign w:val="bottom"/>
              </w:tcPr>
            </w:tcPrChange>
          </w:tcPr>
          <w:p w14:paraId="60D076ED" w14:textId="77777777" w:rsidR="0029104E" w:rsidRPr="00A068B0" w:rsidRDefault="0029104E" w:rsidP="007B6BC8">
            <w:pPr>
              <w:spacing w:before="120" w:after="120"/>
              <w:jc w:val="left"/>
              <w:rPr>
                <w:spacing w:val="0"/>
                <w:sz w:val="20"/>
              </w:rPr>
            </w:pPr>
            <w:r w:rsidRPr="00A068B0">
              <w:rPr>
                <w:spacing w:val="0"/>
                <w:sz w:val="20"/>
              </w:rPr>
              <w:t>0.066</w:t>
            </w:r>
          </w:p>
        </w:tc>
        <w:tc>
          <w:tcPr>
            <w:tcW w:w="3848" w:type="dxa"/>
            <w:gridSpan w:val="7"/>
            <w:shd w:val="clear" w:color="auto" w:fill="B3B3B3"/>
            <w:tcPrChange w:id="1353" w:author="SC" w:date="2021-03-18T10:00:00Z">
              <w:tcPr>
                <w:tcW w:w="2425" w:type="dxa"/>
                <w:gridSpan w:val="6"/>
                <w:shd w:val="clear" w:color="auto" w:fill="B3B3B3"/>
              </w:tcPr>
            </w:tcPrChange>
          </w:tcPr>
          <w:p w14:paraId="386F3D96" w14:textId="77777777" w:rsidR="0029104E" w:rsidRPr="00A068B0" w:rsidRDefault="0029104E" w:rsidP="00A068B0">
            <w:pPr>
              <w:spacing w:before="120" w:after="120"/>
              <w:rPr>
                <w:spacing w:val="0"/>
                <w:sz w:val="20"/>
              </w:rPr>
            </w:pPr>
          </w:p>
        </w:tc>
      </w:tr>
      <w:tr w:rsidR="0029104E" w:rsidRPr="003B2076" w14:paraId="5438AB52" w14:textId="77777777" w:rsidTr="00624943">
        <w:trPr>
          <w:trPrChange w:id="1354" w:author="SC" w:date="2021-03-18T10:00:00Z">
            <w:trPr>
              <w:gridAfter w:val="0"/>
            </w:trPr>
          </w:trPrChange>
        </w:trPr>
        <w:tc>
          <w:tcPr>
            <w:tcW w:w="854" w:type="dxa"/>
            <w:tcPrChange w:id="1355" w:author="SC" w:date="2021-03-18T10:00:00Z">
              <w:tcPr>
                <w:tcW w:w="1089" w:type="dxa"/>
                <w:gridSpan w:val="2"/>
              </w:tcPr>
            </w:tcPrChange>
          </w:tcPr>
          <w:p w14:paraId="2687E5E8" w14:textId="77777777" w:rsidR="0029104E" w:rsidRPr="00A068B0" w:rsidRDefault="0029104E" w:rsidP="00A068B0">
            <w:pPr>
              <w:spacing w:before="120" w:after="120"/>
              <w:rPr>
                <w:spacing w:val="0"/>
                <w:sz w:val="20"/>
              </w:rPr>
            </w:pPr>
            <w:r w:rsidRPr="00A068B0">
              <w:rPr>
                <w:spacing w:val="0"/>
                <w:sz w:val="20"/>
              </w:rPr>
              <w:t>29</w:t>
            </w:r>
          </w:p>
        </w:tc>
        <w:tc>
          <w:tcPr>
            <w:tcW w:w="1319" w:type="dxa"/>
            <w:gridSpan w:val="5"/>
            <w:tcPrChange w:id="1356" w:author="SC" w:date="2021-03-18T10:00:00Z">
              <w:tcPr>
                <w:tcW w:w="1669" w:type="dxa"/>
                <w:gridSpan w:val="9"/>
              </w:tcPr>
            </w:tcPrChange>
          </w:tcPr>
          <w:p w14:paraId="468BCBC0" w14:textId="77777777" w:rsidR="0029104E" w:rsidRPr="00A068B0" w:rsidRDefault="0029104E" w:rsidP="00A068B0">
            <w:pPr>
              <w:spacing w:before="120" w:after="120"/>
              <w:rPr>
                <w:spacing w:val="0"/>
                <w:sz w:val="20"/>
              </w:rPr>
            </w:pPr>
          </w:p>
        </w:tc>
        <w:tc>
          <w:tcPr>
            <w:tcW w:w="1508" w:type="dxa"/>
            <w:gridSpan w:val="4"/>
            <w:tcPrChange w:id="1357" w:author="SC" w:date="2021-03-18T10:00:00Z">
              <w:tcPr>
                <w:tcW w:w="840" w:type="dxa"/>
                <w:gridSpan w:val="4"/>
              </w:tcPr>
            </w:tcPrChange>
          </w:tcPr>
          <w:p w14:paraId="7C144FC0" w14:textId="77777777" w:rsidR="0029104E" w:rsidRPr="00A068B0" w:rsidRDefault="0029104E" w:rsidP="00A068B0">
            <w:pPr>
              <w:spacing w:before="120" w:after="120"/>
              <w:rPr>
                <w:spacing w:val="0"/>
                <w:sz w:val="20"/>
              </w:rPr>
            </w:pPr>
          </w:p>
        </w:tc>
        <w:tc>
          <w:tcPr>
            <w:tcW w:w="400" w:type="dxa"/>
            <w:gridSpan w:val="2"/>
            <w:tcPrChange w:id="1358" w:author="SC" w:date="2021-03-18T10:00:00Z">
              <w:tcPr>
                <w:tcW w:w="1514" w:type="dxa"/>
                <w:gridSpan w:val="7"/>
              </w:tcPr>
            </w:tcPrChange>
          </w:tcPr>
          <w:p w14:paraId="32447223" w14:textId="77777777" w:rsidR="0029104E" w:rsidRPr="00A068B0" w:rsidRDefault="0029104E" w:rsidP="00A068B0">
            <w:pPr>
              <w:spacing w:before="120" w:after="120"/>
              <w:rPr>
                <w:spacing w:val="0"/>
                <w:sz w:val="20"/>
              </w:rPr>
            </w:pPr>
          </w:p>
        </w:tc>
        <w:tc>
          <w:tcPr>
            <w:tcW w:w="758" w:type="dxa"/>
            <w:gridSpan w:val="2"/>
            <w:tcPrChange w:id="1359" w:author="SC" w:date="2021-03-18T10:00:00Z">
              <w:tcPr>
                <w:tcW w:w="948" w:type="dxa"/>
                <w:gridSpan w:val="4"/>
              </w:tcPr>
            </w:tcPrChange>
          </w:tcPr>
          <w:p w14:paraId="06DB6616" w14:textId="77777777" w:rsidR="0029104E" w:rsidRPr="00A068B0" w:rsidRDefault="0029104E" w:rsidP="00A068B0">
            <w:pPr>
              <w:spacing w:before="120" w:after="120"/>
              <w:rPr>
                <w:spacing w:val="0"/>
                <w:sz w:val="20"/>
              </w:rPr>
            </w:pPr>
          </w:p>
        </w:tc>
        <w:tc>
          <w:tcPr>
            <w:tcW w:w="814" w:type="dxa"/>
            <w:gridSpan w:val="2"/>
            <w:vAlign w:val="bottom"/>
            <w:tcPrChange w:id="1360" w:author="SC" w:date="2021-03-18T10:00:00Z">
              <w:tcPr>
                <w:tcW w:w="1008" w:type="dxa"/>
                <w:gridSpan w:val="4"/>
                <w:vAlign w:val="bottom"/>
              </w:tcPr>
            </w:tcPrChange>
          </w:tcPr>
          <w:p w14:paraId="29E80467" w14:textId="77777777" w:rsidR="0029104E" w:rsidRPr="00A068B0" w:rsidRDefault="0029104E" w:rsidP="007B6BC8">
            <w:pPr>
              <w:spacing w:before="120" w:after="120"/>
              <w:jc w:val="left"/>
              <w:rPr>
                <w:spacing w:val="0"/>
                <w:sz w:val="20"/>
              </w:rPr>
            </w:pPr>
            <w:r w:rsidRPr="00A068B0">
              <w:rPr>
                <w:spacing w:val="0"/>
                <w:sz w:val="20"/>
              </w:rPr>
              <w:t>0.078</w:t>
            </w:r>
          </w:p>
        </w:tc>
        <w:tc>
          <w:tcPr>
            <w:tcW w:w="3848" w:type="dxa"/>
            <w:gridSpan w:val="7"/>
            <w:tcPrChange w:id="1361" w:author="SC" w:date="2021-03-18T10:00:00Z">
              <w:tcPr>
                <w:tcW w:w="2425" w:type="dxa"/>
                <w:gridSpan w:val="6"/>
              </w:tcPr>
            </w:tcPrChange>
          </w:tcPr>
          <w:p w14:paraId="44FDB5EA" w14:textId="77777777" w:rsidR="0029104E" w:rsidRPr="00A068B0" w:rsidRDefault="0029104E" w:rsidP="00A068B0">
            <w:pPr>
              <w:spacing w:before="120" w:after="120"/>
              <w:rPr>
                <w:spacing w:val="0"/>
                <w:sz w:val="20"/>
              </w:rPr>
            </w:pPr>
            <w:r w:rsidRPr="00A068B0">
              <w:rPr>
                <w:spacing w:val="0"/>
                <w:sz w:val="20"/>
              </w:rPr>
              <w:t>0.117</w:t>
            </w:r>
          </w:p>
        </w:tc>
      </w:tr>
      <w:tr w:rsidR="0029104E" w:rsidRPr="003B2076" w14:paraId="1194A751" w14:textId="77777777" w:rsidTr="00624943">
        <w:trPr>
          <w:trPrChange w:id="1362" w:author="SC" w:date="2021-03-18T10:00:00Z">
            <w:trPr>
              <w:gridAfter w:val="0"/>
            </w:trPr>
          </w:trPrChange>
        </w:trPr>
        <w:tc>
          <w:tcPr>
            <w:tcW w:w="854" w:type="dxa"/>
            <w:tcPrChange w:id="1363" w:author="SC" w:date="2021-03-18T10:00:00Z">
              <w:tcPr>
                <w:tcW w:w="1089" w:type="dxa"/>
                <w:gridSpan w:val="2"/>
              </w:tcPr>
            </w:tcPrChange>
          </w:tcPr>
          <w:p w14:paraId="1D115669" w14:textId="77777777" w:rsidR="0029104E" w:rsidRPr="00A068B0" w:rsidRDefault="0029104E" w:rsidP="00A068B0">
            <w:pPr>
              <w:spacing w:before="120" w:after="120"/>
              <w:rPr>
                <w:spacing w:val="0"/>
                <w:sz w:val="20"/>
              </w:rPr>
            </w:pPr>
            <w:r w:rsidRPr="00A068B0">
              <w:rPr>
                <w:spacing w:val="0"/>
                <w:sz w:val="20"/>
              </w:rPr>
              <w:t>30</w:t>
            </w:r>
          </w:p>
        </w:tc>
        <w:tc>
          <w:tcPr>
            <w:tcW w:w="1319" w:type="dxa"/>
            <w:gridSpan w:val="5"/>
            <w:tcPrChange w:id="1364" w:author="SC" w:date="2021-03-18T10:00:00Z">
              <w:tcPr>
                <w:tcW w:w="1669" w:type="dxa"/>
                <w:gridSpan w:val="9"/>
              </w:tcPr>
            </w:tcPrChange>
          </w:tcPr>
          <w:p w14:paraId="3D2CCA05" w14:textId="77777777" w:rsidR="0029104E" w:rsidRPr="00A068B0" w:rsidRDefault="0029104E" w:rsidP="00A068B0">
            <w:pPr>
              <w:spacing w:before="120" w:after="120"/>
              <w:rPr>
                <w:spacing w:val="0"/>
                <w:sz w:val="20"/>
              </w:rPr>
            </w:pPr>
          </w:p>
        </w:tc>
        <w:tc>
          <w:tcPr>
            <w:tcW w:w="1508" w:type="dxa"/>
            <w:gridSpan w:val="4"/>
            <w:tcPrChange w:id="1365" w:author="SC" w:date="2021-03-18T10:00:00Z">
              <w:tcPr>
                <w:tcW w:w="840" w:type="dxa"/>
                <w:gridSpan w:val="4"/>
              </w:tcPr>
            </w:tcPrChange>
          </w:tcPr>
          <w:p w14:paraId="7A4EED6A" w14:textId="77777777" w:rsidR="0029104E" w:rsidRPr="00A068B0" w:rsidRDefault="0029104E" w:rsidP="00A068B0">
            <w:pPr>
              <w:spacing w:before="120" w:after="120"/>
              <w:rPr>
                <w:spacing w:val="0"/>
                <w:sz w:val="20"/>
              </w:rPr>
            </w:pPr>
          </w:p>
        </w:tc>
        <w:tc>
          <w:tcPr>
            <w:tcW w:w="400" w:type="dxa"/>
            <w:gridSpan w:val="2"/>
            <w:tcPrChange w:id="1366" w:author="SC" w:date="2021-03-18T10:00:00Z">
              <w:tcPr>
                <w:tcW w:w="1514" w:type="dxa"/>
                <w:gridSpan w:val="7"/>
              </w:tcPr>
            </w:tcPrChange>
          </w:tcPr>
          <w:p w14:paraId="40F70646" w14:textId="77777777" w:rsidR="0029104E" w:rsidRPr="00A068B0" w:rsidRDefault="0029104E" w:rsidP="00A068B0">
            <w:pPr>
              <w:spacing w:before="120" w:after="120"/>
              <w:rPr>
                <w:spacing w:val="0"/>
                <w:sz w:val="20"/>
              </w:rPr>
            </w:pPr>
          </w:p>
        </w:tc>
        <w:tc>
          <w:tcPr>
            <w:tcW w:w="758" w:type="dxa"/>
            <w:gridSpan w:val="2"/>
            <w:tcPrChange w:id="1367" w:author="SC" w:date="2021-03-18T10:00:00Z">
              <w:tcPr>
                <w:tcW w:w="948" w:type="dxa"/>
                <w:gridSpan w:val="4"/>
              </w:tcPr>
            </w:tcPrChange>
          </w:tcPr>
          <w:p w14:paraId="5FB8948D" w14:textId="77777777" w:rsidR="0029104E" w:rsidRPr="00A068B0" w:rsidRDefault="0029104E" w:rsidP="00A068B0">
            <w:pPr>
              <w:spacing w:before="120" w:after="120"/>
              <w:rPr>
                <w:spacing w:val="0"/>
                <w:sz w:val="20"/>
              </w:rPr>
            </w:pPr>
          </w:p>
        </w:tc>
        <w:tc>
          <w:tcPr>
            <w:tcW w:w="814" w:type="dxa"/>
            <w:gridSpan w:val="2"/>
            <w:vAlign w:val="bottom"/>
            <w:tcPrChange w:id="1368" w:author="SC" w:date="2021-03-18T10:00:00Z">
              <w:tcPr>
                <w:tcW w:w="1008" w:type="dxa"/>
                <w:gridSpan w:val="4"/>
                <w:vAlign w:val="bottom"/>
              </w:tcPr>
            </w:tcPrChange>
          </w:tcPr>
          <w:p w14:paraId="4727DF5B" w14:textId="77777777" w:rsidR="0029104E" w:rsidRPr="00A068B0" w:rsidRDefault="0029104E" w:rsidP="007B6BC8">
            <w:pPr>
              <w:spacing w:before="120" w:after="120"/>
              <w:jc w:val="left"/>
              <w:rPr>
                <w:spacing w:val="0"/>
                <w:sz w:val="20"/>
              </w:rPr>
            </w:pPr>
            <w:r w:rsidRPr="00A068B0">
              <w:rPr>
                <w:spacing w:val="0"/>
                <w:sz w:val="20"/>
              </w:rPr>
              <w:t>0.061</w:t>
            </w:r>
          </w:p>
        </w:tc>
        <w:tc>
          <w:tcPr>
            <w:tcW w:w="3848" w:type="dxa"/>
            <w:gridSpan w:val="7"/>
            <w:shd w:val="clear" w:color="auto" w:fill="B3B3B3"/>
            <w:tcPrChange w:id="1369" w:author="SC" w:date="2021-03-18T10:00:00Z">
              <w:tcPr>
                <w:tcW w:w="2425" w:type="dxa"/>
                <w:gridSpan w:val="6"/>
                <w:shd w:val="clear" w:color="auto" w:fill="B3B3B3"/>
              </w:tcPr>
            </w:tcPrChange>
          </w:tcPr>
          <w:p w14:paraId="5FB082BE" w14:textId="77777777" w:rsidR="0029104E" w:rsidRPr="00A068B0" w:rsidRDefault="0029104E" w:rsidP="00A068B0">
            <w:pPr>
              <w:spacing w:before="120" w:after="120"/>
              <w:rPr>
                <w:spacing w:val="0"/>
                <w:sz w:val="20"/>
              </w:rPr>
            </w:pPr>
          </w:p>
        </w:tc>
      </w:tr>
      <w:tr w:rsidR="0029104E" w:rsidRPr="003B2076" w14:paraId="274571CA" w14:textId="77777777" w:rsidTr="00624943">
        <w:trPr>
          <w:trPrChange w:id="1370" w:author="SC" w:date="2021-03-18T10:00:00Z">
            <w:trPr>
              <w:gridAfter w:val="0"/>
            </w:trPr>
          </w:trPrChange>
        </w:trPr>
        <w:tc>
          <w:tcPr>
            <w:tcW w:w="854" w:type="dxa"/>
            <w:tcPrChange w:id="1371" w:author="SC" w:date="2021-03-18T10:00:00Z">
              <w:tcPr>
                <w:tcW w:w="1089" w:type="dxa"/>
                <w:gridSpan w:val="2"/>
              </w:tcPr>
            </w:tcPrChange>
          </w:tcPr>
          <w:p w14:paraId="0EE37E4F" w14:textId="77777777" w:rsidR="0029104E" w:rsidRPr="00A068B0" w:rsidRDefault="0029104E" w:rsidP="00A068B0">
            <w:pPr>
              <w:spacing w:before="120" w:after="120"/>
              <w:rPr>
                <w:spacing w:val="0"/>
                <w:sz w:val="20"/>
              </w:rPr>
            </w:pPr>
            <w:r w:rsidRPr="00A068B0">
              <w:rPr>
                <w:spacing w:val="0"/>
                <w:sz w:val="20"/>
              </w:rPr>
              <w:t>31</w:t>
            </w:r>
          </w:p>
        </w:tc>
        <w:tc>
          <w:tcPr>
            <w:tcW w:w="1319" w:type="dxa"/>
            <w:gridSpan w:val="5"/>
            <w:tcPrChange w:id="1372" w:author="SC" w:date="2021-03-18T10:00:00Z">
              <w:tcPr>
                <w:tcW w:w="1669" w:type="dxa"/>
                <w:gridSpan w:val="9"/>
              </w:tcPr>
            </w:tcPrChange>
          </w:tcPr>
          <w:p w14:paraId="487152CC" w14:textId="77777777" w:rsidR="0029104E" w:rsidRPr="00A068B0" w:rsidRDefault="0029104E" w:rsidP="00A068B0">
            <w:pPr>
              <w:spacing w:before="120" w:after="120"/>
              <w:rPr>
                <w:spacing w:val="0"/>
                <w:sz w:val="20"/>
              </w:rPr>
            </w:pPr>
          </w:p>
        </w:tc>
        <w:tc>
          <w:tcPr>
            <w:tcW w:w="1508" w:type="dxa"/>
            <w:gridSpan w:val="4"/>
            <w:tcPrChange w:id="1373" w:author="SC" w:date="2021-03-18T10:00:00Z">
              <w:tcPr>
                <w:tcW w:w="840" w:type="dxa"/>
                <w:gridSpan w:val="4"/>
              </w:tcPr>
            </w:tcPrChange>
          </w:tcPr>
          <w:p w14:paraId="3E823B7E" w14:textId="77777777" w:rsidR="0029104E" w:rsidRPr="00A068B0" w:rsidRDefault="0029104E" w:rsidP="00A068B0">
            <w:pPr>
              <w:spacing w:before="120" w:after="120"/>
              <w:rPr>
                <w:spacing w:val="0"/>
                <w:sz w:val="20"/>
              </w:rPr>
            </w:pPr>
          </w:p>
        </w:tc>
        <w:tc>
          <w:tcPr>
            <w:tcW w:w="400" w:type="dxa"/>
            <w:gridSpan w:val="2"/>
            <w:tcPrChange w:id="1374" w:author="SC" w:date="2021-03-18T10:00:00Z">
              <w:tcPr>
                <w:tcW w:w="1514" w:type="dxa"/>
                <w:gridSpan w:val="7"/>
              </w:tcPr>
            </w:tcPrChange>
          </w:tcPr>
          <w:p w14:paraId="25313362" w14:textId="77777777" w:rsidR="0029104E" w:rsidRPr="00A068B0" w:rsidRDefault="0029104E" w:rsidP="00A068B0">
            <w:pPr>
              <w:spacing w:before="120" w:after="120"/>
              <w:rPr>
                <w:spacing w:val="0"/>
                <w:sz w:val="20"/>
              </w:rPr>
            </w:pPr>
          </w:p>
        </w:tc>
        <w:tc>
          <w:tcPr>
            <w:tcW w:w="758" w:type="dxa"/>
            <w:gridSpan w:val="2"/>
            <w:tcPrChange w:id="1375" w:author="SC" w:date="2021-03-18T10:00:00Z">
              <w:tcPr>
                <w:tcW w:w="948" w:type="dxa"/>
                <w:gridSpan w:val="4"/>
              </w:tcPr>
            </w:tcPrChange>
          </w:tcPr>
          <w:p w14:paraId="6B8CEB93" w14:textId="77777777" w:rsidR="0029104E" w:rsidRPr="00A068B0" w:rsidRDefault="0029104E" w:rsidP="00A068B0">
            <w:pPr>
              <w:spacing w:before="120" w:after="120"/>
              <w:rPr>
                <w:spacing w:val="0"/>
                <w:sz w:val="20"/>
              </w:rPr>
            </w:pPr>
          </w:p>
        </w:tc>
        <w:tc>
          <w:tcPr>
            <w:tcW w:w="814" w:type="dxa"/>
            <w:gridSpan w:val="2"/>
            <w:vAlign w:val="bottom"/>
            <w:tcPrChange w:id="1376" w:author="SC" w:date="2021-03-18T10:00:00Z">
              <w:tcPr>
                <w:tcW w:w="1008" w:type="dxa"/>
                <w:gridSpan w:val="4"/>
                <w:vAlign w:val="bottom"/>
              </w:tcPr>
            </w:tcPrChange>
          </w:tcPr>
          <w:p w14:paraId="1836505B" w14:textId="77777777" w:rsidR="0029104E" w:rsidRPr="00A068B0" w:rsidRDefault="0029104E" w:rsidP="007B6BC8">
            <w:pPr>
              <w:spacing w:before="120" w:after="120"/>
              <w:jc w:val="left"/>
              <w:rPr>
                <w:spacing w:val="0"/>
                <w:sz w:val="20"/>
              </w:rPr>
            </w:pPr>
            <w:r w:rsidRPr="00A068B0">
              <w:rPr>
                <w:spacing w:val="0"/>
                <w:sz w:val="20"/>
              </w:rPr>
              <w:t>0.073</w:t>
            </w:r>
          </w:p>
        </w:tc>
        <w:tc>
          <w:tcPr>
            <w:tcW w:w="3848" w:type="dxa"/>
            <w:gridSpan w:val="7"/>
            <w:tcPrChange w:id="1377" w:author="SC" w:date="2021-03-18T10:00:00Z">
              <w:tcPr>
                <w:tcW w:w="2425" w:type="dxa"/>
                <w:gridSpan w:val="6"/>
              </w:tcPr>
            </w:tcPrChange>
          </w:tcPr>
          <w:p w14:paraId="76B56089" w14:textId="77777777" w:rsidR="0029104E" w:rsidRPr="00A068B0" w:rsidRDefault="0029104E" w:rsidP="00A068B0">
            <w:pPr>
              <w:spacing w:before="120" w:after="120"/>
              <w:rPr>
                <w:spacing w:val="0"/>
                <w:sz w:val="20"/>
              </w:rPr>
            </w:pPr>
            <w:r w:rsidRPr="00A068B0">
              <w:rPr>
                <w:spacing w:val="0"/>
                <w:sz w:val="20"/>
              </w:rPr>
              <w:t>0.109</w:t>
            </w:r>
          </w:p>
        </w:tc>
      </w:tr>
      <w:tr w:rsidR="0029104E" w:rsidRPr="003B2076" w14:paraId="0AA53163" w14:textId="77777777" w:rsidTr="00624943">
        <w:trPr>
          <w:trPrChange w:id="1378" w:author="SC" w:date="2021-03-18T10:00:00Z">
            <w:trPr>
              <w:gridAfter w:val="0"/>
            </w:trPr>
          </w:trPrChange>
        </w:trPr>
        <w:tc>
          <w:tcPr>
            <w:tcW w:w="854" w:type="dxa"/>
            <w:tcPrChange w:id="1379" w:author="SC" w:date="2021-03-18T10:00:00Z">
              <w:tcPr>
                <w:tcW w:w="1089" w:type="dxa"/>
                <w:gridSpan w:val="2"/>
              </w:tcPr>
            </w:tcPrChange>
          </w:tcPr>
          <w:p w14:paraId="2E2B1C57" w14:textId="77777777" w:rsidR="0029104E" w:rsidRPr="00A068B0" w:rsidRDefault="0029104E" w:rsidP="00A068B0">
            <w:pPr>
              <w:spacing w:before="120" w:after="120"/>
              <w:rPr>
                <w:spacing w:val="0"/>
                <w:sz w:val="20"/>
              </w:rPr>
            </w:pPr>
            <w:r w:rsidRPr="00A068B0">
              <w:rPr>
                <w:spacing w:val="0"/>
                <w:sz w:val="20"/>
              </w:rPr>
              <w:t>32</w:t>
            </w:r>
          </w:p>
        </w:tc>
        <w:tc>
          <w:tcPr>
            <w:tcW w:w="1319" w:type="dxa"/>
            <w:gridSpan w:val="5"/>
            <w:tcPrChange w:id="1380" w:author="SC" w:date="2021-03-18T10:00:00Z">
              <w:tcPr>
                <w:tcW w:w="1669" w:type="dxa"/>
                <w:gridSpan w:val="9"/>
              </w:tcPr>
            </w:tcPrChange>
          </w:tcPr>
          <w:p w14:paraId="46EAF3CC" w14:textId="77777777" w:rsidR="0029104E" w:rsidRPr="00A068B0" w:rsidRDefault="0029104E" w:rsidP="00A068B0">
            <w:pPr>
              <w:spacing w:before="120" w:after="120"/>
              <w:rPr>
                <w:spacing w:val="0"/>
                <w:sz w:val="20"/>
              </w:rPr>
            </w:pPr>
          </w:p>
        </w:tc>
        <w:tc>
          <w:tcPr>
            <w:tcW w:w="1508" w:type="dxa"/>
            <w:gridSpan w:val="4"/>
            <w:tcPrChange w:id="1381" w:author="SC" w:date="2021-03-18T10:00:00Z">
              <w:tcPr>
                <w:tcW w:w="840" w:type="dxa"/>
                <w:gridSpan w:val="4"/>
              </w:tcPr>
            </w:tcPrChange>
          </w:tcPr>
          <w:p w14:paraId="3E97A9CF" w14:textId="77777777" w:rsidR="0029104E" w:rsidRPr="00A068B0" w:rsidRDefault="0029104E" w:rsidP="00A068B0">
            <w:pPr>
              <w:spacing w:before="120" w:after="120"/>
              <w:rPr>
                <w:spacing w:val="0"/>
                <w:sz w:val="20"/>
              </w:rPr>
            </w:pPr>
          </w:p>
        </w:tc>
        <w:tc>
          <w:tcPr>
            <w:tcW w:w="400" w:type="dxa"/>
            <w:gridSpan w:val="2"/>
            <w:tcPrChange w:id="1382" w:author="SC" w:date="2021-03-18T10:00:00Z">
              <w:tcPr>
                <w:tcW w:w="1514" w:type="dxa"/>
                <w:gridSpan w:val="7"/>
              </w:tcPr>
            </w:tcPrChange>
          </w:tcPr>
          <w:p w14:paraId="5B5A35BA" w14:textId="77777777" w:rsidR="0029104E" w:rsidRPr="00A068B0" w:rsidRDefault="0029104E" w:rsidP="00A068B0">
            <w:pPr>
              <w:spacing w:before="120" w:after="120"/>
              <w:rPr>
                <w:spacing w:val="0"/>
                <w:sz w:val="20"/>
              </w:rPr>
            </w:pPr>
          </w:p>
        </w:tc>
        <w:tc>
          <w:tcPr>
            <w:tcW w:w="758" w:type="dxa"/>
            <w:gridSpan w:val="2"/>
            <w:tcPrChange w:id="1383" w:author="SC" w:date="2021-03-18T10:00:00Z">
              <w:tcPr>
                <w:tcW w:w="948" w:type="dxa"/>
                <w:gridSpan w:val="4"/>
              </w:tcPr>
            </w:tcPrChange>
          </w:tcPr>
          <w:p w14:paraId="2ECBFE02" w14:textId="77777777" w:rsidR="0029104E" w:rsidRPr="00A068B0" w:rsidRDefault="0029104E" w:rsidP="00A068B0">
            <w:pPr>
              <w:spacing w:before="120" w:after="120"/>
              <w:rPr>
                <w:spacing w:val="0"/>
                <w:sz w:val="20"/>
              </w:rPr>
            </w:pPr>
          </w:p>
        </w:tc>
        <w:tc>
          <w:tcPr>
            <w:tcW w:w="814" w:type="dxa"/>
            <w:gridSpan w:val="2"/>
            <w:vAlign w:val="bottom"/>
            <w:tcPrChange w:id="1384" w:author="SC" w:date="2021-03-18T10:00:00Z">
              <w:tcPr>
                <w:tcW w:w="1008" w:type="dxa"/>
                <w:gridSpan w:val="4"/>
                <w:vAlign w:val="bottom"/>
              </w:tcPr>
            </w:tcPrChange>
          </w:tcPr>
          <w:p w14:paraId="62DC599B" w14:textId="77777777" w:rsidR="0029104E" w:rsidRPr="00A068B0" w:rsidRDefault="0029104E" w:rsidP="007B6BC8">
            <w:pPr>
              <w:spacing w:before="120" w:after="120"/>
              <w:jc w:val="left"/>
              <w:rPr>
                <w:spacing w:val="0"/>
                <w:sz w:val="20"/>
              </w:rPr>
            </w:pPr>
            <w:r w:rsidRPr="00A068B0">
              <w:rPr>
                <w:spacing w:val="0"/>
                <w:sz w:val="20"/>
              </w:rPr>
              <w:t>0.058</w:t>
            </w:r>
          </w:p>
        </w:tc>
        <w:tc>
          <w:tcPr>
            <w:tcW w:w="3848" w:type="dxa"/>
            <w:gridSpan w:val="7"/>
            <w:shd w:val="clear" w:color="auto" w:fill="B3B3B3"/>
            <w:tcPrChange w:id="1385" w:author="SC" w:date="2021-03-18T10:00:00Z">
              <w:tcPr>
                <w:tcW w:w="2425" w:type="dxa"/>
                <w:gridSpan w:val="6"/>
                <w:shd w:val="clear" w:color="auto" w:fill="B3B3B3"/>
              </w:tcPr>
            </w:tcPrChange>
          </w:tcPr>
          <w:p w14:paraId="3A668911" w14:textId="77777777" w:rsidR="0029104E" w:rsidRPr="00A068B0" w:rsidRDefault="0029104E" w:rsidP="00A068B0">
            <w:pPr>
              <w:spacing w:before="120" w:after="120"/>
              <w:rPr>
                <w:spacing w:val="0"/>
                <w:sz w:val="20"/>
              </w:rPr>
            </w:pPr>
          </w:p>
        </w:tc>
      </w:tr>
      <w:tr w:rsidR="0029104E" w:rsidRPr="003B2076" w14:paraId="1ADFDBF1" w14:textId="77777777" w:rsidTr="00624943">
        <w:trPr>
          <w:trPrChange w:id="1386" w:author="SC" w:date="2021-03-18T10:00:00Z">
            <w:trPr>
              <w:gridAfter w:val="0"/>
            </w:trPr>
          </w:trPrChange>
        </w:trPr>
        <w:tc>
          <w:tcPr>
            <w:tcW w:w="854" w:type="dxa"/>
            <w:tcPrChange w:id="1387" w:author="SC" w:date="2021-03-18T10:00:00Z">
              <w:tcPr>
                <w:tcW w:w="1089" w:type="dxa"/>
                <w:gridSpan w:val="2"/>
              </w:tcPr>
            </w:tcPrChange>
          </w:tcPr>
          <w:p w14:paraId="7E645F21" w14:textId="77777777" w:rsidR="0029104E" w:rsidRPr="00A068B0" w:rsidRDefault="0029104E" w:rsidP="00A068B0">
            <w:pPr>
              <w:spacing w:before="120" w:after="120"/>
              <w:rPr>
                <w:spacing w:val="0"/>
                <w:sz w:val="20"/>
              </w:rPr>
            </w:pPr>
            <w:r w:rsidRPr="00A068B0">
              <w:rPr>
                <w:spacing w:val="0"/>
                <w:sz w:val="20"/>
              </w:rPr>
              <w:t>33</w:t>
            </w:r>
          </w:p>
        </w:tc>
        <w:tc>
          <w:tcPr>
            <w:tcW w:w="1319" w:type="dxa"/>
            <w:gridSpan w:val="5"/>
            <w:tcPrChange w:id="1388" w:author="SC" w:date="2021-03-18T10:00:00Z">
              <w:tcPr>
                <w:tcW w:w="1669" w:type="dxa"/>
                <w:gridSpan w:val="9"/>
              </w:tcPr>
            </w:tcPrChange>
          </w:tcPr>
          <w:p w14:paraId="6BA26FB8" w14:textId="77777777" w:rsidR="0029104E" w:rsidRPr="00A068B0" w:rsidRDefault="0029104E" w:rsidP="00A068B0">
            <w:pPr>
              <w:spacing w:before="120" w:after="120"/>
              <w:rPr>
                <w:spacing w:val="0"/>
                <w:sz w:val="20"/>
              </w:rPr>
            </w:pPr>
          </w:p>
        </w:tc>
        <w:tc>
          <w:tcPr>
            <w:tcW w:w="1508" w:type="dxa"/>
            <w:gridSpan w:val="4"/>
            <w:tcPrChange w:id="1389" w:author="SC" w:date="2021-03-18T10:00:00Z">
              <w:tcPr>
                <w:tcW w:w="840" w:type="dxa"/>
                <w:gridSpan w:val="4"/>
              </w:tcPr>
            </w:tcPrChange>
          </w:tcPr>
          <w:p w14:paraId="51A4D410" w14:textId="77777777" w:rsidR="0029104E" w:rsidRPr="00A068B0" w:rsidRDefault="0029104E" w:rsidP="00A068B0">
            <w:pPr>
              <w:spacing w:before="120" w:after="120"/>
              <w:rPr>
                <w:spacing w:val="0"/>
                <w:sz w:val="20"/>
              </w:rPr>
            </w:pPr>
          </w:p>
        </w:tc>
        <w:tc>
          <w:tcPr>
            <w:tcW w:w="400" w:type="dxa"/>
            <w:gridSpan w:val="2"/>
            <w:tcPrChange w:id="1390" w:author="SC" w:date="2021-03-18T10:00:00Z">
              <w:tcPr>
                <w:tcW w:w="1514" w:type="dxa"/>
                <w:gridSpan w:val="7"/>
              </w:tcPr>
            </w:tcPrChange>
          </w:tcPr>
          <w:p w14:paraId="3B684B25" w14:textId="77777777" w:rsidR="0029104E" w:rsidRPr="00A068B0" w:rsidRDefault="0029104E" w:rsidP="00A068B0">
            <w:pPr>
              <w:spacing w:before="120" w:after="120"/>
              <w:rPr>
                <w:spacing w:val="0"/>
                <w:sz w:val="20"/>
              </w:rPr>
            </w:pPr>
          </w:p>
        </w:tc>
        <w:tc>
          <w:tcPr>
            <w:tcW w:w="758" w:type="dxa"/>
            <w:gridSpan w:val="2"/>
            <w:tcPrChange w:id="1391" w:author="SC" w:date="2021-03-18T10:00:00Z">
              <w:tcPr>
                <w:tcW w:w="948" w:type="dxa"/>
                <w:gridSpan w:val="4"/>
              </w:tcPr>
            </w:tcPrChange>
          </w:tcPr>
          <w:p w14:paraId="2B17A269" w14:textId="77777777" w:rsidR="0029104E" w:rsidRPr="00A068B0" w:rsidRDefault="0029104E" w:rsidP="00A068B0">
            <w:pPr>
              <w:spacing w:before="120" w:after="120"/>
              <w:rPr>
                <w:spacing w:val="0"/>
                <w:sz w:val="20"/>
              </w:rPr>
            </w:pPr>
          </w:p>
        </w:tc>
        <w:tc>
          <w:tcPr>
            <w:tcW w:w="814" w:type="dxa"/>
            <w:gridSpan w:val="2"/>
            <w:vAlign w:val="bottom"/>
            <w:tcPrChange w:id="1392" w:author="SC" w:date="2021-03-18T10:00:00Z">
              <w:tcPr>
                <w:tcW w:w="1008" w:type="dxa"/>
                <w:gridSpan w:val="4"/>
                <w:vAlign w:val="bottom"/>
              </w:tcPr>
            </w:tcPrChange>
          </w:tcPr>
          <w:p w14:paraId="44BE5310" w14:textId="77777777" w:rsidR="0029104E" w:rsidRPr="00A068B0" w:rsidRDefault="0029104E" w:rsidP="007B6BC8">
            <w:pPr>
              <w:spacing w:before="120" w:after="120"/>
              <w:jc w:val="left"/>
              <w:rPr>
                <w:spacing w:val="0"/>
                <w:sz w:val="20"/>
              </w:rPr>
            </w:pPr>
            <w:r w:rsidRPr="00A068B0">
              <w:rPr>
                <w:spacing w:val="0"/>
                <w:sz w:val="20"/>
              </w:rPr>
              <w:t>0.068</w:t>
            </w:r>
          </w:p>
        </w:tc>
        <w:tc>
          <w:tcPr>
            <w:tcW w:w="3848" w:type="dxa"/>
            <w:gridSpan w:val="7"/>
            <w:tcPrChange w:id="1393" w:author="SC" w:date="2021-03-18T10:00:00Z">
              <w:tcPr>
                <w:tcW w:w="2425" w:type="dxa"/>
                <w:gridSpan w:val="6"/>
              </w:tcPr>
            </w:tcPrChange>
          </w:tcPr>
          <w:p w14:paraId="54855A23" w14:textId="77777777" w:rsidR="0029104E" w:rsidRPr="00A068B0" w:rsidRDefault="0029104E" w:rsidP="00A068B0">
            <w:pPr>
              <w:spacing w:before="120" w:after="120"/>
              <w:rPr>
                <w:spacing w:val="0"/>
                <w:sz w:val="20"/>
              </w:rPr>
            </w:pPr>
            <w:r w:rsidRPr="00A068B0">
              <w:rPr>
                <w:spacing w:val="0"/>
                <w:sz w:val="20"/>
              </w:rPr>
              <w:t>0.102</w:t>
            </w:r>
          </w:p>
        </w:tc>
      </w:tr>
      <w:tr w:rsidR="0029104E" w:rsidRPr="003B2076" w14:paraId="594218B2" w14:textId="77777777" w:rsidTr="00624943">
        <w:trPr>
          <w:trPrChange w:id="1394" w:author="SC" w:date="2021-03-18T10:00:00Z">
            <w:trPr>
              <w:gridAfter w:val="0"/>
            </w:trPr>
          </w:trPrChange>
        </w:trPr>
        <w:tc>
          <w:tcPr>
            <w:tcW w:w="854" w:type="dxa"/>
            <w:tcPrChange w:id="1395" w:author="SC" w:date="2021-03-18T10:00:00Z">
              <w:tcPr>
                <w:tcW w:w="1089" w:type="dxa"/>
                <w:gridSpan w:val="2"/>
              </w:tcPr>
            </w:tcPrChange>
          </w:tcPr>
          <w:p w14:paraId="19055D42" w14:textId="77777777" w:rsidR="0029104E" w:rsidRPr="00A068B0" w:rsidRDefault="0029104E" w:rsidP="00A068B0">
            <w:pPr>
              <w:spacing w:before="120" w:after="120"/>
              <w:rPr>
                <w:spacing w:val="0"/>
                <w:sz w:val="20"/>
              </w:rPr>
            </w:pPr>
            <w:r w:rsidRPr="00A068B0">
              <w:rPr>
                <w:spacing w:val="0"/>
                <w:sz w:val="20"/>
              </w:rPr>
              <w:t>34</w:t>
            </w:r>
          </w:p>
        </w:tc>
        <w:tc>
          <w:tcPr>
            <w:tcW w:w="1319" w:type="dxa"/>
            <w:gridSpan w:val="5"/>
            <w:tcPrChange w:id="1396" w:author="SC" w:date="2021-03-18T10:00:00Z">
              <w:tcPr>
                <w:tcW w:w="1669" w:type="dxa"/>
                <w:gridSpan w:val="9"/>
              </w:tcPr>
            </w:tcPrChange>
          </w:tcPr>
          <w:p w14:paraId="7DD762FF" w14:textId="77777777" w:rsidR="0029104E" w:rsidRPr="00A068B0" w:rsidRDefault="0029104E" w:rsidP="00A068B0">
            <w:pPr>
              <w:spacing w:before="120" w:after="120"/>
              <w:rPr>
                <w:spacing w:val="0"/>
                <w:sz w:val="20"/>
              </w:rPr>
            </w:pPr>
          </w:p>
        </w:tc>
        <w:tc>
          <w:tcPr>
            <w:tcW w:w="1508" w:type="dxa"/>
            <w:gridSpan w:val="4"/>
            <w:tcPrChange w:id="1397" w:author="SC" w:date="2021-03-18T10:00:00Z">
              <w:tcPr>
                <w:tcW w:w="840" w:type="dxa"/>
                <w:gridSpan w:val="4"/>
              </w:tcPr>
            </w:tcPrChange>
          </w:tcPr>
          <w:p w14:paraId="4AFDCF6A" w14:textId="77777777" w:rsidR="0029104E" w:rsidRPr="00A068B0" w:rsidRDefault="0029104E" w:rsidP="00A068B0">
            <w:pPr>
              <w:spacing w:before="120" w:after="120"/>
              <w:rPr>
                <w:spacing w:val="0"/>
                <w:sz w:val="20"/>
              </w:rPr>
            </w:pPr>
          </w:p>
        </w:tc>
        <w:tc>
          <w:tcPr>
            <w:tcW w:w="400" w:type="dxa"/>
            <w:gridSpan w:val="2"/>
            <w:tcPrChange w:id="1398" w:author="SC" w:date="2021-03-18T10:00:00Z">
              <w:tcPr>
                <w:tcW w:w="1514" w:type="dxa"/>
                <w:gridSpan w:val="7"/>
              </w:tcPr>
            </w:tcPrChange>
          </w:tcPr>
          <w:p w14:paraId="060AFC3D" w14:textId="77777777" w:rsidR="0029104E" w:rsidRPr="00A068B0" w:rsidRDefault="0029104E" w:rsidP="00A068B0">
            <w:pPr>
              <w:spacing w:before="120" w:after="120"/>
              <w:rPr>
                <w:spacing w:val="0"/>
                <w:sz w:val="20"/>
              </w:rPr>
            </w:pPr>
          </w:p>
        </w:tc>
        <w:tc>
          <w:tcPr>
            <w:tcW w:w="758" w:type="dxa"/>
            <w:gridSpan w:val="2"/>
            <w:tcPrChange w:id="1399" w:author="SC" w:date="2021-03-18T10:00:00Z">
              <w:tcPr>
                <w:tcW w:w="948" w:type="dxa"/>
                <w:gridSpan w:val="4"/>
              </w:tcPr>
            </w:tcPrChange>
          </w:tcPr>
          <w:p w14:paraId="6E7B64C2" w14:textId="77777777" w:rsidR="0029104E" w:rsidRPr="00A068B0" w:rsidRDefault="0029104E" w:rsidP="00A068B0">
            <w:pPr>
              <w:spacing w:before="120" w:after="120"/>
              <w:rPr>
                <w:spacing w:val="0"/>
                <w:sz w:val="20"/>
              </w:rPr>
            </w:pPr>
          </w:p>
        </w:tc>
        <w:tc>
          <w:tcPr>
            <w:tcW w:w="814" w:type="dxa"/>
            <w:gridSpan w:val="2"/>
            <w:vAlign w:val="bottom"/>
            <w:tcPrChange w:id="1400" w:author="SC" w:date="2021-03-18T10:00:00Z">
              <w:tcPr>
                <w:tcW w:w="1008" w:type="dxa"/>
                <w:gridSpan w:val="4"/>
                <w:vAlign w:val="bottom"/>
              </w:tcPr>
            </w:tcPrChange>
          </w:tcPr>
          <w:p w14:paraId="0ED553F3" w14:textId="77777777" w:rsidR="0029104E" w:rsidRPr="00A068B0" w:rsidRDefault="0029104E" w:rsidP="007B6BC8">
            <w:pPr>
              <w:spacing w:before="120" w:after="120"/>
              <w:jc w:val="left"/>
              <w:rPr>
                <w:spacing w:val="0"/>
                <w:sz w:val="20"/>
              </w:rPr>
            </w:pPr>
            <w:r w:rsidRPr="00A068B0">
              <w:rPr>
                <w:spacing w:val="0"/>
                <w:sz w:val="20"/>
              </w:rPr>
              <w:t>0.054</w:t>
            </w:r>
          </w:p>
        </w:tc>
        <w:tc>
          <w:tcPr>
            <w:tcW w:w="3848" w:type="dxa"/>
            <w:gridSpan w:val="7"/>
            <w:shd w:val="clear" w:color="auto" w:fill="B3B3B3"/>
            <w:tcPrChange w:id="1401" w:author="SC" w:date="2021-03-18T10:00:00Z">
              <w:tcPr>
                <w:tcW w:w="2425" w:type="dxa"/>
                <w:gridSpan w:val="6"/>
                <w:shd w:val="clear" w:color="auto" w:fill="B3B3B3"/>
              </w:tcPr>
            </w:tcPrChange>
          </w:tcPr>
          <w:p w14:paraId="2902534A" w14:textId="77777777" w:rsidR="0029104E" w:rsidRPr="00A068B0" w:rsidRDefault="0029104E" w:rsidP="00A068B0">
            <w:pPr>
              <w:spacing w:before="120" w:after="120"/>
              <w:rPr>
                <w:spacing w:val="0"/>
                <w:sz w:val="20"/>
              </w:rPr>
            </w:pPr>
          </w:p>
        </w:tc>
      </w:tr>
      <w:tr w:rsidR="0029104E" w:rsidRPr="003B2076" w14:paraId="37A87325" w14:textId="77777777" w:rsidTr="00624943">
        <w:trPr>
          <w:trPrChange w:id="1402" w:author="SC" w:date="2021-03-18T10:00:00Z">
            <w:trPr>
              <w:gridAfter w:val="0"/>
            </w:trPr>
          </w:trPrChange>
        </w:trPr>
        <w:tc>
          <w:tcPr>
            <w:tcW w:w="854" w:type="dxa"/>
            <w:tcPrChange w:id="1403" w:author="SC" w:date="2021-03-18T10:00:00Z">
              <w:tcPr>
                <w:tcW w:w="1089" w:type="dxa"/>
                <w:gridSpan w:val="2"/>
              </w:tcPr>
            </w:tcPrChange>
          </w:tcPr>
          <w:p w14:paraId="57BA4432" w14:textId="77777777" w:rsidR="0029104E" w:rsidRPr="00A068B0" w:rsidRDefault="0029104E" w:rsidP="00A068B0">
            <w:pPr>
              <w:spacing w:before="120" w:after="120"/>
              <w:rPr>
                <w:spacing w:val="0"/>
                <w:sz w:val="20"/>
              </w:rPr>
            </w:pPr>
            <w:r w:rsidRPr="00A068B0">
              <w:rPr>
                <w:spacing w:val="0"/>
                <w:sz w:val="20"/>
              </w:rPr>
              <w:t>35</w:t>
            </w:r>
          </w:p>
        </w:tc>
        <w:tc>
          <w:tcPr>
            <w:tcW w:w="1319" w:type="dxa"/>
            <w:gridSpan w:val="5"/>
            <w:tcPrChange w:id="1404" w:author="SC" w:date="2021-03-18T10:00:00Z">
              <w:tcPr>
                <w:tcW w:w="1669" w:type="dxa"/>
                <w:gridSpan w:val="9"/>
              </w:tcPr>
            </w:tcPrChange>
          </w:tcPr>
          <w:p w14:paraId="1FD722B5" w14:textId="77777777" w:rsidR="0029104E" w:rsidRPr="00A068B0" w:rsidRDefault="0029104E" w:rsidP="00A068B0">
            <w:pPr>
              <w:spacing w:before="120" w:after="120"/>
              <w:rPr>
                <w:spacing w:val="0"/>
                <w:sz w:val="20"/>
              </w:rPr>
            </w:pPr>
          </w:p>
        </w:tc>
        <w:tc>
          <w:tcPr>
            <w:tcW w:w="1508" w:type="dxa"/>
            <w:gridSpan w:val="4"/>
            <w:tcPrChange w:id="1405" w:author="SC" w:date="2021-03-18T10:00:00Z">
              <w:tcPr>
                <w:tcW w:w="840" w:type="dxa"/>
                <w:gridSpan w:val="4"/>
              </w:tcPr>
            </w:tcPrChange>
          </w:tcPr>
          <w:p w14:paraId="1B5B4CDA" w14:textId="77777777" w:rsidR="0029104E" w:rsidRPr="00A068B0" w:rsidRDefault="0029104E" w:rsidP="00A068B0">
            <w:pPr>
              <w:spacing w:before="120" w:after="120"/>
              <w:rPr>
                <w:spacing w:val="0"/>
                <w:sz w:val="20"/>
              </w:rPr>
            </w:pPr>
          </w:p>
        </w:tc>
        <w:tc>
          <w:tcPr>
            <w:tcW w:w="400" w:type="dxa"/>
            <w:gridSpan w:val="2"/>
            <w:tcPrChange w:id="1406" w:author="SC" w:date="2021-03-18T10:00:00Z">
              <w:tcPr>
                <w:tcW w:w="1514" w:type="dxa"/>
                <w:gridSpan w:val="7"/>
              </w:tcPr>
            </w:tcPrChange>
          </w:tcPr>
          <w:p w14:paraId="18A00B88" w14:textId="77777777" w:rsidR="0029104E" w:rsidRPr="00A068B0" w:rsidRDefault="0029104E" w:rsidP="00A068B0">
            <w:pPr>
              <w:spacing w:before="120" w:after="120"/>
              <w:rPr>
                <w:spacing w:val="0"/>
                <w:sz w:val="20"/>
              </w:rPr>
            </w:pPr>
          </w:p>
        </w:tc>
        <w:tc>
          <w:tcPr>
            <w:tcW w:w="758" w:type="dxa"/>
            <w:gridSpan w:val="2"/>
            <w:tcPrChange w:id="1407" w:author="SC" w:date="2021-03-18T10:00:00Z">
              <w:tcPr>
                <w:tcW w:w="948" w:type="dxa"/>
                <w:gridSpan w:val="4"/>
              </w:tcPr>
            </w:tcPrChange>
          </w:tcPr>
          <w:p w14:paraId="4EE72D0F" w14:textId="77777777" w:rsidR="0029104E" w:rsidRPr="00A068B0" w:rsidRDefault="0029104E" w:rsidP="00A068B0">
            <w:pPr>
              <w:spacing w:before="120" w:after="120"/>
              <w:rPr>
                <w:spacing w:val="0"/>
                <w:sz w:val="20"/>
              </w:rPr>
            </w:pPr>
          </w:p>
        </w:tc>
        <w:tc>
          <w:tcPr>
            <w:tcW w:w="814" w:type="dxa"/>
            <w:gridSpan w:val="2"/>
            <w:vAlign w:val="bottom"/>
            <w:tcPrChange w:id="1408" w:author="SC" w:date="2021-03-18T10:00:00Z">
              <w:tcPr>
                <w:tcW w:w="1008" w:type="dxa"/>
                <w:gridSpan w:val="4"/>
                <w:vAlign w:val="bottom"/>
              </w:tcPr>
            </w:tcPrChange>
          </w:tcPr>
          <w:p w14:paraId="15B86B53" w14:textId="77777777" w:rsidR="0029104E" w:rsidRPr="00A068B0" w:rsidRDefault="0029104E" w:rsidP="007B6BC8">
            <w:pPr>
              <w:spacing w:before="120" w:after="120"/>
              <w:jc w:val="left"/>
              <w:rPr>
                <w:spacing w:val="0"/>
                <w:sz w:val="20"/>
              </w:rPr>
            </w:pPr>
            <w:r w:rsidRPr="00A068B0">
              <w:rPr>
                <w:spacing w:val="0"/>
                <w:sz w:val="20"/>
              </w:rPr>
              <w:t>0.064</w:t>
            </w:r>
          </w:p>
        </w:tc>
        <w:tc>
          <w:tcPr>
            <w:tcW w:w="3848" w:type="dxa"/>
            <w:gridSpan w:val="7"/>
            <w:tcPrChange w:id="1409" w:author="SC" w:date="2021-03-18T10:00:00Z">
              <w:tcPr>
                <w:tcW w:w="2425" w:type="dxa"/>
                <w:gridSpan w:val="6"/>
              </w:tcPr>
            </w:tcPrChange>
          </w:tcPr>
          <w:p w14:paraId="5EF9FE95" w14:textId="77777777" w:rsidR="0029104E" w:rsidRPr="00A068B0" w:rsidRDefault="0029104E" w:rsidP="00A068B0">
            <w:pPr>
              <w:spacing w:before="120" w:after="120"/>
              <w:rPr>
                <w:spacing w:val="0"/>
                <w:sz w:val="20"/>
              </w:rPr>
            </w:pPr>
            <w:r w:rsidRPr="00A068B0">
              <w:rPr>
                <w:spacing w:val="0"/>
                <w:sz w:val="20"/>
              </w:rPr>
              <w:t>0.096</w:t>
            </w:r>
          </w:p>
        </w:tc>
      </w:tr>
      <w:tr w:rsidR="0029104E" w:rsidRPr="003B2076" w14:paraId="5E0F139E" w14:textId="77777777" w:rsidTr="00624943">
        <w:trPr>
          <w:trPrChange w:id="1410" w:author="SC" w:date="2021-03-18T10:00:00Z">
            <w:trPr>
              <w:gridAfter w:val="0"/>
            </w:trPr>
          </w:trPrChange>
        </w:trPr>
        <w:tc>
          <w:tcPr>
            <w:tcW w:w="854" w:type="dxa"/>
            <w:tcPrChange w:id="1411" w:author="SC" w:date="2021-03-18T10:00:00Z">
              <w:tcPr>
                <w:tcW w:w="1089" w:type="dxa"/>
                <w:gridSpan w:val="2"/>
              </w:tcPr>
            </w:tcPrChange>
          </w:tcPr>
          <w:p w14:paraId="54562430" w14:textId="77777777" w:rsidR="0029104E" w:rsidRPr="00A068B0" w:rsidRDefault="0029104E" w:rsidP="00A068B0">
            <w:pPr>
              <w:spacing w:before="120" w:after="120"/>
              <w:rPr>
                <w:spacing w:val="0"/>
                <w:sz w:val="20"/>
              </w:rPr>
            </w:pPr>
            <w:r w:rsidRPr="00A068B0">
              <w:rPr>
                <w:spacing w:val="0"/>
                <w:sz w:val="20"/>
              </w:rPr>
              <w:lastRenderedPageBreak/>
              <w:t>36</w:t>
            </w:r>
          </w:p>
        </w:tc>
        <w:tc>
          <w:tcPr>
            <w:tcW w:w="1319" w:type="dxa"/>
            <w:gridSpan w:val="5"/>
            <w:tcPrChange w:id="1412" w:author="SC" w:date="2021-03-18T10:00:00Z">
              <w:tcPr>
                <w:tcW w:w="1669" w:type="dxa"/>
                <w:gridSpan w:val="9"/>
              </w:tcPr>
            </w:tcPrChange>
          </w:tcPr>
          <w:p w14:paraId="07B725CD" w14:textId="77777777" w:rsidR="0029104E" w:rsidRPr="00A068B0" w:rsidRDefault="0029104E" w:rsidP="00A068B0">
            <w:pPr>
              <w:spacing w:before="120" w:after="120"/>
              <w:rPr>
                <w:spacing w:val="0"/>
                <w:sz w:val="20"/>
              </w:rPr>
            </w:pPr>
          </w:p>
        </w:tc>
        <w:tc>
          <w:tcPr>
            <w:tcW w:w="1508" w:type="dxa"/>
            <w:gridSpan w:val="4"/>
            <w:tcPrChange w:id="1413" w:author="SC" w:date="2021-03-18T10:00:00Z">
              <w:tcPr>
                <w:tcW w:w="840" w:type="dxa"/>
                <w:gridSpan w:val="4"/>
              </w:tcPr>
            </w:tcPrChange>
          </w:tcPr>
          <w:p w14:paraId="1831CD37" w14:textId="77777777" w:rsidR="0029104E" w:rsidRPr="00A068B0" w:rsidRDefault="0029104E" w:rsidP="00A068B0">
            <w:pPr>
              <w:spacing w:before="120" w:after="120"/>
              <w:rPr>
                <w:spacing w:val="0"/>
                <w:sz w:val="20"/>
              </w:rPr>
            </w:pPr>
          </w:p>
        </w:tc>
        <w:tc>
          <w:tcPr>
            <w:tcW w:w="400" w:type="dxa"/>
            <w:gridSpan w:val="2"/>
            <w:tcPrChange w:id="1414" w:author="SC" w:date="2021-03-18T10:00:00Z">
              <w:tcPr>
                <w:tcW w:w="1514" w:type="dxa"/>
                <w:gridSpan w:val="7"/>
              </w:tcPr>
            </w:tcPrChange>
          </w:tcPr>
          <w:p w14:paraId="499A831B" w14:textId="77777777" w:rsidR="0029104E" w:rsidRPr="00A068B0" w:rsidRDefault="0029104E" w:rsidP="00A068B0">
            <w:pPr>
              <w:spacing w:before="120" w:after="120"/>
              <w:rPr>
                <w:spacing w:val="0"/>
                <w:sz w:val="20"/>
              </w:rPr>
            </w:pPr>
          </w:p>
        </w:tc>
        <w:tc>
          <w:tcPr>
            <w:tcW w:w="758" w:type="dxa"/>
            <w:gridSpan w:val="2"/>
            <w:tcPrChange w:id="1415" w:author="SC" w:date="2021-03-18T10:00:00Z">
              <w:tcPr>
                <w:tcW w:w="948" w:type="dxa"/>
                <w:gridSpan w:val="4"/>
              </w:tcPr>
            </w:tcPrChange>
          </w:tcPr>
          <w:p w14:paraId="47A491A1" w14:textId="77777777" w:rsidR="0029104E" w:rsidRPr="00A068B0" w:rsidRDefault="0029104E" w:rsidP="00A068B0">
            <w:pPr>
              <w:spacing w:before="120" w:after="120"/>
              <w:rPr>
                <w:spacing w:val="0"/>
                <w:sz w:val="20"/>
              </w:rPr>
            </w:pPr>
          </w:p>
        </w:tc>
        <w:tc>
          <w:tcPr>
            <w:tcW w:w="814" w:type="dxa"/>
            <w:gridSpan w:val="2"/>
            <w:vAlign w:val="bottom"/>
            <w:tcPrChange w:id="1416" w:author="SC" w:date="2021-03-18T10:00:00Z">
              <w:tcPr>
                <w:tcW w:w="1008" w:type="dxa"/>
                <w:gridSpan w:val="4"/>
                <w:vAlign w:val="bottom"/>
              </w:tcPr>
            </w:tcPrChange>
          </w:tcPr>
          <w:p w14:paraId="0F7399C5" w14:textId="77777777" w:rsidR="0029104E" w:rsidRPr="00A068B0" w:rsidRDefault="0029104E" w:rsidP="007B6BC8">
            <w:pPr>
              <w:spacing w:before="120" w:after="120"/>
              <w:jc w:val="left"/>
              <w:rPr>
                <w:spacing w:val="0"/>
                <w:sz w:val="20"/>
              </w:rPr>
            </w:pPr>
            <w:r w:rsidRPr="00A068B0">
              <w:rPr>
                <w:spacing w:val="0"/>
                <w:sz w:val="20"/>
              </w:rPr>
              <w:t>0.051</w:t>
            </w:r>
          </w:p>
        </w:tc>
        <w:tc>
          <w:tcPr>
            <w:tcW w:w="3848" w:type="dxa"/>
            <w:gridSpan w:val="7"/>
            <w:shd w:val="clear" w:color="auto" w:fill="B3B3B3"/>
            <w:tcPrChange w:id="1417" w:author="SC" w:date="2021-03-18T10:00:00Z">
              <w:tcPr>
                <w:tcW w:w="2425" w:type="dxa"/>
                <w:gridSpan w:val="6"/>
                <w:shd w:val="clear" w:color="auto" w:fill="B3B3B3"/>
              </w:tcPr>
            </w:tcPrChange>
          </w:tcPr>
          <w:p w14:paraId="60DECA98" w14:textId="77777777" w:rsidR="0029104E" w:rsidRPr="00A068B0" w:rsidRDefault="0029104E" w:rsidP="00A068B0">
            <w:pPr>
              <w:spacing w:before="120" w:after="120"/>
              <w:rPr>
                <w:spacing w:val="0"/>
                <w:sz w:val="20"/>
              </w:rPr>
            </w:pPr>
          </w:p>
        </w:tc>
      </w:tr>
      <w:tr w:rsidR="0029104E" w:rsidRPr="003B2076" w14:paraId="17C02412" w14:textId="77777777" w:rsidTr="00624943">
        <w:trPr>
          <w:trPrChange w:id="1418" w:author="SC" w:date="2021-03-18T10:00:00Z">
            <w:trPr>
              <w:gridAfter w:val="0"/>
            </w:trPr>
          </w:trPrChange>
        </w:trPr>
        <w:tc>
          <w:tcPr>
            <w:tcW w:w="854" w:type="dxa"/>
            <w:tcPrChange w:id="1419" w:author="SC" w:date="2021-03-18T10:00:00Z">
              <w:tcPr>
                <w:tcW w:w="1089" w:type="dxa"/>
                <w:gridSpan w:val="2"/>
              </w:tcPr>
            </w:tcPrChange>
          </w:tcPr>
          <w:p w14:paraId="03706B8B" w14:textId="77777777" w:rsidR="0029104E" w:rsidRPr="00A068B0" w:rsidRDefault="0029104E" w:rsidP="00A068B0">
            <w:pPr>
              <w:spacing w:before="120" w:after="120"/>
              <w:rPr>
                <w:spacing w:val="0"/>
                <w:sz w:val="20"/>
              </w:rPr>
            </w:pPr>
            <w:r w:rsidRPr="00A068B0">
              <w:rPr>
                <w:spacing w:val="0"/>
                <w:sz w:val="20"/>
              </w:rPr>
              <w:t>37</w:t>
            </w:r>
          </w:p>
        </w:tc>
        <w:tc>
          <w:tcPr>
            <w:tcW w:w="1319" w:type="dxa"/>
            <w:gridSpan w:val="5"/>
            <w:tcPrChange w:id="1420" w:author="SC" w:date="2021-03-18T10:00:00Z">
              <w:tcPr>
                <w:tcW w:w="1669" w:type="dxa"/>
                <w:gridSpan w:val="9"/>
              </w:tcPr>
            </w:tcPrChange>
          </w:tcPr>
          <w:p w14:paraId="0ADA707E" w14:textId="77777777" w:rsidR="0029104E" w:rsidRPr="00A068B0" w:rsidRDefault="0029104E" w:rsidP="00A068B0">
            <w:pPr>
              <w:spacing w:before="120" w:after="120"/>
              <w:rPr>
                <w:spacing w:val="0"/>
                <w:sz w:val="20"/>
              </w:rPr>
            </w:pPr>
          </w:p>
        </w:tc>
        <w:tc>
          <w:tcPr>
            <w:tcW w:w="1508" w:type="dxa"/>
            <w:gridSpan w:val="4"/>
            <w:tcPrChange w:id="1421" w:author="SC" w:date="2021-03-18T10:00:00Z">
              <w:tcPr>
                <w:tcW w:w="840" w:type="dxa"/>
                <w:gridSpan w:val="4"/>
              </w:tcPr>
            </w:tcPrChange>
          </w:tcPr>
          <w:p w14:paraId="791A3FB4" w14:textId="77777777" w:rsidR="0029104E" w:rsidRPr="00A068B0" w:rsidRDefault="0029104E" w:rsidP="00A068B0">
            <w:pPr>
              <w:spacing w:before="120" w:after="120"/>
              <w:rPr>
                <w:spacing w:val="0"/>
                <w:sz w:val="20"/>
              </w:rPr>
            </w:pPr>
          </w:p>
        </w:tc>
        <w:tc>
          <w:tcPr>
            <w:tcW w:w="400" w:type="dxa"/>
            <w:gridSpan w:val="2"/>
            <w:tcPrChange w:id="1422" w:author="SC" w:date="2021-03-18T10:00:00Z">
              <w:tcPr>
                <w:tcW w:w="1514" w:type="dxa"/>
                <w:gridSpan w:val="7"/>
              </w:tcPr>
            </w:tcPrChange>
          </w:tcPr>
          <w:p w14:paraId="7F0AC37D" w14:textId="77777777" w:rsidR="0029104E" w:rsidRPr="00A068B0" w:rsidRDefault="0029104E" w:rsidP="00A068B0">
            <w:pPr>
              <w:spacing w:before="120" w:after="120"/>
              <w:rPr>
                <w:spacing w:val="0"/>
                <w:sz w:val="20"/>
              </w:rPr>
            </w:pPr>
          </w:p>
        </w:tc>
        <w:tc>
          <w:tcPr>
            <w:tcW w:w="758" w:type="dxa"/>
            <w:gridSpan w:val="2"/>
            <w:tcPrChange w:id="1423" w:author="SC" w:date="2021-03-18T10:00:00Z">
              <w:tcPr>
                <w:tcW w:w="948" w:type="dxa"/>
                <w:gridSpan w:val="4"/>
              </w:tcPr>
            </w:tcPrChange>
          </w:tcPr>
          <w:p w14:paraId="5AFA9037" w14:textId="77777777" w:rsidR="0029104E" w:rsidRPr="00A068B0" w:rsidRDefault="0029104E" w:rsidP="00A068B0">
            <w:pPr>
              <w:spacing w:before="120" w:after="120"/>
              <w:rPr>
                <w:spacing w:val="0"/>
                <w:sz w:val="20"/>
              </w:rPr>
            </w:pPr>
          </w:p>
        </w:tc>
        <w:tc>
          <w:tcPr>
            <w:tcW w:w="814" w:type="dxa"/>
            <w:gridSpan w:val="2"/>
            <w:vAlign w:val="bottom"/>
            <w:tcPrChange w:id="1424" w:author="SC" w:date="2021-03-18T10:00:00Z">
              <w:tcPr>
                <w:tcW w:w="1008" w:type="dxa"/>
                <w:gridSpan w:val="4"/>
                <w:vAlign w:val="bottom"/>
              </w:tcPr>
            </w:tcPrChange>
          </w:tcPr>
          <w:p w14:paraId="597B66EB" w14:textId="77777777" w:rsidR="0029104E" w:rsidRPr="00A068B0" w:rsidRDefault="0029104E" w:rsidP="007B6BC8">
            <w:pPr>
              <w:spacing w:before="120" w:after="120"/>
              <w:jc w:val="left"/>
              <w:rPr>
                <w:spacing w:val="0"/>
                <w:sz w:val="20"/>
              </w:rPr>
            </w:pPr>
            <w:r w:rsidRPr="00A068B0">
              <w:rPr>
                <w:spacing w:val="0"/>
                <w:sz w:val="20"/>
              </w:rPr>
              <w:t>0.061</w:t>
            </w:r>
          </w:p>
        </w:tc>
        <w:tc>
          <w:tcPr>
            <w:tcW w:w="3848" w:type="dxa"/>
            <w:gridSpan w:val="7"/>
            <w:tcPrChange w:id="1425" w:author="SC" w:date="2021-03-18T10:00:00Z">
              <w:tcPr>
                <w:tcW w:w="2425" w:type="dxa"/>
                <w:gridSpan w:val="6"/>
              </w:tcPr>
            </w:tcPrChange>
          </w:tcPr>
          <w:p w14:paraId="6E283683" w14:textId="77777777" w:rsidR="0029104E" w:rsidRPr="00A068B0" w:rsidRDefault="0029104E" w:rsidP="00A068B0">
            <w:pPr>
              <w:spacing w:before="120" w:after="120"/>
              <w:rPr>
                <w:spacing w:val="0"/>
                <w:sz w:val="20"/>
              </w:rPr>
            </w:pPr>
            <w:r w:rsidRPr="00A068B0">
              <w:rPr>
                <w:spacing w:val="0"/>
                <w:sz w:val="20"/>
              </w:rPr>
              <w:t>0.091</w:t>
            </w:r>
          </w:p>
        </w:tc>
      </w:tr>
      <w:tr w:rsidR="0029104E" w:rsidRPr="003B2076" w14:paraId="6B24B6E4" w14:textId="77777777" w:rsidTr="00624943">
        <w:trPr>
          <w:trPrChange w:id="1426" w:author="SC" w:date="2021-03-18T10:00:00Z">
            <w:trPr>
              <w:gridAfter w:val="0"/>
            </w:trPr>
          </w:trPrChange>
        </w:trPr>
        <w:tc>
          <w:tcPr>
            <w:tcW w:w="854" w:type="dxa"/>
            <w:tcPrChange w:id="1427" w:author="SC" w:date="2021-03-18T10:00:00Z">
              <w:tcPr>
                <w:tcW w:w="1089" w:type="dxa"/>
                <w:gridSpan w:val="2"/>
              </w:tcPr>
            </w:tcPrChange>
          </w:tcPr>
          <w:p w14:paraId="41349058" w14:textId="77777777" w:rsidR="0029104E" w:rsidRPr="00A068B0" w:rsidRDefault="0029104E" w:rsidP="00A068B0">
            <w:pPr>
              <w:spacing w:before="120" w:after="120"/>
              <w:rPr>
                <w:spacing w:val="0"/>
                <w:sz w:val="20"/>
              </w:rPr>
            </w:pPr>
            <w:r w:rsidRPr="00A068B0">
              <w:rPr>
                <w:spacing w:val="0"/>
                <w:sz w:val="20"/>
              </w:rPr>
              <w:t>38</w:t>
            </w:r>
          </w:p>
        </w:tc>
        <w:tc>
          <w:tcPr>
            <w:tcW w:w="1319" w:type="dxa"/>
            <w:gridSpan w:val="5"/>
            <w:tcPrChange w:id="1428" w:author="SC" w:date="2021-03-18T10:00:00Z">
              <w:tcPr>
                <w:tcW w:w="1669" w:type="dxa"/>
                <w:gridSpan w:val="9"/>
              </w:tcPr>
            </w:tcPrChange>
          </w:tcPr>
          <w:p w14:paraId="18925697" w14:textId="77777777" w:rsidR="0029104E" w:rsidRPr="00A068B0" w:rsidRDefault="0029104E" w:rsidP="00A068B0">
            <w:pPr>
              <w:spacing w:before="120" w:after="120"/>
              <w:rPr>
                <w:spacing w:val="0"/>
                <w:sz w:val="20"/>
              </w:rPr>
            </w:pPr>
          </w:p>
        </w:tc>
        <w:tc>
          <w:tcPr>
            <w:tcW w:w="1508" w:type="dxa"/>
            <w:gridSpan w:val="4"/>
            <w:tcPrChange w:id="1429" w:author="SC" w:date="2021-03-18T10:00:00Z">
              <w:tcPr>
                <w:tcW w:w="840" w:type="dxa"/>
                <w:gridSpan w:val="4"/>
              </w:tcPr>
            </w:tcPrChange>
          </w:tcPr>
          <w:p w14:paraId="4110916F" w14:textId="77777777" w:rsidR="0029104E" w:rsidRPr="00A068B0" w:rsidRDefault="0029104E" w:rsidP="00A068B0">
            <w:pPr>
              <w:spacing w:before="120" w:after="120"/>
              <w:rPr>
                <w:spacing w:val="0"/>
                <w:sz w:val="20"/>
              </w:rPr>
            </w:pPr>
          </w:p>
        </w:tc>
        <w:tc>
          <w:tcPr>
            <w:tcW w:w="400" w:type="dxa"/>
            <w:gridSpan w:val="2"/>
            <w:tcPrChange w:id="1430" w:author="SC" w:date="2021-03-18T10:00:00Z">
              <w:tcPr>
                <w:tcW w:w="1514" w:type="dxa"/>
                <w:gridSpan w:val="7"/>
              </w:tcPr>
            </w:tcPrChange>
          </w:tcPr>
          <w:p w14:paraId="33A81A1B" w14:textId="77777777" w:rsidR="0029104E" w:rsidRPr="00A068B0" w:rsidRDefault="0029104E" w:rsidP="00A068B0">
            <w:pPr>
              <w:spacing w:before="120" w:after="120"/>
              <w:rPr>
                <w:spacing w:val="0"/>
                <w:sz w:val="20"/>
              </w:rPr>
            </w:pPr>
          </w:p>
        </w:tc>
        <w:tc>
          <w:tcPr>
            <w:tcW w:w="758" w:type="dxa"/>
            <w:gridSpan w:val="2"/>
            <w:tcPrChange w:id="1431" w:author="SC" w:date="2021-03-18T10:00:00Z">
              <w:tcPr>
                <w:tcW w:w="948" w:type="dxa"/>
                <w:gridSpan w:val="4"/>
              </w:tcPr>
            </w:tcPrChange>
          </w:tcPr>
          <w:p w14:paraId="52FE3BEC" w14:textId="77777777" w:rsidR="0029104E" w:rsidRPr="00A068B0" w:rsidRDefault="0029104E" w:rsidP="00A068B0">
            <w:pPr>
              <w:spacing w:before="120" w:after="120"/>
              <w:rPr>
                <w:spacing w:val="0"/>
                <w:sz w:val="20"/>
              </w:rPr>
            </w:pPr>
          </w:p>
        </w:tc>
        <w:tc>
          <w:tcPr>
            <w:tcW w:w="814" w:type="dxa"/>
            <w:gridSpan w:val="2"/>
            <w:vAlign w:val="bottom"/>
            <w:tcPrChange w:id="1432" w:author="SC" w:date="2021-03-18T10:00:00Z">
              <w:tcPr>
                <w:tcW w:w="1008" w:type="dxa"/>
                <w:gridSpan w:val="4"/>
                <w:vAlign w:val="bottom"/>
              </w:tcPr>
            </w:tcPrChange>
          </w:tcPr>
          <w:p w14:paraId="7E4DBCD3" w14:textId="77777777" w:rsidR="0029104E" w:rsidRPr="00A068B0" w:rsidRDefault="0029104E" w:rsidP="007B6BC8">
            <w:pPr>
              <w:spacing w:before="120" w:after="120"/>
              <w:jc w:val="left"/>
              <w:rPr>
                <w:spacing w:val="0"/>
                <w:sz w:val="20"/>
              </w:rPr>
            </w:pPr>
            <w:r w:rsidRPr="00A068B0">
              <w:rPr>
                <w:spacing w:val="0"/>
                <w:sz w:val="20"/>
              </w:rPr>
              <w:t>0.048</w:t>
            </w:r>
          </w:p>
        </w:tc>
        <w:tc>
          <w:tcPr>
            <w:tcW w:w="3848" w:type="dxa"/>
            <w:gridSpan w:val="7"/>
            <w:shd w:val="clear" w:color="auto" w:fill="B3B3B3"/>
            <w:tcPrChange w:id="1433" w:author="SC" w:date="2021-03-18T10:00:00Z">
              <w:tcPr>
                <w:tcW w:w="2425" w:type="dxa"/>
                <w:gridSpan w:val="6"/>
                <w:shd w:val="clear" w:color="auto" w:fill="B3B3B3"/>
              </w:tcPr>
            </w:tcPrChange>
          </w:tcPr>
          <w:p w14:paraId="0751E0AB" w14:textId="77777777" w:rsidR="0029104E" w:rsidRPr="00A068B0" w:rsidRDefault="0029104E" w:rsidP="00A068B0">
            <w:pPr>
              <w:spacing w:before="120" w:after="120"/>
              <w:rPr>
                <w:spacing w:val="0"/>
                <w:sz w:val="20"/>
              </w:rPr>
            </w:pPr>
          </w:p>
        </w:tc>
      </w:tr>
      <w:tr w:rsidR="0029104E" w:rsidRPr="003B2076" w14:paraId="108EBD1F" w14:textId="77777777" w:rsidTr="00624943">
        <w:trPr>
          <w:trPrChange w:id="1434" w:author="SC" w:date="2021-03-18T10:00:00Z">
            <w:trPr>
              <w:gridAfter w:val="0"/>
            </w:trPr>
          </w:trPrChange>
        </w:trPr>
        <w:tc>
          <w:tcPr>
            <w:tcW w:w="854" w:type="dxa"/>
            <w:tcPrChange w:id="1435" w:author="SC" w:date="2021-03-18T10:00:00Z">
              <w:tcPr>
                <w:tcW w:w="1089" w:type="dxa"/>
                <w:gridSpan w:val="2"/>
              </w:tcPr>
            </w:tcPrChange>
          </w:tcPr>
          <w:p w14:paraId="7A89408F" w14:textId="77777777" w:rsidR="0029104E" w:rsidRPr="00A068B0" w:rsidRDefault="0029104E" w:rsidP="00A068B0">
            <w:pPr>
              <w:spacing w:before="120" w:after="120"/>
              <w:rPr>
                <w:spacing w:val="0"/>
                <w:sz w:val="20"/>
              </w:rPr>
            </w:pPr>
            <w:r w:rsidRPr="00A068B0">
              <w:rPr>
                <w:spacing w:val="0"/>
                <w:sz w:val="20"/>
              </w:rPr>
              <w:t>39</w:t>
            </w:r>
          </w:p>
        </w:tc>
        <w:tc>
          <w:tcPr>
            <w:tcW w:w="1319" w:type="dxa"/>
            <w:gridSpan w:val="5"/>
            <w:tcPrChange w:id="1436" w:author="SC" w:date="2021-03-18T10:00:00Z">
              <w:tcPr>
                <w:tcW w:w="1669" w:type="dxa"/>
                <w:gridSpan w:val="9"/>
              </w:tcPr>
            </w:tcPrChange>
          </w:tcPr>
          <w:p w14:paraId="7E7EB857" w14:textId="77777777" w:rsidR="0029104E" w:rsidRPr="00A068B0" w:rsidRDefault="0029104E" w:rsidP="00A068B0">
            <w:pPr>
              <w:spacing w:before="120" w:after="120"/>
              <w:rPr>
                <w:spacing w:val="0"/>
                <w:sz w:val="20"/>
              </w:rPr>
            </w:pPr>
          </w:p>
        </w:tc>
        <w:tc>
          <w:tcPr>
            <w:tcW w:w="1508" w:type="dxa"/>
            <w:gridSpan w:val="4"/>
            <w:tcPrChange w:id="1437" w:author="SC" w:date="2021-03-18T10:00:00Z">
              <w:tcPr>
                <w:tcW w:w="840" w:type="dxa"/>
                <w:gridSpan w:val="4"/>
              </w:tcPr>
            </w:tcPrChange>
          </w:tcPr>
          <w:p w14:paraId="5E72CE53" w14:textId="77777777" w:rsidR="0029104E" w:rsidRPr="00A068B0" w:rsidRDefault="0029104E" w:rsidP="00A068B0">
            <w:pPr>
              <w:spacing w:before="120" w:after="120"/>
              <w:rPr>
                <w:spacing w:val="0"/>
                <w:sz w:val="20"/>
              </w:rPr>
            </w:pPr>
          </w:p>
        </w:tc>
        <w:tc>
          <w:tcPr>
            <w:tcW w:w="400" w:type="dxa"/>
            <w:gridSpan w:val="2"/>
            <w:tcPrChange w:id="1438" w:author="SC" w:date="2021-03-18T10:00:00Z">
              <w:tcPr>
                <w:tcW w:w="1514" w:type="dxa"/>
                <w:gridSpan w:val="7"/>
              </w:tcPr>
            </w:tcPrChange>
          </w:tcPr>
          <w:p w14:paraId="75623591" w14:textId="77777777" w:rsidR="0029104E" w:rsidRPr="00A068B0" w:rsidRDefault="0029104E" w:rsidP="00A068B0">
            <w:pPr>
              <w:spacing w:before="120" w:after="120"/>
              <w:rPr>
                <w:spacing w:val="0"/>
                <w:sz w:val="20"/>
              </w:rPr>
            </w:pPr>
          </w:p>
        </w:tc>
        <w:tc>
          <w:tcPr>
            <w:tcW w:w="758" w:type="dxa"/>
            <w:gridSpan w:val="2"/>
            <w:tcPrChange w:id="1439" w:author="SC" w:date="2021-03-18T10:00:00Z">
              <w:tcPr>
                <w:tcW w:w="948" w:type="dxa"/>
                <w:gridSpan w:val="4"/>
              </w:tcPr>
            </w:tcPrChange>
          </w:tcPr>
          <w:p w14:paraId="53ADFFB3" w14:textId="77777777" w:rsidR="0029104E" w:rsidRPr="00A068B0" w:rsidRDefault="0029104E" w:rsidP="00A068B0">
            <w:pPr>
              <w:spacing w:before="120" w:after="120"/>
              <w:rPr>
                <w:spacing w:val="0"/>
                <w:sz w:val="20"/>
              </w:rPr>
            </w:pPr>
          </w:p>
        </w:tc>
        <w:tc>
          <w:tcPr>
            <w:tcW w:w="814" w:type="dxa"/>
            <w:gridSpan w:val="2"/>
            <w:vAlign w:val="bottom"/>
            <w:tcPrChange w:id="1440" w:author="SC" w:date="2021-03-18T10:00:00Z">
              <w:tcPr>
                <w:tcW w:w="1008" w:type="dxa"/>
                <w:gridSpan w:val="4"/>
                <w:vAlign w:val="bottom"/>
              </w:tcPr>
            </w:tcPrChange>
          </w:tcPr>
          <w:p w14:paraId="553751F7" w14:textId="77777777" w:rsidR="0029104E" w:rsidRPr="00A068B0" w:rsidRDefault="0029104E" w:rsidP="007B6BC8">
            <w:pPr>
              <w:spacing w:before="120" w:after="120"/>
              <w:jc w:val="left"/>
              <w:rPr>
                <w:spacing w:val="0"/>
                <w:sz w:val="20"/>
              </w:rPr>
            </w:pPr>
            <w:r w:rsidRPr="00A068B0">
              <w:rPr>
                <w:spacing w:val="0"/>
                <w:sz w:val="20"/>
              </w:rPr>
              <w:t>0.058</w:t>
            </w:r>
          </w:p>
        </w:tc>
        <w:tc>
          <w:tcPr>
            <w:tcW w:w="3848" w:type="dxa"/>
            <w:gridSpan w:val="7"/>
            <w:tcPrChange w:id="1441" w:author="SC" w:date="2021-03-18T10:00:00Z">
              <w:tcPr>
                <w:tcW w:w="2425" w:type="dxa"/>
                <w:gridSpan w:val="6"/>
              </w:tcPr>
            </w:tcPrChange>
          </w:tcPr>
          <w:p w14:paraId="465045B3" w14:textId="77777777" w:rsidR="0029104E" w:rsidRPr="00A068B0" w:rsidRDefault="0029104E" w:rsidP="00A068B0">
            <w:pPr>
              <w:spacing w:before="120" w:after="120"/>
              <w:rPr>
                <w:spacing w:val="0"/>
                <w:sz w:val="20"/>
              </w:rPr>
            </w:pPr>
            <w:r w:rsidRPr="00A068B0">
              <w:rPr>
                <w:spacing w:val="0"/>
                <w:sz w:val="20"/>
              </w:rPr>
              <w:t>0.087</w:t>
            </w:r>
          </w:p>
        </w:tc>
      </w:tr>
      <w:tr w:rsidR="0029104E" w:rsidRPr="003B2076" w14:paraId="3BDCD345" w14:textId="77777777" w:rsidTr="00624943">
        <w:trPr>
          <w:trPrChange w:id="1442" w:author="SC" w:date="2021-03-18T10:00:00Z">
            <w:trPr>
              <w:gridAfter w:val="0"/>
            </w:trPr>
          </w:trPrChange>
        </w:trPr>
        <w:tc>
          <w:tcPr>
            <w:tcW w:w="854" w:type="dxa"/>
            <w:tcPrChange w:id="1443" w:author="SC" w:date="2021-03-18T10:00:00Z">
              <w:tcPr>
                <w:tcW w:w="1089" w:type="dxa"/>
                <w:gridSpan w:val="2"/>
              </w:tcPr>
            </w:tcPrChange>
          </w:tcPr>
          <w:p w14:paraId="4EFA009D" w14:textId="77777777" w:rsidR="0029104E" w:rsidRPr="00A068B0" w:rsidRDefault="0029104E" w:rsidP="00A068B0">
            <w:pPr>
              <w:spacing w:before="120" w:after="120"/>
              <w:rPr>
                <w:spacing w:val="0"/>
                <w:sz w:val="20"/>
              </w:rPr>
            </w:pPr>
            <w:r w:rsidRPr="00A068B0">
              <w:rPr>
                <w:spacing w:val="0"/>
                <w:sz w:val="20"/>
              </w:rPr>
              <w:t>40</w:t>
            </w:r>
          </w:p>
        </w:tc>
        <w:tc>
          <w:tcPr>
            <w:tcW w:w="1319" w:type="dxa"/>
            <w:gridSpan w:val="5"/>
            <w:tcPrChange w:id="1444" w:author="SC" w:date="2021-03-18T10:00:00Z">
              <w:tcPr>
                <w:tcW w:w="1669" w:type="dxa"/>
                <w:gridSpan w:val="9"/>
              </w:tcPr>
            </w:tcPrChange>
          </w:tcPr>
          <w:p w14:paraId="67F66345" w14:textId="77777777" w:rsidR="0029104E" w:rsidRPr="00A068B0" w:rsidRDefault="0029104E" w:rsidP="00A068B0">
            <w:pPr>
              <w:spacing w:before="120" w:after="120"/>
              <w:rPr>
                <w:spacing w:val="0"/>
                <w:sz w:val="20"/>
              </w:rPr>
            </w:pPr>
          </w:p>
        </w:tc>
        <w:tc>
          <w:tcPr>
            <w:tcW w:w="1508" w:type="dxa"/>
            <w:gridSpan w:val="4"/>
            <w:tcPrChange w:id="1445" w:author="SC" w:date="2021-03-18T10:00:00Z">
              <w:tcPr>
                <w:tcW w:w="840" w:type="dxa"/>
                <w:gridSpan w:val="4"/>
              </w:tcPr>
            </w:tcPrChange>
          </w:tcPr>
          <w:p w14:paraId="724B3EE8" w14:textId="77777777" w:rsidR="0029104E" w:rsidRPr="00A068B0" w:rsidRDefault="0029104E" w:rsidP="00A068B0">
            <w:pPr>
              <w:spacing w:before="120" w:after="120"/>
              <w:rPr>
                <w:spacing w:val="0"/>
                <w:sz w:val="20"/>
              </w:rPr>
            </w:pPr>
          </w:p>
        </w:tc>
        <w:tc>
          <w:tcPr>
            <w:tcW w:w="400" w:type="dxa"/>
            <w:gridSpan w:val="2"/>
            <w:tcPrChange w:id="1446" w:author="SC" w:date="2021-03-18T10:00:00Z">
              <w:tcPr>
                <w:tcW w:w="1514" w:type="dxa"/>
                <w:gridSpan w:val="7"/>
              </w:tcPr>
            </w:tcPrChange>
          </w:tcPr>
          <w:p w14:paraId="4BB93940" w14:textId="77777777" w:rsidR="0029104E" w:rsidRPr="00A068B0" w:rsidRDefault="0029104E" w:rsidP="00A068B0">
            <w:pPr>
              <w:spacing w:before="120" w:after="120"/>
              <w:rPr>
                <w:spacing w:val="0"/>
                <w:sz w:val="20"/>
              </w:rPr>
            </w:pPr>
          </w:p>
        </w:tc>
        <w:tc>
          <w:tcPr>
            <w:tcW w:w="758" w:type="dxa"/>
            <w:gridSpan w:val="2"/>
            <w:tcPrChange w:id="1447" w:author="SC" w:date="2021-03-18T10:00:00Z">
              <w:tcPr>
                <w:tcW w:w="948" w:type="dxa"/>
                <w:gridSpan w:val="4"/>
              </w:tcPr>
            </w:tcPrChange>
          </w:tcPr>
          <w:p w14:paraId="1BD6268B" w14:textId="77777777" w:rsidR="0029104E" w:rsidRPr="00A068B0" w:rsidRDefault="0029104E" w:rsidP="00A068B0">
            <w:pPr>
              <w:spacing w:before="120" w:after="120"/>
              <w:rPr>
                <w:spacing w:val="0"/>
                <w:sz w:val="20"/>
              </w:rPr>
            </w:pPr>
          </w:p>
        </w:tc>
        <w:tc>
          <w:tcPr>
            <w:tcW w:w="814" w:type="dxa"/>
            <w:gridSpan w:val="2"/>
            <w:vAlign w:val="bottom"/>
            <w:tcPrChange w:id="1448" w:author="SC" w:date="2021-03-18T10:00:00Z">
              <w:tcPr>
                <w:tcW w:w="1008" w:type="dxa"/>
                <w:gridSpan w:val="4"/>
                <w:vAlign w:val="bottom"/>
              </w:tcPr>
            </w:tcPrChange>
          </w:tcPr>
          <w:p w14:paraId="01915141" w14:textId="77777777" w:rsidR="0029104E" w:rsidRPr="00A068B0" w:rsidRDefault="0029104E" w:rsidP="007B6BC8">
            <w:pPr>
              <w:spacing w:before="120" w:after="120"/>
              <w:jc w:val="left"/>
              <w:rPr>
                <w:spacing w:val="0"/>
                <w:sz w:val="20"/>
              </w:rPr>
            </w:pPr>
            <w:r w:rsidRPr="00A068B0">
              <w:rPr>
                <w:spacing w:val="0"/>
                <w:sz w:val="20"/>
              </w:rPr>
              <w:t>0.046</w:t>
            </w:r>
          </w:p>
        </w:tc>
        <w:tc>
          <w:tcPr>
            <w:tcW w:w="3848" w:type="dxa"/>
            <w:gridSpan w:val="7"/>
            <w:shd w:val="clear" w:color="auto" w:fill="B3B3B3"/>
            <w:tcPrChange w:id="1449" w:author="SC" w:date="2021-03-18T10:00:00Z">
              <w:tcPr>
                <w:tcW w:w="2425" w:type="dxa"/>
                <w:gridSpan w:val="6"/>
                <w:shd w:val="clear" w:color="auto" w:fill="B3B3B3"/>
              </w:tcPr>
            </w:tcPrChange>
          </w:tcPr>
          <w:p w14:paraId="3EE6EB47" w14:textId="77777777" w:rsidR="0029104E" w:rsidRPr="00A068B0" w:rsidRDefault="0029104E" w:rsidP="00A068B0">
            <w:pPr>
              <w:spacing w:before="120" w:after="120"/>
              <w:rPr>
                <w:spacing w:val="0"/>
                <w:sz w:val="20"/>
              </w:rPr>
            </w:pPr>
          </w:p>
        </w:tc>
      </w:tr>
      <w:tr w:rsidR="0029104E" w:rsidRPr="003B2076" w14:paraId="555579F3" w14:textId="77777777" w:rsidTr="00624943">
        <w:trPr>
          <w:trPrChange w:id="1450" w:author="SC" w:date="2021-03-18T10:00:00Z">
            <w:trPr>
              <w:gridAfter w:val="0"/>
            </w:trPr>
          </w:trPrChange>
        </w:trPr>
        <w:tc>
          <w:tcPr>
            <w:tcW w:w="9501" w:type="dxa"/>
            <w:gridSpan w:val="23"/>
            <w:tcPrChange w:id="1451" w:author="SC" w:date="2021-03-18T10:00:00Z">
              <w:tcPr>
                <w:tcW w:w="9493" w:type="dxa"/>
                <w:gridSpan w:val="36"/>
              </w:tcPr>
            </w:tcPrChange>
          </w:tcPr>
          <w:p w14:paraId="21A1C028" w14:textId="77777777" w:rsidR="0029104E" w:rsidRPr="00A068B0" w:rsidRDefault="0029104E" w:rsidP="00A068B0">
            <w:pPr>
              <w:spacing w:before="120" w:after="120"/>
              <w:rPr>
                <w:spacing w:val="0"/>
                <w:sz w:val="20"/>
              </w:rPr>
            </w:pPr>
            <w:r w:rsidRPr="00A068B0">
              <w:rPr>
                <w:spacing w:val="0"/>
                <w:sz w:val="20"/>
              </w:rPr>
              <w:t>Note the higher limits for odd harmonics 21 and above are only allowable under certain conditions, if these higher limits are utilised please state the exemption used as detailed in part 6.2.3.4 of BS EN 61000-3-2 in the box below.</w:t>
            </w:r>
          </w:p>
        </w:tc>
      </w:tr>
      <w:tr w:rsidR="0029104E" w:rsidRPr="003B2076" w14:paraId="4720DA0C" w14:textId="77777777" w:rsidTr="00624943">
        <w:trPr>
          <w:trPrChange w:id="1452" w:author="SC" w:date="2021-03-18T10:00:00Z">
            <w:trPr>
              <w:gridAfter w:val="0"/>
            </w:trPr>
          </w:trPrChange>
        </w:trPr>
        <w:tc>
          <w:tcPr>
            <w:tcW w:w="9501" w:type="dxa"/>
            <w:gridSpan w:val="23"/>
            <w:tcPrChange w:id="1453" w:author="SC" w:date="2021-03-18T10:00:00Z">
              <w:tcPr>
                <w:tcW w:w="9493" w:type="dxa"/>
                <w:gridSpan w:val="36"/>
              </w:tcPr>
            </w:tcPrChange>
          </w:tcPr>
          <w:p w14:paraId="4B343AB1" w14:textId="4435A420" w:rsidR="0029104E" w:rsidRPr="00CE2C6E" w:rsidRDefault="00DE4F11" w:rsidP="00A068B0">
            <w:pPr>
              <w:spacing w:before="120" w:after="120"/>
              <w:rPr>
                <w:ins w:id="1454" w:author="ENA" w:date="2021-02-16T19:04:00Z"/>
                <w:spacing w:val="0"/>
                <w:sz w:val="20"/>
                <w:szCs w:val="18"/>
              </w:rPr>
            </w:pPr>
            <w:ins w:id="1455" w:author="ENA" w:date="2021-02-16T19:04:00Z">
              <w:r w:rsidRPr="00CE2C6E">
                <w:rPr>
                  <w:spacing w:val="0"/>
                  <w:sz w:val="20"/>
                  <w:szCs w:val="18"/>
                </w:rPr>
                <w:t>Additional comments:</w:t>
              </w:r>
            </w:ins>
          </w:p>
          <w:p w14:paraId="2DBC62DB" w14:textId="77777777" w:rsidR="0029104E" w:rsidRPr="00A068B0" w:rsidRDefault="0029104E" w:rsidP="00A068B0">
            <w:pPr>
              <w:spacing w:before="120" w:after="120"/>
              <w:rPr>
                <w:spacing w:val="0"/>
              </w:rPr>
            </w:pPr>
          </w:p>
          <w:p w14:paraId="2F293B22" w14:textId="77777777" w:rsidR="0029104E" w:rsidRPr="00A068B0" w:rsidRDefault="0029104E" w:rsidP="00A068B0">
            <w:pPr>
              <w:spacing w:before="120" w:after="120"/>
              <w:rPr>
                <w:spacing w:val="0"/>
              </w:rPr>
            </w:pPr>
          </w:p>
          <w:p w14:paraId="5BCE5D71" w14:textId="77777777" w:rsidR="0029104E" w:rsidRPr="00A068B0" w:rsidRDefault="0029104E" w:rsidP="00A068B0">
            <w:pPr>
              <w:spacing w:before="120" w:after="120"/>
              <w:rPr>
                <w:spacing w:val="0"/>
              </w:rPr>
            </w:pPr>
          </w:p>
          <w:p w14:paraId="1F9EBF6C" w14:textId="77777777" w:rsidR="0029104E" w:rsidRPr="00A068B0" w:rsidRDefault="0029104E" w:rsidP="00A068B0">
            <w:pPr>
              <w:spacing w:before="120" w:after="120"/>
              <w:rPr>
                <w:spacing w:val="0"/>
              </w:rPr>
            </w:pPr>
          </w:p>
          <w:p w14:paraId="28224E41" w14:textId="77777777" w:rsidR="0029104E" w:rsidRPr="00A068B0" w:rsidRDefault="0029104E" w:rsidP="00A068B0">
            <w:pPr>
              <w:spacing w:before="120" w:after="120"/>
              <w:rPr>
                <w:spacing w:val="0"/>
              </w:rPr>
            </w:pPr>
          </w:p>
        </w:tc>
      </w:tr>
      <w:tr w:rsidR="0029104E" w:rsidRPr="003B2076" w14:paraId="5A4C7F45" w14:textId="77777777" w:rsidTr="00624943">
        <w:trPr>
          <w:trPrChange w:id="1456" w:author="SC" w:date="2021-03-18T10:00:00Z">
            <w:trPr>
              <w:gridAfter w:val="0"/>
            </w:trPr>
          </w:trPrChange>
        </w:trPr>
        <w:tc>
          <w:tcPr>
            <w:tcW w:w="9501" w:type="dxa"/>
            <w:gridSpan w:val="23"/>
            <w:shd w:val="clear" w:color="auto" w:fill="D9D9D9"/>
            <w:tcPrChange w:id="1457" w:author="SC" w:date="2021-03-18T10:00:00Z">
              <w:tcPr>
                <w:tcW w:w="9493" w:type="dxa"/>
                <w:gridSpan w:val="36"/>
                <w:shd w:val="clear" w:color="auto" w:fill="D9D9D9"/>
              </w:tcPr>
            </w:tcPrChange>
          </w:tcPr>
          <w:p w14:paraId="1E525BA7" w14:textId="77777777" w:rsidR="0029104E" w:rsidRDefault="0029104E" w:rsidP="00A068B0">
            <w:pPr>
              <w:spacing w:before="120" w:after="120"/>
              <w:rPr>
                <w:ins w:id="1458" w:author="ENA" w:date="2021-02-16T19:04:00Z"/>
                <w:spacing w:val="0"/>
                <w:sz w:val="20"/>
              </w:rPr>
            </w:pPr>
            <w:r w:rsidRPr="00A068B0">
              <w:rPr>
                <w:spacing w:val="0"/>
              </w:rPr>
              <w:br w:type="page"/>
            </w:r>
            <w:r w:rsidRPr="00A068B0">
              <w:rPr>
                <w:b/>
                <w:spacing w:val="0"/>
                <w:sz w:val="20"/>
              </w:rPr>
              <w:t>Power Quality – Voltage fluctuations and Flicker</w:t>
            </w:r>
            <w:r w:rsidRPr="00A068B0">
              <w:rPr>
                <w:spacing w:val="0"/>
                <w:sz w:val="20"/>
              </w:rPr>
              <w:t>: These tests should be undertaken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.3</w:t>
            </w:r>
            <w:r w:rsidR="00164568" w:rsidRPr="00A068B0">
              <w:rPr>
                <w:spacing w:val="0"/>
                <w:sz w:val="20"/>
              </w:rPr>
              <w:t xml:space="preserve"> (</w:t>
            </w:r>
            <w:r w:rsidR="00164568" w:rsidRPr="00A068B0">
              <w:rPr>
                <w:b/>
                <w:spacing w:val="0"/>
                <w:sz w:val="20"/>
              </w:rPr>
              <w:t>Inverter</w:t>
            </w:r>
            <w:r w:rsidR="00164568" w:rsidRPr="00A068B0">
              <w:rPr>
                <w:spacing w:val="0"/>
                <w:sz w:val="20"/>
              </w:rPr>
              <w:t xml:space="preserve"> connected) or Annex A2 A.2.3.3 (Synchronous)</w:t>
            </w:r>
            <w:r w:rsidR="00216979" w:rsidRPr="003B2076">
              <w:rPr>
                <w:spacing w:val="0"/>
                <w:sz w:val="20"/>
              </w:rPr>
              <w:t>.</w:t>
            </w:r>
          </w:p>
          <w:p w14:paraId="5892EA1C" w14:textId="6FD080ED" w:rsidR="00151077" w:rsidRDefault="00151077" w:rsidP="00151077">
            <w:pPr>
              <w:spacing w:before="120" w:after="120"/>
              <w:rPr>
                <w:ins w:id="1459" w:author="ENA" w:date="2021-02-16T19:04:00Z"/>
                <w:spacing w:val="0"/>
                <w:sz w:val="20"/>
                <w:szCs w:val="18"/>
              </w:rPr>
            </w:pPr>
            <w:ins w:id="1460" w:author="ENA" w:date="2021-02-16T19:04:00Z">
              <w:r w:rsidRPr="00034803">
                <w:rPr>
                  <w:spacing w:val="0"/>
                  <w:sz w:val="20"/>
                  <w:szCs w:val="18"/>
                </w:rPr>
                <w:t>The standard test impedance</w:t>
              </w:r>
              <w:r>
                <w:rPr>
                  <w:spacing w:val="0"/>
                  <w:sz w:val="20"/>
                  <w:szCs w:val="18"/>
                </w:rPr>
                <w:t xml:space="preserve"> is 0.4 Ω for a single phase </w:t>
              </w:r>
              <w:r>
                <w:rPr>
                  <w:b/>
                  <w:bCs/>
                  <w:spacing w:val="0"/>
                  <w:sz w:val="20"/>
                  <w:szCs w:val="18"/>
                </w:rPr>
                <w:t>Micro-generating Plant</w:t>
              </w:r>
              <w:r>
                <w:rPr>
                  <w:spacing w:val="0"/>
                  <w:sz w:val="20"/>
                  <w:szCs w:val="18"/>
                </w:rPr>
                <w:t xml:space="preserve"> (and for a two phase unit in a three phase system) and 0.24 Ω for a three phase </w:t>
              </w:r>
              <w:r>
                <w:rPr>
                  <w:b/>
                  <w:bCs/>
                  <w:spacing w:val="0"/>
                  <w:sz w:val="20"/>
                  <w:szCs w:val="18"/>
                </w:rPr>
                <w:t xml:space="preserve">Micro-generating Plant </w:t>
              </w:r>
              <w:r w:rsidRPr="00940479">
                <w:rPr>
                  <w:spacing w:val="0"/>
                  <w:sz w:val="20"/>
                  <w:szCs w:val="18"/>
                </w:rPr>
                <w:t>(</w:t>
              </w:r>
              <w:r>
                <w:rPr>
                  <w:spacing w:val="0"/>
                  <w:sz w:val="20"/>
                  <w:szCs w:val="18"/>
                </w:rPr>
                <w:t>and for a two phase unit in a split phase system</w:t>
              </w:r>
              <w:r w:rsidRPr="00940479">
                <w:rPr>
                  <w:spacing w:val="0"/>
                  <w:sz w:val="20"/>
                  <w:szCs w:val="18"/>
                </w:rPr>
                <w:t>)</w:t>
              </w:r>
              <w:r>
                <w:rPr>
                  <w:spacing w:val="0"/>
                  <w:sz w:val="20"/>
                  <w:szCs w:val="18"/>
                </w:rPr>
                <w:t xml:space="preserve">. Please ensure that both test and standard impedance are completed on this form. If the test impedance (or the measured impedance) is different to the standard impedance, </w:t>
              </w:r>
              <w:r w:rsidR="00973EEF">
                <w:rPr>
                  <w:spacing w:val="0"/>
                  <w:sz w:val="20"/>
                  <w:szCs w:val="18"/>
                </w:rPr>
                <w:t>it</w:t>
              </w:r>
              <w:r>
                <w:rPr>
                  <w:spacing w:val="0"/>
                  <w:sz w:val="20"/>
                  <w:szCs w:val="18"/>
                </w:rPr>
                <w:t xml:space="preserve"> must be normalised to the standard impedance as follows (</w:t>
              </w:r>
              <w:r w:rsidRPr="0092688C">
                <w:rPr>
                  <w:spacing w:val="0"/>
                  <w:sz w:val="20"/>
                </w:rPr>
                <w:t xml:space="preserve">where the </w:t>
              </w:r>
              <w:r w:rsidRPr="0092688C">
                <w:rPr>
                  <w:b/>
                  <w:spacing w:val="0"/>
                  <w:sz w:val="20"/>
                </w:rPr>
                <w:t>Power Factor</w:t>
              </w:r>
              <w:r w:rsidRPr="0092688C">
                <w:rPr>
                  <w:spacing w:val="0"/>
                  <w:sz w:val="20"/>
                </w:rPr>
                <w:t xml:space="preserve"> of the generation output is 0.98 or above</w:t>
              </w:r>
              <w:r>
                <w:rPr>
                  <w:spacing w:val="0"/>
                  <w:sz w:val="20"/>
                  <w:szCs w:val="18"/>
                </w:rPr>
                <w:t xml:space="preserve">): </w:t>
              </w:r>
            </w:ins>
          </w:p>
          <w:p w14:paraId="172C2936" w14:textId="275B7DAB" w:rsidR="00151077" w:rsidRDefault="00151077" w:rsidP="00151077">
            <w:pPr>
              <w:spacing w:before="120" w:after="120"/>
              <w:rPr>
                <w:ins w:id="1461" w:author="ENA" w:date="2021-02-16T19:04:00Z"/>
                <w:spacing w:val="0"/>
                <w:sz w:val="20"/>
                <w:szCs w:val="18"/>
              </w:rPr>
            </w:pPr>
            <w:ins w:id="1462" w:author="ENA" w:date="2021-02-16T19:04:00Z">
              <w:r>
                <w:rPr>
                  <w:spacing w:val="0"/>
                  <w:sz w:val="20"/>
                  <w:szCs w:val="18"/>
                </w:rPr>
                <w:t>d max</w:t>
              </w:r>
              <w:r>
                <w:rPr>
                  <w:spacing w:val="0"/>
                  <w:sz w:val="20"/>
                  <w:szCs w:val="18"/>
                  <w:vertAlign w:val="subscript"/>
                </w:rPr>
                <w:t xml:space="preserve"> </w:t>
              </w:r>
              <w:r>
                <w:rPr>
                  <w:spacing w:val="0"/>
                  <w:sz w:val="20"/>
                  <w:szCs w:val="18"/>
                </w:rPr>
                <w:t>normalised value = (Standard impedance / Measured impedance) x Measured value.</w:t>
              </w:r>
            </w:ins>
          </w:p>
          <w:p w14:paraId="1435CBD2" w14:textId="22BCF4FA" w:rsidR="00151077" w:rsidRDefault="00151077" w:rsidP="00151077">
            <w:pPr>
              <w:spacing w:before="120" w:after="120"/>
              <w:rPr>
                <w:ins w:id="1463" w:author="ENA" w:date="2021-02-16T19:04:00Z"/>
                <w:spacing w:val="0"/>
                <w:sz w:val="20"/>
              </w:rPr>
            </w:pPr>
            <w:ins w:id="1464" w:author="ENA" w:date="2021-02-16T19:04:00Z">
              <w:r w:rsidRPr="0092688C">
                <w:rPr>
                  <w:spacing w:val="0"/>
                  <w:sz w:val="20"/>
                </w:rPr>
                <w:t xml:space="preserve">Where the </w:t>
              </w:r>
              <w:r w:rsidRPr="0092688C">
                <w:rPr>
                  <w:b/>
                  <w:spacing w:val="0"/>
                  <w:sz w:val="20"/>
                </w:rPr>
                <w:t>Power Factor</w:t>
              </w:r>
              <w:r w:rsidRPr="0092688C">
                <w:rPr>
                  <w:spacing w:val="0"/>
                  <w:sz w:val="20"/>
                </w:rPr>
                <w:t xml:space="preserve"> of the output is under 0.98 then the X to R ratio of the test impedance should be close to that of the </w:t>
              </w:r>
              <w:r>
                <w:rPr>
                  <w:spacing w:val="0"/>
                  <w:sz w:val="20"/>
                </w:rPr>
                <w:t>s</w:t>
              </w:r>
              <w:r w:rsidRPr="0092688C">
                <w:rPr>
                  <w:spacing w:val="0"/>
                  <w:sz w:val="20"/>
                </w:rPr>
                <w:t xml:space="preserve">tandard </w:t>
              </w:r>
              <w:r>
                <w:rPr>
                  <w:spacing w:val="0"/>
                  <w:sz w:val="20"/>
                </w:rPr>
                <w:t>i</w:t>
              </w:r>
              <w:r w:rsidRPr="0092688C">
                <w:rPr>
                  <w:spacing w:val="0"/>
                  <w:sz w:val="20"/>
                </w:rPr>
                <w:t>mpedance.</w:t>
              </w:r>
            </w:ins>
          </w:p>
          <w:p w14:paraId="460ED0EB" w14:textId="407778E9" w:rsidR="000E3202" w:rsidRDefault="000E3202" w:rsidP="0074572D">
            <w:pPr>
              <w:spacing w:before="120" w:after="120"/>
              <w:rPr>
                <w:moveTo w:id="1465" w:author="ENA" w:date="2021-02-16T19:04:00Z"/>
                <w:spacing w:val="0"/>
                <w:sz w:val="20"/>
              </w:rPr>
            </w:pPr>
            <w:moveToRangeStart w:id="1466" w:author="ENA" w:date="2021-02-16T19:04:00Z" w:name="move64394701"/>
            <w:moveTo w:id="1467" w:author="ENA" w:date="2021-02-16T19:04:00Z">
              <w:r>
                <w:rPr>
                  <w:spacing w:val="0"/>
                  <w:sz w:val="20"/>
                </w:rPr>
                <w:t>The stopping test should be a trip from full load operation.</w:t>
              </w:r>
            </w:moveTo>
          </w:p>
          <w:moveToRangeEnd w:id="1466"/>
          <w:p w14:paraId="42665AAF" w14:textId="25370128" w:rsidR="000E3202" w:rsidRPr="0092688C" w:rsidRDefault="000E3202" w:rsidP="00151077">
            <w:pPr>
              <w:spacing w:before="120" w:after="120"/>
              <w:rPr>
                <w:ins w:id="1468" w:author="ENA" w:date="2021-02-16T19:04:00Z"/>
                <w:spacing w:val="0"/>
                <w:sz w:val="20"/>
              </w:rPr>
            </w:pPr>
            <w:ins w:id="1469" w:author="ENA" w:date="2021-02-16T19:04:00Z">
              <w:r>
                <w:rPr>
                  <w:spacing w:val="0"/>
                  <w:sz w:val="20"/>
                </w:rPr>
                <w:t>The duration of these tests needs to comply with the particular requirements set out in the testing notes for the technology under test.</w:t>
              </w:r>
            </w:ins>
          </w:p>
          <w:p w14:paraId="5259CE4F" w14:textId="3559C571" w:rsidR="00151077" w:rsidRPr="00A068B0" w:rsidRDefault="00151077" w:rsidP="00151077">
            <w:pPr>
              <w:spacing w:before="120" w:after="120"/>
              <w:rPr>
                <w:spacing w:val="0"/>
              </w:rPr>
            </w:pPr>
            <w:ins w:id="1470" w:author="ENA" w:date="2021-02-16T19:04:00Z">
              <w:r>
                <w:rPr>
                  <w:spacing w:val="0"/>
                  <w:sz w:val="20"/>
                  <w:szCs w:val="18"/>
                </w:rPr>
                <w:t xml:space="preserve">The test date and location must be declared.    </w:t>
              </w:r>
            </w:ins>
          </w:p>
        </w:tc>
      </w:tr>
      <w:tr w:rsidR="00363FBE" w:rsidRPr="003B2076" w14:paraId="7D0F6C6D" w14:textId="77777777" w:rsidTr="00624943">
        <w:trPr>
          <w:ins w:id="1471" w:author="ENA" w:date="2021-02-16T19:04:00Z"/>
          <w:trPrChange w:id="1472" w:author="SC" w:date="2021-03-18T10:00:00Z">
            <w:trPr>
              <w:gridAfter w:val="0"/>
            </w:trPr>
          </w:trPrChange>
        </w:trPr>
        <w:tc>
          <w:tcPr>
            <w:tcW w:w="1558" w:type="dxa"/>
            <w:gridSpan w:val="4"/>
            <w:tcPrChange w:id="1473" w:author="SC" w:date="2021-03-18T10:00:00Z">
              <w:tcPr>
                <w:tcW w:w="1974" w:type="dxa"/>
                <w:gridSpan w:val="7"/>
              </w:tcPr>
            </w:tcPrChange>
          </w:tcPr>
          <w:p w14:paraId="51DDCE6B" w14:textId="77777777" w:rsidR="00363FBE" w:rsidRDefault="00363FBE" w:rsidP="00A068B0">
            <w:pPr>
              <w:spacing w:before="120" w:after="120"/>
              <w:rPr>
                <w:ins w:id="1474" w:author="ENA" w:date="2021-02-16T19:04:00Z"/>
                <w:spacing w:val="0"/>
                <w:sz w:val="20"/>
              </w:rPr>
            </w:pPr>
            <w:ins w:id="1475" w:author="ENA" w:date="2021-02-16T19:04:00Z">
              <w:r>
                <w:rPr>
                  <w:spacing w:val="0"/>
                  <w:sz w:val="20"/>
                </w:rPr>
                <w:t>Test start date</w:t>
              </w:r>
            </w:ins>
          </w:p>
          <w:p w14:paraId="2A1BF8C9" w14:textId="34984D64" w:rsidR="00363FBE" w:rsidRPr="00A068B0" w:rsidRDefault="00363FBE" w:rsidP="00A068B0">
            <w:pPr>
              <w:spacing w:before="120" w:after="120"/>
              <w:rPr>
                <w:ins w:id="1476" w:author="ENA" w:date="2021-02-16T19:04:00Z"/>
                <w:spacing w:val="0"/>
                <w:sz w:val="20"/>
              </w:rPr>
            </w:pPr>
          </w:p>
        </w:tc>
        <w:tc>
          <w:tcPr>
            <w:tcW w:w="2404" w:type="dxa"/>
            <w:gridSpan w:val="7"/>
            <w:tcPrChange w:id="1477" w:author="SC" w:date="2021-03-18T10:00:00Z">
              <w:tcPr>
                <w:tcW w:w="1898" w:type="dxa"/>
                <w:gridSpan w:val="10"/>
              </w:tcPr>
            </w:tcPrChange>
          </w:tcPr>
          <w:p w14:paraId="6E51C756" w14:textId="77777777" w:rsidR="00363FBE" w:rsidRPr="00A068B0" w:rsidRDefault="00363FBE" w:rsidP="00A068B0">
            <w:pPr>
              <w:spacing w:before="120" w:after="120"/>
              <w:rPr>
                <w:ins w:id="1478" w:author="ENA" w:date="2021-02-16T19:04:00Z"/>
                <w:spacing w:val="0"/>
                <w:sz w:val="20"/>
              </w:rPr>
            </w:pPr>
          </w:p>
        </w:tc>
        <w:tc>
          <w:tcPr>
            <w:tcW w:w="628" w:type="dxa"/>
            <w:gridSpan w:val="2"/>
            <w:tcPrChange w:id="1479" w:author="SC" w:date="2021-03-18T10:00:00Z">
              <w:tcPr>
                <w:tcW w:w="1870" w:type="dxa"/>
                <w:gridSpan w:val="7"/>
              </w:tcPr>
            </w:tcPrChange>
          </w:tcPr>
          <w:p w14:paraId="6E5A6C32" w14:textId="25B8CC61" w:rsidR="00363FBE" w:rsidRPr="00A068B0" w:rsidRDefault="00363FBE" w:rsidP="00A068B0">
            <w:pPr>
              <w:spacing w:before="120" w:after="120"/>
              <w:rPr>
                <w:ins w:id="1480" w:author="ENA" w:date="2021-02-16T19:04:00Z"/>
                <w:spacing w:val="0"/>
                <w:sz w:val="20"/>
              </w:rPr>
            </w:pPr>
            <w:ins w:id="1481" w:author="ENA" w:date="2021-02-16T19:04:00Z">
              <w:r>
                <w:rPr>
                  <w:spacing w:val="0"/>
                  <w:sz w:val="20"/>
                </w:rPr>
                <w:t>Test end date</w:t>
              </w:r>
            </w:ins>
          </w:p>
        </w:tc>
        <w:tc>
          <w:tcPr>
            <w:tcW w:w="4911" w:type="dxa"/>
            <w:gridSpan w:val="10"/>
            <w:tcPrChange w:id="1482" w:author="SC" w:date="2021-03-18T10:00:00Z">
              <w:tcPr>
                <w:tcW w:w="3751" w:type="dxa"/>
                <w:gridSpan w:val="12"/>
              </w:tcPr>
            </w:tcPrChange>
          </w:tcPr>
          <w:p w14:paraId="2AAAFF43" w14:textId="77777777" w:rsidR="00363FBE" w:rsidRPr="00A068B0" w:rsidRDefault="00363FBE" w:rsidP="00A068B0">
            <w:pPr>
              <w:spacing w:before="120" w:after="120"/>
              <w:rPr>
                <w:ins w:id="1483" w:author="ENA" w:date="2021-02-16T19:04:00Z"/>
                <w:spacing w:val="0"/>
                <w:sz w:val="20"/>
              </w:rPr>
            </w:pPr>
          </w:p>
        </w:tc>
      </w:tr>
      <w:tr w:rsidR="00363FBE" w:rsidRPr="003B2076" w14:paraId="3A0FF844" w14:textId="77777777" w:rsidTr="00624943">
        <w:trPr>
          <w:ins w:id="1484" w:author="ENA" w:date="2021-02-16T19:04:00Z"/>
          <w:trPrChange w:id="1485" w:author="SC" w:date="2021-03-18T10:00:00Z">
            <w:trPr>
              <w:gridAfter w:val="0"/>
            </w:trPr>
          </w:trPrChange>
        </w:trPr>
        <w:tc>
          <w:tcPr>
            <w:tcW w:w="1558" w:type="dxa"/>
            <w:gridSpan w:val="4"/>
            <w:tcPrChange w:id="1486" w:author="SC" w:date="2021-03-18T10:00:00Z">
              <w:tcPr>
                <w:tcW w:w="1974" w:type="dxa"/>
                <w:gridSpan w:val="7"/>
              </w:tcPr>
            </w:tcPrChange>
          </w:tcPr>
          <w:p w14:paraId="7843D1BA" w14:textId="77777777" w:rsidR="00363FBE" w:rsidRDefault="00363FBE" w:rsidP="00A068B0">
            <w:pPr>
              <w:spacing w:before="120" w:after="120"/>
              <w:rPr>
                <w:ins w:id="1487" w:author="ENA" w:date="2021-02-16T19:04:00Z"/>
                <w:spacing w:val="0"/>
                <w:sz w:val="20"/>
              </w:rPr>
            </w:pPr>
            <w:ins w:id="1488" w:author="ENA" w:date="2021-02-16T19:04:00Z">
              <w:r>
                <w:rPr>
                  <w:spacing w:val="0"/>
                  <w:sz w:val="20"/>
                </w:rPr>
                <w:t>Test location</w:t>
              </w:r>
            </w:ins>
          </w:p>
          <w:p w14:paraId="2A030FC4" w14:textId="4544B796" w:rsidR="00363FBE" w:rsidRPr="00A068B0" w:rsidRDefault="00363FBE" w:rsidP="00A068B0">
            <w:pPr>
              <w:spacing w:before="120" w:after="120"/>
              <w:rPr>
                <w:ins w:id="1489" w:author="ENA" w:date="2021-02-16T19:04:00Z"/>
                <w:spacing w:val="0"/>
                <w:sz w:val="20"/>
              </w:rPr>
            </w:pPr>
          </w:p>
        </w:tc>
        <w:tc>
          <w:tcPr>
            <w:tcW w:w="7943" w:type="dxa"/>
            <w:gridSpan w:val="19"/>
            <w:tcPrChange w:id="1490" w:author="SC" w:date="2021-03-18T10:00:00Z">
              <w:tcPr>
                <w:tcW w:w="7519" w:type="dxa"/>
                <w:gridSpan w:val="29"/>
              </w:tcPr>
            </w:tcPrChange>
          </w:tcPr>
          <w:p w14:paraId="18D83903" w14:textId="77777777" w:rsidR="00363FBE" w:rsidRPr="00A068B0" w:rsidRDefault="00363FBE" w:rsidP="00A068B0">
            <w:pPr>
              <w:spacing w:before="120" w:after="120"/>
              <w:rPr>
                <w:ins w:id="1491" w:author="ENA" w:date="2021-02-16T19:04:00Z"/>
                <w:spacing w:val="0"/>
                <w:sz w:val="20"/>
              </w:rPr>
            </w:pPr>
          </w:p>
        </w:tc>
      </w:tr>
      <w:tr w:rsidR="0029104E" w:rsidRPr="003B2076" w14:paraId="360E80FD" w14:textId="77777777" w:rsidTr="00624943">
        <w:trPr>
          <w:gridAfter w:val="1"/>
          <w:wAfter w:w="8" w:type="dxa"/>
          <w:trPrChange w:id="1492" w:author="SC" w:date="2021-03-18T10:00:00Z">
            <w:trPr>
              <w:gridAfter w:val="1"/>
            </w:trPr>
          </w:trPrChange>
        </w:trPr>
        <w:tc>
          <w:tcPr>
            <w:tcW w:w="1411" w:type="dxa"/>
            <w:gridSpan w:val="3"/>
            <w:tcPrChange w:id="1493" w:author="SC" w:date="2021-03-18T10:00:00Z">
              <w:tcPr>
                <w:tcW w:w="1412" w:type="dxa"/>
                <w:gridSpan w:val="3"/>
              </w:tcPr>
            </w:tcPrChange>
          </w:tcPr>
          <w:p w14:paraId="43BB5A59" w14:textId="77777777" w:rsidR="0029104E" w:rsidRPr="00A068B0" w:rsidRDefault="0029104E" w:rsidP="00A068B0">
            <w:pPr>
              <w:spacing w:before="120" w:after="120"/>
              <w:rPr>
                <w:spacing w:val="0"/>
              </w:rPr>
            </w:pPr>
          </w:p>
        </w:tc>
        <w:tc>
          <w:tcPr>
            <w:tcW w:w="2551" w:type="dxa"/>
            <w:gridSpan w:val="8"/>
            <w:tcPrChange w:id="1494" w:author="SC" w:date="2021-03-18T10:00:00Z">
              <w:tcPr>
                <w:tcW w:w="2441" w:type="dxa"/>
                <w:gridSpan w:val="13"/>
              </w:tcPr>
            </w:tcPrChange>
          </w:tcPr>
          <w:p w14:paraId="0585F1D6" w14:textId="77777777" w:rsidR="0029104E" w:rsidRPr="00A068B0" w:rsidRDefault="0029104E" w:rsidP="00A068B0">
            <w:pPr>
              <w:spacing w:before="120" w:after="120"/>
              <w:rPr>
                <w:spacing w:val="0"/>
                <w:sz w:val="20"/>
              </w:rPr>
            </w:pPr>
            <w:r w:rsidRPr="00A068B0">
              <w:rPr>
                <w:spacing w:val="0"/>
                <w:sz w:val="20"/>
              </w:rPr>
              <w:t>Starting</w:t>
            </w:r>
          </w:p>
        </w:tc>
        <w:tc>
          <w:tcPr>
            <w:tcW w:w="2979" w:type="dxa"/>
            <w:gridSpan w:val="8"/>
            <w:tcPrChange w:id="1495" w:author="SC" w:date="2021-03-18T10:00:00Z">
              <w:tcPr>
                <w:tcW w:w="2519" w:type="dxa"/>
                <w:gridSpan w:val="11"/>
              </w:tcPr>
            </w:tcPrChange>
          </w:tcPr>
          <w:p w14:paraId="7E9B48A0" w14:textId="77777777" w:rsidR="0029104E" w:rsidRPr="00A068B0" w:rsidRDefault="0029104E" w:rsidP="00A068B0">
            <w:pPr>
              <w:spacing w:before="120" w:after="120"/>
              <w:rPr>
                <w:spacing w:val="0"/>
                <w:sz w:val="20"/>
              </w:rPr>
            </w:pPr>
            <w:r w:rsidRPr="00A068B0">
              <w:rPr>
                <w:spacing w:val="0"/>
                <w:sz w:val="20"/>
              </w:rPr>
              <w:t>Stopping</w:t>
            </w:r>
          </w:p>
        </w:tc>
        <w:tc>
          <w:tcPr>
            <w:tcW w:w="2552" w:type="dxa"/>
            <w:gridSpan w:val="3"/>
            <w:tcPrChange w:id="1496" w:author="SC" w:date="2021-03-18T10:00:00Z">
              <w:tcPr>
                <w:tcW w:w="3121" w:type="dxa"/>
                <w:gridSpan w:val="9"/>
              </w:tcPr>
            </w:tcPrChange>
          </w:tcPr>
          <w:p w14:paraId="263E1092" w14:textId="77777777" w:rsidR="0029104E" w:rsidRPr="00A068B0" w:rsidRDefault="0029104E" w:rsidP="00A068B0">
            <w:pPr>
              <w:spacing w:before="120" w:after="120"/>
              <w:rPr>
                <w:spacing w:val="0"/>
                <w:sz w:val="20"/>
              </w:rPr>
            </w:pPr>
            <w:r w:rsidRPr="00A068B0">
              <w:rPr>
                <w:spacing w:val="0"/>
                <w:sz w:val="20"/>
              </w:rPr>
              <w:t>Running</w:t>
            </w:r>
          </w:p>
        </w:tc>
      </w:tr>
      <w:tr w:rsidR="00624943" w:rsidRPr="003B2076" w14:paraId="6C8BEF4F" w14:textId="77777777" w:rsidTr="00624943">
        <w:tblPrEx>
          <w:tblPrExChange w:id="1497" w:author="SC" w:date="2021-03-18T10:00:00Z">
            <w:tblPrEx>
              <w:tblW w:w="9501" w:type="dxa"/>
            </w:tblPrEx>
          </w:tblPrExChange>
        </w:tblPrEx>
        <w:trPr>
          <w:gridAfter w:val="1"/>
          <w:wAfter w:w="8" w:type="dxa"/>
          <w:trPrChange w:id="1498" w:author="SC" w:date="2021-03-18T10:00:00Z">
            <w:trPr>
              <w:gridAfter w:val="1"/>
              <w:wAfter w:w="8" w:type="dxa"/>
            </w:trPr>
          </w:trPrChange>
        </w:trPr>
        <w:tc>
          <w:tcPr>
            <w:tcW w:w="1411" w:type="dxa"/>
            <w:gridSpan w:val="3"/>
            <w:tcPrChange w:id="1499" w:author="SC" w:date="2021-03-18T10:00:00Z">
              <w:tcPr>
                <w:tcW w:w="1413" w:type="dxa"/>
                <w:gridSpan w:val="6"/>
              </w:tcPr>
            </w:tcPrChange>
          </w:tcPr>
          <w:p w14:paraId="65773C7B" w14:textId="77777777" w:rsidR="0029104E" w:rsidRPr="00A068B0" w:rsidRDefault="0029104E" w:rsidP="00A068B0">
            <w:pPr>
              <w:spacing w:before="120" w:after="120"/>
              <w:rPr>
                <w:spacing w:val="0"/>
              </w:rPr>
            </w:pPr>
          </w:p>
        </w:tc>
        <w:tc>
          <w:tcPr>
            <w:tcW w:w="994" w:type="dxa"/>
            <w:gridSpan w:val="5"/>
            <w:tcPrChange w:id="1500" w:author="SC" w:date="2021-03-18T10:00:00Z">
              <w:tcPr>
                <w:tcW w:w="567" w:type="dxa"/>
                <w:gridSpan w:val="4"/>
              </w:tcPr>
            </w:tcPrChange>
          </w:tcPr>
          <w:p w14:paraId="2A581AF8" w14:textId="2532F7E1" w:rsidR="0029104E" w:rsidRPr="00A068B0" w:rsidRDefault="0029104E" w:rsidP="00A068B0">
            <w:pPr>
              <w:spacing w:before="120" w:after="120"/>
              <w:rPr>
                <w:spacing w:val="0"/>
                <w:sz w:val="20"/>
              </w:rPr>
            </w:pPr>
            <w:r w:rsidRPr="00A068B0">
              <w:rPr>
                <w:spacing w:val="0"/>
                <w:sz w:val="20"/>
              </w:rPr>
              <w:t>d</w:t>
            </w:r>
            <w:del w:id="1501" w:author="SC" w:date="2021-03-18T09:56:00Z">
              <w:r w:rsidRPr="00A068B0" w:rsidDel="00624943">
                <w:rPr>
                  <w:spacing w:val="0"/>
                  <w:sz w:val="20"/>
                </w:rPr>
                <w:delText xml:space="preserve"> </w:delText>
              </w:r>
            </w:del>
            <w:ins w:id="1502" w:author="SC" w:date="2021-03-18T09:55:00Z">
              <w:r w:rsidR="00624943">
                <w:rPr>
                  <w:spacing w:val="0"/>
                  <w:sz w:val="20"/>
                </w:rPr>
                <w:t>(</w:t>
              </w:r>
            </w:ins>
            <w:r w:rsidRPr="00A068B0">
              <w:rPr>
                <w:spacing w:val="0"/>
                <w:sz w:val="20"/>
              </w:rPr>
              <w:t>max</w:t>
            </w:r>
            <w:ins w:id="1503" w:author="SC" w:date="2021-03-18T09:55:00Z">
              <w:r w:rsidR="00624943">
                <w:rPr>
                  <w:spacing w:val="0"/>
                  <w:sz w:val="20"/>
                </w:rPr>
                <w:t>)</w:t>
              </w:r>
            </w:ins>
          </w:p>
        </w:tc>
        <w:tc>
          <w:tcPr>
            <w:tcW w:w="709" w:type="dxa"/>
            <w:tcPrChange w:id="1504" w:author="SC" w:date="2021-03-18T10:00:00Z">
              <w:tcPr>
                <w:tcW w:w="436" w:type="dxa"/>
                <w:gridSpan w:val="3"/>
              </w:tcPr>
            </w:tcPrChange>
          </w:tcPr>
          <w:p w14:paraId="110F5F3C" w14:textId="05EEBA43" w:rsidR="0029104E" w:rsidRPr="0074572D" w:rsidRDefault="0029104E" w:rsidP="00A068B0">
            <w:pPr>
              <w:spacing w:before="120" w:after="120"/>
              <w:rPr>
                <w:b/>
                <w:spacing w:val="0"/>
                <w:sz w:val="20"/>
              </w:rPr>
            </w:pPr>
            <w:r w:rsidRPr="00907A3B">
              <w:rPr>
                <w:spacing w:val="0"/>
                <w:sz w:val="20"/>
              </w:rPr>
              <w:t>d</w:t>
            </w:r>
            <w:del w:id="1505" w:author="SC" w:date="2021-03-18T09:56:00Z">
              <w:r w:rsidRPr="00907A3B" w:rsidDel="00624943">
                <w:rPr>
                  <w:spacing w:val="0"/>
                  <w:sz w:val="20"/>
                </w:rPr>
                <w:delText xml:space="preserve"> </w:delText>
              </w:r>
            </w:del>
            <w:ins w:id="1506" w:author="SC" w:date="2021-03-18T09:56:00Z">
              <w:r w:rsidR="00624943">
                <w:rPr>
                  <w:spacing w:val="0"/>
                  <w:sz w:val="20"/>
                </w:rPr>
                <w:t>(</w:t>
              </w:r>
            </w:ins>
            <w:r w:rsidRPr="00907A3B">
              <w:rPr>
                <w:spacing w:val="0"/>
                <w:sz w:val="20"/>
              </w:rPr>
              <w:t>c</w:t>
            </w:r>
            <w:ins w:id="1507" w:author="SC" w:date="2021-03-18T09:56:00Z">
              <w:r w:rsidR="00624943">
                <w:rPr>
                  <w:spacing w:val="0"/>
                  <w:sz w:val="20"/>
                </w:rPr>
                <w:t>)</w:t>
              </w:r>
            </w:ins>
            <w:r w:rsidRPr="00907A3B">
              <w:rPr>
                <w:spacing w:val="0"/>
                <w:sz w:val="20"/>
              </w:rPr>
              <w:t xml:space="preserve"> </w:t>
            </w:r>
          </w:p>
        </w:tc>
        <w:tc>
          <w:tcPr>
            <w:tcW w:w="848" w:type="dxa"/>
            <w:gridSpan w:val="2"/>
            <w:tcPrChange w:id="1508" w:author="SC" w:date="2021-03-18T10:00:00Z">
              <w:tcPr>
                <w:tcW w:w="1068" w:type="dxa"/>
                <w:gridSpan w:val="5"/>
              </w:tcPr>
            </w:tcPrChange>
          </w:tcPr>
          <w:p w14:paraId="15C52AAF" w14:textId="77777777" w:rsidR="0029104E" w:rsidRPr="00A068B0" w:rsidRDefault="0029104E" w:rsidP="00A068B0">
            <w:pPr>
              <w:spacing w:before="120" w:after="120"/>
              <w:rPr>
                <w:spacing w:val="0"/>
                <w:sz w:val="20"/>
              </w:rPr>
            </w:pPr>
            <w:r w:rsidRPr="00A068B0">
              <w:rPr>
                <w:spacing w:val="0"/>
                <w:sz w:val="20"/>
              </w:rPr>
              <w:t>d(t)</w:t>
            </w:r>
          </w:p>
        </w:tc>
        <w:tc>
          <w:tcPr>
            <w:tcW w:w="1136" w:type="dxa"/>
            <w:gridSpan w:val="4"/>
            <w:tcPrChange w:id="1509" w:author="SC" w:date="2021-03-18T10:00:00Z">
              <w:tcPr>
                <w:tcW w:w="906" w:type="dxa"/>
                <w:gridSpan w:val="5"/>
              </w:tcPr>
            </w:tcPrChange>
          </w:tcPr>
          <w:p w14:paraId="480343A8" w14:textId="27928545" w:rsidR="0029104E" w:rsidRPr="00A068B0" w:rsidRDefault="0029104E" w:rsidP="00A068B0">
            <w:pPr>
              <w:spacing w:before="120" w:after="120"/>
              <w:rPr>
                <w:spacing w:val="0"/>
                <w:sz w:val="20"/>
              </w:rPr>
            </w:pPr>
            <w:r w:rsidRPr="00A068B0">
              <w:rPr>
                <w:spacing w:val="0"/>
                <w:sz w:val="20"/>
              </w:rPr>
              <w:t>d</w:t>
            </w:r>
            <w:ins w:id="1510" w:author="SC" w:date="2021-03-18T09:56:00Z">
              <w:r w:rsidR="00624943">
                <w:rPr>
                  <w:spacing w:val="0"/>
                  <w:sz w:val="20"/>
                </w:rPr>
                <w:t>(</w:t>
              </w:r>
            </w:ins>
            <w:del w:id="1511" w:author="SC" w:date="2021-03-18T09:56:00Z">
              <w:r w:rsidRPr="00A068B0" w:rsidDel="00624943">
                <w:rPr>
                  <w:spacing w:val="0"/>
                  <w:sz w:val="20"/>
                </w:rPr>
                <w:delText xml:space="preserve"> </w:delText>
              </w:r>
            </w:del>
            <w:r w:rsidRPr="00A068B0">
              <w:rPr>
                <w:spacing w:val="0"/>
                <w:sz w:val="20"/>
              </w:rPr>
              <w:t>max</w:t>
            </w:r>
            <w:ins w:id="1512" w:author="SC" w:date="2021-03-18T09:56:00Z">
              <w:r w:rsidR="00624943">
                <w:rPr>
                  <w:spacing w:val="0"/>
                  <w:sz w:val="20"/>
                </w:rPr>
                <w:t>)</w:t>
              </w:r>
            </w:ins>
          </w:p>
        </w:tc>
        <w:tc>
          <w:tcPr>
            <w:tcW w:w="993" w:type="dxa"/>
            <w:gridSpan w:val="3"/>
            <w:tcPrChange w:id="1513" w:author="SC" w:date="2021-03-18T10:00:00Z">
              <w:tcPr>
                <w:tcW w:w="992" w:type="dxa"/>
                <w:gridSpan w:val="6"/>
              </w:tcPr>
            </w:tcPrChange>
          </w:tcPr>
          <w:p w14:paraId="404753D5" w14:textId="3DE336AF" w:rsidR="0029104E" w:rsidRPr="0074572D" w:rsidRDefault="0029104E" w:rsidP="00A068B0">
            <w:pPr>
              <w:spacing w:before="120" w:after="120"/>
              <w:rPr>
                <w:b/>
                <w:spacing w:val="0"/>
                <w:sz w:val="20"/>
              </w:rPr>
            </w:pPr>
            <w:r w:rsidRPr="00907A3B">
              <w:rPr>
                <w:spacing w:val="0"/>
                <w:sz w:val="20"/>
              </w:rPr>
              <w:t>d</w:t>
            </w:r>
            <w:ins w:id="1514" w:author="SC" w:date="2021-03-18T09:56:00Z">
              <w:r w:rsidR="00624943">
                <w:rPr>
                  <w:spacing w:val="0"/>
                  <w:sz w:val="20"/>
                </w:rPr>
                <w:t>(</w:t>
              </w:r>
            </w:ins>
            <w:del w:id="1515" w:author="SC" w:date="2021-03-18T09:56:00Z">
              <w:r w:rsidRPr="00907A3B" w:rsidDel="00624943">
                <w:rPr>
                  <w:spacing w:val="0"/>
                  <w:sz w:val="20"/>
                </w:rPr>
                <w:delText xml:space="preserve"> </w:delText>
              </w:r>
            </w:del>
            <w:r w:rsidRPr="00907A3B">
              <w:rPr>
                <w:spacing w:val="0"/>
                <w:sz w:val="20"/>
              </w:rPr>
              <w:t>c</w:t>
            </w:r>
            <w:ins w:id="1516" w:author="SC" w:date="2021-03-18T09:56:00Z">
              <w:r w:rsidR="00624943">
                <w:rPr>
                  <w:spacing w:val="0"/>
                  <w:sz w:val="20"/>
                </w:rPr>
                <w:t>)</w:t>
              </w:r>
            </w:ins>
            <w:r w:rsidRPr="0074572D">
              <w:rPr>
                <w:b/>
                <w:spacing w:val="0"/>
                <w:sz w:val="20"/>
              </w:rPr>
              <w:t xml:space="preserve"> </w:t>
            </w:r>
          </w:p>
        </w:tc>
        <w:tc>
          <w:tcPr>
            <w:tcW w:w="850" w:type="dxa"/>
            <w:tcPrChange w:id="1517" w:author="SC" w:date="2021-03-18T10:00:00Z">
              <w:tcPr>
                <w:tcW w:w="992" w:type="dxa"/>
                <w:gridSpan w:val="3"/>
              </w:tcPr>
            </w:tcPrChange>
          </w:tcPr>
          <w:p w14:paraId="0B67D704" w14:textId="77777777" w:rsidR="0029104E" w:rsidRPr="00A068B0" w:rsidRDefault="0029104E" w:rsidP="00A068B0">
            <w:pPr>
              <w:spacing w:before="120" w:after="120"/>
              <w:rPr>
                <w:spacing w:val="0"/>
                <w:sz w:val="20"/>
              </w:rPr>
            </w:pPr>
            <w:r w:rsidRPr="00A068B0">
              <w:rPr>
                <w:spacing w:val="0"/>
                <w:sz w:val="20"/>
              </w:rPr>
              <w:t>d(t)</w:t>
            </w:r>
          </w:p>
        </w:tc>
        <w:tc>
          <w:tcPr>
            <w:tcW w:w="992" w:type="dxa"/>
            <w:gridSpan w:val="2"/>
            <w:tcPrChange w:id="1518" w:author="SC" w:date="2021-03-18T10:00:00Z">
              <w:tcPr>
                <w:tcW w:w="1559" w:type="dxa"/>
                <w:gridSpan w:val="3"/>
              </w:tcPr>
            </w:tcPrChange>
          </w:tcPr>
          <w:p w14:paraId="29B0769E" w14:textId="77777777" w:rsidR="0029104E" w:rsidRPr="00A068B0" w:rsidRDefault="0029104E" w:rsidP="00A068B0">
            <w:pPr>
              <w:spacing w:before="120" w:after="120"/>
              <w:rPr>
                <w:spacing w:val="0"/>
                <w:sz w:val="20"/>
              </w:rPr>
            </w:pPr>
            <w:r w:rsidRPr="00A068B0">
              <w:rPr>
                <w:spacing w:val="0"/>
                <w:sz w:val="20"/>
              </w:rPr>
              <w:t>P</w:t>
            </w:r>
            <w:r w:rsidRPr="00A068B0">
              <w:rPr>
                <w:spacing w:val="0"/>
                <w:sz w:val="20"/>
                <w:vertAlign w:val="subscript"/>
              </w:rPr>
              <w:t>st</w:t>
            </w:r>
          </w:p>
        </w:tc>
        <w:tc>
          <w:tcPr>
            <w:tcW w:w="1560" w:type="dxa"/>
            <w:tcPrChange w:id="1519" w:author="SC" w:date="2021-03-18T10:00:00Z">
              <w:tcPr>
                <w:tcW w:w="1560" w:type="dxa"/>
              </w:tcPr>
            </w:tcPrChange>
          </w:tcPr>
          <w:p w14:paraId="71C34DC8" w14:textId="77777777" w:rsidR="0029104E" w:rsidRPr="00A068B0" w:rsidRDefault="0029104E" w:rsidP="00A068B0">
            <w:pPr>
              <w:spacing w:before="120" w:after="120"/>
              <w:rPr>
                <w:spacing w:val="0"/>
                <w:sz w:val="20"/>
              </w:rPr>
            </w:pPr>
            <w:r w:rsidRPr="00A068B0">
              <w:rPr>
                <w:spacing w:val="0"/>
                <w:sz w:val="20"/>
              </w:rPr>
              <w:t>P</w:t>
            </w:r>
            <w:r w:rsidRPr="00A068B0">
              <w:rPr>
                <w:spacing w:val="0"/>
                <w:sz w:val="20"/>
                <w:vertAlign w:val="subscript"/>
              </w:rPr>
              <w:t>lt</w:t>
            </w:r>
            <w:r w:rsidRPr="00A068B0">
              <w:rPr>
                <w:spacing w:val="0"/>
                <w:sz w:val="20"/>
              </w:rPr>
              <w:t xml:space="preserve"> 2 hours</w:t>
            </w:r>
          </w:p>
        </w:tc>
      </w:tr>
      <w:tr w:rsidR="00624943" w:rsidRPr="003B2076" w14:paraId="670A750A" w14:textId="77777777" w:rsidTr="00624943">
        <w:tblPrEx>
          <w:tblPrExChange w:id="1520" w:author="SC" w:date="2021-03-18T10:00:00Z">
            <w:tblPrEx>
              <w:tblW w:w="9501" w:type="dxa"/>
            </w:tblPrEx>
          </w:tblPrExChange>
        </w:tblPrEx>
        <w:trPr>
          <w:gridAfter w:val="1"/>
          <w:wAfter w:w="8" w:type="dxa"/>
          <w:trPrChange w:id="1521" w:author="SC" w:date="2021-03-18T10:00:00Z">
            <w:trPr>
              <w:gridAfter w:val="1"/>
              <w:wAfter w:w="8" w:type="dxa"/>
            </w:trPr>
          </w:trPrChange>
        </w:trPr>
        <w:tc>
          <w:tcPr>
            <w:tcW w:w="1411" w:type="dxa"/>
            <w:gridSpan w:val="3"/>
            <w:tcPrChange w:id="1522" w:author="SC" w:date="2021-03-18T10:00:00Z">
              <w:tcPr>
                <w:tcW w:w="1413" w:type="dxa"/>
                <w:gridSpan w:val="6"/>
              </w:tcPr>
            </w:tcPrChange>
          </w:tcPr>
          <w:p w14:paraId="4F689B11" w14:textId="77777777" w:rsidR="0029104E" w:rsidRPr="00A068B0" w:rsidRDefault="0029104E" w:rsidP="00A068B0">
            <w:pPr>
              <w:spacing w:before="120" w:after="120"/>
              <w:jc w:val="left"/>
              <w:rPr>
                <w:spacing w:val="0"/>
                <w:sz w:val="20"/>
              </w:rPr>
            </w:pPr>
            <w:r w:rsidRPr="00A068B0">
              <w:rPr>
                <w:spacing w:val="0"/>
                <w:sz w:val="20"/>
              </w:rPr>
              <w:t>Measured Values at test impedance</w:t>
            </w:r>
          </w:p>
        </w:tc>
        <w:tc>
          <w:tcPr>
            <w:tcW w:w="994" w:type="dxa"/>
            <w:gridSpan w:val="5"/>
            <w:tcPrChange w:id="1523" w:author="SC" w:date="2021-03-18T10:00:00Z">
              <w:tcPr>
                <w:tcW w:w="567" w:type="dxa"/>
                <w:gridSpan w:val="4"/>
              </w:tcPr>
            </w:tcPrChange>
          </w:tcPr>
          <w:p w14:paraId="7B11AE45" w14:textId="77777777" w:rsidR="0029104E" w:rsidRPr="00A068B0" w:rsidRDefault="0029104E" w:rsidP="00A068B0">
            <w:pPr>
              <w:spacing w:before="120" w:after="120"/>
              <w:rPr>
                <w:spacing w:val="0"/>
                <w:sz w:val="20"/>
              </w:rPr>
            </w:pPr>
          </w:p>
        </w:tc>
        <w:tc>
          <w:tcPr>
            <w:tcW w:w="709" w:type="dxa"/>
            <w:tcPrChange w:id="1524" w:author="SC" w:date="2021-03-18T10:00:00Z">
              <w:tcPr>
                <w:tcW w:w="436" w:type="dxa"/>
                <w:gridSpan w:val="3"/>
              </w:tcPr>
            </w:tcPrChange>
          </w:tcPr>
          <w:p w14:paraId="705777C3" w14:textId="77777777" w:rsidR="0029104E" w:rsidRPr="00A068B0" w:rsidRDefault="0029104E" w:rsidP="00A068B0">
            <w:pPr>
              <w:spacing w:before="120" w:after="120"/>
              <w:rPr>
                <w:spacing w:val="0"/>
                <w:sz w:val="20"/>
              </w:rPr>
            </w:pPr>
          </w:p>
        </w:tc>
        <w:tc>
          <w:tcPr>
            <w:tcW w:w="848" w:type="dxa"/>
            <w:gridSpan w:val="2"/>
            <w:tcPrChange w:id="1525" w:author="SC" w:date="2021-03-18T10:00:00Z">
              <w:tcPr>
                <w:tcW w:w="1068" w:type="dxa"/>
                <w:gridSpan w:val="5"/>
              </w:tcPr>
            </w:tcPrChange>
          </w:tcPr>
          <w:p w14:paraId="669A66DA" w14:textId="77777777" w:rsidR="0029104E" w:rsidRPr="00A068B0" w:rsidRDefault="0029104E" w:rsidP="00A068B0">
            <w:pPr>
              <w:spacing w:before="120" w:after="120"/>
              <w:rPr>
                <w:spacing w:val="0"/>
                <w:sz w:val="20"/>
              </w:rPr>
            </w:pPr>
          </w:p>
        </w:tc>
        <w:tc>
          <w:tcPr>
            <w:tcW w:w="1136" w:type="dxa"/>
            <w:gridSpan w:val="4"/>
            <w:tcPrChange w:id="1526" w:author="SC" w:date="2021-03-18T10:00:00Z">
              <w:tcPr>
                <w:tcW w:w="906" w:type="dxa"/>
                <w:gridSpan w:val="5"/>
              </w:tcPr>
            </w:tcPrChange>
          </w:tcPr>
          <w:p w14:paraId="4C68B281" w14:textId="77777777" w:rsidR="0029104E" w:rsidRPr="00A068B0" w:rsidRDefault="0029104E" w:rsidP="00A068B0">
            <w:pPr>
              <w:spacing w:before="120" w:after="120"/>
              <w:rPr>
                <w:spacing w:val="0"/>
                <w:sz w:val="20"/>
              </w:rPr>
            </w:pPr>
          </w:p>
        </w:tc>
        <w:tc>
          <w:tcPr>
            <w:tcW w:w="993" w:type="dxa"/>
            <w:gridSpan w:val="3"/>
            <w:tcPrChange w:id="1527" w:author="SC" w:date="2021-03-18T10:00:00Z">
              <w:tcPr>
                <w:tcW w:w="992" w:type="dxa"/>
                <w:gridSpan w:val="6"/>
              </w:tcPr>
            </w:tcPrChange>
          </w:tcPr>
          <w:p w14:paraId="6794DB9F" w14:textId="77777777" w:rsidR="0029104E" w:rsidRPr="00A068B0" w:rsidRDefault="0029104E" w:rsidP="00A068B0">
            <w:pPr>
              <w:spacing w:before="120" w:after="120"/>
              <w:rPr>
                <w:spacing w:val="0"/>
                <w:sz w:val="20"/>
              </w:rPr>
            </w:pPr>
          </w:p>
        </w:tc>
        <w:tc>
          <w:tcPr>
            <w:tcW w:w="850" w:type="dxa"/>
            <w:tcPrChange w:id="1528" w:author="SC" w:date="2021-03-18T10:00:00Z">
              <w:tcPr>
                <w:tcW w:w="992" w:type="dxa"/>
                <w:gridSpan w:val="3"/>
              </w:tcPr>
            </w:tcPrChange>
          </w:tcPr>
          <w:p w14:paraId="54BA5E05" w14:textId="77777777" w:rsidR="0029104E" w:rsidRPr="00A068B0" w:rsidRDefault="0029104E" w:rsidP="00A068B0">
            <w:pPr>
              <w:spacing w:before="120" w:after="120"/>
              <w:rPr>
                <w:spacing w:val="0"/>
                <w:sz w:val="20"/>
              </w:rPr>
            </w:pPr>
          </w:p>
        </w:tc>
        <w:tc>
          <w:tcPr>
            <w:tcW w:w="992" w:type="dxa"/>
            <w:gridSpan w:val="2"/>
            <w:tcPrChange w:id="1529" w:author="SC" w:date="2021-03-18T10:00:00Z">
              <w:tcPr>
                <w:tcW w:w="1559" w:type="dxa"/>
                <w:gridSpan w:val="3"/>
              </w:tcPr>
            </w:tcPrChange>
          </w:tcPr>
          <w:p w14:paraId="0CB5B7F1" w14:textId="77777777" w:rsidR="0029104E" w:rsidRPr="00A068B0" w:rsidRDefault="0029104E" w:rsidP="00A068B0">
            <w:pPr>
              <w:spacing w:before="120" w:after="120"/>
              <w:rPr>
                <w:spacing w:val="0"/>
                <w:sz w:val="20"/>
              </w:rPr>
            </w:pPr>
          </w:p>
        </w:tc>
        <w:tc>
          <w:tcPr>
            <w:tcW w:w="1560" w:type="dxa"/>
            <w:tcPrChange w:id="1530" w:author="SC" w:date="2021-03-18T10:00:00Z">
              <w:tcPr>
                <w:tcW w:w="1560" w:type="dxa"/>
              </w:tcPr>
            </w:tcPrChange>
          </w:tcPr>
          <w:p w14:paraId="325E4F06" w14:textId="77777777" w:rsidR="0029104E" w:rsidRPr="00A068B0" w:rsidRDefault="0029104E" w:rsidP="00A068B0">
            <w:pPr>
              <w:spacing w:before="120" w:after="120"/>
              <w:rPr>
                <w:spacing w:val="0"/>
                <w:sz w:val="20"/>
              </w:rPr>
            </w:pPr>
          </w:p>
        </w:tc>
      </w:tr>
      <w:tr w:rsidR="00624943" w:rsidRPr="003B2076" w14:paraId="015196BA" w14:textId="77777777" w:rsidTr="00624943">
        <w:tblPrEx>
          <w:tblPrExChange w:id="1531" w:author="SC" w:date="2021-03-18T10:00:00Z">
            <w:tblPrEx>
              <w:tblW w:w="9501" w:type="dxa"/>
            </w:tblPrEx>
          </w:tblPrExChange>
        </w:tblPrEx>
        <w:trPr>
          <w:gridAfter w:val="1"/>
          <w:wAfter w:w="8" w:type="dxa"/>
          <w:trPrChange w:id="1532" w:author="SC" w:date="2021-03-18T10:00:00Z">
            <w:trPr>
              <w:gridAfter w:val="1"/>
              <w:wAfter w:w="8" w:type="dxa"/>
            </w:trPr>
          </w:trPrChange>
        </w:trPr>
        <w:tc>
          <w:tcPr>
            <w:tcW w:w="1411" w:type="dxa"/>
            <w:gridSpan w:val="3"/>
            <w:tcPrChange w:id="1533" w:author="SC" w:date="2021-03-18T10:00:00Z">
              <w:tcPr>
                <w:tcW w:w="1413" w:type="dxa"/>
                <w:gridSpan w:val="6"/>
              </w:tcPr>
            </w:tcPrChange>
          </w:tcPr>
          <w:p w14:paraId="1738F500" w14:textId="77777777" w:rsidR="0029104E" w:rsidRPr="00A068B0" w:rsidRDefault="0029104E" w:rsidP="00A068B0">
            <w:pPr>
              <w:spacing w:before="120" w:after="120"/>
              <w:jc w:val="left"/>
              <w:rPr>
                <w:spacing w:val="0"/>
                <w:sz w:val="20"/>
              </w:rPr>
            </w:pPr>
            <w:r w:rsidRPr="00A068B0">
              <w:rPr>
                <w:spacing w:val="0"/>
                <w:sz w:val="20"/>
              </w:rPr>
              <w:t xml:space="preserve">Normalised to standard impedance </w:t>
            </w:r>
          </w:p>
        </w:tc>
        <w:tc>
          <w:tcPr>
            <w:tcW w:w="994" w:type="dxa"/>
            <w:gridSpan w:val="5"/>
            <w:tcPrChange w:id="1534" w:author="SC" w:date="2021-03-18T10:00:00Z">
              <w:tcPr>
                <w:tcW w:w="567" w:type="dxa"/>
                <w:gridSpan w:val="4"/>
              </w:tcPr>
            </w:tcPrChange>
          </w:tcPr>
          <w:p w14:paraId="7F1BB7D8" w14:textId="77777777" w:rsidR="0029104E" w:rsidRPr="00A068B0" w:rsidRDefault="0029104E" w:rsidP="00A068B0">
            <w:pPr>
              <w:spacing w:before="120" w:after="120"/>
              <w:rPr>
                <w:spacing w:val="0"/>
                <w:sz w:val="20"/>
              </w:rPr>
            </w:pPr>
          </w:p>
        </w:tc>
        <w:tc>
          <w:tcPr>
            <w:tcW w:w="709" w:type="dxa"/>
            <w:tcPrChange w:id="1535" w:author="SC" w:date="2021-03-18T10:00:00Z">
              <w:tcPr>
                <w:tcW w:w="436" w:type="dxa"/>
                <w:gridSpan w:val="3"/>
              </w:tcPr>
            </w:tcPrChange>
          </w:tcPr>
          <w:p w14:paraId="6568D82C" w14:textId="77777777" w:rsidR="0029104E" w:rsidRPr="00A068B0" w:rsidRDefault="0029104E" w:rsidP="00A068B0">
            <w:pPr>
              <w:spacing w:before="120" w:after="120"/>
              <w:rPr>
                <w:spacing w:val="0"/>
                <w:sz w:val="20"/>
              </w:rPr>
            </w:pPr>
          </w:p>
        </w:tc>
        <w:tc>
          <w:tcPr>
            <w:tcW w:w="848" w:type="dxa"/>
            <w:gridSpan w:val="2"/>
            <w:tcPrChange w:id="1536" w:author="SC" w:date="2021-03-18T10:00:00Z">
              <w:tcPr>
                <w:tcW w:w="1068" w:type="dxa"/>
                <w:gridSpan w:val="5"/>
              </w:tcPr>
            </w:tcPrChange>
          </w:tcPr>
          <w:p w14:paraId="0239EFD2" w14:textId="77777777" w:rsidR="0029104E" w:rsidRPr="00A068B0" w:rsidRDefault="0029104E" w:rsidP="00A068B0">
            <w:pPr>
              <w:spacing w:before="120" w:after="120"/>
              <w:rPr>
                <w:spacing w:val="0"/>
                <w:sz w:val="20"/>
              </w:rPr>
            </w:pPr>
          </w:p>
        </w:tc>
        <w:tc>
          <w:tcPr>
            <w:tcW w:w="1136" w:type="dxa"/>
            <w:gridSpan w:val="4"/>
            <w:tcPrChange w:id="1537" w:author="SC" w:date="2021-03-18T10:00:00Z">
              <w:tcPr>
                <w:tcW w:w="906" w:type="dxa"/>
                <w:gridSpan w:val="5"/>
              </w:tcPr>
            </w:tcPrChange>
          </w:tcPr>
          <w:p w14:paraId="03B20AFB" w14:textId="77777777" w:rsidR="0029104E" w:rsidRPr="00A068B0" w:rsidRDefault="0029104E" w:rsidP="00A068B0">
            <w:pPr>
              <w:spacing w:before="120" w:after="120"/>
              <w:rPr>
                <w:spacing w:val="0"/>
                <w:sz w:val="20"/>
              </w:rPr>
            </w:pPr>
          </w:p>
        </w:tc>
        <w:tc>
          <w:tcPr>
            <w:tcW w:w="993" w:type="dxa"/>
            <w:gridSpan w:val="3"/>
            <w:tcPrChange w:id="1538" w:author="SC" w:date="2021-03-18T10:00:00Z">
              <w:tcPr>
                <w:tcW w:w="992" w:type="dxa"/>
                <w:gridSpan w:val="6"/>
              </w:tcPr>
            </w:tcPrChange>
          </w:tcPr>
          <w:p w14:paraId="605C01CC" w14:textId="77777777" w:rsidR="0029104E" w:rsidRPr="00A068B0" w:rsidRDefault="0029104E" w:rsidP="00A068B0">
            <w:pPr>
              <w:spacing w:before="120" w:after="120"/>
              <w:rPr>
                <w:spacing w:val="0"/>
                <w:sz w:val="20"/>
              </w:rPr>
            </w:pPr>
          </w:p>
        </w:tc>
        <w:tc>
          <w:tcPr>
            <w:tcW w:w="850" w:type="dxa"/>
            <w:tcPrChange w:id="1539" w:author="SC" w:date="2021-03-18T10:00:00Z">
              <w:tcPr>
                <w:tcW w:w="992" w:type="dxa"/>
                <w:gridSpan w:val="3"/>
              </w:tcPr>
            </w:tcPrChange>
          </w:tcPr>
          <w:p w14:paraId="44BDCBF0" w14:textId="77777777" w:rsidR="0029104E" w:rsidRPr="00A068B0" w:rsidRDefault="0029104E" w:rsidP="00A068B0">
            <w:pPr>
              <w:spacing w:before="120" w:after="120"/>
              <w:rPr>
                <w:spacing w:val="0"/>
                <w:sz w:val="20"/>
              </w:rPr>
            </w:pPr>
          </w:p>
        </w:tc>
        <w:tc>
          <w:tcPr>
            <w:tcW w:w="992" w:type="dxa"/>
            <w:gridSpan w:val="2"/>
            <w:tcPrChange w:id="1540" w:author="SC" w:date="2021-03-18T10:00:00Z">
              <w:tcPr>
                <w:tcW w:w="1559" w:type="dxa"/>
                <w:gridSpan w:val="3"/>
              </w:tcPr>
            </w:tcPrChange>
          </w:tcPr>
          <w:p w14:paraId="404582C4" w14:textId="77777777" w:rsidR="0029104E" w:rsidRPr="00A068B0" w:rsidRDefault="0029104E" w:rsidP="00A068B0">
            <w:pPr>
              <w:spacing w:before="120" w:after="120"/>
              <w:rPr>
                <w:spacing w:val="0"/>
                <w:sz w:val="20"/>
              </w:rPr>
            </w:pPr>
          </w:p>
        </w:tc>
        <w:tc>
          <w:tcPr>
            <w:tcW w:w="1560" w:type="dxa"/>
            <w:tcPrChange w:id="1541" w:author="SC" w:date="2021-03-18T10:00:00Z">
              <w:tcPr>
                <w:tcW w:w="1560" w:type="dxa"/>
              </w:tcPr>
            </w:tcPrChange>
          </w:tcPr>
          <w:p w14:paraId="45B6651B" w14:textId="77777777" w:rsidR="0029104E" w:rsidRPr="00A068B0" w:rsidRDefault="0029104E" w:rsidP="00A068B0">
            <w:pPr>
              <w:spacing w:before="120" w:after="120"/>
              <w:rPr>
                <w:spacing w:val="0"/>
                <w:sz w:val="20"/>
              </w:rPr>
            </w:pPr>
          </w:p>
        </w:tc>
      </w:tr>
      <w:tr w:rsidR="00624943" w:rsidRPr="003B2076" w14:paraId="68AC3BB6" w14:textId="77777777" w:rsidTr="00624943">
        <w:tblPrEx>
          <w:tblPrExChange w:id="1542" w:author="SC" w:date="2021-03-18T10:00:00Z">
            <w:tblPrEx>
              <w:tblW w:w="9501" w:type="dxa"/>
            </w:tblPrEx>
          </w:tblPrExChange>
        </w:tblPrEx>
        <w:trPr>
          <w:gridAfter w:val="1"/>
          <w:wAfter w:w="8" w:type="dxa"/>
          <w:trPrChange w:id="1543" w:author="SC" w:date="2021-03-18T10:00:00Z">
            <w:trPr>
              <w:gridAfter w:val="1"/>
              <w:wAfter w:w="8" w:type="dxa"/>
            </w:trPr>
          </w:trPrChange>
        </w:trPr>
        <w:tc>
          <w:tcPr>
            <w:tcW w:w="1411" w:type="dxa"/>
            <w:gridSpan w:val="3"/>
            <w:tcPrChange w:id="1544" w:author="SC" w:date="2021-03-18T10:00:00Z">
              <w:tcPr>
                <w:tcW w:w="1413" w:type="dxa"/>
                <w:gridSpan w:val="6"/>
              </w:tcPr>
            </w:tcPrChange>
          </w:tcPr>
          <w:p w14:paraId="32100FD9" w14:textId="77777777" w:rsidR="0029104E" w:rsidRPr="00A068B0" w:rsidRDefault="0029104E" w:rsidP="00A068B0">
            <w:pPr>
              <w:spacing w:before="120" w:after="120"/>
              <w:jc w:val="left"/>
              <w:rPr>
                <w:spacing w:val="0"/>
                <w:sz w:val="20"/>
              </w:rPr>
            </w:pPr>
            <w:r w:rsidRPr="00A068B0">
              <w:rPr>
                <w:spacing w:val="0"/>
                <w:sz w:val="20"/>
              </w:rPr>
              <w:t>Normalised to required maximum impedance</w:t>
            </w:r>
          </w:p>
        </w:tc>
        <w:tc>
          <w:tcPr>
            <w:tcW w:w="994" w:type="dxa"/>
            <w:gridSpan w:val="5"/>
            <w:tcPrChange w:id="1545" w:author="SC" w:date="2021-03-18T10:00:00Z">
              <w:tcPr>
                <w:tcW w:w="567" w:type="dxa"/>
                <w:gridSpan w:val="4"/>
              </w:tcPr>
            </w:tcPrChange>
          </w:tcPr>
          <w:p w14:paraId="2D3CCD1A" w14:textId="77777777" w:rsidR="0029104E" w:rsidRPr="00A068B0" w:rsidRDefault="0029104E" w:rsidP="00A068B0">
            <w:pPr>
              <w:spacing w:before="120" w:after="120"/>
              <w:rPr>
                <w:spacing w:val="0"/>
                <w:sz w:val="20"/>
              </w:rPr>
            </w:pPr>
          </w:p>
        </w:tc>
        <w:tc>
          <w:tcPr>
            <w:tcW w:w="709" w:type="dxa"/>
            <w:tcPrChange w:id="1546" w:author="SC" w:date="2021-03-18T10:00:00Z">
              <w:tcPr>
                <w:tcW w:w="436" w:type="dxa"/>
                <w:gridSpan w:val="3"/>
              </w:tcPr>
            </w:tcPrChange>
          </w:tcPr>
          <w:p w14:paraId="1095388D" w14:textId="77777777" w:rsidR="0029104E" w:rsidRPr="00A068B0" w:rsidRDefault="0029104E" w:rsidP="00A068B0">
            <w:pPr>
              <w:spacing w:before="120" w:after="120"/>
              <w:rPr>
                <w:spacing w:val="0"/>
                <w:sz w:val="20"/>
              </w:rPr>
            </w:pPr>
          </w:p>
        </w:tc>
        <w:tc>
          <w:tcPr>
            <w:tcW w:w="848" w:type="dxa"/>
            <w:gridSpan w:val="2"/>
            <w:tcPrChange w:id="1547" w:author="SC" w:date="2021-03-18T10:00:00Z">
              <w:tcPr>
                <w:tcW w:w="1068" w:type="dxa"/>
                <w:gridSpan w:val="5"/>
              </w:tcPr>
            </w:tcPrChange>
          </w:tcPr>
          <w:p w14:paraId="47A729BD" w14:textId="77777777" w:rsidR="0029104E" w:rsidRPr="00A068B0" w:rsidRDefault="0029104E" w:rsidP="00A068B0">
            <w:pPr>
              <w:spacing w:before="120" w:after="120"/>
              <w:rPr>
                <w:spacing w:val="0"/>
                <w:sz w:val="20"/>
              </w:rPr>
            </w:pPr>
          </w:p>
        </w:tc>
        <w:tc>
          <w:tcPr>
            <w:tcW w:w="1136" w:type="dxa"/>
            <w:gridSpan w:val="4"/>
            <w:tcPrChange w:id="1548" w:author="SC" w:date="2021-03-18T10:00:00Z">
              <w:tcPr>
                <w:tcW w:w="906" w:type="dxa"/>
                <w:gridSpan w:val="5"/>
              </w:tcPr>
            </w:tcPrChange>
          </w:tcPr>
          <w:p w14:paraId="72F915CE" w14:textId="77777777" w:rsidR="0029104E" w:rsidRPr="00A068B0" w:rsidRDefault="0029104E" w:rsidP="00A068B0">
            <w:pPr>
              <w:spacing w:before="120" w:after="120"/>
              <w:rPr>
                <w:spacing w:val="0"/>
                <w:sz w:val="20"/>
              </w:rPr>
            </w:pPr>
          </w:p>
        </w:tc>
        <w:tc>
          <w:tcPr>
            <w:tcW w:w="993" w:type="dxa"/>
            <w:gridSpan w:val="3"/>
            <w:tcPrChange w:id="1549" w:author="SC" w:date="2021-03-18T10:00:00Z">
              <w:tcPr>
                <w:tcW w:w="992" w:type="dxa"/>
                <w:gridSpan w:val="6"/>
              </w:tcPr>
            </w:tcPrChange>
          </w:tcPr>
          <w:p w14:paraId="58C675C6" w14:textId="77777777" w:rsidR="0029104E" w:rsidRPr="00A068B0" w:rsidRDefault="0029104E" w:rsidP="00A068B0">
            <w:pPr>
              <w:spacing w:before="120" w:after="120"/>
              <w:rPr>
                <w:spacing w:val="0"/>
                <w:sz w:val="20"/>
              </w:rPr>
            </w:pPr>
          </w:p>
        </w:tc>
        <w:tc>
          <w:tcPr>
            <w:tcW w:w="850" w:type="dxa"/>
            <w:tcPrChange w:id="1550" w:author="SC" w:date="2021-03-18T10:00:00Z">
              <w:tcPr>
                <w:tcW w:w="992" w:type="dxa"/>
                <w:gridSpan w:val="3"/>
              </w:tcPr>
            </w:tcPrChange>
          </w:tcPr>
          <w:p w14:paraId="50A1032C" w14:textId="77777777" w:rsidR="0029104E" w:rsidRPr="00A068B0" w:rsidRDefault="0029104E" w:rsidP="00A068B0">
            <w:pPr>
              <w:spacing w:before="120" w:after="120"/>
              <w:rPr>
                <w:spacing w:val="0"/>
                <w:sz w:val="20"/>
              </w:rPr>
            </w:pPr>
          </w:p>
        </w:tc>
        <w:tc>
          <w:tcPr>
            <w:tcW w:w="992" w:type="dxa"/>
            <w:gridSpan w:val="2"/>
            <w:tcPrChange w:id="1551" w:author="SC" w:date="2021-03-18T10:00:00Z">
              <w:tcPr>
                <w:tcW w:w="1559" w:type="dxa"/>
                <w:gridSpan w:val="3"/>
              </w:tcPr>
            </w:tcPrChange>
          </w:tcPr>
          <w:p w14:paraId="4C038B72" w14:textId="77777777" w:rsidR="0029104E" w:rsidRPr="00A068B0" w:rsidRDefault="0029104E" w:rsidP="00A068B0">
            <w:pPr>
              <w:spacing w:before="120" w:after="120"/>
              <w:rPr>
                <w:spacing w:val="0"/>
                <w:sz w:val="20"/>
              </w:rPr>
            </w:pPr>
          </w:p>
        </w:tc>
        <w:tc>
          <w:tcPr>
            <w:tcW w:w="1560" w:type="dxa"/>
            <w:tcPrChange w:id="1552" w:author="SC" w:date="2021-03-18T10:00:00Z">
              <w:tcPr>
                <w:tcW w:w="1560" w:type="dxa"/>
              </w:tcPr>
            </w:tcPrChange>
          </w:tcPr>
          <w:p w14:paraId="3F0973CC" w14:textId="77777777" w:rsidR="0029104E" w:rsidRPr="00A068B0" w:rsidRDefault="0029104E" w:rsidP="00A068B0">
            <w:pPr>
              <w:spacing w:before="120" w:after="120"/>
              <w:rPr>
                <w:spacing w:val="0"/>
                <w:sz w:val="20"/>
              </w:rPr>
            </w:pPr>
          </w:p>
        </w:tc>
      </w:tr>
      <w:tr w:rsidR="00624943" w:rsidRPr="003B2076" w14:paraId="1F60873A" w14:textId="77777777" w:rsidTr="00624943">
        <w:tblPrEx>
          <w:tblPrExChange w:id="1553" w:author="SC" w:date="2021-03-18T10:00:00Z">
            <w:tblPrEx>
              <w:tblW w:w="9501" w:type="dxa"/>
            </w:tblPrEx>
          </w:tblPrExChange>
        </w:tblPrEx>
        <w:trPr>
          <w:gridAfter w:val="1"/>
          <w:wAfter w:w="8" w:type="dxa"/>
          <w:trPrChange w:id="1554" w:author="SC" w:date="2021-03-18T10:00:00Z">
            <w:trPr>
              <w:gridAfter w:val="1"/>
              <w:wAfter w:w="8" w:type="dxa"/>
            </w:trPr>
          </w:trPrChange>
        </w:trPr>
        <w:tc>
          <w:tcPr>
            <w:tcW w:w="1411" w:type="dxa"/>
            <w:gridSpan w:val="3"/>
            <w:tcBorders>
              <w:bottom w:val="single" w:sz="4" w:space="0" w:color="auto"/>
            </w:tcBorders>
            <w:tcPrChange w:id="1555" w:author="SC" w:date="2021-03-18T10:00:00Z">
              <w:tcPr>
                <w:tcW w:w="1413" w:type="dxa"/>
                <w:gridSpan w:val="6"/>
                <w:tcBorders>
                  <w:bottom w:val="single" w:sz="4" w:space="0" w:color="auto"/>
                </w:tcBorders>
              </w:tcPr>
            </w:tcPrChange>
          </w:tcPr>
          <w:p w14:paraId="327BB6D2" w14:textId="77777777" w:rsidR="0029104E" w:rsidRPr="00A068B0" w:rsidRDefault="0029104E" w:rsidP="00A068B0">
            <w:pPr>
              <w:spacing w:before="120" w:after="120"/>
              <w:jc w:val="left"/>
              <w:rPr>
                <w:spacing w:val="0"/>
                <w:sz w:val="20"/>
              </w:rPr>
            </w:pPr>
            <w:r w:rsidRPr="00A068B0">
              <w:rPr>
                <w:spacing w:val="0"/>
                <w:sz w:val="20"/>
              </w:rPr>
              <w:t>Limits set under BS EN 61000-3-11</w:t>
            </w:r>
          </w:p>
        </w:tc>
        <w:tc>
          <w:tcPr>
            <w:tcW w:w="994" w:type="dxa"/>
            <w:gridSpan w:val="5"/>
            <w:tcBorders>
              <w:bottom w:val="single" w:sz="4" w:space="0" w:color="auto"/>
            </w:tcBorders>
            <w:tcPrChange w:id="1556" w:author="SC" w:date="2021-03-18T10:00:00Z">
              <w:tcPr>
                <w:tcW w:w="567" w:type="dxa"/>
                <w:gridSpan w:val="4"/>
                <w:tcBorders>
                  <w:bottom w:val="single" w:sz="4" w:space="0" w:color="auto"/>
                </w:tcBorders>
              </w:tcPr>
            </w:tcPrChange>
          </w:tcPr>
          <w:p w14:paraId="4F2159E0" w14:textId="77777777" w:rsidR="0029104E" w:rsidRPr="00A068B0" w:rsidRDefault="0029104E" w:rsidP="00A068B0">
            <w:pPr>
              <w:spacing w:before="120" w:after="120"/>
              <w:rPr>
                <w:spacing w:val="0"/>
                <w:sz w:val="20"/>
              </w:rPr>
            </w:pPr>
            <w:r w:rsidRPr="00A068B0">
              <w:rPr>
                <w:spacing w:val="0"/>
                <w:sz w:val="20"/>
              </w:rPr>
              <w:t>4%</w:t>
            </w:r>
          </w:p>
        </w:tc>
        <w:tc>
          <w:tcPr>
            <w:tcW w:w="709" w:type="dxa"/>
            <w:tcBorders>
              <w:bottom w:val="single" w:sz="4" w:space="0" w:color="auto"/>
            </w:tcBorders>
            <w:tcPrChange w:id="1557" w:author="SC" w:date="2021-03-18T10:00:00Z">
              <w:tcPr>
                <w:tcW w:w="436" w:type="dxa"/>
                <w:gridSpan w:val="3"/>
                <w:tcBorders>
                  <w:bottom w:val="single" w:sz="4" w:space="0" w:color="auto"/>
                </w:tcBorders>
              </w:tcPr>
            </w:tcPrChange>
          </w:tcPr>
          <w:p w14:paraId="4D81BA12" w14:textId="77777777" w:rsidR="0029104E" w:rsidRPr="00A068B0" w:rsidRDefault="0029104E" w:rsidP="00A068B0">
            <w:pPr>
              <w:spacing w:before="120" w:after="120"/>
              <w:rPr>
                <w:spacing w:val="0"/>
                <w:sz w:val="20"/>
              </w:rPr>
            </w:pPr>
            <w:r w:rsidRPr="00A068B0">
              <w:rPr>
                <w:spacing w:val="0"/>
                <w:sz w:val="20"/>
              </w:rPr>
              <w:t>3.3%</w:t>
            </w:r>
          </w:p>
        </w:tc>
        <w:tc>
          <w:tcPr>
            <w:tcW w:w="848" w:type="dxa"/>
            <w:gridSpan w:val="2"/>
            <w:tcBorders>
              <w:bottom w:val="single" w:sz="4" w:space="0" w:color="auto"/>
            </w:tcBorders>
            <w:tcPrChange w:id="1558" w:author="SC" w:date="2021-03-18T10:00:00Z">
              <w:tcPr>
                <w:tcW w:w="1068" w:type="dxa"/>
                <w:gridSpan w:val="5"/>
                <w:tcBorders>
                  <w:bottom w:val="single" w:sz="4" w:space="0" w:color="auto"/>
                </w:tcBorders>
              </w:tcPr>
            </w:tcPrChange>
          </w:tcPr>
          <w:p w14:paraId="04CC1A43" w14:textId="77777777" w:rsidR="0029104E" w:rsidRPr="00A068B0" w:rsidRDefault="0029104E" w:rsidP="00A068B0">
            <w:pPr>
              <w:spacing w:before="120" w:after="120"/>
              <w:rPr>
                <w:spacing w:val="0"/>
                <w:sz w:val="20"/>
              </w:rPr>
            </w:pPr>
            <w:r w:rsidRPr="00A068B0">
              <w:rPr>
                <w:spacing w:val="0"/>
                <w:sz w:val="20"/>
              </w:rPr>
              <w:t>3.3%</w:t>
            </w:r>
          </w:p>
        </w:tc>
        <w:tc>
          <w:tcPr>
            <w:tcW w:w="1136" w:type="dxa"/>
            <w:gridSpan w:val="4"/>
            <w:tcBorders>
              <w:bottom w:val="single" w:sz="4" w:space="0" w:color="auto"/>
            </w:tcBorders>
            <w:tcPrChange w:id="1559" w:author="SC" w:date="2021-03-18T10:00:00Z">
              <w:tcPr>
                <w:tcW w:w="906" w:type="dxa"/>
                <w:gridSpan w:val="5"/>
                <w:tcBorders>
                  <w:bottom w:val="single" w:sz="4" w:space="0" w:color="auto"/>
                </w:tcBorders>
              </w:tcPr>
            </w:tcPrChange>
          </w:tcPr>
          <w:p w14:paraId="25182806" w14:textId="77777777" w:rsidR="0029104E" w:rsidRPr="00A068B0" w:rsidRDefault="0029104E" w:rsidP="00A068B0">
            <w:pPr>
              <w:spacing w:before="120" w:after="120"/>
              <w:rPr>
                <w:spacing w:val="0"/>
                <w:sz w:val="20"/>
              </w:rPr>
            </w:pPr>
            <w:r w:rsidRPr="00A068B0">
              <w:rPr>
                <w:spacing w:val="0"/>
                <w:sz w:val="20"/>
              </w:rPr>
              <w:t>4%</w:t>
            </w:r>
          </w:p>
        </w:tc>
        <w:tc>
          <w:tcPr>
            <w:tcW w:w="993" w:type="dxa"/>
            <w:gridSpan w:val="3"/>
            <w:tcBorders>
              <w:bottom w:val="single" w:sz="4" w:space="0" w:color="auto"/>
            </w:tcBorders>
            <w:tcPrChange w:id="1560" w:author="SC" w:date="2021-03-18T10:00:00Z">
              <w:tcPr>
                <w:tcW w:w="992" w:type="dxa"/>
                <w:gridSpan w:val="6"/>
                <w:tcBorders>
                  <w:bottom w:val="single" w:sz="4" w:space="0" w:color="auto"/>
                </w:tcBorders>
              </w:tcPr>
            </w:tcPrChange>
          </w:tcPr>
          <w:p w14:paraId="2AC4440D" w14:textId="77777777" w:rsidR="0029104E" w:rsidRPr="00A068B0" w:rsidRDefault="0029104E" w:rsidP="00A068B0">
            <w:pPr>
              <w:spacing w:before="120" w:after="120"/>
              <w:rPr>
                <w:spacing w:val="0"/>
                <w:sz w:val="20"/>
              </w:rPr>
            </w:pPr>
            <w:r w:rsidRPr="00A068B0">
              <w:rPr>
                <w:spacing w:val="0"/>
                <w:sz w:val="20"/>
              </w:rPr>
              <w:t>3.3%</w:t>
            </w:r>
          </w:p>
        </w:tc>
        <w:tc>
          <w:tcPr>
            <w:tcW w:w="850" w:type="dxa"/>
            <w:tcBorders>
              <w:bottom w:val="single" w:sz="4" w:space="0" w:color="auto"/>
            </w:tcBorders>
            <w:tcPrChange w:id="1561" w:author="SC" w:date="2021-03-18T10:00:00Z">
              <w:tcPr>
                <w:tcW w:w="992" w:type="dxa"/>
                <w:gridSpan w:val="3"/>
                <w:tcBorders>
                  <w:bottom w:val="single" w:sz="4" w:space="0" w:color="auto"/>
                </w:tcBorders>
              </w:tcPr>
            </w:tcPrChange>
          </w:tcPr>
          <w:p w14:paraId="46736058" w14:textId="77777777" w:rsidR="0029104E" w:rsidRPr="00A068B0" w:rsidRDefault="0029104E" w:rsidP="00A068B0">
            <w:pPr>
              <w:spacing w:before="120" w:after="120"/>
              <w:rPr>
                <w:spacing w:val="0"/>
                <w:sz w:val="20"/>
              </w:rPr>
            </w:pPr>
            <w:r w:rsidRPr="00A068B0">
              <w:rPr>
                <w:spacing w:val="0"/>
                <w:sz w:val="20"/>
              </w:rPr>
              <w:t>3.3%</w:t>
            </w:r>
          </w:p>
        </w:tc>
        <w:tc>
          <w:tcPr>
            <w:tcW w:w="992" w:type="dxa"/>
            <w:gridSpan w:val="2"/>
            <w:tcBorders>
              <w:bottom w:val="single" w:sz="4" w:space="0" w:color="auto"/>
            </w:tcBorders>
            <w:tcPrChange w:id="1562" w:author="SC" w:date="2021-03-18T10:00:00Z">
              <w:tcPr>
                <w:tcW w:w="1559" w:type="dxa"/>
                <w:gridSpan w:val="3"/>
                <w:tcBorders>
                  <w:bottom w:val="single" w:sz="4" w:space="0" w:color="auto"/>
                </w:tcBorders>
              </w:tcPr>
            </w:tcPrChange>
          </w:tcPr>
          <w:p w14:paraId="5343DD98" w14:textId="77777777" w:rsidR="0029104E" w:rsidRPr="00A068B0" w:rsidRDefault="0029104E" w:rsidP="00A068B0">
            <w:pPr>
              <w:spacing w:before="120" w:after="120"/>
              <w:rPr>
                <w:spacing w:val="0"/>
                <w:sz w:val="20"/>
              </w:rPr>
            </w:pPr>
            <w:r w:rsidRPr="00A068B0">
              <w:rPr>
                <w:spacing w:val="0"/>
                <w:sz w:val="20"/>
              </w:rPr>
              <w:t>1.0</w:t>
            </w:r>
          </w:p>
        </w:tc>
        <w:tc>
          <w:tcPr>
            <w:tcW w:w="1560" w:type="dxa"/>
            <w:tcBorders>
              <w:bottom w:val="single" w:sz="4" w:space="0" w:color="auto"/>
            </w:tcBorders>
            <w:tcPrChange w:id="1563" w:author="SC" w:date="2021-03-18T10:00:00Z">
              <w:tcPr>
                <w:tcW w:w="1560" w:type="dxa"/>
                <w:tcBorders>
                  <w:bottom w:val="single" w:sz="4" w:space="0" w:color="auto"/>
                </w:tcBorders>
              </w:tcPr>
            </w:tcPrChange>
          </w:tcPr>
          <w:p w14:paraId="6D98F0F3" w14:textId="77777777" w:rsidR="0029104E" w:rsidRPr="00A068B0" w:rsidRDefault="0029104E" w:rsidP="00A068B0">
            <w:pPr>
              <w:spacing w:before="120" w:after="120"/>
              <w:rPr>
                <w:spacing w:val="0"/>
                <w:sz w:val="20"/>
              </w:rPr>
            </w:pPr>
            <w:r w:rsidRPr="00A068B0">
              <w:rPr>
                <w:spacing w:val="0"/>
                <w:sz w:val="20"/>
              </w:rPr>
              <w:t>0.65</w:t>
            </w:r>
          </w:p>
        </w:tc>
      </w:tr>
      <w:tr w:rsidR="00624943" w:rsidRPr="003B2076" w14:paraId="66C91B53" w14:textId="77777777" w:rsidTr="00624943">
        <w:trPr>
          <w:gridAfter w:val="1"/>
          <w:wAfter w:w="8" w:type="dxa"/>
          <w:trHeight w:val="175"/>
        </w:trPr>
        <w:tc>
          <w:tcPr>
            <w:tcW w:w="1411" w:type="dxa"/>
            <w:gridSpan w:val="3"/>
            <w:shd w:val="clear" w:color="auto" w:fill="BFBFBF"/>
          </w:tcPr>
          <w:p w14:paraId="553073BE" w14:textId="77777777" w:rsidR="0029104E" w:rsidRPr="00A068B0" w:rsidRDefault="0029104E" w:rsidP="00A068B0">
            <w:pPr>
              <w:spacing w:before="120" w:after="120"/>
              <w:rPr>
                <w:spacing w:val="0"/>
              </w:rPr>
            </w:pPr>
          </w:p>
        </w:tc>
        <w:tc>
          <w:tcPr>
            <w:tcW w:w="497" w:type="dxa"/>
            <w:gridSpan w:val="2"/>
            <w:shd w:val="clear" w:color="auto" w:fill="BFBFBF"/>
          </w:tcPr>
          <w:p w14:paraId="3ED5184A" w14:textId="77777777" w:rsidR="0029104E" w:rsidRPr="00A068B0" w:rsidRDefault="0029104E" w:rsidP="00A068B0">
            <w:pPr>
              <w:spacing w:before="120" w:after="120"/>
              <w:rPr>
                <w:spacing w:val="0"/>
              </w:rPr>
            </w:pPr>
          </w:p>
        </w:tc>
        <w:tc>
          <w:tcPr>
            <w:tcW w:w="1773" w:type="dxa"/>
            <w:gridSpan w:val="5"/>
            <w:shd w:val="clear" w:color="auto" w:fill="BFBFBF"/>
          </w:tcPr>
          <w:p w14:paraId="1011A7AD" w14:textId="77777777" w:rsidR="0029104E" w:rsidRPr="00A068B0" w:rsidRDefault="0029104E" w:rsidP="00A068B0">
            <w:pPr>
              <w:spacing w:before="120" w:after="120"/>
              <w:rPr>
                <w:spacing w:val="0"/>
              </w:rPr>
            </w:pPr>
          </w:p>
        </w:tc>
        <w:tc>
          <w:tcPr>
            <w:tcW w:w="1417" w:type="dxa"/>
            <w:gridSpan w:val="5"/>
            <w:shd w:val="clear" w:color="auto" w:fill="BFBFBF"/>
          </w:tcPr>
          <w:p w14:paraId="105A54B1" w14:textId="77777777" w:rsidR="0029104E" w:rsidRPr="00A068B0" w:rsidRDefault="0029104E" w:rsidP="00A068B0">
            <w:pPr>
              <w:spacing w:before="120" w:after="120"/>
              <w:rPr>
                <w:spacing w:val="0"/>
              </w:rPr>
            </w:pPr>
          </w:p>
        </w:tc>
        <w:tc>
          <w:tcPr>
            <w:tcW w:w="567" w:type="dxa"/>
            <w:gridSpan w:val="2"/>
            <w:shd w:val="clear" w:color="auto" w:fill="BFBFBF"/>
          </w:tcPr>
          <w:p w14:paraId="746FD0A8" w14:textId="77777777" w:rsidR="0029104E" w:rsidRPr="00A068B0" w:rsidRDefault="0029104E" w:rsidP="00A068B0">
            <w:pPr>
              <w:spacing w:before="120" w:after="120"/>
              <w:rPr>
                <w:spacing w:val="0"/>
              </w:rPr>
            </w:pPr>
          </w:p>
        </w:tc>
        <w:tc>
          <w:tcPr>
            <w:tcW w:w="1985" w:type="dxa"/>
            <w:gridSpan w:val="3"/>
            <w:shd w:val="clear" w:color="auto" w:fill="BFBFBF"/>
          </w:tcPr>
          <w:p w14:paraId="00A4AC61" w14:textId="77777777" w:rsidR="0029104E" w:rsidRPr="00A068B0" w:rsidRDefault="0029104E" w:rsidP="00A068B0">
            <w:pPr>
              <w:spacing w:before="120" w:after="120"/>
              <w:rPr>
                <w:spacing w:val="0"/>
              </w:rPr>
            </w:pPr>
          </w:p>
        </w:tc>
        <w:tc>
          <w:tcPr>
            <w:tcW w:w="1843" w:type="dxa"/>
            <w:gridSpan w:val="2"/>
            <w:shd w:val="clear" w:color="auto" w:fill="BFBFBF"/>
          </w:tcPr>
          <w:p w14:paraId="4875B5B7" w14:textId="77777777" w:rsidR="0029104E" w:rsidRPr="00A068B0" w:rsidRDefault="0029104E" w:rsidP="00A068B0">
            <w:pPr>
              <w:spacing w:before="120" w:after="120"/>
              <w:rPr>
                <w:spacing w:val="0"/>
              </w:rPr>
            </w:pPr>
          </w:p>
        </w:tc>
      </w:tr>
      <w:tr w:rsidR="00624943" w:rsidRPr="003B2076" w14:paraId="6F6C741E" w14:textId="77777777" w:rsidTr="00624943">
        <w:trPr>
          <w:gridAfter w:val="1"/>
          <w:wAfter w:w="8" w:type="dxa"/>
        </w:trPr>
        <w:tc>
          <w:tcPr>
            <w:tcW w:w="1411" w:type="dxa"/>
            <w:gridSpan w:val="3"/>
          </w:tcPr>
          <w:p w14:paraId="4C2A2F65" w14:textId="77777777" w:rsidR="0029104E" w:rsidRPr="00A068B0" w:rsidRDefault="0029104E" w:rsidP="00A068B0">
            <w:pPr>
              <w:spacing w:before="120" w:after="120"/>
              <w:rPr>
                <w:spacing w:val="0"/>
                <w:sz w:val="20"/>
              </w:rPr>
            </w:pPr>
            <w:r w:rsidRPr="00A068B0">
              <w:rPr>
                <w:spacing w:val="0"/>
                <w:sz w:val="20"/>
              </w:rPr>
              <w:t>Test Impedance</w:t>
            </w:r>
          </w:p>
        </w:tc>
        <w:tc>
          <w:tcPr>
            <w:tcW w:w="497" w:type="dxa"/>
            <w:gridSpan w:val="2"/>
          </w:tcPr>
          <w:p w14:paraId="09691348" w14:textId="77777777" w:rsidR="0029104E" w:rsidRPr="00A068B0" w:rsidRDefault="0029104E" w:rsidP="00A068B0">
            <w:pPr>
              <w:spacing w:before="120" w:after="120"/>
              <w:rPr>
                <w:spacing w:val="0"/>
                <w:sz w:val="20"/>
              </w:rPr>
            </w:pPr>
            <w:r w:rsidRPr="00A068B0">
              <w:rPr>
                <w:spacing w:val="0"/>
                <w:sz w:val="20"/>
              </w:rPr>
              <w:t>R</w:t>
            </w:r>
          </w:p>
        </w:tc>
        <w:tc>
          <w:tcPr>
            <w:tcW w:w="1773" w:type="dxa"/>
            <w:gridSpan w:val="5"/>
          </w:tcPr>
          <w:p w14:paraId="1F155F9D" w14:textId="77777777" w:rsidR="0029104E" w:rsidRPr="00A068B0" w:rsidRDefault="0029104E" w:rsidP="00A068B0">
            <w:pPr>
              <w:spacing w:before="120" w:after="120"/>
              <w:rPr>
                <w:spacing w:val="0"/>
                <w:sz w:val="20"/>
              </w:rPr>
            </w:pPr>
          </w:p>
        </w:tc>
        <w:tc>
          <w:tcPr>
            <w:tcW w:w="1417" w:type="dxa"/>
            <w:gridSpan w:val="5"/>
          </w:tcPr>
          <w:p w14:paraId="1201D531" w14:textId="77777777" w:rsidR="0029104E" w:rsidRPr="00A068B0" w:rsidRDefault="0029104E" w:rsidP="00A068B0">
            <w:pPr>
              <w:spacing w:before="120" w:after="120"/>
              <w:rPr>
                <w:spacing w:val="0"/>
                <w:sz w:val="20"/>
              </w:rPr>
            </w:pPr>
            <w:r w:rsidRPr="00A068B0">
              <w:rPr>
                <w:spacing w:val="0"/>
                <w:sz w:val="20"/>
              </w:rPr>
              <w:t>Ω</w:t>
            </w:r>
          </w:p>
        </w:tc>
        <w:tc>
          <w:tcPr>
            <w:tcW w:w="567" w:type="dxa"/>
            <w:gridSpan w:val="2"/>
          </w:tcPr>
          <w:p w14:paraId="6B5C7364" w14:textId="573CCB80" w:rsidR="0029104E" w:rsidRPr="00A068B0" w:rsidRDefault="0029104E" w:rsidP="00A068B0">
            <w:pPr>
              <w:spacing w:before="120" w:after="120"/>
              <w:rPr>
                <w:spacing w:val="0"/>
                <w:sz w:val="20"/>
              </w:rPr>
            </w:pPr>
            <w:r w:rsidRPr="00A068B0">
              <w:rPr>
                <w:spacing w:val="0"/>
                <w:sz w:val="20"/>
              </w:rPr>
              <w:t>X</w:t>
            </w:r>
          </w:p>
        </w:tc>
        <w:tc>
          <w:tcPr>
            <w:tcW w:w="1985" w:type="dxa"/>
            <w:gridSpan w:val="3"/>
          </w:tcPr>
          <w:p w14:paraId="54C3C52E" w14:textId="77777777" w:rsidR="0029104E" w:rsidRPr="00A068B0" w:rsidRDefault="0029104E" w:rsidP="00A068B0">
            <w:pPr>
              <w:spacing w:before="120" w:after="120"/>
              <w:rPr>
                <w:spacing w:val="0"/>
                <w:sz w:val="20"/>
              </w:rPr>
            </w:pPr>
          </w:p>
        </w:tc>
        <w:tc>
          <w:tcPr>
            <w:tcW w:w="1843" w:type="dxa"/>
            <w:gridSpan w:val="2"/>
          </w:tcPr>
          <w:p w14:paraId="7570474E" w14:textId="77777777" w:rsidR="0029104E" w:rsidRPr="00A068B0" w:rsidRDefault="0029104E" w:rsidP="00A068B0">
            <w:pPr>
              <w:spacing w:before="120" w:after="120"/>
              <w:rPr>
                <w:spacing w:val="0"/>
                <w:sz w:val="20"/>
              </w:rPr>
            </w:pPr>
            <w:r w:rsidRPr="00A068B0">
              <w:rPr>
                <w:spacing w:val="0"/>
                <w:sz w:val="20"/>
              </w:rPr>
              <w:t>Ω</w:t>
            </w:r>
          </w:p>
        </w:tc>
      </w:tr>
      <w:tr w:rsidR="00624943" w:rsidRPr="003B2076" w14:paraId="78D76EA0" w14:textId="77777777" w:rsidTr="00624943">
        <w:trPr>
          <w:gridAfter w:val="1"/>
          <w:wAfter w:w="8" w:type="dxa"/>
        </w:trPr>
        <w:tc>
          <w:tcPr>
            <w:tcW w:w="1411" w:type="dxa"/>
            <w:gridSpan w:val="3"/>
          </w:tcPr>
          <w:p w14:paraId="2EAF9B9C" w14:textId="77777777" w:rsidR="0029104E" w:rsidRPr="00A068B0" w:rsidRDefault="0029104E" w:rsidP="00A068B0">
            <w:pPr>
              <w:spacing w:before="120" w:after="120"/>
              <w:rPr>
                <w:spacing w:val="0"/>
                <w:sz w:val="20"/>
              </w:rPr>
            </w:pPr>
            <w:r w:rsidRPr="00A068B0">
              <w:rPr>
                <w:spacing w:val="0"/>
                <w:sz w:val="20"/>
              </w:rPr>
              <w:t>Standard Impedance</w:t>
            </w:r>
          </w:p>
        </w:tc>
        <w:tc>
          <w:tcPr>
            <w:tcW w:w="497" w:type="dxa"/>
            <w:gridSpan w:val="2"/>
          </w:tcPr>
          <w:p w14:paraId="21F17B20" w14:textId="77777777" w:rsidR="0029104E" w:rsidRPr="00A068B0" w:rsidRDefault="0029104E" w:rsidP="00A068B0">
            <w:pPr>
              <w:spacing w:before="120" w:after="120"/>
              <w:rPr>
                <w:spacing w:val="0"/>
                <w:sz w:val="20"/>
              </w:rPr>
            </w:pPr>
            <w:r w:rsidRPr="00A068B0">
              <w:rPr>
                <w:spacing w:val="0"/>
                <w:sz w:val="20"/>
              </w:rPr>
              <w:t>R</w:t>
            </w:r>
          </w:p>
        </w:tc>
        <w:tc>
          <w:tcPr>
            <w:tcW w:w="1773" w:type="dxa"/>
            <w:gridSpan w:val="5"/>
          </w:tcPr>
          <w:p w14:paraId="480D5118" w14:textId="77777777" w:rsidR="0029104E" w:rsidRPr="00A068B0" w:rsidRDefault="0029104E" w:rsidP="00A068B0">
            <w:pPr>
              <w:spacing w:before="120" w:after="120"/>
              <w:rPr>
                <w:spacing w:val="0"/>
                <w:sz w:val="20"/>
              </w:rPr>
            </w:pPr>
            <w:r w:rsidRPr="00A068B0">
              <w:rPr>
                <w:spacing w:val="0"/>
                <w:sz w:val="20"/>
              </w:rPr>
              <w:t>0.24 *</w:t>
            </w:r>
          </w:p>
          <w:p w14:paraId="41ECD0B9" w14:textId="77777777" w:rsidR="0029104E" w:rsidRPr="00A068B0" w:rsidRDefault="0029104E" w:rsidP="00A068B0">
            <w:pPr>
              <w:spacing w:before="120" w:after="120"/>
              <w:rPr>
                <w:spacing w:val="0"/>
                <w:sz w:val="20"/>
              </w:rPr>
            </w:pPr>
            <w:r w:rsidRPr="00A068B0">
              <w:rPr>
                <w:spacing w:val="0"/>
                <w:sz w:val="20"/>
              </w:rPr>
              <w:t>0.4 ^</w:t>
            </w:r>
          </w:p>
        </w:tc>
        <w:tc>
          <w:tcPr>
            <w:tcW w:w="1417" w:type="dxa"/>
            <w:gridSpan w:val="5"/>
          </w:tcPr>
          <w:p w14:paraId="35101C3B" w14:textId="77777777" w:rsidR="0029104E" w:rsidRPr="00A068B0" w:rsidRDefault="0029104E" w:rsidP="00A068B0">
            <w:pPr>
              <w:spacing w:before="120" w:after="120"/>
              <w:rPr>
                <w:spacing w:val="0"/>
                <w:sz w:val="20"/>
              </w:rPr>
            </w:pPr>
            <w:r w:rsidRPr="00A068B0">
              <w:rPr>
                <w:spacing w:val="0"/>
                <w:sz w:val="20"/>
              </w:rPr>
              <w:t>Ω</w:t>
            </w:r>
          </w:p>
        </w:tc>
        <w:tc>
          <w:tcPr>
            <w:tcW w:w="567" w:type="dxa"/>
            <w:gridSpan w:val="2"/>
          </w:tcPr>
          <w:p w14:paraId="4617C0CD" w14:textId="54E41EBC" w:rsidR="0029104E" w:rsidRPr="00A068B0" w:rsidRDefault="0029104E" w:rsidP="00A068B0">
            <w:pPr>
              <w:spacing w:before="120" w:after="120"/>
              <w:rPr>
                <w:spacing w:val="0"/>
                <w:sz w:val="20"/>
              </w:rPr>
            </w:pPr>
            <w:r w:rsidRPr="00A068B0">
              <w:rPr>
                <w:spacing w:val="0"/>
                <w:sz w:val="20"/>
              </w:rPr>
              <w:t>X</w:t>
            </w:r>
          </w:p>
        </w:tc>
        <w:tc>
          <w:tcPr>
            <w:tcW w:w="1985" w:type="dxa"/>
            <w:gridSpan w:val="3"/>
          </w:tcPr>
          <w:p w14:paraId="184C4940" w14:textId="77777777" w:rsidR="0029104E" w:rsidRPr="00A068B0" w:rsidRDefault="0029104E" w:rsidP="00A068B0">
            <w:pPr>
              <w:spacing w:before="120" w:after="120"/>
              <w:rPr>
                <w:spacing w:val="0"/>
                <w:sz w:val="20"/>
              </w:rPr>
            </w:pPr>
            <w:r w:rsidRPr="00A068B0">
              <w:rPr>
                <w:spacing w:val="0"/>
                <w:sz w:val="20"/>
              </w:rPr>
              <w:t>0.15 *</w:t>
            </w:r>
          </w:p>
          <w:p w14:paraId="41A2C862" w14:textId="77777777" w:rsidR="0029104E" w:rsidRPr="00A068B0" w:rsidRDefault="0029104E" w:rsidP="00A068B0">
            <w:pPr>
              <w:spacing w:before="120" w:after="120"/>
              <w:rPr>
                <w:spacing w:val="0"/>
                <w:sz w:val="20"/>
              </w:rPr>
            </w:pPr>
            <w:r w:rsidRPr="00A068B0">
              <w:rPr>
                <w:spacing w:val="0"/>
                <w:sz w:val="20"/>
              </w:rPr>
              <w:t>0.25 ^</w:t>
            </w:r>
          </w:p>
        </w:tc>
        <w:tc>
          <w:tcPr>
            <w:tcW w:w="1843" w:type="dxa"/>
            <w:gridSpan w:val="2"/>
          </w:tcPr>
          <w:p w14:paraId="1CEE30EB" w14:textId="77777777" w:rsidR="0029104E" w:rsidRPr="00A068B0" w:rsidRDefault="0029104E" w:rsidP="00A068B0">
            <w:pPr>
              <w:spacing w:before="120" w:after="120"/>
              <w:rPr>
                <w:spacing w:val="0"/>
                <w:sz w:val="20"/>
              </w:rPr>
            </w:pPr>
            <w:r w:rsidRPr="00A068B0">
              <w:rPr>
                <w:spacing w:val="0"/>
                <w:sz w:val="20"/>
              </w:rPr>
              <w:t>Ω</w:t>
            </w:r>
          </w:p>
        </w:tc>
      </w:tr>
      <w:tr w:rsidR="00624943" w:rsidRPr="003B2076" w14:paraId="6390941B" w14:textId="77777777" w:rsidTr="00624943">
        <w:trPr>
          <w:gridAfter w:val="1"/>
          <w:wAfter w:w="8" w:type="dxa"/>
        </w:trPr>
        <w:tc>
          <w:tcPr>
            <w:tcW w:w="1411" w:type="dxa"/>
            <w:gridSpan w:val="3"/>
          </w:tcPr>
          <w:p w14:paraId="7BBBE65C" w14:textId="77777777" w:rsidR="0029104E" w:rsidRPr="00A068B0" w:rsidRDefault="0029104E" w:rsidP="00A068B0">
            <w:pPr>
              <w:spacing w:before="120" w:after="120"/>
              <w:rPr>
                <w:spacing w:val="0"/>
                <w:sz w:val="20"/>
              </w:rPr>
            </w:pPr>
            <w:r w:rsidRPr="00A068B0">
              <w:rPr>
                <w:spacing w:val="0"/>
                <w:sz w:val="20"/>
              </w:rPr>
              <w:t>Maximum Impedance</w:t>
            </w:r>
          </w:p>
        </w:tc>
        <w:tc>
          <w:tcPr>
            <w:tcW w:w="497" w:type="dxa"/>
            <w:gridSpan w:val="2"/>
          </w:tcPr>
          <w:p w14:paraId="72814989" w14:textId="77777777" w:rsidR="0029104E" w:rsidRPr="00A068B0" w:rsidRDefault="0029104E" w:rsidP="00A068B0">
            <w:pPr>
              <w:spacing w:before="120" w:after="120"/>
              <w:rPr>
                <w:spacing w:val="0"/>
                <w:sz w:val="20"/>
              </w:rPr>
            </w:pPr>
            <w:r w:rsidRPr="00A068B0">
              <w:rPr>
                <w:spacing w:val="0"/>
                <w:sz w:val="20"/>
              </w:rPr>
              <w:t>R</w:t>
            </w:r>
          </w:p>
        </w:tc>
        <w:tc>
          <w:tcPr>
            <w:tcW w:w="1773" w:type="dxa"/>
            <w:gridSpan w:val="5"/>
          </w:tcPr>
          <w:p w14:paraId="64EEFF2F" w14:textId="77777777" w:rsidR="0029104E" w:rsidRPr="00A068B0" w:rsidRDefault="0029104E" w:rsidP="00A068B0">
            <w:pPr>
              <w:spacing w:before="120" w:after="120"/>
              <w:rPr>
                <w:spacing w:val="0"/>
                <w:sz w:val="20"/>
              </w:rPr>
            </w:pPr>
          </w:p>
        </w:tc>
        <w:tc>
          <w:tcPr>
            <w:tcW w:w="1417" w:type="dxa"/>
            <w:gridSpan w:val="5"/>
          </w:tcPr>
          <w:p w14:paraId="3FC09600" w14:textId="77777777" w:rsidR="0029104E" w:rsidRPr="00A068B0" w:rsidRDefault="0029104E" w:rsidP="00A068B0">
            <w:pPr>
              <w:spacing w:before="120" w:after="120"/>
              <w:rPr>
                <w:spacing w:val="0"/>
                <w:sz w:val="20"/>
              </w:rPr>
            </w:pPr>
            <w:r w:rsidRPr="00A068B0">
              <w:rPr>
                <w:spacing w:val="0"/>
                <w:sz w:val="20"/>
              </w:rPr>
              <w:t>Ω</w:t>
            </w:r>
          </w:p>
        </w:tc>
        <w:tc>
          <w:tcPr>
            <w:tcW w:w="567" w:type="dxa"/>
            <w:gridSpan w:val="2"/>
          </w:tcPr>
          <w:p w14:paraId="5A47555D" w14:textId="55733D57" w:rsidR="0029104E" w:rsidRPr="00A068B0" w:rsidRDefault="0029104E" w:rsidP="00A068B0">
            <w:pPr>
              <w:spacing w:before="120" w:after="120"/>
              <w:rPr>
                <w:spacing w:val="0"/>
                <w:sz w:val="20"/>
              </w:rPr>
            </w:pPr>
            <w:r w:rsidRPr="00A068B0">
              <w:rPr>
                <w:spacing w:val="0"/>
                <w:sz w:val="20"/>
              </w:rPr>
              <w:t>X</w:t>
            </w:r>
          </w:p>
        </w:tc>
        <w:tc>
          <w:tcPr>
            <w:tcW w:w="1985" w:type="dxa"/>
            <w:gridSpan w:val="3"/>
          </w:tcPr>
          <w:p w14:paraId="7DA2C90B" w14:textId="77777777" w:rsidR="0029104E" w:rsidRPr="00A068B0" w:rsidRDefault="0029104E" w:rsidP="00A068B0">
            <w:pPr>
              <w:spacing w:before="120" w:after="120"/>
              <w:rPr>
                <w:spacing w:val="0"/>
                <w:sz w:val="20"/>
              </w:rPr>
            </w:pPr>
          </w:p>
        </w:tc>
        <w:tc>
          <w:tcPr>
            <w:tcW w:w="1843" w:type="dxa"/>
            <w:gridSpan w:val="2"/>
          </w:tcPr>
          <w:p w14:paraId="6907994A"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7885B193" w14:textId="77777777" w:rsidTr="00624943">
        <w:trPr>
          <w:trPrChange w:id="1564" w:author="SC" w:date="2021-03-18T10:00:00Z">
            <w:trPr>
              <w:gridAfter w:val="0"/>
            </w:trPr>
          </w:trPrChange>
        </w:trPr>
        <w:tc>
          <w:tcPr>
            <w:tcW w:w="9501" w:type="dxa"/>
            <w:gridSpan w:val="23"/>
            <w:tcPrChange w:id="1565" w:author="SC" w:date="2021-03-18T10:00:00Z">
              <w:tcPr>
                <w:tcW w:w="9493" w:type="dxa"/>
                <w:gridSpan w:val="36"/>
              </w:tcPr>
            </w:tcPrChange>
          </w:tcPr>
          <w:p w14:paraId="3C8EC30D" w14:textId="62D5C075" w:rsidR="0029104E" w:rsidRPr="00A068B0" w:rsidRDefault="006F1070" w:rsidP="00A068B0">
            <w:pPr>
              <w:spacing w:before="60" w:after="60"/>
              <w:rPr>
                <w:spacing w:val="0"/>
                <w:sz w:val="20"/>
              </w:rPr>
            </w:pPr>
            <w:r>
              <w:rPr>
                <w:spacing w:val="0"/>
                <w:sz w:val="20"/>
              </w:rPr>
              <w:t>*</w:t>
            </w:r>
            <w:r w:rsidR="0029104E" w:rsidRPr="00A068B0">
              <w:rPr>
                <w:spacing w:val="0"/>
                <w:sz w:val="20"/>
              </w:rPr>
              <w:t xml:space="preserve">Applies to three phase and split single phase </w:t>
            </w:r>
            <w:r w:rsidR="0029104E" w:rsidRPr="00A068B0">
              <w:rPr>
                <w:b/>
                <w:spacing w:val="0"/>
                <w:sz w:val="20"/>
              </w:rPr>
              <w:t>Micro-generators</w:t>
            </w:r>
            <w:r w:rsidR="0029104E" w:rsidRPr="00A068B0">
              <w:rPr>
                <w:spacing w:val="0"/>
                <w:sz w:val="20"/>
              </w:rPr>
              <w:t>.</w:t>
            </w:r>
            <w:ins w:id="1566" w:author="ENA" w:date="2021-02-16T19:04:00Z">
              <w:r w:rsidR="00FD2F22">
                <w:rPr>
                  <w:spacing w:val="0"/>
                  <w:sz w:val="20"/>
                </w:rPr>
                <w:t xml:space="preserve"> Delete as appropriate.</w:t>
              </w:r>
            </w:ins>
          </w:p>
          <w:p w14:paraId="4BDD8B22" w14:textId="29F0B1E2" w:rsidR="0029104E" w:rsidRPr="00A068B0" w:rsidRDefault="0029104E" w:rsidP="00A068B0">
            <w:pPr>
              <w:spacing w:before="60" w:after="60"/>
              <w:rPr>
                <w:spacing w:val="0"/>
                <w:sz w:val="20"/>
              </w:rPr>
            </w:pPr>
            <w:r w:rsidRPr="00A068B0">
              <w:rPr>
                <w:spacing w:val="0"/>
                <w:sz w:val="20"/>
              </w:rPr>
              <w:t xml:space="preserve">^ Applies to single phase </w:t>
            </w:r>
            <w:r w:rsidRPr="00A068B0">
              <w:rPr>
                <w:b/>
                <w:spacing w:val="0"/>
                <w:sz w:val="20"/>
              </w:rPr>
              <w:t>Micro-generators</w:t>
            </w:r>
            <w:r w:rsidRPr="00A068B0">
              <w:rPr>
                <w:spacing w:val="0"/>
                <w:sz w:val="20"/>
              </w:rPr>
              <w:t xml:space="preserve"> and </w:t>
            </w:r>
            <w:r w:rsidRPr="00A068B0">
              <w:rPr>
                <w:b/>
                <w:spacing w:val="0"/>
                <w:sz w:val="20"/>
              </w:rPr>
              <w:t>Micro-generators</w:t>
            </w:r>
            <w:r w:rsidRPr="00A068B0">
              <w:rPr>
                <w:spacing w:val="0"/>
                <w:sz w:val="20"/>
              </w:rPr>
              <w:t xml:space="preserve"> using two phases on a three phase system.</w:t>
            </w:r>
            <w:ins w:id="1567" w:author="ENA" w:date="2021-02-16T19:04:00Z">
              <w:r w:rsidR="00FD2F22">
                <w:rPr>
                  <w:spacing w:val="0"/>
                  <w:sz w:val="20"/>
                </w:rPr>
                <w:t xml:space="preserve"> Delete as appropriate.</w:t>
              </w:r>
            </w:ins>
          </w:p>
          <w:p w14:paraId="0A1894FE" w14:textId="77777777" w:rsidR="0029104E" w:rsidRPr="00A068B0" w:rsidRDefault="0029104E" w:rsidP="00A068B0">
            <w:pPr>
              <w:spacing w:before="60" w:after="60"/>
              <w:rPr>
                <w:del w:id="1568" w:author="ENA" w:date="2021-02-16T19:04:00Z"/>
                <w:spacing w:val="0"/>
                <w:sz w:val="20"/>
              </w:rPr>
            </w:pPr>
            <w:del w:id="1569" w:author="ENA" w:date="2021-02-16T19:04:00Z">
              <w:r w:rsidRPr="00A068B0">
                <w:rPr>
                  <w:spacing w:val="0"/>
                  <w:sz w:val="20"/>
                </w:rPr>
                <w:delText>For voltage change and flicker measurements the following formula is to be used to convert the measured values to the normalised values where the power factor of the generation output is 0.98 or above.</w:delText>
              </w:r>
            </w:del>
          </w:p>
          <w:p w14:paraId="6C189742" w14:textId="77777777" w:rsidR="0029104E" w:rsidRPr="00A068B0" w:rsidRDefault="0029104E" w:rsidP="00A068B0">
            <w:pPr>
              <w:spacing w:before="60" w:after="60"/>
              <w:rPr>
                <w:del w:id="1570" w:author="ENA" w:date="2021-02-16T19:04:00Z"/>
                <w:spacing w:val="0"/>
                <w:sz w:val="20"/>
              </w:rPr>
            </w:pPr>
            <w:del w:id="1571" w:author="ENA" w:date="2021-02-16T19:04:00Z">
              <w:r w:rsidRPr="00A068B0">
                <w:rPr>
                  <w:spacing w:val="0"/>
                  <w:sz w:val="20"/>
                </w:rPr>
                <w:delText>Normalised value = Measured value*reference source resistance/measured source resistance at test point.</w:delText>
              </w:r>
            </w:del>
          </w:p>
          <w:p w14:paraId="066FA7A8" w14:textId="77777777" w:rsidR="0029104E" w:rsidRPr="00A068B0" w:rsidRDefault="0029104E" w:rsidP="00A068B0">
            <w:pPr>
              <w:spacing w:before="60" w:after="60"/>
              <w:rPr>
                <w:del w:id="1572" w:author="ENA" w:date="2021-02-16T19:04:00Z"/>
                <w:spacing w:val="0"/>
                <w:sz w:val="20"/>
              </w:rPr>
            </w:pPr>
            <w:del w:id="1573" w:author="ENA" w:date="2021-02-16T19:04:00Z">
              <w:r w:rsidRPr="00A068B0">
                <w:rPr>
                  <w:spacing w:val="0"/>
                  <w:sz w:val="20"/>
                </w:rPr>
                <w:delText>Single phase units reference source resistance is 0.4 Ω</w:delText>
              </w:r>
            </w:del>
          </w:p>
          <w:p w14:paraId="047F8212" w14:textId="77777777" w:rsidR="0029104E" w:rsidRPr="00A068B0" w:rsidRDefault="0029104E" w:rsidP="00A068B0">
            <w:pPr>
              <w:spacing w:before="60" w:after="60"/>
              <w:rPr>
                <w:del w:id="1574" w:author="ENA" w:date="2021-02-16T19:04:00Z"/>
                <w:spacing w:val="0"/>
                <w:sz w:val="20"/>
              </w:rPr>
            </w:pPr>
            <w:del w:id="1575" w:author="ENA" w:date="2021-02-16T19:04:00Z">
              <w:r w:rsidRPr="00A068B0">
                <w:rPr>
                  <w:spacing w:val="0"/>
                  <w:sz w:val="20"/>
                </w:rPr>
                <w:delText>Two phase units in a three phase system reference source resistance is 0.4 Ω.</w:delText>
              </w:r>
            </w:del>
          </w:p>
          <w:p w14:paraId="2AAD9C32" w14:textId="77777777" w:rsidR="0029104E" w:rsidRPr="00A068B0" w:rsidRDefault="0029104E" w:rsidP="00A068B0">
            <w:pPr>
              <w:spacing w:before="60" w:after="60"/>
              <w:rPr>
                <w:del w:id="1576" w:author="ENA" w:date="2021-02-16T19:04:00Z"/>
                <w:spacing w:val="0"/>
                <w:sz w:val="20"/>
              </w:rPr>
            </w:pPr>
            <w:del w:id="1577" w:author="ENA" w:date="2021-02-16T19:04:00Z">
              <w:r w:rsidRPr="00A068B0">
                <w:rPr>
                  <w:spacing w:val="0"/>
                  <w:sz w:val="20"/>
                </w:rPr>
                <w:delText>Two phase units in a split phase system reference source resistance is 0.24 Ω.</w:delText>
              </w:r>
            </w:del>
          </w:p>
          <w:p w14:paraId="614DF1B8" w14:textId="77777777" w:rsidR="0029104E" w:rsidRPr="00A068B0" w:rsidRDefault="0029104E" w:rsidP="00A068B0">
            <w:pPr>
              <w:spacing w:before="60" w:after="60"/>
              <w:rPr>
                <w:del w:id="1578" w:author="ENA" w:date="2021-02-16T19:04:00Z"/>
                <w:spacing w:val="0"/>
                <w:sz w:val="20"/>
              </w:rPr>
            </w:pPr>
            <w:del w:id="1579" w:author="ENA" w:date="2021-02-16T19:04:00Z">
              <w:r w:rsidRPr="00A068B0">
                <w:rPr>
                  <w:spacing w:val="0"/>
                  <w:sz w:val="20"/>
                </w:rPr>
                <w:delText>Three phase units reference source resistance is 0.24 Ω.</w:delText>
              </w:r>
            </w:del>
          </w:p>
          <w:p w14:paraId="063F0B98" w14:textId="77777777" w:rsidR="0029104E" w:rsidRPr="00A068B0" w:rsidRDefault="0029104E" w:rsidP="00A068B0">
            <w:pPr>
              <w:spacing w:before="60" w:after="60"/>
              <w:rPr>
                <w:del w:id="1580" w:author="ENA" w:date="2021-02-16T19:04:00Z"/>
                <w:spacing w:val="0"/>
                <w:sz w:val="20"/>
              </w:rPr>
            </w:pPr>
            <w:del w:id="1581" w:author="ENA" w:date="2021-02-16T19:04:00Z">
              <w:r w:rsidRPr="00A068B0">
                <w:rPr>
                  <w:spacing w:val="0"/>
                  <w:sz w:val="20"/>
                </w:rPr>
                <w:delText>Where the power factor of the output is under 0.98 then the X to R ratio of the test impedance should be close to that of the Standard Impedance.</w:delText>
              </w:r>
            </w:del>
          </w:p>
          <w:p w14:paraId="3BAC8156" w14:textId="77777777" w:rsidR="000E3202" w:rsidRDefault="000E3202" w:rsidP="004846CC">
            <w:pPr>
              <w:spacing w:before="120" w:after="120"/>
              <w:rPr>
                <w:moveFrom w:id="1582" w:author="ENA" w:date="2021-02-16T19:04:00Z"/>
                <w:spacing w:val="0"/>
                <w:sz w:val="20"/>
              </w:rPr>
            </w:pPr>
            <w:moveFromRangeStart w:id="1583" w:author="ENA" w:date="2021-02-16T19:04:00Z" w:name="move64394701"/>
            <w:moveFrom w:id="1584" w:author="ENA" w:date="2021-02-16T19:04:00Z">
              <w:r>
                <w:rPr>
                  <w:spacing w:val="0"/>
                  <w:sz w:val="20"/>
                </w:rPr>
                <w:t>The stopping test should be a trip from full load operation.</w:t>
              </w:r>
            </w:moveFrom>
          </w:p>
          <w:moveFromRangeEnd w:id="1583"/>
          <w:p w14:paraId="7C8AEBD1" w14:textId="63EAA625" w:rsidR="0029104E" w:rsidRPr="00A068B0" w:rsidRDefault="0029104E" w:rsidP="00A068B0">
            <w:pPr>
              <w:spacing w:before="60" w:after="60"/>
              <w:rPr>
                <w:spacing w:val="0"/>
                <w:sz w:val="20"/>
              </w:rPr>
            </w:pPr>
            <w:del w:id="1585" w:author="ENA" w:date="2021-02-16T19:04:00Z">
              <w:r w:rsidRPr="00A068B0">
                <w:rPr>
                  <w:spacing w:val="0"/>
                  <w:sz w:val="20"/>
                </w:rPr>
                <w:delText xml:space="preserve">The duration of these tests need to </w:delText>
              </w:r>
              <w:r w:rsidR="00C52A0F" w:rsidRPr="00A068B0">
                <w:rPr>
                  <w:spacing w:val="0"/>
                  <w:sz w:val="20"/>
                </w:rPr>
                <w:delText>conform to</w:delText>
              </w:r>
              <w:r w:rsidRPr="00A068B0">
                <w:rPr>
                  <w:spacing w:val="0"/>
                  <w:sz w:val="20"/>
                </w:rPr>
                <w:delText xml:space="preserve"> the particular requirements set out in the testing notes for the technology under test.  Dates and location of the test need to be noted below.</w:delText>
              </w:r>
            </w:del>
          </w:p>
        </w:tc>
      </w:tr>
      <w:tr w:rsidR="0029104E" w:rsidRPr="003B2076" w14:paraId="3BE2FD2A" w14:textId="77777777" w:rsidTr="00624943">
        <w:trPr>
          <w:del w:id="1586" w:author="ENA" w:date="2021-02-16T19:04:00Z"/>
          <w:trPrChange w:id="1587" w:author="SC" w:date="2021-03-18T10:00:00Z">
            <w:trPr>
              <w:gridAfter w:val="0"/>
            </w:trPr>
          </w:trPrChange>
        </w:trPr>
        <w:tc>
          <w:tcPr>
            <w:tcW w:w="5098" w:type="dxa"/>
            <w:gridSpan w:val="15"/>
            <w:tcPrChange w:id="1588" w:author="SC" w:date="2021-03-18T10:00:00Z">
              <w:tcPr>
                <w:tcW w:w="2291" w:type="dxa"/>
                <w:gridSpan w:val="21"/>
              </w:tcPr>
            </w:tcPrChange>
          </w:tcPr>
          <w:p w14:paraId="3BF4B47B" w14:textId="77777777" w:rsidR="0029104E" w:rsidRPr="00A068B0" w:rsidRDefault="0029104E" w:rsidP="00A068B0">
            <w:pPr>
              <w:spacing w:before="120" w:after="120"/>
              <w:rPr>
                <w:del w:id="1589" w:author="ENA" w:date="2021-02-16T19:04:00Z"/>
                <w:spacing w:val="0"/>
                <w:sz w:val="20"/>
              </w:rPr>
            </w:pPr>
            <w:del w:id="1590" w:author="ENA" w:date="2021-02-16T19:04:00Z">
              <w:r w:rsidRPr="00A068B0">
                <w:rPr>
                  <w:spacing w:val="0"/>
                  <w:sz w:val="20"/>
                </w:rPr>
                <w:lastRenderedPageBreak/>
                <w:delText>Test start date</w:delText>
              </w:r>
            </w:del>
          </w:p>
          <w:p w14:paraId="35BCA0C3" w14:textId="77777777" w:rsidR="0029104E" w:rsidRPr="00A068B0" w:rsidRDefault="0029104E" w:rsidP="00A068B0">
            <w:pPr>
              <w:spacing w:before="120" w:after="120"/>
              <w:rPr>
                <w:del w:id="1591" w:author="ENA" w:date="2021-02-16T19:04:00Z"/>
                <w:spacing w:val="0"/>
                <w:sz w:val="20"/>
              </w:rPr>
            </w:pPr>
          </w:p>
        </w:tc>
        <w:tc>
          <w:tcPr>
            <w:tcW w:w="555" w:type="dxa"/>
            <w:tcPrChange w:id="1592" w:author="SC" w:date="2021-03-18T10:00:00Z">
              <w:tcPr>
                <w:tcW w:w="2096" w:type="dxa"/>
                <w:gridSpan w:val="9"/>
              </w:tcPr>
            </w:tcPrChange>
          </w:tcPr>
          <w:p w14:paraId="207016A8" w14:textId="77777777" w:rsidR="0029104E" w:rsidRPr="00A068B0" w:rsidRDefault="0029104E" w:rsidP="00A068B0">
            <w:pPr>
              <w:spacing w:before="120" w:after="120"/>
              <w:rPr>
                <w:del w:id="1593" w:author="ENA" w:date="2021-02-16T19:04:00Z"/>
                <w:spacing w:val="0"/>
                <w:sz w:val="20"/>
              </w:rPr>
            </w:pPr>
          </w:p>
        </w:tc>
        <w:tc>
          <w:tcPr>
            <w:tcW w:w="1288" w:type="dxa"/>
            <w:gridSpan w:val="3"/>
            <w:tcPrChange w:id="1594" w:author="SC" w:date="2021-03-18T10:00:00Z">
              <w:tcPr>
                <w:tcW w:w="1673" w:type="dxa"/>
                <w:gridSpan w:val="3"/>
              </w:tcPr>
            </w:tcPrChange>
          </w:tcPr>
          <w:p w14:paraId="0721FF41" w14:textId="77777777" w:rsidR="0029104E" w:rsidRPr="00A068B0" w:rsidRDefault="0029104E" w:rsidP="00A068B0">
            <w:pPr>
              <w:spacing w:before="120" w:after="120"/>
              <w:rPr>
                <w:del w:id="1595" w:author="ENA" w:date="2021-02-16T19:04:00Z"/>
                <w:spacing w:val="0"/>
                <w:sz w:val="20"/>
              </w:rPr>
            </w:pPr>
            <w:del w:id="1596" w:author="ENA" w:date="2021-02-16T19:04:00Z">
              <w:r w:rsidRPr="00A068B0">
                <w:rPr>
                  <w:spacing w:val="0"/>
                  <w:sz w:val="20"/>
                </w:rPr>
                <w:delText>Test end date</w:delText>
              </w:r>
            </w:del>
          </w:p>
        </w:tc>
        <w:tc>
          <w:tcPr>
            <w:tcW w:w="2560" w:type="dxa"/>
            <w:gridSpan w:val="4"/>
            <w:tcPrChange w:id="1597" w:author="SC" w:date="2021-03-18T10:00:00Z">
              <w:tcPr>
                <w:tcW w:w="3433" w:type="dxa"/>
                <w:gridSpan w:val="3"/>
              </w:tcPr>
            </w:tcPrChange>
          </w:tcPr>
          <w:p w14:paraId="3E4A1A62" w14:textId="77777777" w:rsidR="0029104E" w:rsidRPr="00A068B0" w:rsidRDefault="0029104E" w:rsidP="00A068B0">
            <w:pPr>
              <w:spacing w:before="120" w:after="120"/>
              <w:rPr>
                <w:del w:id="1598" w:author="ENA" w:date="2021-02-16T19:04:00Z"/>
                <w:spacing w:val="0"/>
                <w:sz w:val="20"/>
              </w:rPr>
            </w:pPr>
          </w:p>
        </w:tc>
      </w:tr>
      <w:tr w:rsidR="0029104E" w:rsidRPr="003B2076" w14:paraId="2EE16671" w14:textId="77777777" w:rsidTr="00624943">
        <w:trPr>
          <w:del w:id="1599" w:author="ENA" w:date="2021-02-16T19:04:00Z"/>
          <w:trPrChange w:id="1600" w:author="SC" w:date="2021-03-18T10:00:00Z">
            <w:trPr>
              <w:gridAfter w:val="0"/>
            </w:trPr>
          </w:trPrChange>
        </w:trPr>
        <w:tc>
          <w:tcPr>
            <w:tcW w:w="5098" w:type="dxa"/>
            <w:gridSpan w:val="15"/>
            <w:tcPrChange w:id="1601" w:author="SC" w:date="2021-03-18T10:00:00Z">
              <w:tcPr>
                <w:tcW w:w="2291" w:type="dxa"/>
                <w:gridSpan w:val="21"/>
              </w:tcPr>
            </w:tcPrChange>
          </w:tcPr>
          <w:p w14:paraId="0E170CC0" w14:textId="77777777" w:rsidR="0029104E" w:rsidRPr="00A068B0" w:rsidRDefault="0029104E" w:rsidP="00A068B0">
            <w:pPr>
              <w:spacing w:before="120" w:after="120"/>
              <w:rPr>
                <w:del w:id="1602" w:author="ENA" w:date="2021-02-16T19:04:00Z"/>
                <w:spacing w:val="0"/>
                <w:sz w:val="20"/>
              </w:rPr>
            </w:pPr>
            <w:del w:id="1603" w:author="ENA" w:date="2021-02-16T19:04:00Z">
              <w:r w:rsidRPr="00A068B0">
                <w:rPr>
                  <w:spacing w:val="0"/>
                  <w:sz w:val="20"/>
                </w:rPr>
                <w:delText>Test location</w:delText>
              </w:r>
            </w:del>
          </w:p>
          <w:p w14:paraId="2550E915" w14:textId="77777777" w:rsidR="0029104E" w:rsidRPr="00A068B0" w:rsidRDefault="0029104E" w:rsidP="00A068B0">
            <w:pPr>
              <w:spacing w:before="120" w:after="120"/>
              <w:rPr>
                <w:del w:id="1604" w:author="ENA" w:date="2021-02-16T19:04:00Z"/>
                <w:spacing w:val="0"/>
                <w:sz w:val="20"/>
              </w:rPr>
            </w:pPr>
          </w:p>
        </w:tc>
        <w:tc>
          <w:tcPr>
            <w:tcW w:w="4403" w:type="dxa"/>
            <w:gridSpan w:val="8"/>
            <w:tcPrChange w:id="1605" w:author="SC" w:date="2021-03-18T10:00:00Z">
              <w:tcPr>
                <w:tcW w:w="7202" w:type="dxa"/>
                <w:gridSpan w:val="15"/>
              </w:tcPr>
            </w:tcPrChange>
          </w:tcPr>
          <w:p w14:paraId="2C0AA179" w14:textId="77777777" w:rsidR="0029104E" w:rsidRPr="00A068B0" w:rsidRDefault="0029104E" w:rsidP="00A068B0">
            <w:pPr>
              <w:spacing w:before="120" w:after="120"/>
              <w:rPr>
                <w:del w:id="1606" w:author="ENA" w:date="2021-02-16T19:04:00Z"/>
                <w:spacing w:val="0"/>
                <w:sz w:val="20"/>
              </w:rPr>
            </w:pPr>
          </w:p>
        </w:tc>
      </w:tr>
      <w:tr w:rsidR="0029104E" w:rsidRPr="003B2076" w14:paraId="3586B9BE" w14:textId="77777777" w:rsidTr="00624943">
        <w:trPr>
          <w:trPrChange w:id="1607" w:author="SC" w:date="2021-03-18T10:00:00Z">
            <w:trPr>
              <w:gridAfter w:val="0"/>
            </w:trPr>
          </w:trPrChange>
        </w:trPr>
        <w:tc>
          <w:tcPr>
            <w:tcW w:w="9501" w:type="dxa"/>
            <w:gridSpan w:val="23"/>
            <w:shd w:val="clear" w:color="auto" w:fill="D9D9D9"/>
            <w:tcPrChange w:id="1608" w:author="SC" w:date="2021-03-18T10:00:00Z">
              <w:tcPr>
                <w:tcW w:w="9493" w:type="dxa"/>
                <w:gridSpan w:val="36"/>
                <w:shd w:val="clear" w:color="auto" w:fill="D9D9D9"/>
              </w:tcPr>
            </w:tcPrChange>
          </w:tcPr>
          <w:p w14:paraId="5257496B" w14:textId="2DDBA9D6" w:rsidR="0029104E" w:rsidRDefault="0029104E" w:rsidP="00A068B0">
            <w:pPr>
              <w:spacing w:before="120" w:after="120"/>
              <w:rPr>
                <w:ins w:id="1609" w:author="ENA" w:date="2021-02-16T19:04:00Z"/>
                <w:spacing w:val="0"/>
                <w:sz w:val="20"/>
              </w:rPr>
            </w:pPr>
            <w:r w:rsidRPr="00A068B0">
              <w:rPr>
                <w:spacing w:val="0"/>
                <w:sz w:val="20"/>
              </w:rPr>
              <w:br w:type="page"/>
            </w:r>
            <w:r w:rsidRPr="00A068B0">
              <w:rPr>
                <w:b/>
                <w:spacing w:val="0"/>
                <w:sz w:val="20"/>
              </w:rPr>
              <w:t xml:space="preserve">Power quality – DC injection: </w:t>
            </w:r>
            <w:r w:rsidRPr="00A068B0">
              <w:rPr>
                <w:spacing w:val="0"/>
                <w:sz w:val="20"/>
              </w:rPr>
              <w:t>This test should be carried out in accordance with</w:t>
            </w:r>
            <w:r w:rsidR="00FD2F22">
              <w:rPr>
                <w:spacing w:val="0"/>
                <w:sz w:val="20"/>
              </w:rPr>
              <w:t xml:space="preserve"> </w:t>
            </w:r>
            <w:del w:id="1610" w:author="ENA" w:date="2021-02-16T19:04:00Z">
              <w:r w:rsidRPr="00A068B0">
                <w:rPr>
                  <w:spacing w:val="0"/>
                  <w:sz w:val="20"/>
                </w:rPr>
                <w:delText>EN 50438 Annex D</w:delText>
              </w:r>
            </w:del>
            <w:ins w:id="1611" w:author="ENA" w:date="2021-02-16T19:04:00Z">
              <w:r w:rsidR="00FD2F22">
                <w:rPr>
                  <w:spacing w:val="0"/>
                  <w:sz w:val="20"/>
                </w:rPr>
                <w:t>A 1</w:t>
              </w:r>
            </w:ins>
            <w:r w:rsidR="00FD2F22">
              <w:rPr>
                <w:spacing w:val="0"/>
                <w:sz w:val="20"/>
              </w:rPr>
              <w:t>.3.</w:t>
            </w:r>
            <w:del w:id="1612" w:author="ENA" w:date="2021-02-16T19:04:00Z">
              <w:r w:rsidRPr="00A068B0">
                <w:rPr>
                  <w:spacing w:val="0"/>
                  <w:sz w:val="20"/>
                </w:rPr>
                <w:delText>10</w:delText>
              </w:r>
            </w:del>
            <w:ins w:id="1613" w:author="ENA" w:date="2021-02-16T19:04:00Z">
              <w:r w:rsidR="00FD2F22">
                <w:rPr>
                  <w:spacing w:val="0"/>
                  <w:sz w:val="20"/>
                </w:rPr>
                <w:t>4 as applicable</w:t>
              </w:r>
              <w:r w:rsidR="00DB5FE2">
                <w:rPr>
                  <w:spacing w:val="0"/>
                  <w:sz w:val="20"/>
                </w:rPr>
                <w:t>.</w:t>
              </w:r>
            </w:ins>
          </w:p>
          <w:p w14:paraId="79AB2441" w14:textId="77777777" w:rsidR="00005E0B" w:rsidRDefault="00DB5FE2" w:rsidP="00A068B0">
            <w:pPr>
              <w:spacing w:before="120" w:after="120"/>
              <w:rPr>
                <w:ins w:id="1614" w:author="ENA" w:date="2021-02-16T19:04:00Z"/>
                <w:spacing w:val="0"/>
                <w:sz w:val="20"/>
              </w:rPr>
            </w:pPr>
            <w:ins w:id="1615" w:author="ENA" w:date="2021-02-16T19:04:00Z">
              <w:r>
                <w:rPr>
                  <w:spacing w:val="0"/>
                  <w:sz w:val="20"/>
                </w:rPr>
                <w:t xml:space="preserve">The % </w:t>
              </w:r>
              <w:r w:rsidRPr="00CE2C6E">
                <w:rPr>
                  <w:b/>
                  <w:bCs/>
                  <w:spacing w:val="0"/>
                  <w:sz w:val="20"/>
                </w:rPr>
                <w:t>DC</w:t>
              </w:r>
              <w:r>
                <w:rPr>
                  <w:spacing w:val="0"/>
                  <w:sz w:val="20"/>
                </w:rPr>
                <w:t xml:space="preserve"> injection (“as % of rated AC current” below) is calculated as follows: </w:t>
              </w:r>
            </w:ins>
          </w:p>
          <w:p w14:paraId="3789776E" w14:textId="7CA19B35" w:rsidR="00981972" w:rsidRDefault="00DB5FE2" w:rsidP="00A068B0">
            <w:pPr>
              <w:spacing w:before="120" w:after="120"/>
              <w:rPr>
                <w:ins w:id="1616" w:author="ENA" w:date="2021-02-16T19:04:00Z"/>
                <w:spacing w:val="0"/>
                <w:sz w:val="20"/>
              </w:rPr>
            </w:pPr>
            <w:ins w:id="1617" w:author="ENA" w:date="2021-02-16T19:04:00Z">
              <w:r>
                <w:rPr>
                  <w:spacing w:val="0"/>
                  <w:sz w:val="20"/>
                </w:rPr>
                <w:t xml:space="preserve">% </w:t>
              </w:r>
              <w:r w:rsidRPr="00CE2C6E">
                <w:rPr>
                  <w:b/>
                  <w:bCs/>
                  <w:spacing w:val="0"/>
                  <w:sz w:val="20"/>
                </w:rPr>
                <w:t>DC</w:t>
              </w:r>
              <w:r>
                <w:rPr>
                  <w:spacing w:val="0"/>
                  <w:sz w:val="20"/>
                </w:rPr>
                <w:t xml:space="preserve"> injection = Recorded </w:t>
              </w:r>
              <w:r w:rsidRPr="00CE2C6E">
                <w:rPr>
                  <w:b/>
                  <w:bCs/>
                  <w:spacing w:val="0"/>
                  <w:sz w:val="20"/>
                </w:rPr>
                <w:t>DC</w:t>
              </w:r>
              <w:r>
                <w:rPr>
                  <w:spacing w:val="0"/>
                  <w:sz w:val="20"/>
                </w:rPr>
                <w:t xml:space="preserve"> value in Amps / base current</w:t>
              </w:r>
            </w:ins>
          </w:p>
          <w:p w14:paraId="43191D52" w14:textId="459D1DB5" w:rsidR="00DB5FE2" w:rsidRPr="00A068B0" w:rsidRDefault="00DB5FE2" w:rsidP="00A068B0">
            <w:pPr>
              <w:spacing w:before="120" w:after="120"/>
              <w:rPr>
                <w:spacing w:val="0"/>
                <w:sz w:val="20"/>
              </w:rPr>
            </w:pPr>
            <w:ins w:id="1618" w:author="ENA" w:date="2021-02-16T19:04:00Z">
              <w:r>
                <w:rPr>
                  <w:spacing w:val="0"/>
                  <w:sz w:val="20"/>
                </w:rPr>
                <w:t xml:space="preserve">where the base current is the </w:t>
              </w:r>
              <w:r w:rsidRPr="00D21B25">
                <w:rPr>
                  <w:b/>
                  <w:bCs/>
                  <w:spacing w:val="0"/>
                  <w:sz w:val="20"/>
                </w:rPr>
                <w:t>Registered Capacity</w:t>
              </w:r>
              <w:r>
                <w:rPr>
                  <w:spacing w:val="0"/>
                  <w:sz w:val="20"/>
                </w:rPr>
                <w:t xml:space="preserve"> (W) / 230 V. The % </w:t>
              </w:r>
              <w:r w:rsidRPr="00CE2C6E">
                <w:rPr>
                  <w:b/>
                  <w:bCs/>
                  <w:spacing w:val="0"/>
                  <w:sz w:val="20"/>
                </w:rPr>
                <w:t>DC</w:t>
              </w:r>
              <w:r>
                <w:rPr>
                  <w:spacing w:val="0"/>
                  <w:sz w:val="20"/>
                </w:rPr>
                <w:t xml:space="preserve"> injection should not be greater than 0.25%.  </w:t>
              </w:r>
            </w:ins>
          </w:p>
        </w:tc>
      </w:tr>
      <w:tr w:rsidR="0029104E" w:rsidRPr="003B2076" w14:paraId="71110EFF" w14:textId="77777777" w:rsidTr="00624943">
        <w:trPr>
          <w:trPrChange w:id="1619" w:author="SC" w:date="2021-03-18T10:00:00Z">
            <w:trPr>
              <w:gridAfter w:val="0"/>
            </w:trPr>
          </w:trPrChange>
        </w:trPr>
        <w:tc>
          <w:tcPr>
            <w:tcW w:w="1227" w:type="dxa"/>
            <w:gridSpan w:val="2"/>
            <w:tcPrChange w:id="1620" w:author="SC" w:date="2021-03-18T10:00:00Z">
              <w:tcPr>
                <w:tcW w:w="1561" w:type="dxa"/>
                <w:gridSpan w:val="4"/>
              </w:tcPr>
            </w:tcPrChange>
          </w:tcPr>
          <w:p w14:paraId="0C907788" w14:textId="77777777" w:rsidR="0029104E" w:rsidRPr="00A068B0" w:rsidRDefault="0029104E" w:rsidP="00A068B0">
            <w:pPr>
              <w:spacing w:before="120" w:after="120"/>
              <w:jc w:val="left"/>
              <w:rPr>
                <w:spacing w:val="0"/>
                <w:sz w:val="20"/>
              </w:rPr>
            </w:pPr>
            <w:r w:rsidRPr="00A068B0">
              <w:rPr>
                <w:spacing w:val="0"/>
                <w:sz w:val="20"/>
              </w:rPr>
              <w:t>Test power level</w:t>
            </w:r>
          </w:p>
        </w:tc>
        <w:tc>
          <w:tcPr>
            <w:tcW w:w="1053" w:type="dxa"/>
            <w:gridSpan w:val="5"/>
            <w:tcPrChange w:id="1621" w:author="SC" w:date="2021-03-18T10:00:00Z">
              <w:tcPr>
                <w:tcW w:w="1320" w:type="dxa"/>
                <w:gridSpan w:val="8"/>
              </w:tcPr>
            </w:tcPrChange>
          </w:tcPr>
          <w:p w14:paraId="1D465727" w14:textId="77777777" w:rsidR="0029104E" w:rsidRPr="00A068B0" w:rsidRDefault="0029104E" w:rsidP="00A068B0">
            <w:pPr>
              <w:spacing w:before="120" w:after="120"/>
              <w:rPr>
                <w:spacing w:val="0"/>
                <w:sz w:val="20"/>
              </w:rPr>
            </w:pPr>
            <w:r w:rsidRPr="00A068B0">
              <w:rPr>
                <w:spacing w:val="0"/>
                <w:sz w:val="20"/>
              </w:rPr>
              <w:t>20%</w:t>
            </w:r>
          </w:p>
        </w:tc>
        <w:tc>
          <w:tcPr>
            <w:tcW w:w="1682" w:type="dxa"/>
            <w:gridSpan w:val="4"/>
            <w:tcPrChange w:id="1622" w:author="SC" w:date="2021-03-18T10:00:00Z">
              <w:tcPr>
                <w:tcW w:w="1506" w:type="dxa"/>
                <w:gridSpan w:val="7"/>
              </w:tcPr>
            </w:tcPrChange>
          </w:tcPr>
          <w:p w14:paraId="2E8A363B" w14:textId="77777777" w:rsidR="0029104E" w:rsidRPr="00A068B0" w:rsidRDefault="0029104E" w:rsidP="00A068B0">
            <w:pPr>
              <w:spacing w:before="120" w:after="120"/>
              <w:rPr>
                <w:spacing w:val="0"/>
                <w:sz w:val="20"/>
              </w:rPr>
            </w:pPr>
            <w:r w:rsidRPr="00A068B0">
              <w:rPr>
                <w:spacing w:val="0"/>
                <w:sz w:val="20"/>
              </w:rPr>
              <w:t>50%</w:t>
            </w:r>
          </w:p>
        </w:tc>
        <w:tc>
          <w:tcPr>
            <w:tcW w:w="877" w:type="dxa"/>
            <w:gridSpan w:val="3"/>
            <w:tcPrChange w:id="1623" w:author="SC" w:date="2021-03-18T10:00:00Z">
              <w:tcPr>
                <w:tcW w:w="1673" w:type="dxa"/>
                <w:gridSpan w:val="7"/>
              </w:tcPr>
            </w:tcPrChange>
          </w:tcPr>
          <w:p w14:paraId="074F3EB8" w14:textId="77777777" w:rsidR="0029104E" w:rsidRPr="00A068B0" w:rsidRDefault="0029104E" w:rsidP="00A068B0">
            <w:pPr>
              <w:spacing w:before="120" w:after="120"/>
              <w:rPr>
                <w:spacing w:val="0"/>
                <w:sz w:val="20"/>
              </w:rPr>
            </w:pPr>
            <w:r w:rsidRPr="00A068B0">
              <w:rPr>
                <w:spacing w:val="0"/>
                <w:sz w:val="20"/>
              </w:rPr>
              <w:t>75%</w:t>
            </w:r>
          </w:p>
        </w:tc>
        <w:tc>
          <w:tcPr>
            <w:tcW w:w="4662" w:type="dxa"/>
            <w:gridSpan w:val="9"/>
            <w:tcPrChange w:id="1624" w:author="SC" w:date="2021-03-18T10:00:00Z">
              <w:tcPr>
                <w:tcW w:w="3433" w:type="dxa"/>
                <w:gridSpan w:val="10"/>
              </w:tcPr>
            </w:tcPrChange>
          </w:tcPr>
          <w:p w14:paraId="0625BEB0"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93257E" w14:textId="77777777" w:rsidTr="00624943">
        <w:trPr>
          <w:trPrChange w:id="1625" w:author="SC" w:date="2021-03-18T10:00:00Z">
            <w:trPr>
              <w:gridAfter w:val="0"/>
            </w:trPr>
          </w:trPrChange>
        </w:trPr>
        <w:tc>
          <w:tcPr>
            <w:tcW w:w="1227" w:type="dxa"/>
            <w:gridSpan w:val="2"/>
            <w:tcPrChange w:id="1626" w:author="SC" w:date="2021-03-18T10:00:00Z">
              <w:tcPr>
                <w:tcW w:w="1561" w:type="dxa"/>
                <w:gridSpan w:val="4"/>
              </w:tcPr>
            </w:tcPrChange>
          </w:tcPr>
          <w:p w14:paraId="36793B28" w14:textId="528D5052" w:rsidR="0029104E" w:rsidRPr="00A068B0" w:rsidRDefault="0029104E" w:rsidP="00A068B0">
            <w:pPr>
              <w:spacing w:before="120" w:after="120"/>
              <w:jc w:val="left"/>
              <w:rPr>
                <w:spacing w:val="0"/>
                <w:sz w:val="20"/>
              </w:rPr>
            </w:pPr>
            <w:r w:rsidRPr="00A068B0">
              <w:rPr>
                <w:spacing w:val="0"/>
                <w:sz w:val="20"/>
              </w:rPr>
              <w:t xml:space="preserve">Recorded </w:t>
            </w:r>
            <w:ins w:id="1627" w:author="ENA" w:date="2021-02-16T19:04:00Z">
              <w:r w:rsidR="00DB5FE2" w:rsidRPr="00CE2C6E">
                <w:rPr>
                  <w:b/>
                  <w:bCs/>
                  <w:spacing w:val="0"/>
                  <w:sz w:val="20"/>
                </w:rPr>
                <w:t>DC</w:t>
              </w:r>
              <w:r w:rsidR="00DB5FE2">
                <w:rPr>
                  <w:spacing w:val="0"/>
                  <w:sz w:val="20"/>
                </w:rPr>
                <w:t xml:space="preserve"> </w:t>
              </w:r>
            </w:ins>
            <w:r w:rsidRPr="00A068B0">
              <w:rPr>
                <w:spacing w:val="0"/>
                <w:sz w:val="20"/>
              </w:rPr>
              <w:t>value in Amps</w:t>
            </w:r>
          </w:p>
        </w:tc>
        <w:tc>
          <w:tcPr>
            <w:tcW w:w="1053" w:type="dxa"/>
            <w:gridSpan w:val="5"/>
            <w:tcPrChange w:id="1628" w:author="SC" w:date="2021-03-18T10:00:00Z">
              <w:tcPr>
                <w:tcW w:w="1320" w:type="dxa"/>
                <w:gridSpan w:val="8"/>
              </w:tcPr>
            </w:tcPrChange>
          </w:tcPr>
          <w:p w14:paraId="63DF445F" w14:textId="77777777" w:rsidR="0029104E" w:rsidRPr="00A068B0" w:rsidRDefault="0029104E" w:rsidP="00A068B0">
            <w:pPr>
              <w:spacing w:before="120" w:after="120"/>
              <w:rPr>
                <w:spacing w:val="0"/>
                <w:sz w:val="20"/>
              </w:rPr>
            </w:pPr>
          </w:p>
        </w:tc>
        <w:tc>
          <w:tcPr>
            <w:tcW w:w="1682" w:type="dxa"/>
            <w:gridSpan w:val="4"/>
            <w:tcPrChange w:id="1629" w:author="SC" w:date="2021-03-18T10:00:00Z">
              <w:tcPr>
                <w:tcW w:w="1506" w:type="dxa"/>
                <w:gridSpan w:val="7"/>
              </w:tcPr>
            </w:tcPrChange>
          </w:tcPr>
          <w:p w14:paraId="074EDE5C" w14:textId="77777777" w:rsidR="0029104E" w:rsidRPr="00A068B0" w:rsidRDefault="0029104E" w:rsidP="00A068B0">
            <w:pPr>
              <w:spacing w:before="120" w:after="120"/>
              <w:rPr>
                <w:spacing w:val="0"/>
                <w:sz w:val="20"/>
              </w:rPr>
            </w:pPr>
          </w:p>
        </w:tc>
        <w:tc>
          <w:tcPr>
            <w:tcW w:w="877" w:type="dxa"/>
            <w:gridSpan w:val="3"/>
            <w:tcPrChange w:id="1630" w:author="SC" w:date="2021-03-18T10:00:00Z">
              <w:tcPr>
                <w:tcW w:w="1673" w:type="dxa"/>
                <w:gridSpan w:val="7"/>
              </w:tcPr>
            </w:tcPrChange>
          </w:tcPr>
          <w:p w14:paraId="77B52DD6" w14:textId="77777777" w:rsidR="0029104E" w:rsidRPr="00A068B0" w:rsidRDefault="0029104E" w:rsidP="00A068B0">
            <w:pPr>
              <w:spacing w:before="120" w:after="120"/>
              <w:rPr>
                <w:spacing w:val="0"/>
                <w:sz w:val="20"/>
              </w:rPr>
            </w:pPr>
          </w:p>
        </w:tc>
        <w:tc>
          <w:tcPr>
            <w:tcW w:w="4662" w:type="dxa"/>
            <w:gridSpan w:val="9"/>
            <w:tcPrChange w:id="1631" w:author="SC" w:date="2021-03-18T10:00:00Z">
              <w:tcPr>
                <w:tcW w:w="3433" w:type="dxa"/>
                <w:gridSpan w:val="10"/>
              </w:tcPr>
            </w:tcPrChange>
          </w:tcPr>
          <w:p w14:paraId="7CAC5057" w14:textId="77777777" w:rsidR="0029104E" w:rsidRPr="00A068B0" w:rsidRDefault="0029104E" w:rsidP="00A068B0">
            <w:pPr>
              <w:spacing w:before="120" w:after="120"/>
              <w:rPr>
                <w:spacing w:val="0"/>
                <w:sz w:val="20"/>
              </w:rPr>
            </w:pPr>
          </w:p>
        </w:tc>
      </w:tr>
      <w:tr w:rsidR="0029104E" w:rsidRPr="003B2076" w14:paraId="3C5FEFD5" w14:textId="77777777" w:rsidTr="00624943">
        <w:trPr>
          <w:trPrChange w:id="1632" w:author="SC" w:date="2021-03-18T10:00:00Z">
            <w:trPr>
              <w:gridAfter w:val="0"/>
            </w:trPr>
          </w:trPrChange>
        </w:trPr>
        <w:tc>
          <w:tcPr>
            <w:tcW w:w="1227" w:type="dxa"/>
            <w:gridSpan w:val="2"/>
            <w:tcPrChange w:id="1633" w:author="SC" w:date="2021-03-18T10:00:00Z">
              <w:tcPr>
                <w:tcW w:w="1561" w:type="dxa"/>
                <w:gridSpan w:val="4"/>
              </w:tcPr>
            </w:tcPrChange>
          </w:tcPr>
          <w:p w14:paraId="1D1257C6" w14:textId="77777777" w:rsidR="0029104E" w:rsidRPr="00A068B0" w:rsidRDefault="0029104E" w:rsidP="00A068B0">
            <w:pPr>
              <w:spacing w:before="120" w:after="120"/>
              <w:jc w:val="left"/>
              <w:rPr>
                <w:spacing w:val="0"/>
                <w:sz w:val="20"/>
              </w:rPr>
            </w:pPr>
            <w:r w:rsidRPr="00A068B0">
              <w:rPr>
                <w:spacing w:val="0"/>
                <w:sz w:val="20"/>
              </w:rPr>
              <w:t>as % of rated AC current</w:t>
            </w:r>
          </w:p>
        </w:tc>
        <w:tc>
          <w:tcPr>
            <w:tcW w:w="1053" w:type="dxa"/>
            <w:gridSpan w:val="5"/>
            <w:tcPrChange w:id="1634" w:author="SC" w:date="2021-03-18T10:00:00Z">
              <w:tcPr>
                <w:tcW w:w="1320" w:type="dxa"/>
                <w:gridSpan w:val="8"/>
              </w:tcPr>
            </w:tcPrChange>
          </w:tcPr>
          <w:p w14:paraId="63BE0A4A" w14:textId="77777777" w:rsidR="0029104E" w:rsidRPr="00A068B0" w:rsidRDefault="0029104E" w:rsidP="00A068B0">
            <w:pPr>
              <w:spacing w:before="120" w:after="120"/>
              <w:rPr>
                <w:spacing w:val="0"/>
                <w:sz w:val="20"/>
              </w:rPr>
            </w:pPr>
          </w:p>
        </w:tc>
        <w:tc>
          <w:tcPr>
            <w:tcW w:w="1682" w:type="dxa"/>
            <w:gridSpan w:val="4"/>
            <w:tcPrChange w:id="1635" w:author="SC" w:date="2021-03-18T10:00:00Z">
              <w:tcPr>
                <w:tcW w:w="1506" w:type="dxa"/>
                <w:gridSpan w:val="7"/>
              </w:tcPr>
            </w:tcPrChange>
          </w:tcPr>
          <w:p w14:paraId="0C9D9E0A" w14:textId="77777777" w:rsidR="0029104E" w:rsidRPr="00A068B0" w:rsidRDefault="0029104E" w:rsidP="00A068B0">
            <w:pPr>
              <w:spacing w:before="120" w:after="120"/>
              <w:rPr>
                <w:spacing w:val="0"/>
                <w:sz w:val="20"/>
              </w:rPr>
            </w:pPr>
          </w:p>
        </w:tc>
        <w:tc>
          <w:tcPr>
            <w:tcW w:w="877" w:type="dxa"/>
            <w:gridSpan w:val="3"/>
            <w:tcPrChange w:id="1636" w:author="SC" w:date="2021-03-18T10:00:00Z">
              <w:tcPr>
                <w:tcW w:w="1673" w:type="dxa"/>
                <w:gridSpan w:val="7"/>
              </w:tcPr>
            </w:tcPrChange>
          </w:tcPr>
          <w:p w14:paraId="15C4A15B" w14:textId="77777777" w:rsidR="0029104E" w:rsidRPr="00A068B0" w:rsidRDefault="0029104E" w:rsidP="00A068B0">
            <w:pPr>
              <w:spacing w:before="120" w:after="120"/>
              <w:rPr>
                <w:spacing w:val="0"/>
                <w:sz w:val="20"/>
              </w:rPr>
            </w:pPr>
          </w:p>
        </w:tc>
        <w:tc>
          <w:tcPr>
            <w:tcW w:w="4662" w:type="dxa"/>
            <w:gridSpan w:val="9"/>
            <w:tcPrChange w:id="1637" w:author="SC" w:date="2021-03-18T10:00:00Z">
              <w:tcPr>
                <w:tcW w:w="3433" w:type="dxa"/>
                <w:gridSpan w:val="10"/>
              </w:tcPr>
            </w:tcPrChange>
          </w:tcPr>
          <w:p w14:paraId="336ECA9E" w14:textId="77777777" w:rsidR="0029104E" w:rsidRPr="00A068B0" w:rsidRDefault="0029104E" w:rsidP="00A068B0">
            <w:pPr>
              <w:spacing w:before="120" w:after="120"/>
              <w:rPr>
                <w:spacing w:val="0"/>
                <w:sz w:val="20"/>
              </w:rPr>
            </w:pPr>
          </w:p>
        </w:tc>
      </w:tr>
      <w:tr w:rsidR="0029104E" w:rsidRPr="003B2076" w14:paraId="16856CCC" w14:textId="77777777" w:rsidTr="00624943">
        <w:trPr>
          <w:trPrChange w:id="1638" w:author="SC" w:date="2021-03-18T10:00:00Z">
            <w:trPr>
              <w:gridAfter w:val="0"/>
            </w:trPr>
          </w:trPrChange>
        </w:trPr>
        <w:tc>
          <w:tcPr>
            <w:tcW w:w="1227" w:type="dxa"/>
            <w:gridSpan w:val="2"/>
            <w:tcPrChange w:id="1639" w:author="SC" w:date="2021-03-18T10:00:00Z">
              <w:tcPr>
                <w:tcW w:w="1561" w:type="dxa"/>
                <w:gridSpan w:val="4"/>
              </w:tcPr>
            </w:tcPrChange>
          </w:tcPr>
          <w:p w14:paraId="47808F74" w14:textId="77777777" w:rsidR="0029104E" w:rsidRPr="00A068B0" w:rsidRDefault="0029104E" w:rsidP="00A068B0">
            <w:pPr>
              <w:spacing w:before="120" w:after="120"/>
              <w:jc w:val="left"/>
              <w:rPr>
                <w:spacing w:val="0"/>
                <w:sz w:val="20"/>
              </w:rPr>
            </w:pPr>
            <w:r w:rsidRPr="00A068B0">
              <w:rPr>
                <w:spacing w:val="0"/>
                <w:sz w:val="20"/>
              </w:rPr>
              <w:t>Limit</w:t>
            </w:r>
          </w:p>
        </w:tc>
        <w:tc>
          <w:tcPr>
            <w:tcW w:w="1053" w:type="dxa"/>
            <w:gridSpan w:val="5"/>
            <w:tcPrChange w:id="1640" w:author="SC" w:date="2021-03-18T10:00:00Z">
              <w:tcPr>
                <w:tcW w:w="1320" w:type="dxa"/>
                <w:gridSpan w:val="8"/>
              </w:tcPr>
            </w:tcPrChange>
          </w:tcPr>
          <w:p w14:paraId="2A0C1D26" w14:textId="77777777" w:rsidR="0029104E" w:rsidRPr="00A068B0" w:rsidRDefault="0029104E" w:rsidP="00A068B0">
            <w:pPr>
              <w:spacing w:before="120" w:after="120"/>
              <w:rPr>
                <w:spacing w:val="0"/>
                <w:sz w:val="20"/>
              </w:rPr>
            </w:pPr>
            <w:r w:rsidRPr="00A068B0">
              <w:rPr>
                <w:spacing w:val="0"/>
                <w:sz w:val="20"/>
              </w:rPr>
              <w:t>0.25%</w:t>
            </w:r>
          </w:p>
        </w:tc>
        <w:tc>
          <w:tcPr>
            <w:tcW w:w="1682" w:type="dxa"/>
            <w:gridSpan w:val="4"/>
            <w:tcPrChange w:id="1641" w:author="SC" w:date="2021-03-18T10:00:00Z">
              <w:tcPr>
                <w:tcW w:w="1506" w:type="dxa"/>
                <w:gridSpan w:val="7"/>
              </w:tcPr>
            </w:tcPrChange>
          </w:tcPr>
          <w:p w14:paraId="2DC703A3" w14:textId="77777777" w:rsidR="0029104E" w:rsidRPr="00A068B0" w:rsidRDefault="0029104E" w:rsidP="00A068B0">
            <w:pPr>
              <w:spacing w:before="120" w:after="120"/>
              <w:rPr>
                <w:spacing w:val="0"/>
                <w:sz w:val="20"/>
              </w:rPr>
            </w:pPr>
            <w:r w:rsidRPr="00A068B0">
              <w:rPr>
                <w:spacing w:val="0"/>
                <w:sz w:val="20"/>
              </w:rPr>
              <w:t>0.25%</w:t>
            </w:r>
          </w:p>
        </w:tc>
        <w:tc>
          <w:tcPr>
            <w:tcW w:w="877" w:type="dxa"/>
            <w:gridSpan w:val="3"/>
            <w:tcPrChange w:id="1642" w:author="SC" w:date="2021-03-18T10:00:00Z">
              <w:tcPr>
                <w:tcW w:w="1673" w:type="dxa"/>
                <w:gridSpan w:val="7"/>
              </w:tcPr>
            </w:tcPrChange>
          </w:tcPr>
          <w:p w14:paraId="46E34CF8" w14:textId="77777777" w:rsidR="0029104E" w:rsidRPr="00A068B0" w:rsidRDefault="0029104E" w:rsidP="00A068B0">
            <w:pPr>
              <w:spacing w:before="120" w:after="120"/>
              <w:rPr>
                <w:spacing w:val="0"/>
                <w:sz w:val="20"/>
              </w:rPr>
            </w:pPr>
            <w:r w:rsidRPr="00A068B0">
              <w:rPr>
                <w:spacing w:val="0"/>
                <w:sz w:val="20"/>
              </w:rPr>
              <w:t>0.25%</w:t>
            </w:r>
          </w:p>
        </w:tc>
        <w:tc>
          <w:tcPr>
            <w:tcW w:w="4662" w:type="dxa"/>
            <w:gridSpan w:val="9"/>
            <w:tcPrChange w:id="1643" w:author="SC" w:date="2021-03-18T10:00:00Z">
              <w:tcPr>
                <w:tcW w:w="3433" w:type="dxa"/>
                <w:gridSpan w:val="10"/>
              </w:tcPr>
            </w:tcPrChange>
          </w:tcPr>
          <w:p w14:paraId="190CAE3F" w14:textId="77777777" w:rsidR="0029104E" w:rsidRPr="00A068B0" w:rsidRDefault="0029104E" w:rsidP="00A068B0">
            <w:pPr>
              <w:spacing w:before="120" w:after="120"/>
              <w:rPr>
                <w:spacing w:val="0"/>
                <w:sz w:val="20"/>
              </w:rPr>
            </w:pPr>
            <w:r w:rsidRPr="00A068B0">
              <w:rPr>
                <w:spacing w:val="0"/>
                <w:sz w:val="20"/>
              </w:rPr>
              <w:t>0.25%</w:t>
            </w:r>
          </w:p>
        </w:tc>
      </w:tr>
      <w:tr w:rsidR="0029104E" w:rsidRPr="003B2076" w14:paraId="2C4BE9FF" w14:textId="77777777" w:rsidTr="00624943">
        <w:trPr>
          <w:trPrChange w:id="1644" w:author="SC" w:date="2021-03-18T10:00:00Z">
            <w:trPr>
              <w:gridAfter w:val="0"/>
            </w:trPr>
          </w:trPrChange>
        </w:trPr>
        <w:tc>
          <w:tcPr>
            <w:tcW w:w="9501" w:type="dxa"/>
            <w:gridSpan w:val="23"/>
            <w:shd w:val="clear" w:color="auto" w:fill="D9D9D9"/>
            <w:tcPrChange w:id="1645" w:author="SC" w:date="2021-03-18T10:00:00Z">
              <w:tcPr>
                <w:tcW w:w="9493" w:type="dxa"/>
                <w:gridSpan w:val="36"/>
                <w:shd w:val="clear" w:color="auto" w:fill="D9D9D9"/>
              </w:tcPr>
            </w:tcPrChange>
          </w:tcPr>
          <w:p w14:paraId="17AB93A5" w14:textId="759891C8" w:rsidR="0029104E" w:rsidRPr="00A068B0" w:rsidRDefault="0029104E" w:rsidP="00A068B0">
            <w:pPr>
              <w:spacing w:before="120" w:after="120"/>
              <w:rPr>
                <w:spacing w:val="0"/>
                <w:sz w:val="20"/>
                <w:lang w:eastAsia="en-GB"/>
              </w:rPr>
            </w:pPr>
            <w:r w:rsidRPr="00A068B0">
              <w:rPr>
                <w:b/>
                <w:spacing w:val="0"/>
                <w:sz w:val="20"/>
                <w:lang w:eastAsia="en-GB"/>
              </w:rPr>
              <w:t>Power Quality – Power factor</w:t>
            </w:r>
            <w:r w:rsidRPr="00A068B0">
              <w:rPr>
                <w:spacing w:val="0"/>
                <w:sz w:val="20"/>
                <w:lang w:eastAsia="en-GB"/>
              </w:rPr>
              <w:t xml:space="preserve">: This test shall be carried out in accordance with </w:t>
            </w:r>
            <w:del w:id="1646" w:author="ENA" w:date="2021-02-16T19:04:00Z">
              <w:r w:rsidRPr="00A068B0">
                <w:rPr>
                  <w:spacing w:val="0"/>
                  <w:sz w:val="20"/>
                  <w:lang w:eastAsia="en-GB"/>
                </w:rPr>
                <w:delText>EN 50538 Annex D</w:delText>
              </w:r>
            </w:del>
            <w:ins w:id="1647" w:author="ENA" w:date="2021-02-16T19:04:00Z">
              <w:r w:rsidR="00FD2F22">
                <w:rPr>
                  <w:spacing w:val="0"/>
                  <w:sz w:val="20"/>
                  <w:lang w:eastAsia="en-GB"/>
                </w:rPr>
                <w:t>A.1</w:t>
              </w:r>
            </w:ins>
            <w:r w:rsidR="00FD2F22">
              <w:rPr>
                <w:spacing w:val="0"/>
                <w:sz w:val="20"/>
                <w:lang w:eastAsia="en-GB"/>
              </w:rPr>
              <w:t>.3.</w:t>
            </w:r>
            <w:del w:id="1648" w:author="ENA" w:date="2021-02-16T19:04:00Z">
              <w:r w:rsidRPr="00A068B0">
                <w:rPr>
                  <w:spacing w:val="0"/>
                  <w:sz w:val="20"/>
                  <w:lang w:eastAsia="en-GB"/>
                </w:rPr>
                <w:delText>4.1 but with nominal</w:delText>
              </w:r>
            </w:del>
            <w:ins w:id="1649" w:author="ENA" w:date="2021-02-16T19:04:00Z">
              <w:r w:rsidR="00FD2F22">
                <w:rPr>
                  <w:spacing w:val="0"/>
                  <w:sz w:val="20"/>
                  <w:lang w:eastAsia="en-GB"/>
                </w:rPr>
                <w:t>2 and A.2.3.2 at three</w:t>
              </w:r>
            </w:ins>
            <w:r w:rsidR="00FD2F22">
              <w:rPr>
                <w:spacing w:val="0"/>
                <w:sz w:val="20"/>
                <w:lang w:eastAsia="en-GB"/>
              </w:rPr>
              <w:t xml:space="preserve"> voltage </w:t>
            </w:r>
            <w:del w:id="1650" w:author="ENA" w:date="2021-02-16T19:04:00Z">
              <w:r w:rsidRPr="00A068B0">
                <w:rPr>
                  <w:spacing w:val="0"/>
                  <w:sz w:val="20"/>
                  <w:lang w:eastAsia="en-GB"/>
                </w:rPr>
                <w:delText>-6% and +10%.</w:delText>
              </w:r>
            </w:del>
            <w:ins w:id="1651" w:author="ENA" w:date="2021-02-16T19:04:00Z">
              <w:r w:rsidR="00FD2F22">
                <w:rPr>
                  <w:spacing w:val="0"/>
                  <w:sz w:val="20"/>
                  <w:lang w:eastAsia="en-GB"/>
                </w:rPr>
                <w:t xml:space="preserve">levels and at </w:t>
              </w:r>
              <w:r w:rsidR="00FD2F22" w:rsidRPr="0099001E">
                <w:rPr>
                  <w:b/>
                  <w:spacing w:val="0"/>
                  <w:sz w:val="20"/>
                  <w:lang w:eastAsia="en-GB"/>
                </w:rPr>
                <w:t>Registered Capacity</w:t>
              </w:r>
              <w:r w:rsidR="00151077">
                <w:rPr>
                  <w:b/>
                  <w:spacing w:val="0"/>
                  <w:sz w:val="20"/>
                  <w:lang w:eastAsia="en-GB"/>
                </w:rPr>
                <w:t xml:space="preserve"> </w:t>
              </w:r>
              <w:r w:rsidR="00151077">
                <w:rPr>
                  <w:spacing w:val="0"/>
                  <w:sz w:val="20"/>
                </w:rPr>
                <w:t xml:space="preserve">and the measured </w:t>
              </w:r>
              <w:r w:rsidR="00151077" w:rsidRPr="00915AB6">
                <w:rPr>
                  <w:b/>
                  <w:bCs/>
                  <w:spacing w:val="0"/>
                  <w:sz w:val="20"/>
                </w:rPr>
                <w:t>Power Factor</w:t>
              </w:r>
              <w:r w:rsidR="00151077">
                <w:rPr>
                  <w:spacing w:val="0"/>
                  <w:sz w:val="20"/>
                </w:rPr>
                <w:t xml:space="preserve"> </w:t>
              </w:r>
              <w:r w:rsidR="00151077" w:rsidRPr="00915AB6">
                <w:rPr>
                  <w:spacing w:val="0"/>
                  <w:sz w:val="20"/>
                </w:rPr>
                <w:t xml:space="preserve">must be </w:t>
              </w:r>
              <w:r w:rsidR="00151077">
                <w:rPr>
                  <w:spacing w:val="0"/>
                  <w:sz w:val="20"/>
                </w:rPr>
                <w:t>greater than 0.95 to pass</w:t>
              </w:r>
              <w:r w:rsidR="00FD2F22" w:rsidRPr="0099001E">
                <w:rPr>
                  <w:spacing w:val="0"/>
                  <w:sz w:val="20"/>
                  <w:lang w:eastAsia="en-GB"/>
                </w:rPr>
                <w:t>.</w:t>
              </w:r>
            </w:ins>
            <w:r w:rsidRPr="00A068B0">
              <w:rPr>
                <w:spacing w:val="0"/>
                <w:sz w:val="20"/>
                <w:lang w:eastAsia="en-GB"/>
              </w:rPr>
              <w:t xml:space="preserve"> Voltage to be maintained within ±1.5% of the stated level during the test.</w:t>
            </w:r>
          </w:p>
        </w:tc>
      </w:tr>
      <w:tr w:rsidR="0029104E" w:rsidRPr="003B2076" w14:paraId="360D3362" w14:textId="77777777" w:rsidTr="00624943">
        <w:trPr>
          <w:trPrChange w:id="1652" w:author="SC" w:date="2021-03-18T10:00:00Z">
            <w:trPr>
              <w:gridAfter w:val="0"/>
            </w:trPr>
          </w:trPrChange>
        </w:trPr>
        <w:tc>
          <w:tcPr>
            <w:tcW w:w="2405" w:type="dxa"/>
            <w:gridSpan w:val="8"/>
            <w:tcPrChange w:id="1653" w:author="SC" w:date="2021-03-18T10:00:00Z">
              <w:tcPr>
                <w:tcW w:w="2223" w:type="dxa"/>
                <w:gridSpan w:val="8"/>
              </w:tcPr>
            </w:tcPrChange>
          </w:tcPr>
          <w:p w14:paraId="775CB94B" w14:textId="77777777" w:rsidR="0029104E" w:rsidRPr="00A068B0" w:rsidRDefault="0029104E" w:rsidP="00A068B0">
            <w:pPr>
              <w:spacing w:before="120" w:after="120"/>
              <w:rPr>
                <w:spacing w:val="0"/>
                <w:sz w:val="20"/>
              </w:rPr>
            </w:pPr>
          </w:p>
        </w:tc>
        <w:tc>
          <w:tcPr>
            <w:tcW w:w="1557" w:type="dxa"/>
            <w:gridSpan w:val="3"/>
            <w:tcPrChange w:id="1654" w:author="SC" w:date="2021-03-18T10:00:00Z">
              <w:tcPr>
                <w:tcW w:w="2164" w:type="dxa"/>
                <w:gridSpan w:val="11"/>
              </w:tcPr>
            </w:tcPrChange>
          </w:tcPr>
          <w:p w14:paraId="3B3D7466" w14:textId="5CDB764A" w:rsidR="0029104E" w:rsidRPr="00A068B0" w:rsidRDefault="0029104E" w:rsidP="00A068B0">
            <w:pPr>
              <w:spacing w:before="120" w:after="120"/>
              <w:rPr>
                <w:spacing w:val="0"/>
                <w:sz w:val="20"/>
              </w:rPr>
            </w:pPr>
            <w:r w:rsidRPr="00A068B0">
              <w:rPr>
                <w:spacing w:val="0"/>
                <w:sz w:val="20"/>
              </w:rPr>
              <w:t>216.2</w:t>
            </w:r>
            <w:r w:rsidR="004314BC" w:rsidRPr="00A068B0">
              <w:rPr>
                <w:spacing w:val="0"/>
                <w:sz w:val="20"/>
              </w:rPr>
              <w:t xml:space="preserve"> </w:t>
            </w:r>
            <w:r w:rsidRPr="00A068B0">
              <w:rPr>
                <w:spacing w:val="0"/>
                <w:sz w:val="20"/>
              </w:rPr>
              <w:t>V</w:t>
            </w:r>
          </w:p>
          <w:p w14:paraId="3FA73429" w14:textId="77777777" w:rsidR="0029104E" w:rsidRPr="00A068B0" w:rsidRDefault="0029104E" w:rsidP="00A068B0">
            <w:pPr>
              <w:spacing w:before="120" w:after="120"/>
              <w:rPr>
                <w:spacing w:val="0"/>
                <w:sz w:val="20"/>
              </w:rPr>
            </w:pPr>
          </w:p>
        </w:tc>
        <w:tc>
          <w:tcPr>
            <w:tcW w:w="877" w:type="dxa"/>
            <w:gridSpan w:val="3"/>
            <w:tcPrChange w:id="1655" w:author="SC" w:date="2021-03-18T10:00:00Z">
              <w:tcPr>
                <w:tcW w:w="1673" w:type="dxa"/>
                <w:gridSpan w:val="7"/>
              </w:tcPr>
            </w:tcPrChange>
          </w:tcPr>
          <w:p w14:paraId="0C88F133" w14:textId="27F4C569" w:rsidR="0029104E" w:rsidRPr="00A068B0" w:rsidRDefault="0029104E" w:rsidP="00A068B0">
            <w:pPr>
              <w:spacing w:before="120" w:after="120"/>
              <w:rPr>
                <w:spacing w:val="0"/>
                <w:sz w:val="20"/>
              </w:rPr>
            </w:pPr>
            <w:r w:rsidRPr="00A068B0">
              <w:rPr>
                <w:spacing w:val="0"/>
                <w:sz w:val="20"/>
              </w:rPr>
              <w:t>230</w:t>
            </w:r>
            <w:r w:rsidR="004314BC" w:rsidRPr="00A068B0">
              <w:rPr>
                <w:spacing w:val="0"/>
                <w:sz w:val="20"/>
              </w:rPr>
              <w:t xml:space="preserve"> </w:t>
            </w:r>
            <w:r w:rsidRPr="00A068B0">
              <w:rPr>
                <w:spacing w:val="0"/>
                <w:sz w:val="20"/>
              </w:rPr>
              <w:t>V</w:t>
            </w:r>
          </w:p>
        </w:tc>
        <w:tc>
          <w:tcPr>
            <w:tcW w:w="4662" w:type="dxa"/>
            <w:gridSpan w:val="9"/>
            <w:tcPrChange w:id="1656" w:author="SC" w:date="2021-03-18T10:00:00Z">
              <w:tcPr>
                <w:tcW w:w="3433" w:type="dxa"/>
                <w:gridSpan w:val="10"/>
              </w:tcPr>
            </w:tcPrChange>
          </w:tcPr>
          <w:p w14:paraId="7C99DF01" w14:textId="3C1ABB3F" w:rsidR="0029104E" w:rsidRPr="00A068B0" w:rsidRDefault="0029104E" w:rsidP="00A068B0">
            <w:pPr>
              <w:spacing w:before="120" w:after="120"/>
              <w:rPr>
                <w:spacing w:val="0"/>
                <w:sz w:val="20"/>
              </w:rPr>
            </w:pPr>
            <w:r w:rsidRPr="00A068B0">
              <w:rPr>
                <w:spacing w:val="0"/>
                <w:sz w:val="20"/>
              </w:rPr>
              <w:t>253</w:t>
            </w:r>
            <w:r w:rsidR="004314BC" w:rsidRPr="00A068B0">
              <w:rPr>
                <w:spacing w:val="0"/>
                <w:sz w:val="20"/>
              </w:rPr>
              <w:t xml:space="preserve"> </w:t>
            </w:r>
            <w:r w:rsidRPr="00A068B0">
              <w:rPr>
                <w:spacing w:val="0"/>
                <w:sz w:val="20"/>
              </w:rPr>
              <w:t>V</w:t>
            </w:r>
          </w:p>
        </w:tc>
      </w:tr>
      <w:tr w:rsidR="0029104E" w:rsidRPr="003B2076" w14:paraId="2CC7F095" w14:textId="77777777" w:rsidTr="00624943">
        <w:trPr>
          <w:trPrChange w:id="1657" w:author="SC" w:date="2021-03-18T10:00:00Z">
            <w:trPr>
              <w:gridAfter w:val="0"/>
            </w:trPr>
          </w:trPrChange>
        </w:trPr>
        <w:tc>
          <w:tcPr>
            <w:tcW w:w="2405" w:type="dxa"/>
            <w:gridSpan w:val="8"/>
            <w:tcPrChange w:id="1658" w:author="SC" w:date="2021-03-18T10:00:00Z">
              <w:tcPr>
                <w:tcW w:w="2223" w:type="dxa"/>
                <w:gridSpan w:val="8"/>
              </w:tcPr>
            </w:tcPrChange>
          </w:tcPr>
          <w:p w14:paraId="083C1E5A" w14:textId="791DAE53" w:rsidR="0029104E" w:rsidRPr="00A068B0" w:rsidRDefault="0029104E" w:rsidP="00A068B0">
            <w:pPr>
              <w:spacing w:before="120" w:after="120"/>
              <w:rPr>
                <w:spacing w:val="0"/>
                <w:sz w:val="20"/>
              </w:rPr>
            </w:pPr>
            <w:del w:id="1659" w:author="ENA" w:date="2021-02-16T19:04:00Z">
              <w:r w:rsidRPr="00A068B0">
                <w:rPr>
                  <w:spacing w:val="0"/>
                  <w:sz w:val="20"/>
                </w:rPr>
                <w:delText xml:space="preserve">20% of </w:delText>
              </w:r>
              <w:r w:rsidRPr="00A068B0">
                <w:rPr>
                  <w:b/>
                  <w:spacing w:val="0"/>
                  <w:sz w:val="20"/>
                  <w:lang w:eastAsia="en-GB"/>
                </w:rPr>
                <w:delText>Registered Capacity</w:delText>
              </w:r>
            </w:del>
            <w:ins w:id="1660" w:author="ENA" w:date="2021-02-16T19:04:00Z">
              <w:r w:rsidR="00FD2F22">
                <w:rPr>
                  <w:spacing w:val="0"/>
                  <w:sz w:val="20"/>
                </w:rPr>
                <w:t>Measured value</w:t>
              </w:r>
              <w:r w:rsidRPr="00A068B0" w:rsidDel="0047237E">
                <w:rPr>
                  <w:spacing w:val="0"/>
                  <w:sz w:val="20"/>
                  <w:lang w:eastAsia="en-GB"/>
                </w:rPr>
                <w:t xml:space="preserve"> </w:t>
              </w:r>
            </w:ins>
          </w:p>
        </w:tc>
        <w:tc>
          <w:tcPr>
            <w:tcW w:w="1557" w:type="dxa"/>
            <w:gridSpan w:val="3"/>
            <w:tcPrChange w:id="1661" w:author="SC" w:date="2021-03-18T10:00:00Z">
              <w:tcPr>
                <w:tcW w:w="2164" w:type="dxa"/>
                <w:gridSpan w:val="11"/>
              </w:tcPr>
            </w:tcPrChange>
          </w:tcPr>
          <w:p w14:paraId="05652443" w14:textId="77777777" w:rsidR="0029104E" w:rsidRPr="00A068B0" w:rsidRDefault="0029104E" w:rsidP="00A068B0">
            <w:pPr>
              <w:spacing w:before="120" w:after="120"/>
              <w:rPr>
                <w:spacing w:val="0"/>
                <w:sz w:val="20"/>
              </w:rPr>
            </w:pPr>
          </w:p>
        </w:tc>
        <w:tc>
          <w:tcPr>
            <w:tcW w:w="877" w:type="dxa"/>
            <w:gridSpan w:val="3"/>
            <w:tcPrChange w:id="1662" w:author="SC" w:date="2021-03-18T10:00:00Z">
              <w:tcPr>
                <w:tcW w:w="1673" w:type="dxa"/>
                <w:gridSpan w:val="7"/>
              </w:tcPr>
            </w:tcPrChange>
          </w:tcPr>
          <w:p w14:paraId="142CCF59" w14:textId="77777777" w:rsidR="0029104E" w:rsidRPr="00A068B0" w:rsidRDefault="0029104E" w:rsidP="00A068B0">
            <w:pPr>
              <w:spacing w:before="120" w:after="120"/>
              <w:rPr>
                <w:spacing w:val="0"/>
                <w:sz w:val="20"/>
              </w:rPr>
            </w:pPr>
          </w:p>
        </w:tc>
        <w:tc>
          <w:tcPr>
            <w:tcW w:w="4662" w:type="dxa"/>
            <w:gridSpan w:val="9"/>
            <w:tcPrChange w:id="1663" w:author="SC" w:date="2021-03-18T10:00:00Z">
              <w:tcPr>
                <w:tcW w:w="3433" w:type="dxa"/>
                <w:gridSpan w:val="10"/>
              </w:tcPr>
            </w:tcPrChange>
          </w:tcPr>
          <w:p w14:paraId="161B34DE" w14:textId="77777777" w:rsidR="0029104E" w:rsidRPr="00A068B0" w:rsidRDefault="0029104E" w:rsidP="00A068B0">
            <w:pPr>
              <w:spacing w:before="120" w:after="120"/>
              <w:rPr>
                <w:spacing w:val="0"/>
                <w:sz w:val="20"/>
              </w:rPr>
            </w:pPr>
          </w:p>
        </w:tc>
      </w:tr>
      <w:tr w:rsidR="0029104E" w:rsidRPr="003B2076" w14:paraId="57060697" w14:textId="77777777" w:rsidTr="00624943">
        <w:trPr>
          <w:del w:id="1664" w:author="ENA" w:date="2021-02-16T19:04:00Z"/>
          <w:trPrChange w:id="1665" w:author="SC" w:date="2021-03-18T10:00:00Z">
            <w:trPr>
              <w:gridAfter w:val="0"/>
            </w:trPr>
          </w:trPrChange>
        </w:trPr>
        <w:tc>
          <w:tcPr>
            <w:tcW w:w="2405" w:type="dxa"/>
            <w:gridSpan w:val="8"/>
            <w:tcPrChange w:id="1666" w:author="SC" w:date="2021-03-18T10:00:00Z">
              <w:tcPr>
                <w:tcW w:w="2223" w:type="dxa"/>
                <w:gridSpan w:val="8"/>
              </w:tcPr>
            </w:tcPrChange>
          </w:tcPr>
          <w:p w14:paraId="02B58BFC" w14:textId="77777777" w:rsidR="0029104E" w:rsidRPr="00A068B0" w:rsidRDefault="0029104E" w:rsidP="00A068B0">
            <w:pPr>
              <w:spacing w:before="120" w:after="120"/>
              <w:rPr>
                <w:del w:id="1667" w:author="ENA" w:date="2021-02-16T19:04:00Z"/>
                <w:spacing w:val="0"/>
                <w:sz w:val="20"/>
              </w:rPr>
            </w:pPr>
            <w:del w:id="1668" w:author="ENA" w:date="2021-02-16T19:04:00Z">
              <w:r w:rsidRPr="00A068B0">
                <w:rPr>
                  <w:spacing w:val="0"/>
                  <w:sz w:val="20"/>
                </w:rPr>
                <w:delText xml:space="preserve">50% of </w:delText>
              </w:r>
              <w:r w:rsidRPr="00A068B0">
                <w:rPr>
                  <w:b/>
                  <w:spacing w:val="0"/>
                  <w:sz w:val="20"/>
                  <w:lang w:eastAsia="en-GB"/>
                </w:rPr>
                <w:delText>Registered Capacity</w:delText>
              </w:r>
              <w:r w:rsidRPr="00A068B0">
                <w:rPr>
                  <w:spacing w:val="0"/>
                  <w:sz w:val="20"/>
                </w:rPr>
                <w:delText xml:space="preserve"> </w:delText>
              </w:r>
            </w:del>
          </w:p>
        </w:tc>
        <w:tc>
          <w:tcPr>
            <w:tcW w:w="1557" w:type="dxa"/>
            <w:gridSpan w:val="3"/>
            <w:tcPrChange w:id="1669" w:author="SC" w:date="2021-03-18T10:00:00Z">
              <w:tcPr>
                <w:tcW w:w="2164" w:type="dxa"/>
                <w:gridSpan w:val="11"/>
              </w:tcPr>
            </w:tcPrChange>
          </w:tcPr>
          <w:p w14:paraId="09C7F055" w14:textId="77777777" w:rsidR="0029104E" w:rsidRPr="00A068B0" w:rsidRDefault="0029104E" w:rsidP="00A068B0">
            <w:pPr>
              <w:spacing w:before="120" w:after="120"/>
              <w:rPr>
                <w:del w:id="1670" w:author="ENA" w:date="2021-02-16T19:04:00Z"/>
                <w:spacing w:val="0"/>
                <w:sz w:val="20"/>
              </w:rPr>
            </w:pPr>
          </w:p>
        </w:tc>
        <w:tc>
          <w:tcPr>
            <w:tcW w:w="877" w:type="dxa"/>
            <w:gridSpan w:val="3"/>
            <w:tcPrChange w:id="1671" w:author="SC" w:date="2021-03-18T10:00:00Z">
              <w:tcPr>
                <w:tcW w:w="1673" w:type="dxa"/>
                <w:gridSpan w:val="7"/>
              </w:tcPr>
            </w:tcPrChange>
          </w:tcPr>
          <w:p w14:paraId="565B9FAE" w14:textId="77777777" w:rsidR="0029104E" w:rsidRPr="00A068B0" w:rsidRDefault="0029104E" w:rsidP="00A068B0">
            <w:pPr>
              <w:spacing w:before="120" w:after="120"/>
              <w:rPr>
                <w:del w:id="1672" w:author="ENA" w:date="2021-02-16T19:04:00Z"/>
                <w:spacing w:val="0"/>
                <w:sz w:val="20"/>
              </w:rPr>
            </w:pPr>
          </w:p>
        </w:tc>
        <w:tc>
          <w:tcPr>
            <w:tcW w:w="4662" w:type="dxa"/>
            <w:gridSpan w:val="9"/>
            <w:tcPrChange w:id="1673" w:author="SC" w:date="2021-03-18T10:00:00Z">
              <w:tcPr>
                <w:tcW w:w="3433" w:type="dxa"/>
                <w:gridSpan w:val="10"/>
              </w:tcPr>
            </w:tcPrChange>
          </w:tcPr>
          <w:p w14:paraId="1409CCE4" w14:textId="77777777" w:rsidR="0029104E" w:rsidRPr="00A068B0" w:rsidRDefault="0029104E" w:rsidP="00A068B0">
            <w:pPr>
              <w:spacing w:before="120" w:after="120"/>
              <w:rPr>
                <w:del w:id="1674" w:author="ENA" w:date="2021-02-16T19:04:00Z"/>
                <w:spacing w:val="0"/>
                <w:sz w:val="20"/>
              </w:rPr>
            </w:pPr>
          </w:p>
        </w:tc>
      </w:tr>
      <w:tr w:rsidR="0029104E" w:rsidRPr="003B2076" w14:paraId="223CD3E0" w14:textId="77777777" w:rsidTr="00624943">
        <w:trPr>
          <w:del w:id="1675" w:author="ENA" w:date="2021-02-16T19:04:00Z"/>
          <w:trPrChange w:id="1676" w:author="SC" w:date="2021-03-18T10:00:00Z">
            <w:trPr>
              <w:gridAfter w:val="0"/>
            </w:trPr>
          </w:trPrChange>
        </w:trPr>
        <w:tc>
          <w:tcPr>
            <w:tcW w:w="2405" w:type="dxa"/>
            <w:gridSpan w:val="8"/>
            <w:tcPrChange w:id="1677" w:author="SC" w:date="2021-03-18T10:00:00Z">
              <w:tcPr>
                <w:tcW w:w="2223" w:type="dxa"/>
                <w:gridSpan w:val="8"/>
              </w:tcPr>
            </w:tcPrChange>
          </w:tcPr>
          <w:p w14:paraId="1D37BECD" w14:textId="77777777" w:rsidR="0029104E" w:rsidRPr="00A068B0" w:rsidRDefault="0029104E" w:rsidP="00A068B0">
            <w:pPr>
              <w:spacing w:before="120" w:after="120"/>
              <w:rPr>
                <w:del w:id="1678" w:author="ENA" w:date="2021-02-16T19:04:00Z"/>
                <w:spacing w:val="0"/>
                <w:sz w:val="20"/>
              </w:rPr>
            </w:pPr>
            <w:del w:id="1679" w:author="ENA" w:date="2021-02-16T19:04:00Z">
              <w:r w:rsidRPr="00A068B0">
                <w:rPr>
                  <w:spacing w:val="0"/>
                  <w:sz w:val="20"/>
                </w:rPr>
                <w:delText xml:space="preserve">75% of </w:delText>
              </w:r>
              <w:r w:rsidRPr="00A068B0">
                <w:rPr>
                  <w:b/>
                  <w:spacing w:val="0"/>
                  <w:sz w:val="20"/>
                  <w:lang w:eastAsia="en-GB"/>
                </w:rPr>
                <w:delText>Registered Capacity</w:delText>
              </w:r>
              <w:r w:rsidRPr="00A068B0">
                <w:rPr>
                  <w:spacing w:val="0"/>
                  <w:sz w:val="20"/>
                  <w:lang w:eastAsia="en-GB"/>
                </w:rPr>
                <w:delText xml:space="preserve"> </w:delText>
              </w:r>
            </w:del>
          </w:p>
        </w:tc>
        <w:tc>
          <w:tcPr>
            <w:tcW w:w="1557" w:type="dxa"/>
            <w:gridSpan w:val="3"/>
            <w:tcPrChange w:id="1680" w:author="SC" w:date="2021-03-18T10:00:00Z">
              <w:tcPr>
                <w:tcW w:w="2164" w:type="dxa"/>
                <w:gridSpan w:val="11"/>
              </w:tcPr>
            </w:tcPrChange>
          </w:tcPr>
          <w:p w14:paraId="7E9F802E" w14:textId="77777777" w:rsidR="0029104E" w:rsidRPr="00A068B0" w:rsidRDefault="0029104E" w:rsidP="00A068B0">
            <w:pPr>
              <w:spacing w:before="120" w:after="120"/>
              <w:rPr>
                <w:del w:id="1681" w:author="ENA" w:date="2021-02-16T19:04:00Z"/>
                <w:spacing w:val="0"/>
                <w:sz w:val="20"/>
              </w:rPr>
            </w:pPr>
          </w:p>
        </w:tc>
        <w:tc>
          <w:tcPr>
            <w:tcW w:w="877" w:type="dxa"/>
            <w:gridSpan w:val="3"/>
            <w:tcPrChange w:id="1682" w:author="SC" w:date="2021-03-18T10:00:00Z">
              <w:tcPr>
                <w:tcW w:w="1673" w:type="dxa"/>
                <w:gridSpan w:val="7"/>
              </w:tcPr>
            </w:tcPrChange>
          </w:tcPr>
          <w:p w14:paraId="48057061" w14:textId="77777777" w:rsidR="0029104E" w:rsidRPr="00A068B0" w:rsidRDefault="0029104E" w:rsidP="00A068B0">
            <w:pPr>
              <w:spacing w:before="120" w:after="120"/>
              <w:rPr>
                <w:del w:id="1683" w:author="ENA" w:date="2021-02-16T19:04:00Z"/>
                <w:spacing w:val="0"/>
                <w:sz w:val="20"/>
              </w:rPr>
            </w:pPr>
          </w:p>
        </w:tc>
        <w:tc>
          <w:tcPr>
            <w:tcW w:w="4662" w:type="dxa"/>
            <w:gridSpan w:val="9"/>
            <w:tcPrChange w:id="1684" w:author="SC" w:date="2021-03-18T10:00:00Z">
              <w:tcPr>
                <w:tcW w:w="3433" w:type="dxa"/>
                <w:gridSpan w:val="10"/>
              </w:tcPr>
            </w:tcPrChange>
          </w:tcPr>
          <w:p w14:paraId="13B502E5" w14:textId="77777777" w:rsidR="0029104E" w:rsidRPr="00A068B0" w:rsidRDefault="0029104E" w:rsidP="00A068B0">
            <w:pPr>
              <w:spacing w:before="120" w:after="120"/>
              <w:rPr>
                <w:del w:id="1685" w:author="ENA" w:date="2021-02-16T19:04:00Z"/>
                <w:spacing w:val="0"/>
                <w:sz w:val="20"/>
              </w:rPr>
            </w:pPr>
          </w:p>
        </w:tc>
      </w:tr>
      <w:tr w:rsidR="0029104E" w:rsidRPr="003B2076" w14:paraId="37E403D6" w14:textId="77777777" w:rsidTr="00624943">
        <w:trPr>
          <w:del w:id="1686" w:author="ENA" w:date="2021-02-16T19:04:00Z"/>
          <w:trPrChange w:id="1687" w:author="SC" w:date="2021-03-18T10:00:00Z">
            <w:trPr>
              <w:gridAfter w:val="0"/>
            </w:trPr>
          </w:trPrChange>
        </w:trPr>
        <w:tc>
          <w:tcPr>
            <w:tcW w:w="2405" w:type="dxa"/>
            <w:gridSpan w:val="8"/>
            <w:tcPrChange w:id="1688" w:author="SC" w:date="2021-03-18T10:00:00Z">
              <w:tcPr>
                <w:tcW w:w="2223" w:type="dxa"/>
                <w:gridSpan w:val="8"/>
              </w:tcPr>
            </w:tcPrChange>
          </w:tcPr>
          <w:p w14:paraId="1298F332" w14:textId="77777777" w:rsidR="0029104E" w:rsidRPr="00A068B0" w:rsidRDefault="0029104E" w:rsidP="00A068B0">
            <w:pPr>
              <w:spacing w:before="120" w:after="120"/>
              <w:rPr>
                <w:del w:id="1689" w:author="ENA" w:date="2021-02-16T19:04:00Z"/>
                <w:spacing w:val="0"/>
                <w:sz w:val="20"/>
              </w:rPr>
            </w:pPr>
            <w:del w:id="1690" w:author="ENA" w:date="2021-02-16T19:04:00Z">
              <w:r w:rsidRPr="00A068B0">
                <w:rPr>
                  <w:spacing w:val="0"/>
                  <w:sz w:val="20"/>
                </w:rPr>
                <w:delText xml:space="preserve">100% of </w:delText>
              </w:r>
              <w:r w:rsidRPr="00A068B0">
                <w:rPr>
                  <w:b/>
                  <w:spacing w:val="0"/>
                  <w:sz w:val="20"/>
                  <w:lang w:eastAsia="en-GB"/>
                </w:rPr>
                <w:delText>Registered Capacity</w:delText>
              </w:r>
              <w:r w:rsidRPr="00A068B0" w:rsidDel="0047237E">
                <w:rPr>
                  <w:spacing w:val="0"/>
                  <w:sz w:val="20"/>
                  <w:lang w:eastAsia="en-GB"/>
                </w:rPr>
                <w:delText xml:space="preserve"> </w:delText>
              </w:r>
            </w:del>
          </w:p>
        </w:tc>
        <w:tc>
          <w:tcPr>
            <w:tcW w:w="1557" w:type="dxa"/>
            <w:gridSpan w:val="3"/>
            <w:tcPrChange w:id="1691" w:author="SC" w:date="2021-03-18T10:00:00Z">
              <w:tcPr>
                <w:tcW w:w="2164" w:type="dxa"/>
                <w:gridSpan w:val="11"/>
              </w:tcPr>
            </w:tcPrChange>
          </w:tcPr>
          <w:p w14:paraId="10B68F32" w14:textId="77777777" w:rsidR="0029104E" w:rsidRPr="00A068B0" w:rsidRDefault="0029104E" w:rsidP="00A068B0">
            <w:pPr>
              <w:spacing w:before="120" w:after="120"/>
              <w:rPr>
                <w:del w:id="1692" w:author="ENA" w:date="2021-02-16T19:04:00Z"/>
                <w:spacing w:val="0"/>
                <w:sz w:val="20"/>
              </w:rPr>
            </w:pPr>
          </w:p>
        </w:tc>
        <w:tc>
          <w:tcPr>
            <w:tcW w:w="877" w:type="dxa"/>
            <w:gridSpan w:val="3"/>
            <w:tcPrChange w:id="1693" w:author="SC" w:date="2021-03-18T10:00:00Z">
              <w:tcPr>
                <w:tcW w:w="1673" w:type="dxa"/>
                <w:gridSpan w:val="7"/>
              </w:tcPr>
            </w:tcPrChange>
          </w:tcPr>
          <w:p w14:paraId="46A03653" w14:textId="77777777" w:rsidR="0029104E" w:rsidRPr="00A068B0" w:rsidRDefault="0029104E" w:rsidP="00A068B0">
            <w:pPr>
              <w:spacing w:before="120" w:after="120"/>
              <w:rPr>
                <w:del w:id="1694" w:author="ENA" w:date="2021-02-16T19:04:00Z"/>
                <w:spacing w:val="0"/>
                <w:sz w:val="20"/>
              </w:rPr>
            </w:pPr>
          </w:p>
        </w:tc>
        <w:tc>
          <w:tcPr>
            <w:tcW w:w="4662" w:type="dxa"/>
            <w:gridSpan w:val="9"/>
            <w:tcPrChange w:id="1695" w:author="SC" w:date="2021-03-18T10:00:00Z">
              <w:tcPr>
                <w:tcW w:w="3433" w:type="dxa"/>
                <w:gridSpan w:val="10"/>
              </w:tcPr>
            </w:tcPrChange>
          </w:tcPr>
          <w:p w14:paraId="0B50DABC" w14:textId="77777777" w:rsidR="0029104E" w:rsidRPr="00A068B0" w:rsidRDefault="0029104E" w:rsidP="00A068B0">
            <w:pPr>
              <w:spacing w:before="120" w:after="120"/>
              <w:rPr>
                <w:del w:id="1696" w:author="ENA" w:date="2021-02-16T19:04:00Z"/>
                <w:spacing w:val="0"/>
                <w:sz w:val="20"/>
              </w:rPr>
            </w:pPr>
          </w:p>
        </w:tc>
      </w:tr>
      <w:tr w:rsidR="0029104E" w:rsidRPr="003B2076" w14:paraId="0DAA3DC1" w14:textId="77777777" w:rsidTr="00624943">
        <w:trPr>
          <w:trPrChange w:id="1697" w:author="SC" w:date="2021-03-18T10:00:00Z">
            <w:trPr>
              <w:gridAfter w:val="0"/>
            </w:trPr>
          </w:trPrChange>
        </w:trPr>
        <w:tc>
          <w:tcPr>
            <w:tcW w:w="2405" w:type="dxa"/>
            <w:gridSpan w:val="8"/>
            <w:tcPrChange w:id="1698" w:author="SC" w:date="2021-03-18T10:00:00Z">
              <w:tcPr>
                <w:tcW w:w="2223" w:type="dxa"/>
                <w:gridSpan w:val="8"/>
              </w:tcPr>
            </w:tcPrChange>
          </w:tcPr>
          <w:p w14:paraId="0D6545FF" w14:textId="5B50741C" w:rsidR="0029104E" w:rsidRPr="00A068B0" w:rsidRDefault="00FD2F22" w:rsidP="00A068B0">
            <w:pPr>
              <w:spacing w:before="120" w:after="120"/>
              <w:rPr>
                <w:spacing w:val="0"/>
                <w:sz w:val="20"/>
              </w:rPr>
            </w:pPr>
            <w:ins w:id="1699" w:author="ENA" w:date="2021-02-16T19:04:00Z">
              <w:r w:rsidRPr="004D56BB">
                <w:rPr>
                  <w:b/>
                  <w:bCs/>
                  <w:spacing w:val="0"/>
                  <w:sz w:val="20"/>
                </w:rPr>
                <w:t>Power Factor</w:t>
              </w:r>
              <w:r>
                <w:rPr>
                  <w:spacing w:val="0"/>
                  <w:sz w:val="20"/>
                </w:rPr>
                <w:t xml:space="preserve"> </w:t>
              </w:r>
            </w:ins>
            <w:r w:rsidR="0029104E" w:rsidRPr="00A068B0">
              <w:rPr>
                <w:spacing w:val="0"/>
                <w:sz w:val="20"/>
              </w:rPr>
              <w:t xml:space="preserve">Limit </w:t>
            </w:r>
          </w:p>
        </w:tc>
        <w:tc>
          <w:tcPr>
            <w:tcW w:w="1557" w:type="dxa"/>
            <w:gridSpan w:val="3"/>
            <w:tcPrChange w:id="1700" w:author="SC" w:date="2021-03-18T10:00:00Z">
              <w:tcPr>
                <w:tcW w:w="2164" w:type="dxa"/>
                <w:gridSpan w:val="11"/>
              </w:tcPr>
            </w:tcPrChange>
          </w:tcPr>
          <w:p w14:paraId="013AEE27" w14:textId="77777777" w:rsidR="0029104E" w:rsidRPr="00A068B0" w:rsidRDefault="0029104E" w:rsidP="00A068B0">
            <w:pPr>
              <w:spacing w:before="120" w:after="120"/>
              <w:rPr>
                <w:spacing w:val="0"/>
                <w:sz w:val="20"/>
              </w:rPr>
            </w:pPr>
            <w:r w:rsidRPr="00A068B0">
              <w:rPr>
                <w:spacing w:val="0"/>
                <w:sz w:val="20"/>
              </w:rPr>
              <w:t>&gt;0.95</w:t>
            </w:r>
          </w:p>
          <w:p w14:paraId="4CCF0F94" w14:textId="77777777" w:rsidR="0029104E" w:rsidRPr="00A068B0" w:rsidRDefault="0029104E" w:rsidP="00A068B0">
            <w:pPr>
              <w:spacing w:before="120" w:after="120"/>
              <w:rPr>
                <w:spacing w:val="0"/>
                <w:sz w:val="20"/>
              </w:rPr>
            </w:pPr>
          </w:p>
        </w:tc>
        <w:tc>
          <w:tcPr>
            <w:tcW w:w="877" w:type="dxa"/>
            <w:gridSpan w:val="3"/>
            <w:tcPrChange w:id="1701" w:author="SC" w:date="2021-03-18T10:00:00Z">
              <w:tcPr>
                <w:tcW w:w="1673" w:type="dxa"/>
                <w:gridSpan w:val="7"/>
              </w:tcPr>
            </w:tcPrChange>
          </w:tcPr>
          <w:p w14:paraId="3E95908F" w14:textId="77777777" w:rsidR="0029104E" w:rsidRPr="00A068B0" w:rsidRDefault="0029104E" w:rsidP="00A068B0">
            <w:pPr>
              <w:spacing w:before="120" w:after="120"/>
              <w:rPr>
                <w:spacing w:val="0"/>
                <w:sz w:val="20"/>
              </w:rPr>
            </w:pPr>
            <w:r w:rsidRPr="00A068B0">
              <w:rPr>
                <w:spacing w:val="0"/>
                <w:sz w:val="20"/>
              </w:rPr>
              <w:t>&gt;0.95</w:t>
            </w:r>
          </w:p>
        </w:tc>
        <w:tc>
          <w:tcPr>
            <w:tcW w:w="4662" w:type="dxa"/>
            <w:gridSpan w:val="9"/>
            <w:tcPrChange w:id="1702" w:author="SC" w:date="2021-03-18T10:00:00Z">
              <w:tcPr>
                <w:tcW w:w="3433" w:type="dxa"/>
                <w:gridSpan w:val="10"/>
              </w:tcPr>
            </w:tcPrChange>
          </w:tcPr>
          <w:p w14:paraId="0AD7A38E" w14:textId="77777777" w:rsidR="0029104E" w:rsidRPr="00A068B0" w:rsidRDefault="0029104E" w:rsidP="00A068B0">
            <w:pPr>
              <w:spacing w:before="120" w:after="120"/>
              <w:rPr>
                <w:spacing w:val="0"/>
                <w:sz w:val="20"/>
              </w:rPr>
            </w:pPr>
            <w:r w:rsidRPr="00A068B0">
              <w:rPr>
                <w:spacing w:val="0"/>
                <w:sz w:val="20"/>
              </w:rPr>
              <w:t>&gt;0.95</w:t>
            </w:r>
          </w:p>
        </w:tc>
      </w:tr>
    </w:tbl>
    <w:p w14:paraId="07D92B45" w14:textId="417402A8" w:rsidR="00E66DC6" w:rsidRDefault="00E66DC6">
      <w:del w:id="1703" w:author="ENA" w:date="2021-02-16T19:04:00Z">
        <w:r>
          <w:br w:type="page"/>
        </w:r>
      </w:del>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66"/>
        <w:gridCol w:w="1006"/>
        <w:gridCol w:w="836"/>
        <w:gridCol w:w="1176"/>
        <w:gridCol w:w="1005"/>
        <w:gridCol w:w="1777"/>
        <w:gridCol w:w="2268"/>
      </w:tblGrid>
      <w:tr w:rsidR="0029104E" w:rsidRPr="003B2076" w14:paraId="14443262" w14:textId="77777777" w:rsidTr="000A6A63">
        <w:tc>
          <w:tcPr>
            <w:tcW w:w="9493" w:type="dxa"/>
            <w:gridSpan w:val="8"/>
            <w:shd w:val="clear" w:color="auto" w:fill="D9D9D9"/>
          </w:tcPr>
          <w:p w14:paraId="570FCD4F" w14:textId="2443FEC1" w:rsidR="0029104E" w:rsidRPr="00A068B0" w:rsidRDefault="0029104E" w:rsidP="00A068B0">
            <w:pPr>
              <w:spacing w:before="120" w:after="120"/>
              <w:rPr>
                <w:b/>
                <w:spacing w:val="0"/>
                <w:lang w:eastAsia="en-GB"/>
              </w:rPr>
            </w:pPr>
            <w:r w:rsidRPr="00A068B0">
              <w:rPr>
                <w:b/>
                <w:spacing w:val="0"/>
                <w:lang w:eastAsia="en-GB"/>
              </w:rPr>
              <w:lastRenderedPageBreak/>
              <w:t>P</w:t>
            </w:r>
            <w:r w:rsidRPr="00A068B0">
              <w:rPr>
                <w:b/>
                <w:spacing w:val="0"/>
                <w:sz w:val="20"/>
              </w:rPr>
              <w:t>rotection</w:t>
            </w:r>
            <w:r w:rsidRPr="00A068B0">
              <w:rPr>
                <w:b/>
                <w:spacing w:val="0"/>
                <w:sz w:val="20"/>
                <w:lang w:eastAsia="en-GB"/>
              </w:rPr>
              <w:t xml:space="preserve"> –</w:t>
            </w:r>
            <w:r w:rsidRPr="00A068B0">
              <w:rPr>
                <w:b/>
                <w:spacing w:val="0"/>
                <w:sz w:val="20"/>
              </w:rPr>
              <w:t xml:space="preserve"> Frequency tests</w:t>
            </w:r>
            <w:r w:rsidRPr="00A068B0">
              <w:rPr>
                <w:b/>
                <w:spacing w:val="0"/>
                <w:sz w:val="20"/>
                <w:lang w:eastAsia="en-GB"/>
              </w:rPr>
              <w:t>:</w:t>
            </w:r>
            <w:r w:rsidRPr="00A068B0">
              <w:rPr>
                <w:spacing w:val="0"/>
                <w:sz w:val="20"/>
              </w:rPr>
              <w:t xml:space="preserve"> These tests should be carried out in accordance with </w:t>
            </w:r>
            <w:del w:id="1704" w:author="ENA" w:date="2021-02-16T19:04:00Z">
              <w:r w:rsidRPr="00A068B0">
                <w:rPr>
                  <w:spacing w:val="0"/>
                  <w:sz w:val="20"/>
                </w:rPr>
                <w:delText xml:space="preserve">EN 50438 Annex D.2.4 and the notes in EREC G98 </w:delText>
              </w:r>
            </w:del>
            <w:r w:rsidRPr="00A068B0">
              <w:rPr>
                <w:spacing w:val="0"/>
                <w:sz w:val="20"/>
              </w:rPr>
              <w:t>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1576FC" w:rsidRPr="003B2076">
              <w:rPr>
                <w:spacing w:val="0"/>
                <w:sz w:val="20"/>
              </w:rPr>
              <w:t>3</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1576FC" w:rsidRPr="003B2076">
              <w:rPr>
                <w:spacing w:val="0"/>
                <w:sz w:val="20"/>
              </w:rPr>
              <w:t>3</w:t>
            </w:r>
            <w:r w:rsidR="00577C33" w:rsidRPr="00A068B0">
              <w:rPr>
                <w:spacing w:val="0"/>
                <w:sz w:val="20"/>
              </w:rPr>
              <w:t xml:space="preserve"> (Synchronous</w:t>
            </w:r>
            <w:del w:id="1705" w:author="ENA" w:date="2021-02-16T19:04:00Z">
              <w:r w:rsidR="00577C33" w:rsidRPr="00A068B0">
                <w:rPr>
                  <w:spacing w:val="0"/>
                  <w:sz w:val="20"/>
                </w:rPr>
                <w:delText>)</w:delText>
              </w:r>
            </w:del>
            <w:ins w:id="1706" w:author="ENA" w:date="2021-02-16T19:04:00Z">
              <w:r w:rsidR="00577C33" w:rsidRPr="00A068B0">
                <w:rPr>
                  <w:spacing w:val="0"/>
                  <w:sz w:val="20"/>
                </w:rPr>
                <w:t>)</w:t>
              </w:r>
              <w:r w:rsidR="00151077">
                <w:rPr>
                  <w:spacing w:val="0"/>
                  <w:sz w:val="20"/>
                </w:rPr>
                <w:t xml:space="preserve">. </w:t>
              </w:r>
              <w:r w:rsidR="00151077" w:rsidRPr="00940479">
                <w:rPr>
                  <w:bCs/>
                  <w:spacing w:val="0"/>
                  <w:sz w:val="20"/>
                  <w:lang w:eastAsia="en-GB"/>
                </w:rPr>
                <w:t>For trip</w:t>
              </w:r>
              <w:r w:rsidR="00151077">
                <w:rPr>
                  <w:bCs/>
                  <w:spacing w:val="0"/>
                  <w:sz w:val="20"/>
                  <w:lang w:eastAsia="en-GB"/>
                </w:rPr>
                <w:t xml:space="preserve"> tests, frequency and time delay should be stated. For “no trip tests”, “no trip” can be stated.</w:t>
              </w:r>
            </w:ins>
          </w:p>
        </w:tc>
      </w:tr>
      <w:tr w:rsidR="0029104E" w:rsidRPr="003B2076" w14:paraId="53E698B9" w14:textId="77777777" w:rsidTr="000A6A63">
        <w:tc>
          <w:tcPr>
            <w:tcW w:w="1259" w:type="dxa"/>
          </w:tcPr>
          <w:p w14:paraId="174D958C" w14:textId="77777777" w:rsidR="0029104E" w:rsidRPr="00A068B0" w:rsidRDefault="0029104E" w:rsidP="00A068B0">
            <w:pPr>
              <w:spacing w:before="120" w:after="120"/>
              <w:rPr>
                <w:spacing w:val="0"/>
                <w:sz w:val="20"/>
              </w:rPr>
            </w:pPr>
            <w:r w:rsidRPr="00A068B0">
              <w:rPr>
                <w:spacing w:val="0"/>
                <w:sz w:val="20"/>
              </w:rPr>
              <w:t>Function</w:t>
            </w:r>
          </w:p>
        </w:tc>
        <w:tc>
          <w:tcPr>
            <w:tcW w:w="2008" w:type="dxa"/>
            <w:gridSpan w:val="3"/>
          </w:tcPr>
          <w:p w14:paraId="166EDB54"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35E0D339"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0D1403E8"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117C74A3" w14:textId="77777777" w:rsidTr="00D22790">
        <w:tc>
          <w:tcPr>
            <w:tcW w:w="1259" w:type="dxa"/>
          </w:tcPr>
          <w:p w14:paraId="507DC8F3" w14:textId="77777777" w:rsidR="0029104E" w:rsidRPr="00A068B0" w:rsidRDefault="0029104E" w:rsidP="00A068B0">
            <w:pPr>
              <w:spacing w:before="120" w:after="120"/>
              <w:rPr>
                <w:spacing w:val="0"/>
                <w:sz w:val="20"/>
              </w:rPr>
            </w:pPr>
          </w:p>
        </w:tc>
        <w:tc>
          <w:tcPr>
            <w:tcW w:w="1172" w:type="dxa"/>
            <w:gridSpan w:val="2"/>
          </w:tcPr>
          <w:p w14:paraId="0492E0A8" w14:textId="77777777" w:rsidR="0029104E" w:rsidRPr="00A068B0" w:rsidRDefault="0029104E" w:rsidP="00A068B0">
            <w:pPr>
              <w:spacing w:before="120" w:after="120"/>
              <w:rPr>
                <w:spacing w:val="0"/>
                <w:sz w:val="20"/>
              </w:rPr>
            </w:pPr>
            <w:r w:rsidRPr="00A068B0">
              <w:rPr>
                <w:spacing w:val="0"/>
                <w:sz w:val="20"/>
              </w:rPr>
              <w:t>Frequency</w:t>
            </w:r>
          </w:p>
        </w:tc>
        <w:tc>
          <w:tcPr>
            <w:tcW w:w="836" w:type="dxa"/>
          </w:tcPr>
          <w:p w14:paraId="11C1405C"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3DCECD28" w14:textId="77777777" w:rsidR="0029104E" w:rsidRPr="00A068B0" w:rsidRDefault="0029104E" w:rsidP="00A068B0">
            <w:pPr>
              <w:spacing w:before="120" w:after="120"/>
              <w:rPr>
                <w:spacing w:val="0"/>
                <w:sz w:val="20"/>
              </w:rPr>
            </w:pPr>
            <w:r w:rsidRPr="00A068B0">
              <w:rPr>
                <w:spacing w:val="0"/>
                <w:sz w:val="20"/>
              </w:rPr>
              <w:t>Frequency</w:t>
            </w:r>
          </w:p>
        </w:tc>
        <w:tc>
          <w:tcPr>
            <w:tcW w:w="1005" w:type="dxa"/>
          </w:tcPr>
          <w:p w14:paraId="65E66DBB" w14:textId="08867C68" w:rsidR="0029104E" w:rsidRPr="00A068B0" w:rsidRDefault="0029104E" w:rsidP="00A068B0">
            <w:pPr>
              <w:spacing w:before="120" w:after="120"/>
              <w:rPr>
                <w:spacing w:val="0"/>
                <w:sz w:val="20"/>
              </w:rPr>
            </w:pPr>
            <w:r w:rsidRPr="00A068B0">
              <w:rPr>
                <w:spacing w:val="0"/>
                <w:sz w:val="20"/>
              </w:rPr>
              <w:t>Time delay</w:t>
            </w:r>
          </w:p>
        </w:tc>
        <w:tc>
          <w:tcPr>
            <w:tcW w:w="1777" w:type="dxa"/>
          </w:tcPr>
          <w:p w14:paraId="540C9817" w14:textId="77777777" w:rsidR="0029104E" w:rsidRPr="00A068B0" w:rsidRDefault="0029104E" w:rsidP="00A068B0">
            <w:pPr>
              <w:spacing w:before="120" w:after="120"/>
              <w:rPr>
                <w:spacing w:val="0"/>
                <w:sz w:val="20"/>
              </w:rPr>
            </w:pPr>
            <w:r w:rsidRPr="00A068B0">
              <w:rPr>
                <w:spacing w:val="0"/>
                <w:sz w:val="20"/>
              </w:rPr>
              <w:t>Frequency /time</w:t>
            </w:r>
          </w:p>
        </w:tc>
        <w:tc>
          <w:tcPr>
            <w:tcW w:w="2268" w:type="dxa"/>
          </w:tcPr>
          <w:p w14:paraId="02339F8C"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4119B56" w14:textId="77777777" w:rsidTr="00D22790">
        <w:tc>
          <w:tcPr>
            <w:tcW w:w="1259" w:type="dxa"/>
          </w:tcPr>
          <w:p w14:paraId="217A5197" w14:textId="2A5F447A" w:rsidR="0029104E" w:rsidRPr="00A068B0" w:rsidRDefault="0029104E" w:rsidP="00A068B0">
            <w:pPr>
              <w:spacing w:before="120" w:after="120"/>
              <w:rPr>
                <w:spacing w:val="0"/>
                <w:sz w:val="20"/>
              </w:rPr>
            </w:pPr>
            <w:r w:rsidRPr="00A068B0">
              <w:rPr>
                <w:spacing w:val="0"/>
                <w:sz w:val="20"/>
              </w:rPr>
              <w:t>U/F stage 1</w:t>
            </w:r>
          </w:p>
        </w:tc>
        <w:tc>
          <w:tcPr>
            <w:tcW w:w="1172" w:type="dxa"/>
            <w:gridSpan w:val="2"/>
          </w:tcPr>
          <w:p w14:paraId="6C98E37F" w14:textId="61D1724C" w:rsidR="0029104E" w:rsidRPr="00A068B0" w:rsidRDefault="0029104E" w:rsidP="00A068B0">
            <w:pPr>
              <w:spacing w:before="120" w:after="120"/>
              <w:rPr>
                <w:spacing w:val="0"/>
                <w:sz w:val="20"/>
              </w:rPr>
            </w:pPr>
            <w:r w:rsidRPr="00A068B0">
              <w:rPr>
                <w:spacing w:val="0"/>
                <w:sz w:val="20"/>
              </w:rPr>
              <w:t>47.5</w:t>
            </w:r>
            <w:r w:rsidR="004314BC" w:rsidRPr="00A068B0">
              <w:rPr>
                <w:spacing w:val="0"/>
                <w:sz w:val="20"/>
              </w:rPr>
              <w:t xml:space="preserve"> </w:t>
            </w:r>
            <w:r w:rsidRPr="00A068B0">
              <w:rPr>
                <w:spacing w:val="0"/>
                <w:sz w:val="20"/>
              </w:rPr>
              <w:t>Hz</w:t>
            </w:r>
          </w:p>
        </w:tc>
        <w:tc>
          <w:tcPr>
            <w:tcW w:w="836" w:type="dxa"/>
          </w:tcPr>
          <w:p w14:paraId="405C7094" w14:textId="144774A7"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r w:rsidRPr="00A068B0">
              <w:rPr>
                <w:spacing w:val="0"/>
                <w:sz w:val="20"/>
              </w:rPr>
              <w:t>s</w:t>
            </w:r>
          </w:p>
        </w:tc>
        <w:tc>
          <w:tcPr>
            <w:tcW w:w="1176" w:type="dxa"/>
          </w:tcPr>
          <w:p w14:paraId="3557B7E8" w14:textId="77777777" w:rsidR="0029104E" w:rsidRPr="00A068B0" w:rsidRDefault="0029104E" w:rsidP="00A068B0">
            <w:pPr>
              <w:spacing w:before="120" w:after="120"/>
              <w:rPr>
                <w:spacing w:val="0"/>
                <w:sz w:val="20"/>
              </w:rPr>
            </w:pPr>
          </w:p>
        </w:tc>
        <w:tc>
          <w:tcPr>
            <w:tcW w:w="1005" w:type="dxa"/>
          </w:tcPr>
          <w:p w14:paraId="01370678" w14:textId="77777777" w:rsidR="0029104E" w:rsidRPr="00A068B0" w:rsidRDefault="0029104E" w:rsidP="00A068B0">
            <w:pPr>
              <w:spacing w:before="120" w:after="120"/>
              <w:rPr>
                <w:spacing w:val="0"/>
                <w:sz w:val="20"/>
              </w:rPr>
            </w:pPr>
          </w:p>
        </w:tc>
        <w:tc>
          <w:tcPr>
            <w:tcW w:w="1777" w:type="dxa"/>
          </w:tcPr>
          <w:p w14:paraId="0E472A71" w14:textId="162B6194" w:rsidR="0029104E" w:rsidRPr="00A068B0" w:rsidRDefault="0029104E" w:rsidP="00D22790">
            <w:pPr>
              <w:spacing w:before="60" w:after="60"/>
              <w:jc w:val="left"/>
              <w:rPr>
                <w:spacing w:val="0"/>
                <w:sz w:val="20"/>
              </w:rPr>
            </w:pPr>
            <w:r w:rsidRPr="00A068B0">
              <w:rPr>
                <w:spacing w:val="0"/>
                <w:sz w:val="20"/>
              </w:rPr>
              <w:t>47.7</w:t>
            </w:r>
            <w:r w:rsidR="004314BC" w:rsidRPr="00A068B0">
              <w:rPr>
                <w:spacing w:val="0"/>
                <w:sz w:val="20"/>
              </w:rPr>
              <w:t xml:space="preserve"> </w:t>
            </w:r>
            <w:r w:rsidRPr="00A068B0">
              <w:rPr>
                <w:spacing w:val="0"/>
                <w:sz w:val="20"/>
              </w:rPr>
              <w:t>Hz</w:t>
            </w:r>
            <w:r w:rsidR="00D22790">
              <w:rPr>
                <w:spacing w:val="0"/>
                <w:sz w:val="20"/>
              </w:rPr>
              <w:br/>
            </w:r>
            <w:r w:rsidR="006F1070">
              <w:rPr>
                <w:spacing w:val="0"/>
                <w:sz w:val="20"/>
              </w:rPr>
              <w:t>30</w:t>
            </w:r>
            <w:r w:rsidR="004314BC" w:rsidRPr="00A068B0">
              <w:rPr>
                <w:spacing w:val="0"/>
                <w:sz w:val="20"/>
              </w:rPr>
              <w:t xml:space="preserve"> </w:t>
            </w:r>
            <w:r w:rsidRPr="00A068B0">
              <w:rPr>
                <w:spacing w:val="0"/>
                <w:sz w:val="20"/>
              </w:rPr>
              <w:t>s</w:t>
            </w:r>
          </w:p>
        </w:tc>
        <w:tc>
          <w:tcPr>
            <w:tcW w:w="2268" w:type="dxa"/>
          </w:tcPr>
          <w:p w14:paraId="5B33FA2E" w14:textId="77777777" w:rsidR="0029104E" w:rsidRPr="00A068B0" w:rsidRDefault="0029104E" w:rsidP="00A068B0">
            <w:pPr>
              <w:spacing w:before="120" w:after="120"/>
              <w:rPr>
                <w:spacing w:val="0"/>
                <w:sz w:val="20"/>
              </w:rPr>
            </w:pPr>
          </w:p>
        </w:tc>
      </w:tr>
      <w:tr w:rsidR="0029104E" w:rsidRPr="003B2076" w14:paraId="48C78B0E" w14:textId="77777777" w:rsidTr="00D22790">
        <w:tc>
          <w:tcPr>
            <w:tcW w:w="1259" w:type="dxa"/>
          </w:tcPr>
          <w:p w14:paraId="1125B4FD" w14:textId="23D2B39F" w:rsidR="0029104E" w:rsidRPr="00A068B0" w:rsidRDefault="0029104E" w:rsidP="00A068B0">
            <w:pPr>
              <w:spacing w:before="120" w:after="120"/>
              <w:rPr>
                <w:spacing w:val="0"/>
                <w:sz w:val="20"/>
              </w:rPr>
            </w:pPr>
            <w:r w:rsidRPr="00A068B0">
              <w:rPr>
                <w:spacing w:val="0"/>
                <w:sz w:val="20"/>
              </w:rPr>
              <w:t>U/F stage 2</w:t>
            </w:r>
          </w:p>
        </w:tc>
        <w:tc>
          <w:tcPr>
            <w:tcW w:w="1172" w:type="dxa"/>
            <w:gridSpan w:val="2"/>
          </w:tcPr>
          <w:p w14:paraId="6E9D134B" w14:textId="57ECA1B5" w:rsidR="0029104E" w:rsidRPr="00A068B0" w:rsidRDefault="0029104E" w:rsidP="00A068B0">
            <w:pPr>
              <w:spacing w:before="120" w:after="120"/>
              <w:rPr>
                <w:spacing w:val="0"/>
                <w:sz w:val="20"/>
              </w:rPr>
            </w:pPr>
            <w:r w:rsidRPr="00A068B0">
              <w:rPr>
                <w:spacing w:val="0"/>
                <w:sz w:val="20"/>
              </w:rPr>
              <w:t>47</w:t>
            </w:r>
            <w:r w:rsidR="004314BC" w:rsidRPr="00A068B0">
              <w:rPr>
                <w:spacing w:val="0"/>
                <w:sz w:val="20"/>
              </w:rPr>
              <w:t xml:space="preserve"> </w:t>
            </w:r>
            <w:r w:rsidRPr="00A068B0">
              <w:rPr>
                <w:spacing w:val="0"/>
                <w:sz w:val="20"/>
              </w:rPr>
              <w:t>Hz</w:t>
            </w:r>
          </w:p>
        </w:tc>
        <w:tc>
          <w:tcPr>
            <w:tcW w:w="836" w:type="dxa"/>
          </w:tcPr>
          <w:p w14:paraId="1AFA05BB" w14:textId="77F0F57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04BA968D" w14:textId="77777777" w:rsidR="0029104E" w:rsidRPr="00A068B0" w:rsidRDefault="0029104E" w:rsidP="00A068B0">
            <w:pPr>
              <w:spacing w:before="120" w:after="120"/>
              <w:rPr>
                <w:spacing w:val="0"/>
                <w:sz w:val="20"/>
              </w:rPr>
            </w:pPr>
          </w:p>
        </w:tc>
        <w:tc>
          <w:tcPr>
            <w:tcW w:w="1005" w:type="dxa"/>
          </w:tcPr>
          <w:p w14:paraId="052E5ADF" w14:textId="77777777" w:rsidR="0029104E" w:rsidRPr="00A068B0" w:rsidRDefault="0029104E" w:rsidP="00A068B0">
            <w:pPr>
              <w:spacing w:before="120" w:after="120"/>
              <w:rPr>
                <w:spacing w:val="0"/>
                <w:sz w:val="20"/>
              </w:rPr>
            </w:pPr>
          </w:p>
        </w:tc>
        <w:tc>
          <w:tcPr>
            <w:tcW w:w="1777" w:type="dxa"/>
          </w:tcPr>
          <w:p w14:paraId="40C9B880" w14:textId="7526DBE9" w:rsidR="0029104E" w:rsidRPr="00A068B0" w:rsidRDefault="0029104E" w:rsidP="00D22790">
            <w:pPr>
              <w:spacing w:before="60" w:after="60"/>
              <w:jc w:val="left"/>
              <w:rPr>
                <w:spacing w:val="0"/>
                <w:sz w:val="20"/>
              </w:rPr>
            </w:pPr>
            <w:r w:rsidRPr="00A068B0">
              <w:rPr>
                <w:spacing w:val="0"/>
                <w:sz w:val="20"/>
              </w:rPr>
              <w:t>47.2</w:t>
            </w:r>
            <w:r w:rsidR="004314BC" w:rsidRPr="00A068B0">
              <w:rPr>
                <w:spacing w:val="0"/>
                <w:sz w:val="20"/>
              </w:rPr>
              <w:t xml:space="preserve"> </w:t>
            </w:r>
            <w:r w:rsidRPr="00A068B0">
              <w:rPr>
                <w:spacing w:val="0"/>
                <w:sz w:val="20"/>
              </w:rPr>
              <w:t>Hz</w:t>
            </w:r>
            <w:r w:rsidR="00D22790">
              <w:rPr>
                <w:spacing w:val="0"/>
                <w:sz w:val="20"/>
              </w:rPr>
              <w:br/>
            </w:r>
            <w:r w:rsidR="006F1070">
              <w:rPr>
                <w:spacing w:val="0"/>
                <w:sz w:val="20"/>
              </w:rPr>
              <w:t>19.5</w:t>
            </w:r>
            <w:r w:rsidR="004314BC" w:rsidRPr="00A068B0">
              <w:rPr>
                <w:spacing w:val="0"/>
                <w:sz w:val="20"/>
              </w:rPr>
              <w:t xml:space="preserve"> </w:t>
            </w:r>
            <w:r w:rsidRPr="00A068B0">
              <w:rPr>
                <w:spacing w:val="0"/>
                <w:sz w:val="20"/>
              </w:rPr>
              <w:t>s</w:t>
            </w:r>
          </w:p>
        </w:tc>
        <w:tc>
          <w:tcPr>
            <w:tcW w:w="2268" w:type="dxa"/>
          </w:tcPr>
          <w:p w14:paraId="15B7D733" w14:textId="77777777" w:rsidR="0029104E" w:rsidRPr="00A068B0" w:rsidRDefault="0029104E" w:rsidP="00A068B0">
            <w:pPr>
              <w:spacing w:before="120" w:after="120"/>
              <w:rPr>
                <w:spacing w:val="0"/>
                <w:sz w:val="20"/>
              </w:rPr>
            </w:pPr>
          </w:p>
        </w:tc>
      </w:tr>
      <w:tr w:rsidR="0029104E" w:rsidRPr="003B2076" w14:paraId="23581529" w14:textId="77777777" w:rsidTr="00D22790">
        <w:tc>
          <w:tcPr>
            <w:tcW w:w="1259" w:type="dxa"/>
            <w:shd w:val="clear" w:color="auto" w:fill="CCCCCC"/>
          </w:tcPr>
          <w:p w14:paraId="2A2E7586" w14:textId="77777777" w:rsidR="0029104E" w:rsidRPr="00A068B0" w:rsidRDefault="0029104E" w:rsidP="00A068B0">
            <w:pPr>
              <w:spacing w:before="120" w:after="120"/>
              <w:rPr>
                <w:spacing w:val="0"/>
                <w:sz w:val="20"/>
              </w:rPr>
            </w:pPr>
          </w:p>
        </w:tc>
        <w:tc>
          <w:tcPr>
            <w:tcW w:w="1172" w:type="dxa"/>
            <w:gridSpan w:val="2"/>
            <w:shd w:val="clear" w:color="auto" w:fill="CCCCCC"/>
          </w:tcPr>
          <w:p w14:paraId="535F5C90" w14:textId="77777777" w:rsidR="0029104E" w:rsidRPr="00A068B0" w:rsidRDefault="0029104E" w:rsidP="00A068B0">
            <w:pPr>
              <w:spacing w:before="120" w:after="120"/>
              <w:rPr>
                <w:spacing w:val="0"/>
                <w:sz w:val="20"/>
              </w:rPr>
            </w:pPr>
          </w:p>
        </w:tc>
        <w:tc>
          <w:tcPr>
            <w:tcW w:w="836" w:type="dxa"/>
            <w:shd w:val="clear" w:color="auto" w:fill="CCCCCC"/>
          </w:tcPr>
          <w:p w14:paraId="0C6ED3B6" w14:textId="77777777" w:rsidR="0029104E" w:rsidRPr="00A068B0" w:rsidRDefault="0029104E" w:rsidP="00A068B0">
            <w:pPr>
              <w:spacing w:before="120" w:after="120"/>
              <w:rPr>
                <w:spacing w:val="0"/>
                <w:sz w:val="20"/>
              </w:rPr>
            </w:pPr>
          </w:p>
        </w:tc>
        <w:tc>
          <w:tcPr>
            <w:tcW w:w="1176" w:type="dxa"/>
            <w:shd w:val="clear" w:color="auto" w:fill="CCCCCC"/>
          </w:tcPr>
          <w:p w14:paraId="12BCA6F7" w14:textId="77777777" w:rsidR="0029104E" w:rsidRPr="00A068B0" w:rsidRDefault="0029104E" w:rsidP="00A068B0">
            <w:pPr>
              <w:spacing w:before="120" w:after="120"/>
              <w:rPr>
                <w:spacing w:val="0"/>
                <w:sz w:val="20"/>
              </w:rPr>
            </w:pPr>
          </w:p>
        </w:tc>
        <w:tc>
          <w:tcPr>
            <w:tcW w:w="1005" w:type="dxa"/>
            <w:shd w:val="clear" w:color="auto" w:fill="CCCCCC"/>
          </w:tcPr>
          <w:p w14:paraId="6A5E0DE5" w14:textId="77777777" w:rsidR="0029104E" w:rsidRPr="00A068B0" w:rsidRDefault="0029104E" w:rsidP="00A068B0">
            <w:pPr>
              <w:spacing w:before="120" w:after="120"/>
              <w:rPr>
                <w:spacing w:val="0"/>
                <w:sz w:val="20"/>
              </w:rPr>
            </w:pPr>
          </w:p>
        </w:tc>
        <w:tc>
          <w:tcPr>
            <w:tcW w:w="1777" w:type="dxa"/>
          </w:tcPr>
          <w:p w14:paraId="354804ED" w14:textId="299BFEE8" w:rsidR="0029104E" w:rsidRPr="00A068B0" w:rsidRDefault="0029104E" w:rsidP="00D22790">
            <w:pPr>
              <w:spacing w:before="120" w:after="120"/>
              <w:jc w:val="left"/>
              <w:rPr>
                <w:spacing w:val="0"/>
                <w:sz w:val="20"/>
              </w:rPr>
            </w:pPr>
            <w:r w:rsidRPr="00A068B0">
              <w:rPr>
                <w:spacing w:val="0"/>
                <w:sz w:val="20"/>
              </w:rPr>
              <w:t>46.8</w:t>
            </w:r>
            <w:r w:rsidR="004314BC" w:rsidRPr="00A068B0">
              <w:rPr>
                <w:spacing w:val="0"/>
                <w:sz w:val="20"/>
              </w:rPr>
              <w:t xml:space="preserve"> </w:t>
            </w:r>
            <w:r w:rsidRPr="00A068B0">
              <w:rPr>
                <w:spacing w:val="0"/>
                <w:sz w:val="20"/>
              </w:rPr>
              <w:t xml:space="preserve">Hz </w:t>
            </w:r>
            <w:r w:rsidR="00D22790">
              <w:rPr>
                <w:spacing w:val="0"/>
                <w:sz w:val="20"/>
              </w:rPr>
              <w:br/>
            </w:r>
            <w:r w:rsidR="006F1070">
              <w:rPr>
                <w:spacing w:val="0"/>
                <w:sz w:val="20"/>
              </w:rPr>
              <w:t>0.45</w:t>
            </w:r>
            <w:r w:rsidR="004314BC" w:rsidRPr="00A068B0">
              <w:rPr>
                <w:spacing w:val="0"/>
                <w:sz w:val="20"/>
              </w:rPr>
              <w:t xml:space="preserve"> </w:t>
            </w:r>
            <w:r w:rsidRPr="00A068B0">
              <w:rPr>
                <w:spacing w:val="0"/>
                <w:sz w:val="20"/>
              </w:rPr>
              <w:t>s</w:t>
            </w:r>
          </w:p>
        </w:tc>
        <w:tc>
          <w:tcPr>
            <w:tcW w:w="2268" w:type="dxa"/>
          </w:tcPr>
          <w:p w14:paraId="26F1BFCE" w14:textId="77777777" w:rsidR="0029104E" w:rsidRPr="00A068B0" w:rsidRDefault="0029104E" w:rsidP="00A068B0">
            <w:pPr>
              <w:spacing w:before="120" w:after="120"/>
              <w:rPr>
                <w:spacing w:val="0"/>
                <w:sz w:val="20"/>
              </w:rPr>
            </w:pPr>
          </w:p>
        </w:tc>
      </w:tr>
      <w:tr w:rsidR="0029104E" w:rsidRPr="003B2076" w14:paraId="649BE6B8" w14:textId="77777777" w:rsidTr="00D22790">
        <w:tc>
          <w:tcPr>
            <w:tcW w:w="1259" w:type="dxa"/>
          </w:tcPr>
          <w:p w14:paraId="2F960438" w14:textId="6541902F" w:rsidR="0029104E" w:rsidRPr="00A068B0" w:rsidRDefault="0029104E" w:rsidP="00A068B0">
            <w:pPr>
              <w:spacing w:before="120" w:after="120"/>
              <w:rPr>
                <w:spacing w:val="0"/>
                <w:sz w:val="20"/>
              </w:rPr>
            </w:pPr>
            <w:r w:rsidRPr="00A068B0">
              <w:rPr>
                <w:spacing w:val="0"/>
                <w:sz w:val="20"/>
              </w:rPr>
              <w:t>O/F stage 1</w:t>
            </w:r>
          </w:p>
        </w:tc>
        <w:tc>
          <w:tcPr>
            <w:tcW w:w="1172" w:type="dxa"/>
            <w:gridSpan w:val="2"/>
          </w:tcPr>
          <w:p w14:paraId="292CAC57" w14:textId="29556CD8" w:rsidR="0029104E" w:rsidRPr="00A068B0" w:rsidRDefault="0029104E" w:rsidP="00A068B0">
            <w:pPr>
              <w:spacing w:before="120" w:after="120"/>
              <w:rPr>
                <w:spacing w:val="0"/>
                <w:sz w:val="20"/>
              </w:rPr>
            </w:pPr>
            <w:r w:rsidRPr="00A068B0">
              <w:rPr>
                <w:spacing w:val="0"/>
                <w:sz w:val="20"/>
              </w:rPr>
              <w:t>52</w:t>
            </w:r>
            <w:r w:rsidR="004314BC" w:rsidRPr="00A068B0">
              <w:rPr>
                <w:spacing w:val="0"/>
                <w:sz w:val="20"/>
              </w:rPr>
              <w:t xml:space="preserve"> </w:t>
            </w:r>
            <w:r w:rsidRPr="00A068B0">
              <w:rPr>
                <w:spacing w:val="0"/>
                <w:sz w:val="20"/>
              </w:rPr>
              <w:t>Hz</w:t>
            </w:r>
          </w:p>
        </w:tc>
        <w:tc>
          <w:tcPr>
            <w:tcW w:w="836" w:type="dxa"/>
          </w:tcPr>
          <w:p w14:paraId="31DC50D6" w14:textId="402DF48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6C15E34D" w14:textId="77777777" w:rsidR="0029104E" w:rsidRPr="00A068B0" w:rsidRDefault="0029104E" w:rsidP="00A068B0">
            <w:pPr>
              <w:spacing w:before="120" w:after="120"/>
              <w:rPr>
                <w:spacing w:val="0"/>
                <w:sz w:val="20"/>
              </w:rPr>
            </w:pPr>
          </w:p>
        </w:tc>
        <w:tc>
          <w:tcPr>
            <w:tcW w:w="1005" w:type="dxa"/>
          </w:tcPr>
          <w:p w14:paraId="1EBDFEB4" w14:textId="77777777" w:rsidR="0029104E" w:rsidRPr="00A068B0" w:rsidRDefault="0029104E" w:rsidP="00A068B0">
            <w:pPr>
              <w:spacing w:before="120" w:after="120"/>
              <w:rPr>
                <w:spacing w:val="0"/>
                <w:sz w:val="20"/>
              </w:rPr>
            </w:pPr>
          </w:p>
        </w:tc>
        <w:tc>
          <w:tcPr>
            <w:tcW w:w="1777" w:type="dxa"/>
          </w:tcPr>
          <w:p w14:paraId="79E1116F" w14:textId="0C82441E" w:rsidR="0029104E" w:rsidRPr="00A068B0" w:rsidRDefault="0029104E" w:rsidP="006F1070">
            <w:pPr>
              <w:spacing w:before="120" w:after="120"/>
              <w:jc w:val="left"/>
              <w:rPr>
                <w:spacing w:val="0"/>
                <w:sz w:val="20"/>
              </w:rPr>
            </w:pPr>
            <w:r w:rsidRPr="00A068B0">
              <w:rPr>
                <w:spacing w:val="0"/>
                <w:sz w:val="20"/>
              </w:rPr>
              <w:t>51.8</w:t>
            </w:r>
            <w:r w:rsidR="004314BC" w:rsidRPr="00A068B0">
              <w:rPr>
                <w:spacing w:val="0"/>
                <w:sz w:val="20"/>
              </w:rPr>
              <w:t xml:space="preserve"> </w:t>
            </w:r>
            <w:r w:rsidRPr="00A068B0">
              <w:rPr>
                <w:spacing w:val="0"/>
                <w:sz w:val="20"/>
              </w:rPr>
              <w:t xml:space="preserve">Hz </w:t>
            </w:r>
            <w:r w:rsidR="00D22790">
              <w:rPr>
                <w:spacing w:val="0"/>
                <w:sz w:val="20"/>
              </w:rPr>
              <w:br/>
            </w:r>
            <w:r w:rsidR="006F1070">
              <w:rPr>
                <w:spacing w:val="0"/>
                <w:sz w:val="20"/>
              </w:rPr>
              <w:t xml:space="preserve">120.0 </w:t>
            </w:r>
            <w:r w:rsidRPr="00A068B0">
              <w:rPr>
                <w:spacing w:val="0"/>
                <w:sz w:val="20"/>
              </w:rPr>
              <w:t>s</w:t>
            </w:r>
          </w:p>
        </w:tc>
        <w:tc>
          <w:tcPr>
            <w:tcW w:w="2268" w:type="dxa"/>
          </w:tcPr>
          <w:p w14:paraId="4A66CB8E" w14:textId="77777777" w:rsidR="0029104E" w:rsidRPr="00A068B0" w:rsidRDefault="0029104E" w:rsidP="00A068B0">
            <w:pPr>
              <w:spacing w:before="120" w:after="120"/>
              <w:rPr>
                <w:spacing w:val="0"/>
                <w:sz w:val="20"/>
              </w:rPr>
            </w:pPr>
          </w:p>
        </w:tc>
      </w:tr>
      <w:tr w:rsidR="0029104E" w:rsidRPr="003B2076" w14:paraId="49530398" w14:textId="77777777" w:rsidTr="00D22790">
        <w:tc>
          <w:tcPr>
            <w:tcW w:w="1259" w:type="dxa"/>
            <w:shd w:val="clear" w:color="auto" w:fill="CCCCCC"/>
          </w:tcPr>
          <w:p w14:paraId="4BEEFC68" w14:textId="77777777" w:rsidR="0029104E" w:rsidRPr="00A068B0" w:rsidRDefault="0029104E" w:rsidP="00A068B0">
            <w:pPr>
              <w:spacing w:before="120" w:after="120"/>
              <w:rPr>
                <w:spacing w:val="0"/>
                <w:sz w:val="20"/>
              </w:rPr>
            </w:pPr>
          </w:p>
        </w:tc>
        <w:tc>
          <w:tcPr>
            <w:tcW w:w="1172" w:type="dxa"/>
            <w:gridSpan w:val="2"/>
            <w:shd w:val="clear" w:color="auto" w:fill="CCCCCC"/>
          </w:tcPr>
          <w:p w14:paraId="2A55FA46" w14:textId="77777777" w:rsidR="0029104E" w:rsidRPr="00A068B0" w:rsidRDefault="0029104E" w:rsidP="00A068B0">
            <w:pPr>
              <w:spacing w:before="120" w:after="120"/>
              <w:rPr>
                <w:spacing w:val="0"/>
                <w:sz w:val="20"/>
              </w:rPr>
            </w:pPr>
          </w:p>
        </w:tc>
        <w:tc>
          <w:tcPr>
            <w:tcW w:w="836" w:type="dxa"/>
            <w:shd w:val="clear" w:color="auto" w:fill="CCCCCC"/>
          </w:tcPr>
          <w:p w14:paraId="3F6F16C3" w14:textId="77777777" w:rsidR="0029104E" w:rsidRPr="00A068B0" w:rsidRDefault="0029104E" w:rsidP="00A068B0">
            <w:pPr>
              <w:spacing w:before="120" w:after="120"/>
              <w:rPr>
                <w:spacing w:val="0"/>
                <w:sz w:val="20"/>
              </w:rPr>
            </w:pPr>
          </w:p>
        </w:tc>
        <w:tc>
          <w:tcPr>
            <w:tcW w:w="1176" w:type="dxa"/>
            <w:shd w:val="clear" w:color="auto" w:fill="CCCCCC"/>
          </w:tcPr>
          <w:p w14:paraId="23C90DAF" w14:textId="77777777" w:rsidR="0029104E" w:rsidRPr="00A068B0" w:rsidRDefault="0029104E" w:rsidP="00A068B0">
            <w:pPr>
              <w:spacing w:before="120" w:after="120"/>
              <w:rPr>
                <w:spacing w:val="0"/>
                <w:sz w:val="20"/>
              </w:rPr>
            </w:pPr>
          </w:p>
        </w:tc>
        <w:tc>
          <w:tcPr>
            <w:tcW w:w="1005" w:type="dxa"/>
            <w:shd w:val="clear" w:color="auto" w:fill="CCCCCC"/>
          </w:tcPr>
          <w:p w14:paraId="731EBA0E" w14:textId="77777777" w:rsidR="0029104E" w:rsidRPr="00A068B0" w:rsidRDefault="0029104E" w:rsidP="00A068B0">
            <w:pPr>
              <w:spacing w:before="120" w:after="120"/>
              <w:rPr>
                <w:spacing w:val="0"/>
                <w:sz w:val="20"/>
              </w:rPr>
            </w:pPr>
          </w:p>
        </w:tc>
        <w:tc>
          <w:tcPr>
            <w:tcW w:w="1777" w:type="dxa"/>
          </w:tcPr>
          <w:p w14:paraId="019FF6F8" w14:textId="37CBE7DA" w:rsidR="0029104E" w:rsidRPr="00A068B0" w:rsidRDefault="0029104E" w:rsidP="00D22790">
            <w:pPr>
              <w:spacing w:before="60" w:after="60"/>
              <w:jc w:val="left"/>
              <w:rPr>
                <w:spacing w:val="0"/>
                <w:sz w:val="20"/>
              </w:rPr>
            </w:pPr>
            <w:r w:rsidRPr="00A068B0">
              <w:rPr>
                <w:spacing w:val="0"/>
                <w:sz w:val="20"/>
              </w:rPr>
              <w:t>52.2</w:t>
            </w:r>
            <w:r w:rsidR="004314BC" w:rsidRPr="00A068B0">
              <w:rPr>
                <w:spacing w:val="0"/>
                <w:sz w:val="20"/>
              </w:rPr>
              <w:t xml:space="preserve"> </w:t>
            </w:r>
            <w:r w:rsidRPr="00A068B0">
              <w:rPr>
                <w:spacing w:val="0"/>
                <w:sz w:val="20"/>
              </w:rPr>
              <w:t>Hz</w:t>
            </w:r>
            <w:r w:rsidR="00D22790">
              <w:rPr>
                <w:spacing w:val="0"/>
                <w:sz w:val="20"/>
              </w:rPr>
              <w:br/>
            </w:r>
            <w:r w:rsidR="006F1070">
              <w:rPr>
                <w:spacing w:val="0"/>
                <w:sz w:val="20"/>
              </w:rPr>
              <w:t>0.45</w:t>
            </w:r>
            <w:r w:rsidR="004314BC" w:rsidRPr="00A068B0">
              <w:rPr>
                <w:spacing w:val="0"/>
                <w:sz w:val="20"/>
              </w:rPr>
              <w:t xml:space="preserve"> </w:t>
            </w:r>
            <w:r w:rsidRPr="00A068B0">
              <w:rPr>
                <w:spacing w:val="0"/>
                <w:sz w:val="20"/>
              </w:rPr>
              <w:t>s</w:t>
            </w:r>
          </w:p>
        </w:tc>
        <w:tc>
          <w:tcPr>
            <w:tcW w:w="2268" w:type="dxa"/>
          </w:tcPr>
          <w:p w14:paraId="70D227F0" w14:textId="77777777" w:rsidR="0029104E" w:rsidRPr="00A068B0" w:rsidRDefault="0029104E" w:rsidP="00A068B0">
            <w:pPr>
              <w:spacing w:before="120" w:after="120"/>
              <w:rPr>
                <w:spacing w:val="0"/>
                <w:sz w:val="20"/>
              </w:rPr>
            </w:pPr>
          </w:p>
        </w:tc>
      </w:tr>
      <w:tr w:rsidR="001D0E67" w:rsidRPr="003B2076" w14:paraId="3F459033" w14:textId="77777777" w:rsidTr="001D0E67">
        <w:tc>
          <w:tcPr>
            <w:tcW w:w="9493" w:type="dxa"/>
            <w:gridSpan w:val="8"/>
            <w:shd w:val="clear" w:color="auto" w:fill="CCCCCC"/>
          </w:tcPr>
          <w:p w14:paraId="1B8E5AFE" w14:textId="17E861EE" w:rsidR="001D0E67" w:rsidRPr="00A068B0" w:rsidRDefault="001D0E67" w:rsidP="00A068B0">
            <w:pPr>
              <w:spacing w:before="120" w:after="120"/>
              <w:rPr>
                <w:spacing w:val="0"/>
                <w:sz w:val="20"/>
              </w:rPr>
            </w:pPr>
            <w:r w:rsidRPr="00D22790">
              <w:rPr>
                <w:spacing w:val="0"/>
                <w:sz w:val="18"/>
                <w:lang w:eastAsia="en-GB"/>
              </w:rPr>
              <w:t>Note. For frequency trip tests the frequency required to trip is the setting ± 0.1 Hz. In order to measure the time delay a larger deviation than the minimum required to operate the projection can be used. The “No trip tests” need to be carried out at the setting ± 0.2 Hz and for the relevant times as shown in the table above to ensure that the protection will not trip in error.</w:t>
            </w:r>
          </w:p>
        </w:tc>
      </w:tr>
      <w:tr w:rsidR="0029104E" w:rsidRPr="003B2076" w14:paraId="5BC90C69" w14:textId="77777777" w:rsidTr="000A6A63">
        <w:tc>
          <w:tcPr>
            <w:tcW w:w="9493" w:type="dxa"/>
            <w:gridSpan w:val="8"/>
            <w:shd w:val="clear" w:color="auto" w:fill="D9D9D9"/>
          </w:tcPr>
          <w:p w14:paraId="10BDC8B2" w14:textId="58D534B6" w:rsidR="0029104E" w:rsidRPr="00A068B0" w:rsidRDefault="0029104E" w:rsidP="00A068B0">
            <w:pPr>
              <w:spacing w:before="120" w:after="120"/>
              <w:rPr>
                <w:b/>
                <w:spacing w:val="0"/>
                <w:lang w:eastAsia="en-GB"/>
              </w:rPr>
            </w:pPr>
            <w:r w:rsidRPr="00A068B0">
              <w:rPr>
                <w:b/>
                <w:spacing w:val="0"/>
                <w:sz w:val="20"/>
              </w:rPr>
              <w:t>Protection</w:t>
            </w:r>
            <w:r w:rsidRPr="00A068B0">
              <w:rPr>
                <w:b/>
                <w:spacing w:val="0"/>
                <w:sz w:val="20"/>
                <w:lang w:eastAsia="en-GB"/>
              </w:rPr>
              <w:t xml:space="preserve"> –</w:t>
            </w:r>
            <w:r w:rsidRPr="00A068B0">
              <w:rPr>
                <w:b/>
                <w:spacing w:val="0"/>
                <w:sz w:val="20"/>
              </w:rPr>
              <w:t xml:space="preserve"> Voltage tests</w:t>
            </w:r>
            <w:r w:rsidRPr="00A068B0">
              <w:rPr>
                <w:b/>
                <w:spacing w:val="0"/>
                <w:sz w:val="20"/>
                <w:lang w:eastAsia="en-GB"/>
              </w:rPr>
              <w:t>:</w:t>
            </w:r>
            <w:r w:rsidRPr="00A068B0">
              <w:rPr>
                <w:spacing w:val="0"/>
                <w:sz w:val="20"/>
              </w:rPr>
              <w:t xml:space="preserve"> These tests should be carried out in accordance with </w:t>
            </w:r>
            <w:del w:id="1707" w:author="ENA" w:date="2021-02-16T19:04:00Z">
              <w:r w:rsidRPr="00A068B0">
                <w:rPr>
                  <w:spacing w:val="0"/>
                  <w:sz w:val="20"/>
                </w:rPr>
                <w:delText xml:space="preserve">EN 50438 Annex D.2.3 and the notes in EREC G98 </w:delText>
              </w:r>
            </w:del>
            <w:r w:rsidRPr="00A068B0">
              <w:rPr>
                <w:spacing w:val="0"/>
                <w:sz w:val="20"/>
              </w:rPr>
              <w:t>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2</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7A0532" w:rsidRPr="003B2076">
              <w:rPr>
                <w:spacing w:val="0"/>
                <w:sz w:val="20"/>
              </w:rPr>
              <w:t>2</w:t>
            </w:r>
            <w:r w:rsidR="00577C33" w:rsidRPr="00A068B0">
              <w:rPr>
                <w:spacing w:val="0"/>
                <w:sz w:val="20"/>
              </w:rPr>
              <w:t xml:space="preserve"> (Synchronous</w:t>
            </w:r>
            <w:del w:id="1708" w:author="ENA" w:date="2021-02-16T19:04:00Z">
              <w:r w:rsidR="00577C33" w:rsidRPr="00A068B0">
                <w:rPr>
                  <w:spacing w:val="0"/>
                  <w:sz w:val="20"/>
                </w:rPr>
                <w:delText>)</w:delText>
              </w:r>
            </w:del>
            <w:ins w:id="1709" w:author="ENA" w:date="2021-02-16T19:04:00Z">
              <w:r w:rsidR="00577C33" w:rsidRPr="00A068B0">
                <w:rPr>
                  <w:spacing w:val="0"/>
                  <w:sz w:val="20"/>
                </w:rPr>
                <w:t>)</w:t>
              </w:r>
              <w:r w:rsidR="00151077">
                <w:rPr>
                  <w:spacing w:val="0"/>
                  <w:sz w:val="20"/>
                </w:rPr>
                <w:t xml:space="preserve">. </w:t>
              </w:r>
              <w:r w:rsidR="00151077" w:rsidRPr="00D21B25">
                <w:rPr>
                  <w:bCs/>
                  <w:spacing w:val="0"/>
                  <w:sz w:val="20"/>
                  <w:lang w:eastAsia="en-GB"/>
                </w:rPr>
                <w:t>For trip</w:t>
              </w:r>
              <w:r w:rsidR="00151077">
                <w:rPr>
                  <w:bCs/>
                  <w:spacing w:val="0"/>
                  <w:sz w:val="20"/>
                  <w:lang w:eastAsia="en-GB"/>
                </w:rPr>
                <w:t xml:space="preserve"> tests, voltage and time delay should be stated. For “no trip tests”, “no trip” can be stated.</w:t>
              </w:r>
            </w:ins>
          </w:p>
        </w:tc>
      </w:tr>
      <w:tr w:rsidR="0029104E" w:rsidRPr="003B2076" w14:paraId="43AFD400" w14:textId="77777777" w:rsidTr="000A6A63">
        <w:tc>
          <w:tcPr>
            <w:tcW w:w="1425" w:type="dxa"/>
            <w:gridSpan w:val="2"/>
          </w:tcPr>
          <w:p w14:paraId="4AEDF761" w14:textId="77777777" w:rsidR="0029104E" w:rsidRPr="00A068B0" w:rsidRDefault="0029104E" w:rsidP="00A068B0">
            <w:pPr>
              <w:spacing w:before="120" w:after="120"/>
              <w:rPr>
                <w:spacing w:val="0"/>
                <w:sz w:val="20"/>
              </w:rPr>
            </w:pPr>
            <w:r w:rsidRPr="00A068B0">
              <w:rPr>
                <w:spacing w:val="0"/>
                <w:sz w:val="20"/>
              </w:rPr>
              <w:t>Function</w:t>
            </w:r>
          </w:p>
        </w:tc>
        <w:tc>
          <w:tcPr>
            <w:tcW w:w="1842" w:type="dxa"/>
            <w:gridSpan w:val="2"/>
          </w:tcPr>
          <w:p w14:paraId="263818E9"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51205FDC"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620A641F"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7E3B6E13" w14:textId="77777777" w:rsidTr="00D22790">
        <w:tc>
          <w:tcPr>
            <w:tcW w:w="1425" w:type="dxa"/>
            <w:gridSpan w:val="2"/>
          </w:tcPr>
          <w:p w14:paraId="4B64DC91" w14:textId="77777777" w:rsidR="0029104E" w:rsidRPr="00A068B0" w:rsidRDefault="0029104E" w:rsidP="00A068B0">
            <w:pPr>
              <w:spacing w:before="120" w:after="120"/>
              <w:rPr>
                <w:spacing w:val="0"/>
                <w:sz w:val="20"/>
              </w:rPr>
            </w:pPr>
          </w:p>
        </w:tc>
        <w:tc>
          <w:tcPr>
            <w:tcW w:w="1006" w:type="dxa"/>
          </w:tcPr>
          <w:p w14:paraId="776E74F9" w14:textId="77777777" w:rsidR="0029104E" w:rsidRPr="00A068B0" w:rsidRDefault="0029104E" w:rsidP="00A068B0">
            <w:pPr>
              <w:spacing w:before="120" w:after="120"/>
              <w:rPr>
                <w:spacing w:val="0"/>
                <w:sz w:val="20"/>
              </w:rPr>
            </w:pPr>
            <w:r w:rsidRPr="00A068B0">
              <w:rPr>
                <w:spacing w:val="0"/>
                <w:sz w:val="20"/>
              </w:rPr>
              <w:t>Voltage</w:t>
            </w:r>
          </w:p>
        </w:tc>
        <w:tc>
          <w:tcPr>
            <w:tcW w:w="836" w:type="dxa"/>
          </w:tcPr>
          <w:p w14:paraId="638A6D8A"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5099355A" w14:textId="77777777" w:rsidR="0029104E" w:rsidRPr="00A068B0" w:rsidRDefault="0029104E" w:rsidP="00A068B0">
            <w:pPr>
              <w:spacing w:before="120" w:after="120"/>
              <w:rPr>
                <w:spacing w:val="0"/>
                <w:sz w:val="20"/>
              </w:rPr>
            </w:pPr>
            <w:r w:rsidRPr="00A068B0">
              <w:rPr>
                <w:spacing w:val="0"/>
                <w:sz w:val="20"/>
              </w:rPr>
              <w:t>Voltage</w:t>
            </w:r>
          </w:p>
        </w:tc>
        <w:tc>
          <w:tcPr>
            <w:tcW w:w="1005" w:type="dxa"/>
          </w:tcPr>
          <w:p w14:paraId="4CFEC7A3" w14:textId="445A3B1F" w:rsidR="0029104E" w:rsidRPr="00A068B0" w:rsidRDefault="0029104E" w:rsidP="00A068B0">
            <w:pPr>
              <w:spacing w:before="120" w:after="120"/>
              <w:rPr>
                <w:spacing w:val="0"/>
                <w:sz w:val="20"/>
              </w:rPr>
            </w:pPr>
            <w:r w:rsidRPr="00A068B0">
              <w:rPr>
                <w:spacing w:val="0"/>
                <w:sz w:val="20"/>
              </w:rPr>
              <w:t>Time delay</w:t>
            </w:r>
          </w:p>
        </w:tc>
        <w:tc>
          <w:tcPr>
            <w:tcW w:w="1777" w:type="dxa"/>
          </w:tcPr>
          <w:p w14:paraId="653D9F9D" w14:textId="77777777" w:rsidR="0029104E" w:rsidRPr="00A068B0" w:rsidRDefault="0029104E" w:rsidP="00A068B0">
            <w:pPr>
              <w:spacing w:before="120" w:after="120"/>
              <w:rPr>
                <w:spacing w:val="0"/>
                <w:sz w:val="20"/>
              </w:rPr>
            </w:pPr>
            <w:r w:rsidRPr="00A068B0">
              <w:rPr>
                <w:spacing w:val="0"/>
                <w:sz w:val="20"/>
              </w:rPr>
              <w:t>Voltage /time</w:t>
            </w:r>
          </w:p>
        </w:tc>
        <w:tc>
          <w:tcPr>
            <w:tcW w:w="2268" w:type="dxa"/>
          </w:tcPr>
          <w:p w14:paraId="08213D5B"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33FD254E" w14:textId="77777777" w:rsidTr="00D22790">
        <w:tc>
          <w:tcPr>
            <w:tcW w:w="1425" w:type="dxa"/>
            <w:gridSpan w:val="2"/>
          </w:tcPr>
          <w:p w14:paraId="73DE29AE" w14:textId="5496852C" w:rsidR="0029104E" w:rsidRPr="00A068B0" w:rsidRDefault="0029104E" w:rsidP="00A068B0">
            <w:pPr>
              <w:spacing w:before="120" w:after="120"/>
              <w:rPr>
                <w:spacing w:val="0"/>
                <w:sz w:val="20"/>
              </w:rPr>
            </w:pPr>
            <w:r w:rsidRPr="00A068B0">
              <w:rPr>
                <w:spacing w:val="0"/>
                <w:sz w:val="20"/>
              </w:rPr>
              <w:t xml:space="preserve">U/V </w:t>
            </w:r>
          </w:p>
        </w:tc>
        <w:tc>
          <w:tcPr>
            <w:tcW w:w="1006" w:type="dxa"/>
          </w:tcPr>
          <w:p w14:paraId="2CF1FEA2" w14:textId="52E248D2" w:rsidR="0029104E" w:rsidRPr="00A068B0" w:rsidRDefault="0029104E" w:rsidP="00A068B0">
            <w:pPr>
              <w:spacing w:before="120" w:after="120"/>
              <w:rPr>
                <w:spacing w:val="0"/>
                <w:sz w:val="20"/>
              </w:rPr>
            </w:pPr>
            <w:r w:rsidRPr="00A068B0">
              <w:rPr>
                <w:spacing w:val="0"/>
                <w:sz w:val="20"/>
              </w:rPr>
              <w:t>184</w:t>
            </w:r>
            <w:r w:rsidR="004314BC" w:rsidRPr="00A068B0">
              <w:rPr>
                <w:spacing w:val="0"/>
                <w:sz w:val="20"/>
              </w:rPr>
              <w:t xml:space="preserve"> </w:t>
            </w:r>
            <w:r w:rsidRPr="00A068B0">
              <w:rPr>
                <w:spacing w:val="0"/>
                <w:sz w:val="20"/>
              </w:rPr>
              <w:t>V</w:t>
            </w:r>
          </w:p>
        </w:tc>
        <w:tc>
          <w:tcPr>
            <w:tcW w:w="836" w:type="dxa"/>
          </w:tcPr>
          <w:p w14:paraId="5AC26198" w14:textId="2D7FC1A0" w:rsidR="0029104E" w:rsidRPr="00A068B0" w:rsidRDefault="00E93358" w:rsidP="00A068B0">
            <w:pPr>
              <w:spacing w:before="120" w:after="120"/>
              <w:rPr>
                <w:spacing w:val="0"/>
                <w:sz w:val="20"/>
              </w:rPr>
            </w:pPr>
            <w:r w:rsidRPr="00A068B0">
              <w:rPr>
                <w:spacing w:val="0"/>
                <w:sz w:val="20"/>
              </w:rPr>
              <w:t>2</w:t>
            </w:r>
            <w:r w:rsidR="0029104E" w:rsidRPr="00A068B0">
              <w:rPr>
                <w:spacing w:val="0"/>
                <w:sz w:val="20"/>
              </w:rPr>
              <w:t>.5</w:t>
            </w:r>
            <w:r w:rsidR="004314BC" w:rsidRPr="00A068B0">
              <w:rPr>
                <w:spacing w:val="0"/>
                <w:sz w:val="20"/>
              </w:rPr>
              <w:t xml:space="preserve"> </w:t>
            </w:r>
            <w:r w:rsidR="0029104E" w:rsidRPr="00A068B0">
              <w:rPr>
                <w:spacing w:val="0"/>
                <w:sz w:val="20"/>
              </w:rPr>
              <w:t>s</w:t>
            </w:r>
          </w:p>
        </w:tc>
        <w:tc>
          <w:tcPr>
            <w:tcW w:w="1176" w:type="dxa"/>
          </w:tcPr>
          <w:p w14:paraId="6E26EEC4" w14:textId="77777777" w:rsidR="0029104E" w:rsidRPr="00A068B0" w:rsidRDefault="0029104E" w:rsidP="00A068B0">
            <w:pPr>
              <w:spacing w:before="120" w:after="120"/>
              <w:rPr>
                <w:spacing w:val="0"/>
                <w:sz w:val="20"/>
              </w:rPr>
            </w:pPr>
          </w:p>
        </w:tc>
        <w:tc>
          <w:tcPr>
            <w:tcW w:w="1005" w:type="dxa"/>
          </w:tcPr>
          <w:p w14:paraId="66A2BA48" w14:textId="77777777" w:rsidR="0029104E" w:rsidRPr="00A068B0" w:rsidRDefault="0029104E" w:rsidP="00A068B0">
            <w:pPr>
              <w:spacing w:before="120" w:after="120"/>
              <w:rPr>
                <w:spacing w:val="0"/>
                <w:sz w:val="20"/>
              </w:rPr>
            </w:pPr>
          </w:p>
        </w:tc>
        <w:tc>
          <w:tcPr>
            <w:tcW w:w="1777" w:type="dxa"/>
          </w:tcPr>
          <w:p w14:paraId="744506FA" w14:textId="7F4898CE" w:rsidR="0029104E" w:rsidRPr="00A068B0" w:rsidRDefault="0029104E" w:rsidP="006F1070">
            <w:pPr>
              <w:spacing w:before="60" w:after="60"/>
              <w:jc w:val="left"/>
              <w:rPr>
                <w:spacing w:val="0"/>
                <w:sz w:val="20"/>
              </w:rPr>
            </w:pPr>
            <w:r w:rsidRPr="00A068B0">
              <w:rPr>
                <w:spacing w:val="0"/>
                <w:sz w:val="20"/>
              </w:rPr>
              <w:t>188</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 xml:space="preserve">5.0 </w:t>
            </w:r>
            <w:r w:rsidRPr="00A068B0">
              <w:rPr>
                <w:spacing w:val="0"/>
                <w:sz w:val="20"/>
              </w:rPr>
              <w:t>s</w:t>
            </w:r>
          </w:p>
        </w:tc>
        <w:tc>
          <w:tcPr>
            <w:tcW w:w="2268" w:type="dxa"/>
          </w:tcPr>
          <w:p w14:paraId="1729A720" w14:textId="77777777" w:rsidR="0029104E" w:rsidRPr="00A068B0" w:rsidRDefault="0029104E" w:rsidP="00A068B0">
            <w:pPr>
              <w:spacing w:before="120" w:after="120"/>
              <w:rPr>
                <w:spacing w:val="0"/>
                <w:sz w:val="20"/>
              </w:rPr>
            </w:pPr>
          </w:p>
        </w:tc>
      </w:tr>
      <w:tr w:rsidR="0029104E" w:rsidRPr="003B2076" w14:paraId="176634F3" w14:textId="77777777" w:rsidTr="00D22790">
        <w:tc>
          <w:tcPr>
            <w:tcW w:w="1425" w:type="dxa"/>
            <w:gridSpan w:val="2"/>
            <w:shd w:val="clear" w:color="auto" w:fill="CCCCCC"/>
          </w:tcPr>
          <w:p w14:paraId="118D0166" w14:textId="77777777" w:rsidR="0029104E" w:rsidRPr="00A068B0" w:rsidRDefault="0029104E" w:rsidP="00A068B0">
            <w:pPr>
              <w:spacing w:before="120" w:after="120"/>
              <w:rPr>
                <w:spacing w:val="0"/>
                <w:sz w:val="20"/>
              </w:rPr>
            </w:pPr>
          </w:p>
        </w:tc>
        <w:tc>
          <w:tcPr>
            <w:tcW w:w="1006" w:type="dxa"/>
            <w:shd w:val="clear" w:color="auto" w:fill="CCCCCC"/>
          </w:tcPr>
          <w:p w14:paraId="697B5449" w14:textId="77777777" w:rsidR="0029104E" w:rsidRPr="00A068B0" w:rsidRDefault="0029104E" w:rsidP="00A068B0">
            <w:pPr>
              <w:spacing w:before="120" w:after="120"/>
              <w:rPr>
                <w:spacing w:val="0"/>
                <w:sz w:val="20"/>
              </w:rPr>
            </w:pPr>
          </w:p>
        </w:tc>
        <w:tc>
          <w:tcPr>
            <w:tcW w:w="836" w:type="dxa"/>
            <w:shd w:val="clear" w:color="auto" w:fill="CCCCCC"/>
          </w:tcPr>
          <w:p w14:paraId="3B5D5122" w14:textId="77777777" w:rsidR="0029104E" w:rsidRPr="00A068B0" w:rsidRDefault="0029104E" w:rsidP="00A068B0">
            <w:pPr>
              <w:spacing w:before="120" w:after="120"/>
              <w:rPr>
                <w:spacing w:val="0"/>
                <w:sz w:val="20"/>
              </w:rPr>
            </w:pPr>
          </w:p>
        </w:tc>
        <w:tc>
          <w:tcPr>
            <w:tcW w:w="1176" w:type="dxa"/>
            <w:shd w:val="clear" w:color="auto" w:fill="CCCCCC"/>
          </w:tcPr>
          <w:p w14:paraId="05FE4C50" w14:textId="77777777" w:rsidR="0029104E" w:rsidRPr="00A068B0" w:rsidRDefault="0029104E" w:rsidP="00A068B0">
            <w:pPr>
              <w:spacing w:before="120" w:after="120"/>
              <w:rPr>
                <w:spacing w:val="0"/>
                <w:sz w:val="20"/>
              </w:rPr>
            </w:pPr>
          </w:p>
        </w:tc>
        <w:tc>
          <w:tcPr>
            <w:tcW w:w="1005" w:type="dxa"/>
            <w:shd w:val="clear" w:color="auto" w:fill="CCCCCC"/>
          </w:tcPr>
          <w:p w14:paraId="07C24D11" w14:textId="77777777" w:rsidR="0029104E" w:rsidRPr="00A068B0" w:rsidRDefault="0029104E" w:rsidP="00A068B0">
            <w:pPr>
              <w:spacing w:before="120" w:after="120"/>
              <w:rPr>
                <w:spacing w:val="0"/>
                <w:sz w:val="20"/>
              </w:rPr>
            </w:pPr>
          </w:p>
        </w:tc>
        <w:tc>
          <w:tcPr>
            <w:tcW w:w="1777" w:type="dxa"/>
          </w:tcPr>
          <w:p w14:paraId="30C76C76" w14:textId="6A7B4CF8" w:rsidR="0029104E" w:rsidRPr="00A068B0" w:rsidRDefault="0029104E" w:rsidP="00D22790">
            <w:pPr>
              <w:spacing w:before="60" w:after="60"/>
              <w:jc w:val="left"/>
              <w:rPr>
                <w:spacing w:val="0"/>
                <w:sz w:val="20"/>
              </w:rPr>
            </w:pPr>
            <w:r w:rsidRPr="00A068B0">
              <w:rPr>
                <w:spacing w:val="0"/>
                <w:sz w:val="20"/>
              </w:rPr>
              <w:t>180</w:t>
            </w:r>
            <w:r w:rsidR="004314BC" w:rsidRPr="00A068B0">
              <w:rPr>
                <w:spacing w:val="0"/>
                <w:sz w:val="20"/>
              </w:rPr>
              <w:t xml:space="preserve"> </w:t>
            </w:r>
            <w:r w:rsidRPr="00A068B0">
              <w:rPr>
                <w:spacing w:val="0"/>
                <w:sz w:val="20"/>
              </w:rPr>
              <w:t>V</w:t>
            </w:r>
            <w:r w:rsidR="00D22790">
              <w:rPr>
                <w:spacing w:val="0"/>
                <w:sz w:val="20"/>
              </w:rPr>
              <w:br/>
            </w:r>
            <w:r w:rsidR="00E93358" w:rsidRPr="00A068B0">
              <w:rPr>
                <w:spacing w:val="0"/>
                <w:sz w:val="20"/>
              </w:rPr>
              <w:t>2</w:t>
            </w:r>
            <w:r w:rsidR="006F1070">
              <w:rPr>
                <w:spacing w:val="0"/>
                <w:sz w:val="20"/>
              </w:rPr>
              <w:t>.45</w:t>
            </w:r>
            <w:r w:rsidR="004314BC" w:rsidRPr="00A068B0">
              <w:rPr>
                <w:spacing w:val="0"/>
                <w:sz w:val="20"/>
              </w:rPr>
              <w:t xml:space="preserve"> </w:t>
            </w:r>
            <w:r w:rsidRPr="00A068B0">
              <w:rPr>
                <w:spacing w:val="0"/>
                <w:sz w:val="20"/>
              </w:rPr>
              <w:t>s</w:t>
            </w:r>
          </w:p>
        </w:tc>
        <w:tc>
          <w:tcPr>
            <w:tcW w:w="2268" w:type="dxa"/>
          </w:tcPr>
          <w:p w14:paraId="6D98BBB6" w14:textId="77777777" w:rsidR="0029104E" w:rsidRPr="00A068B0" w:rsidRDefault="0029104E" w:rsidP="00A068B0">
            <w:pPr>
              <w:spacing w:before="120" w:after="120"/>
              <w:rPr>
                <w:spacing w:val="0"/>
                <w:sz w:val="20"/>
              </w:rPr>
            </w:pPr>
          </w:p>
        </w:tc>
      </w:tr>
      <w:tr w:rsidR="0029104E" w:rsidRPr="003B2076" w14:paraId="4492DB77" w14:textId="77777777" w:rsidTr="00D22790">
        <w:tc>
          <w:tcPr>
            <w:tcW w:w="1425" w:type="dxa"/>
            <w:gridSpan w:val="2"/>
          </w:tcPr>
          <w:p w14:paraId="6545A28B" w14:textId="4D04DE7A" w:rsidR="0029104E" w:rsidRPr="00A068B0" w:rsidRDefault="0029104E" w:rsidP="00A068B0">
            <w:pPr>
              <w:spacing w:before="120" w:after="120"/>
              <w:rPr>
                <w:spacing w:val="0"/>
                <w:sz w:val="20"/>
              </w:rPr>
            </w:pPr>
            <w:r w:rsidRPr="00A068B0">
              <w:rPr>
                <w:spacing w:val="0"/>
                <w:sz w:val="20"/>
              </w:rPr>
              <w:t>O/V stage 1</w:t>
            </w:r>
          </w:p>
        </w:tc>
        <w:tc>
          <w:tcPr>
            <w:tcW w:w="1006" w:type="dxa"/>
          </w:tcPr>
          <w:p w14:paraId="3B7998F8" w14:textId="5253A83C" w:rsidR="0029104E" w:rsidRPr="00A068B0" w:rsidRDefault="0029104E" w:rsidP="00A068B0">
            <w:pPr>
              <w:spacing w:before="120" w:after="120"/>
              <w:rPr>
                <w:spacing w:val="0"/>
                <w:sz w:val="20"/>
              </w:rPr>
            </w:pPr>
            <w:r w:rsidRPr="00A068B0">
              <w:rPr>
                <w:spacing w:val="0"/>
                <w:sz w:val="20"/>
              </w:rPr>
              <w:t>262.2</w:t>
            </w:r>
            <w:r w:rsidR="004314BC" w:rsidRPr="00A068B0">
              <w:rPr>
                <w:spacing w:val="0"/>
                <w:sz w:val="20"/>
              </w:rPr>
              <w:t xml:space="preserve"> </w:t>
            </w:r>
            <w:r w:rsidRPr="00A068B0">
              <w:rPr>
                <w:spacing w:val="0"/>
                <w:sz w:val="20"/>
              </w:rPr>
              <w:t>V</w:t>
            </w:r>
          </w:p>
        </w:tc>
        <w:tc>
          <w:tcPr>
            <w:tcW w:w="836" w:type="dxa"/>
          </w:tcPr>
          <w:p w14:paraId="42EE4034" w14:textId="5000F357" w:rsidR="0029104E" w:rsidRPr="00A068B0" w:rsidRDefault="0029104E" w:rsidP="00A068B0">
            <w:pPr>
              <w:spacing w:before="120" w:after="120"/>
              <w:rPr>
                <w:spacing w:val="0"/>
                <w:sz w:val="20"/>
              </w:rPr>
            </w:pPr>
            <w:r w:rsidRPr="00A068B0">
              <w:rPr>
                <w:spacing w:val="0"/>
                <w:sz w:val="20"/>
              </w:rPr>
              <w:t>1.0</w:t>
            </w:r>
            <w:r w:rsidR="004314BC" w:rsidRPr="00A068B0">
              <w:rPr>
                <w:spacing w:val="0"/>
                <w:sz w:val="20"/>
              </w:rPr>
              <w:t xml:space="preserve"> </w:t>
            </w:r>
            <w:r w:rsidRPr="00A068B0">
              <w:rPr>
                <w:spacing w:val="0"/>
                <w:sz w:val="20"/>
              </w:rPr>
              <w:t>s</w:t>
            </w:r>
          </w:p>
        </w:tc>
        <w:tc>
          <w:tcPr>
            <w:tcW w:w="1176" w:type="dxa"/>
          </w:tcPr>
          <w:p w14:paraId="4921EA20" w14:textId="77777777" w:rsidR="0029104E" w:rsidRPr="00A068B0" w:rsidRDefault="0029104E" w:rsidP="00A068B0">
            <w:pPr>
              <w:spacing w:before="120" w:after="120"/>
              <w:rPr>
                <w:spacing w:val="0"/>
                <w:sz w:val="20"/>
              </w:rPr>
            </w:pPr>
          </w:p>
        </w:tc>
        <w:tc>
          <w:tcPr>
            <w:tcW w:w="1005" w:type="dxa"/>
          </w:tcPr>
          <w:p w14:paraId="351FA24C" w14:textId="77777777" w:rsidR="0029104E" w:rsidRPr="00A068B0" w:rsidRDefault="0029104E" w:rsidP="00A068B0">
            <w:pPr>
              <w:spacing w:before="120" w:after="120"/>
              <w:rPr>
                <w:spacing w:val="0"/>
                <w:sz w:val="20"/>
              </w:rPr>
            </w:pPr>
          </w:p>
        </w:tc>
        <w:tc>
          <w:tcPr>
            <w:tcW w:w="1777" w:type="dxa"/>
          </w:tcPr>
          <w:p w14:paraId="762059D9" w14:textId="4019F597" w:rsidR="0029104E" w:rsidRPr="00A068B0" w:rsidRDefault="0029104E" w:rsidP="00D22790">
            <w:pPr>
              <w:spacing w:before="60" w:after="60"/>
              <w:jc w:val="left"/>
              <w:rPr>
                <w:spacing w:val="0"/>
                <w:sz w:val="20"/>
              </w:rPr>
            </w:pPr>
            <w:r w:rsidRPr="00A068B0">
              <w:rPr>
                <w:spacing w:val="0"/>
                <w:sz w:val="20"/>
              </w:rPr>
              <w:t>258.2</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5</w:t>
            </w:r>
            <w:r w:rsidRPr="00A068B0">
              <w:rPr>
                <w:spacing w:val="0"/>
                <w:sz w:val="20"/>
              </w:rPr>
              <w:t>.0</w:t>
            </w:r>
            <w:r w:rsidR="004314BC" w:rsidRPr="00A068B0">
              <w:rPr>
                <w:spacing w:val="0"/>
                <w:sz w:val="20"/>
              </w:rPr>
              <w:t xml:space="preserve"> </w:t>
            </w:r>
            <w:r w:rsidRPr="00A068B0">
              <w:rPr>
                <w:spacing w:val="0"/>
                <w:sz w:val="20"/>
              </w:rPr>
              <w:t>s</w:t>
            </w:r>
          </w:p>
        </w:tc>
        <w:tc>
          <w:tcPr>
            <w:tcW w:w="2268" w:type="dxa"/>
          </w:tcPr>
          <w:p w14:paraId="5223DAEF" w14:textId="77777777" w:rsidR="0029104E" w:rsidRPr="00A068B0" w:rsidRDefault="0029104E" w:rsidP="00A068B0">
            <w:pPr>
              <w:spacing w:before="120" w:after="120"/>
              <w:rPr>
                <w:spacing w:val="0"/>
                <w:sz w:val="20"/>
              </w:rPr>
            </w:pPr>
          </w:p>
        </w:tc>
      </w:tr>
      <w:tr w:rsidR="0029104E" w:rsidRPr="003B2076" w14:paraId="7C0F9A76" w14:textId="77777777" w:rsidTr="00D22790">
        <w:tc>
          <w:tcPr>
            <w:tcW w:w="1425" w:type="dxa"/>
            <w:gridSpan w:val="2"/>
          </w:tcPr>
          <w:p w14:paraId="2A7CB21A" w14:textId="4C613B60" w:rsidR="0029104E" w:rsidRPr="00A068B0" w:rsidRDefault="0029104E" w:rsidP="00D22790">
            <w:pPr>
              <w:spacing w:before="120" w:after="120"/>
              <w:rPr>
                <w:spacing w:val="0"/>
                <w:sz w:val="20"/>
              </w:rPr>
            </w:pPr>
            <w:r w:rsidRPr="00A068B0">
              <w:rPr>
                <w:spacing w:val="0"/>
                <w:sz w:val="20"/>
              </w:rPr>
              <w:t>O/V stage 2</w:t>
            </w:r>
          </w:p>
        </w:tc>
        <w:tc>
          <w:tcPr>
            <w:tcW w:w="1006" w:type="dxa"/>
          </w:tcPr>
          <w:p w14:paraId="0CC957AE" w14:textId="3F76E612" w:rsidR="0029104E" w:rsidRPr="00A068B0" w:rsidRDefault="0029104E" w:rsidP="00A068B0">
            <w:pPr>
              <w:spacing w:before="120" w:after="120"/>
              <w:rPr>
                <w:spacing w:val="0"/>
                <w:sz w:val="20"/>
              </w:rPr>
            </w:pPr>
            <w:r w:rsidRPr="00A068B0">
              <w:rPr>
                <w:spacing w:val="0"/>
                <w:sz w:val="20"/>
              </w:rPr>
              <w:t>273.7</w:t>
            </w:r>
            <w:r w:rsidR="004314BC" w:rsidRPr="00A068B0">
              <w:rPr>
                <w:spacing w:val="0"/>
                <w:sz w:val="20"/>
              </w:rPr>
              <w:t xml:space="preserve"> </w:t>
            </w:r>
            <w:r w:rsidRPr="00A068B0">
              <w:rPr>
                <w:spacing w:val="0"/>
                <w:sz w:val="20"/>
              </w:rPr>
              <w:t>V</w:t>
            </w:r>
          </w:p>
        </w:tc>
        <w:tc>
          <w:tcPr>
            <w:tcW w:w="836" w:type="dxa"/>
          </w:tcPr>
          <w:p w14:paraId="23356596" w14:textId="06F40071"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5286E7E2" w14:textId="77777777" w:rsidR="0029104E" w:rsidRPr="00A068B0" w:rsidRDefault="0029104E" w:rsidP="00A068B0">
            <w:pPr>
              <w:spacing w:before="120" w:after="120"/>
              <w:rPr>
                <w:spacing w:val="0"/>
                <w:sz w:val="20"/>
              </w:rPr>
            </w:pPr>
          </w:p>
        </w:tc>
        <w:tc>
          <w:tcPr>
            <w:tcW w:w="1005" w:type="dxa"/>
          </w:tcPr>
          <w:p w14:paraId="1C7AB261" w14:textId="77777777" w:rsidR="0029104E" w:rsidRPr="00A068B0" w:rsidRDefault="0029104E" w:rsidP="00A068B0">
            <w:pPr>
              <w:spacing w:before="120" w:after="120"/>
              <w:rPr>
                <w:spacing w:val="0"/>
                <w:sz w:val="20"/>
              </w:rPr>
            </w:pPr>
          </w:p>
        </w:tc>
        <w:tc>
          <w:tcPr>
            <w:tcW w:w="1777" w:type="dxa"/>
          </w:tcPr>
          <w:p w14:paraId="3FE29E93" w14:textId="031E9C36" w:rsidR="0029104E" w:rsidRPr="00A068B0" w:rsidRDefault="0029104E" w:rsidP="00D22790">
            <w:pPr>
              <w:spacing w:before="60" w:after="60"/>
              <w:jc w:val="left"/>
              <w:rPr>
                <w:spacing w:val="0"/>
                <w:sz w:val="20"/>
              </w:rPr>
            </w:pPr>
            <w:r w:rsidRPr="00A068B0">
              <w:rPr>
                <w:spacing w:val="0"/>
                <w:sz w:val="20"/>
              </w:rPr>
              <w:t>269.7</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0.95</w:t>
            </w:r>
            <w:r w:rsidR="004314BC" w:rsidRPr="00A068B0">
              <w:rPr>
                <w:spacing w:val="0"/>
                <w:sz w:val="20"/>
              </w:rPr>
              <w:t xml:space="preserve"> </w:t>
            </w:r>
            <w:r w:rsidRPr="00A068B0">
              <w:rPr>
                <w:spacing w:val="0"/>
                <w:sz w:val="20"/>
              </w:rPr>
              <w:t>s</w:t>
            </w:r>
          </w:p>
        </w:tc>
        <w:tc>
          <w:tcPr>
            <w:tcW w:w="2268" w:type="dxa"/>
          </w:tcPr>
          <w:p w14:paraId="73EA3C13" w14:textId="77777777" w:rsidR="0029104E" w:rsidRPr="00A068B0" w:rsidRDefault="0029104E" w:rsidP="00A068B0">
            <w:pPr>
              <w:spacing w:before="120" w:after="120"/>
              <w:rPr>
                <w:spacing w:val="0"/>
                <w:sz w:val="20"/>
              </w:rPr>
            </w:pPr>
          </w:p>
        </w:tc>
      </w:tr>
      <w:tr w:rsidR="0029104E" w:rsidRPr="003B2076" w14:paraId="75C8E239" w14:textId="77777777" w:rsidTr="00D22790">
        <w:tc>
          <w:tcPr>
            <w:tcW w:w="1425" w:type="dxa"/>
            <w:gridSpan w:val="2"/>
            <w:shd w:val="clear" w:color="auto" w:fill="CCCCCC"/>
          </w:tcPr>
          <w:p w14:paraId="7DA5A0EB" w14:textId="77777777" w:rsidR="0029104E" w:rsidRPr="00A068B0" w:rsidRDefault="0029104E" w:rsidP="00A068B0">
            <w:pPr>
              <w:spacing w:before="120" w:after="120"/>
              <w:rPr>
                <w:spacing w:val="0"/>
                <w:sz w:val="20"/>
              </w:rPr>
            </w:pPr>
          </w:p>
        </w:tc>
        <w:tc>
          <w:tcPr>
            <w:tcW w:w="1006" w:type="dxa"/>
            <w:shd w:val="clear" w:color="auto" w:fill="CCCCCC"/>
          </w:tcPr>
          <w:p w14:paraId="561B418B" w14:textId="77777777" w:rsidR="0029104E" w:rsidRPr="00A068B0" w:rsidRDefault="0029104E" w:rsidP="00A068B0">
            <w:pPr>
              <w:spacing w:before="120" w:after="120"/>
              <w:rPr>
                <w:spacing w:val="0"/>
                <w:sz w:val="20"/>
              </w:rPr>
            </w:pPr>
          </w:p>
        </w:tc>
        <w:tc>
          <w:tcPr>
            <w:tcW w:w="836" w:type="dxa"/>
            <w:shd w:val="clear" w:color="auto" w:fill="CCCCCC"/>
          </w:tcPr>
          <w:p w14:paraId="6EAE5A2B" w14:textId="77777777" w:rsidR="0029104E" w:rsidRPr="00A068B0" w:rsidRDefault="0029104E" w:rsidP="00A068B0">
            <w:pPr>
              <w:spacing w:before="120" w:after="120"/>
              <w:rPr>
                <w:spacing w:val="0"/>
                <w:sz w:val="20"/>
              </w:rPr>
            </w:pPr>
          </w:p>
        </w:tc>
        <w:tc>
          <w:tcPr>
            <w:tcW w:w="1176" w:type="dxa"/>
            <w:shd w:val="clear" w:color="auto" w:fill="CCCCCC"/>
          </w:tcPr>
          <w:p w14:paraId="31C61A4F" w14:textId="77777777" w:rsidR="0029104E" w:rsidRPr="00A068B0" w:rsidRDefault="0029104E" w:rsidP="00A068B0">
            <w:pPr>
              <w:spacing w:before="120" w:after="120"/>
              <w:rPr>
                <w:spacing w:val="0"/>
                <w:sz w:val="20"/>
              </w:rPr>
            </w:pPr>
          </w:p>
        </w:tc>
        <w:tc>
          <w:tcPr>
            <w:tcW w:w="1005" w:type="dxa"/>
            <w:shd w:val="clear" w:color="auto" w:fill="CCCCCC"/>
          </w:tcPr>
          <w:p w14:paraId="17EC17C0" w14:textId="77777777" w:rsidR="0029104E" w:rsidRPr="00A068B0" w:rsidRDefault="0029104E" w:rsidP="00A068B0">
            <w:pPr>
              <w:spacing w:before="120" w:after="120"/>
              <w:rPr>
                <w:spacing w:val="0"/>
                <w:sz w:val="20"/>
              </w:rPr>
            </w:pPr>
          </w:p>
        </w:tc>
        <w:tc>
          <w:tcPr>
            <w:tcW w:w="1777" w:type="dxa"/>
          </w:tcPr>
          <w:p w14:paraId="6315FCF8" w14:textId="79EBAEC2" w:rsidR="0029104E" w:rsidRPr="00A068B0" w:rsidRDefault="0029104E" w:rsidP="00D22790">
            <w:pPr>
              <w:spacing w:before="60" w:after="60"/>
              <w:jc w:val="left"/>
              <w:rPr>
                <w:spacing w:val="0"/>
                <w:sz w:val="20"/>
              </w:rPr>
            </w:pPr>
            <w:r w:rsidRPr="00A068B0">
              <w:rPr>
                <w:spacing w:val="0"/>
                <w:sz w:val="20"/>
              </w:rPr>
              <w:t>277.7</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0.45</w:t>
            </w:r>
            <w:r w:rsidR="004314BC" w:rsidRPr="00A068B0">
              <w:rPr>
                <w:spacing w:val="0"/>
                <w:sz w:val="20"/>
              </w:rPr>
              <w:t xml:space="preserve"> </w:t>
            </w:r>
            <w:r w:rsidRPr="00A068B0">
              <w:rPr>
                <w:spacing w:val="0"/>
                <w:sz w:val="20"/>
              </w:rPr>
              <w:t>s</w:t>
            </w:r>
          </w:p>
        </w:tc>
        <w:tc>
          <w:tcPr>
            <w:tcW w:w="2268" w:type="dxa"/>
          </w:tcPr>
          <w:p w14:paraId="5D969B18" w14:textId="77777777" w:rsidR="0029104E" w:rsidRPr="00A068B0" w:rsidRDefault="0029104E" w:rsidP="00A068B0">
            <w:pPr>
              <w:spacing w:before="120" w:after="120"/>
              <w:rPr>
                <w:spacing w:val="0"/>
                <w:sz w:val="20"/>
              </w:rPr>
            </w:pPr>
          </w:p>
        </w:tc>
      </w:tr>
      <w:tr w:rsidR="0029104E" w:rsidRPr="003B2076" w14:paraId="0BF871A2" w14:textId="77777777" w:rsidTr="000A6A63">
        <w:tc>
          <w:tcPr>
            <w:tcW w:w="9493" w:type="dxa"/>
            <w:gridSpan w:val="8"/>
          </w:tcPr>
          <w:p w14:paraId="369BA43C" w14:textId="185C3111" w:rsidR="0029104E" w:rsidRPr="00D22790" w:rsidRDefault="0029104E" w:rsidP="00A068B0">
            <w:pPr>
              <w:spacing w:before="120" w:after="120"/>
              <w:rPr>
                <w:spacing w:val="0"/>
                <w:sz w:val="18"/>
                <w:szCs w:val="18"/>
              </w:rPr>
            </w:pPr>
            <w:r w:rsidRPr="00D22790">
              <w:rPr>
                <w:spacing w:val="0"/>
                <w:sz w:val="18"/>
                <w:szCs w:val="18"/>
              </w:rPr>
              <w:t>Note for Voltage tests the Voltage required to trip is the setting ±3.45</w:t>
            </w:r>
            <w:r w:rsidR="004314BC" w:rsidRPr="00D22790">
              <w:rPr>
                <w:spacing w:val="0"/>
                <w:sz w:val="18"/>
                <w:szCs w:val="18"/>
              </w:rPr>
              <w:t xml:space="preserve"> </w:t>
            </w:r>
            <w:r w:rsidRPr="00D22790">
              <w:rPr>
                <w:spacing w:val="0"/>
                <w:sz w:val="18"/>
                <w:szCs w:val="18"/>
              </w:rPr>
              <w:t>V. The time delay can be measured at a larger deviation than the minimum required to operate the protection.  The No trip tests need to be carried out at the setting ±4</w:t>
            </w:r>
            <w:r w:rsidR="004314BC" w:rsidRPr="00D22790">
              <w:rPr>
                <w:spacing w:val="0"/>
                <w:sz w:val="18"/>
                <w:szCs w:val="18"/>
              </w:rPr>
              <w:t xml:space="preserve"> </w:t>
            </w:r>
            <w:r w:rsidRPr="00D22790">
              <w:rPr>
                <w:spacing w:val="0"/>
                <w:sz w:val="18"/>
                <w:szCs w:val="18"/>
              </w:rPr>
              <w:t>V and for the relevant times as shown in the table above to ensure that the protection will not trip in error.</w:t>
            </w:r>
          </w:p>
        </w:tc>
      </w:tr>
    </w:tbl>
    <w:p w14:paraId="2C266EC2" w14:textId="065407DB" w:rsidR="00C7609D" w:rsidRDefault="00C7609D">
      <w:del w:id="1710" w:author="ENA" w:date="2021-02-16T19:04:00Z">
        <w:r>
          <w:br w:type="page"/>
        </w:r>
      </w:del>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7"/>
        <w:gridCol w:w="1316"/>
        <w:gridCol w:w="1276"/>
        <w:gridCol w:w="1276"/>
        <w:gridCol w:w="458"/>
        <w:gridCol w:w="818"/>
        <w:gridCol w:w="1276"/>
        <w:gridCol w:w="1276"/>
      </w:tblGrid>
      <w:tr w:rsidR="0029104E" w:rsidRPr="003B2076" w14:paraId="16F67E1C" w14:textId="77777777" w:rsidTr="000A6A63">
        <w:tc>
          <w:tcPr>
            <w:tcW w:w="9493" w:type="dxa"/>
            <w:gridSpan w:val="8"/>
            <w:shd w:val="clear" w:color="auto" w:fill="CCCCCC"/>
          </w:tcPr>
          <w:p w14:paraId="552C138A" w14:textId="035801EF" w:rsidR="0029104E" w:rsidRPr="00A068B0" w:rsidRDefault="0029104E" w:rsidP="00A068B0">
            <w:pPr>
              <w:spacing w:before="120" w:after="120"/>
              <w:rPr>
                <w:b/>
                <w:spacing w:val="0"/>
                <w:sz w:val="20"/>
                <w:highlight w:val="yellow"/>
              </w:rPr>
            </w:pPr>
            <w:r w:rsidRPr="00A068B0">
              <w:rPr>
                <w:b/>
                <w:spacing w:val="0"/>
                <w:sz w:val="20"/>
              </w:rPr>
              <w:lastRenderedPageBreak/>
              <w:t>Protection</w:t>
            </w:r>
            <w:r w:rsidRPr="00A068B0">
              <w:rPr>
                <w:b/>
                <w:spacing w:val="0"/>
                <w:sz w:val="20"/>
                <w:lang w:eastAsia="en-GB"/>
              </w:rPr>
              <w:t xml:space="preserve"> –</w:t>
            </w:r>
            <w:r w:rsidRPr="00A068B0">
              <w:rPr>
                <w:b/>
                <w:spacing w:val="0"/>
                <w:sz w:val="20"/>
              </w:rPr>
              <w:t xml:space="preserve"> Loss of Mains test</w:t>
            </w:r>
            <w:r w:rsidRPr="00A068B0">
              <w:rPr>
                <w:b/>
                <w:spacing w:val="0"/>
                <w:sz w:val="20"/>
                <w:lang w:eastAsia="en-GB"/>
              </w:rPr>
              <w:t>:</w:t>
            </w:r>
            <w:r w:rsidRPr="00A068B0">
              <w:rPr>
                <w:b/>
                <w:spacing w:val="0"/>
                <w:sz w:val="20"/>
              </w:rPr>
              <w:t xml:space="preserve"> </w:t>
            </w:r>
            <w:r w:rsidRPr="00A068B0">
              <w:rPr>
                <w:spacing w:val="0"/>
                <w:sz w:val="20"/>
              </w:rPr>
              <w:t xml:space="preserve">For PV </w:t>
            </w:r>
            <w:r w:rsidRPr="00A068B0">
              <w:rPr>
                <w:b/>
                <w:spacing w:val="0"/>
                <w:sz w:val="20"/>
              </w:rPr>
              <w:t>Inverter</w:t>
            </w:r>
            <w:r w:rsidRPr="007F6BA6">
              <w:rPr>
                <w:bCs/>
                <w:spacing w:val="0"/>
                <w:sz w:val="20"/>
              </w:rPr>
              <w:t>s</w:t>
            </w:r>
            <w:r w:rsidRPr="00A068B0">
              <w:rPr>
                <w:spacing w:val="0"/>
                <w:sz w:val="20"/>
              </w:rPr>
              <w:t xml:space="preserve"> shall be tested in accordance with BS EN 62116.  Other </w:t>
            </w:r>
            <w:del w:id="1711" w:author="ENA" w:date="2021-02-16T19:04:00Z">
              <w:r w:rsidRPr="00A068B0">
                <w:rPr>
                  <w:b/>
                  <w:spacing w:val="0"/>
                  <w:sz w:val="20"/>
                </w:rPr>
                <w:delText>Inverters</w:delText>
              </w:r>
            </w:del>
            <w:ins w:id="1712" w:author="ENA" w:date="2021-02-16T19:04:00Z">
              <w:r w:rsidR="005B75C1">
                <w:rPr>
                  <w:b/>
                  <w:spacing w:val="0"/>
                  <w:sz w:val="20"/>
                </w:rPr>
                <w:t>Micro-generat</w:t>
              </w:r>
              <w:r w:rsidR="00DE4F11">
                <w:rPr>
                  <w:b/>
                  <w:spacing w:val="0"/>
                  <w:sz w:val="20"/>
                </w:rPr>
                <w:t>or</w:t>
              </w:r>
              <w:r w:rsidR="00DE4F11" w:rsidRPr="00CE2C6E">
                <w:rPr>
                  <w:bCs/>
                  <w:spacing w:val="0"/>
                  <w:sz w:val="20"/>
                </w:rPr>
                <w:t>s</w:t>
              </w:r>
            </w:ins>
            <w:r w:rsidR="005B75C1" w:rsidRPr="00A068B0">
              <w:rPr>
                <w:spacing w:val="0"/>
                <w:sz w:val="20"/>
              </w:rPr>
              <w:t xml:space="preserve"> </w:t>
            </w:r>
            <w:r w:rsidRPr="00A068B0">
              <w:rPr>
                <w:spacing w:val="0"/>
                <w:sz w:val="20"/>
              </w:rPr>
              <w:t xml:space="preserve">should be tested in accordance with </w:t>
            </w:r>
            <w:del w:id="1713" w:author="ENA" w:date="2021-02-16T19:04:00Z">
              <w:r w:rsidRPr="00A068B0">
                <w:rPr>
                  <w:spacing w:val="0"/>
                  <w:sz w:val="20"/>
                </w:rPr>
                <w:delText>EN 50438 Annex D</w:delText>
              </w:r>
            </w:del>
            <w:ins w:id="1714" w:author="ENA" w:date="2021-02-16T19:04:00Z">
              <w:r w:rsidR="005B75C1">
                <w:rPr>
                  <w:spacing w:val="0"/>
                  <w:sz w:val="20"/>
                </w:rPr>
                <w:t>A</w:t>
              </w:r>
            </w:ins>
            <w:r w:rsidR="005B75C1">
              <w:rPr>
                <w:spacing w:val="0"/>
                <w:sz w:val="20"/>
              </w:rPr>
              <w:t>.2.</w:t>
            </w:r>
            <w:del w:id="1715" w:author="ENA" w:date="2021-02-16T19:04:00Z">
              <w:r w:rsidRPr="00A068B0">
                <w:rPr>
                  <w:spacing w:val="0"/>
                  <w:sz w:val="20"/>
                </w:rPr>
                <w:delText>5</w:delText>
              </w:r>
            </w:del>
            <w:ins w:id="1716" w:author="ENA" w:date="2021-02-16T19:04:00Z">
              <w:r w:rsidR="005B75C1">
                <w:rPr>
                  <w:spacing w:val="0"/>
                  <w:sz w:val="20"/>
                </w:rPr>
                <w:t>2.4</w:t>
              </w:r>
            </w:ins>
            <w:r w:rsidRPr="00A068B0">
              <w:rPr>
                <w:spacing w:val="0"/>
                <w:sz w:val="20"/>
              </w:rPr>
              <w:t xml:space="preserve"> at 10%, 55% and 100% of rated power.</w:t>
            </w:r>
            <w:ins w:id="1717" w:author="ENA" w:date="2021-02-16T19:04:00Z">
              <w:r w:rsidR="00471051" w:rsidRPr="00A068B0">
                <w:rPr>
                  <w:b/>
                  <w:spacing w:val="0"/>
                  <w:sz w:val="20"/>
                  <w:highlight w:val="yellow"/>
                </w:rPr>
                <w:t xml:space="preserve"> </w:t>
              </w:r>
            </w:ins>
          </w:p>
        </w:tc>
      </w:tr>
      <w:tr w:rsidR="0029104E" w:rsidRPr="003B2076" w14:paraId="7996114A" w14:textId="77777777" w:rsidTr="000A6A63">
        <w:tc>
          <w:tcPr>
            <w:tcW w:w="9493" w:type="dxa"/>
            <w:gridSpan w:val="8"/>
          </w:tcPr>
          <w:p w14:paraId="0950BE02" w14:textId="47CDA6E1" w:rsidR="0029104E" w:rsidRPr="00A068B0" w:rsidRDefault="0029104E" w:rsidP="00A068B0">
            <w:pPr>
              <w:spacing w:before="120" w:after="120"/>
              <w:rPr>
                <w:spacing w:val="0"/>
                <w:sz w:val="20"/>
              </w:rPr>
            </w:pPr>
            <w:r w:rsidRPr="00A068B0">
              <w:rPr>
                <w:spacing w:val="0"/>
                <w:sz w:val="20"/>
              </w:rPr>
              <w:t>To be carried out at three output power levels with a tolerance of plus or minus 5% in Test Power levels.</w:t>
            </w:r>
            <w:ins w:id="1718" w:author="ENA" w:date="2021-02-16T19:04:00Z">
              <w:r w:rsidR="00DA1679">
                <w:rPr>
                  <w:rStyle w:val="FootnoteReference"/>
                  <w:spacing w:val="0"/>
                </w:rPr>
                <w:footnoteReference w:id="11"/>
              </w:r>
            </w:ins>
          </w:p>
        </w:tc>
      </w:tr>
      <w:tr w:rsidR="0029104E" w:rsidRPr="003B2076" w14:paraId="07D49442" w14:textId="77777777" w:rsidTr="00A068B0">
        <w:trPr>
          <w:trHeight w:hRule="exact" w:val="569"/>
        </w:trPr>
        <w:tc>
          <w:tcPr>
            <w:tcW w:w="1797" w:type="dxa"/>
          </w:tcPr>
          <w:p w14:paraId="0D22376D" w14:textId="4ED7CC0E" w:rsidR="002D36D5" w:rsidRPr="00A068B0" w:rsidRDefault="0029104E" w:rsidP="00A068B0">
            <w:pPr>
              <w:spacing w:before="120" w:after="120"/>
              <w:rPr>
                <w:spacing w:val="0"/>
                <w:sz w:val="20"/>
              </w:rPr>
            </w:pPr>
            <w:r w:rsidRPr="00A068B0">
              <w:rPr>
                <w:spacing w:val="0"/>
                <w:sz w:val="20"/>
              </w:rPr>
              <w:t>Test Power</w:t>
            </w:r>
          </w:p>
        </w:tc>
        <w:tc>
          <w:tcPr>
            <w:tcW w:w="1316" w:type="dxa"/>
          </w:tcPr>
          <w:p w14:paraId="74B507AB"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5FF4185D"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3257A1B2"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66E2F171"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2B557CB4"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99DDA83"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2ACFDC86" w14:textId="77777777" w:rsidTr="00A068B0">
        <w:trPr>
          <w:trHeight w:hRule="exact" w:val="907"/>
        </w:trPr>
        <w:tc>
          <w:tcPr>
            <w:tcW w:w="1797" w:type="dxa"/>
          </w:tcPr>
          <w:p w14:paraId="01485217"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4E81F2FA"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r w:rsidRPr="00A068B0" w:rsidDel="00AF66AD">
              <w:rPr>
                <w:spacing w:val="0"/>
                <w:sz w:val="18"/>
                <w:lang w:eastAsia="en-GB"/>
              </w:rPr>
              <w:t xml:space="preserve"> </w:t>
            </w:r>
          </w:p>
          <w:p w14:paraId="6A534A9E" w14:textId="77777777" w:rsidR="0029104E" w:rsidRPr="00A068B0" w:rsidRDefault="0029104E" w:rsidP="00A068B0">
            <w:pPr>
              <w:spacing w:before="120" w:after="120"/>
              <w:jc w:val="left"/>
              <w:rPr>
                <w:spacing w:val="0"/>
                <w:sz w:val="18"/>
              </w:rPr>
            </w:pPr>
          </w:p>
          <w:p w14:paraId="186286FD" w14:textId="77777777" w:rsidR="0029104E" w:rsidRPr="00A068B0" w:rsidRDefault="0029104E" w:rsidP="00A068B0">
            <w:pPr>
              <w:spacing w:before="120" w:after="120"/>
              <w:jc w:val="left"/>
              <w:rPr>
                <w:spacing w:val="0"/>
                <w:sz w:val="18"/>
              </w:rPr>
            </w:pPr>
          </w:p>
        </w:tc>
        <w:tc>
          <w:tcPr>
            <w:tcW w:w="1276" w:type="dxa"/>
          </w:tcPr>
          <w:p w14:paraId="16E1477E"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5B806D5C"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68F0524A"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691C1F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00CBF05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42A37E5B" w14:textId="77777777" w:rsidTr="00A068B0">
        <w:trPr>
          <w:trHeight w:hRule="exact" w:val="624"/>
        </w:trPr>
        <w:tc>
          <w:tcPr>
            <w:tcW w:w="1797" w:type="dxa"/>
          </w:tcPr>
          <w:p w14:paraId="034BCCE3" w14:textId="195BDA77" w:rsidR="0029104E" w:rsidRPr="00A068B0" w:rsidRDefault="0029104E" w:rsidP="00A068B0">
            <w:pPr>
              <w:spacing w:before="120" w:after="120"/>
              <w:jc w:val="left"/>
              <w:rPr>
                <w:spacing w:val="0"/>
                <w:sz w:val="20"/>
              </w:rPr>
            </w:pPr>
            <w:r w:rsidRPr="00A068B0">
              <w:rPr>
                <w:spacing w:val="0"/>
                <w:sz w:val="20"/>
              </w:rPr>
              <w:t>Trip time.  Limit is 0.5 s</w:t>
            </w:r>
          </w:p>
        </w:tc>
        <w:tc>
          <w:tcPr>
            <w:tcW w:w="1316" w:type="dxa"/>
          </w:tcPr>
          <w:p w14:paraId="0DFFD508" w14:textId="77777777" w:rsidR="0029104E" w:rsidRPr="00A068B0" w:rsidRDefault="0029104E" w:rsidP="00A068B0">
            <w:pPr>
              <w:spacing w:before="120" w:after="120"/>
              <w:rPr>
                <w:spacing w:val="0"/>
                <w:sz w:val="20"/>
              </w:rPr>
            </w:pPr>
          </w:p>
        </w:tc>
        <w:tc>
          <w:tcPr>
            <w:tcW w:w="1276" w:type="dxa"/>
          </w:tcPr>
          <w:p w14:paraId="2A9C445A" w14:textId="77777777" w:rsidR="0029104E" w:rsidRPr="00A068B0" w:rsidRDefault="0029104E" w:rsidP="00A068B0">
            <w:pPr>
              <w:spacing w:before="120" w:after="120"/>
              <w:rPr>
                <w:spacing w:val="0"/>
                <w:sz w:val="20"/>
              </w:rPr>
            </w:pPr>
          </w:p>
        </w:tc>
        <w:tc>
          <w:tcPr>
            <w:tcW w:w="1276" w:type="dxa"/>
          </w:tcPr>
          <w:p w14:paraId="47F6F884" w14:textId="77777777" w:rsidR="0029104E" w:rsidRPr="00A068B0" w:rsidRDefault="0029104E" w:rsidP="00A068B0">
            <w:pPr>
              <w:spacing w:before="120" w:after="120"/>
              <w:rPr>
                <w:spacing w:val="0"/>
                <w:sz w:val="20"/>
              </w:rPr>
            </w:pPr>
          </w:p>
        </w:tc>
        <w:tc>
          <w:tcPr>
            <w:tcW w:w="1276" w:type="dxa"/>
            <w:gridSpan w:val="2"/>
          </w:tcPr>
          <w:p w14:paraId="68A8AA8B" w14:textId="77777777" w:rsidR="0029104E" w:rsidRPr="00A068B0" w:rsidRDefault="0029104E" w:rsidP="00A068B0">
            <w:pPr>
              <w:spacing w:before="120" w:after="120"/>
              <w:rPr>
                <w:spacing w:val="0"/>
                <w:sz w:val="20"/>
              </w:rPr>
            </w:pPr>
          </w:p>
        </w:tc>
        <w:tc>
          <w:tcPr>
            <w:tcW w:w="1276" w:type="dxa"/>
          </w:tcPr>
          <w:p w14:paraId="29A37CB3" w14:textId="77777777" w:rsidR="0029104E" w:rsidRPr="00A068B0" w:rsidRDefault="0029104E" w:rsidP="00A068B0">
            <w:pPr>
              <w:spacing w:before="120" w:after="120"/>
              <w:rPr>
                <w:spacing w:val="0"/>
                <w:sz w:val="20"/>
              </w:rPr>
            </w:pPr>
          </w:p>
        </w:tc>
        <w:tc>
          <w:tcPr>
            <w:tcW w:w="1276" w:type="dxa"/>
          </w:tcPr>
          <w:p w14:paraId="7FF3AF92" w14:textId="77777777" w:rsidR="0029104E" w:rsidRPr="00A068B0" w:rsidRDefault="0029104E" w:rsidP="00A068B0">
            <w:pPr>
              <w:spacing w:before="120" w:after="120"/>
              <w:rPr>
                <w:spacing w:val="0"/>
                <w:sz w:val="20"/>
              </w:rPr>
            </w:pPr>
          </w:p>
        </w:tc>
      </w:tr>
      <w:tr w:rsidR="0029104E" w:rsidRPr="003B2076" w14:paraId="6C662E88" w14:textId="77777777" w:rsidTr="000A6A63">
        <w:tc>
          <w:tcPr>
            <w:tcW w:w="9493" w:type="dxa"/>
            <w:gridSpan w:val="8"/>
          </w:tcPr>
          <w:p w14:paraId="15334EE4" w14:textId="77777777" w:rsidR="0029104E" w:rsidRPr="00A068B0" w:rsidRDefault="0029104E" w:rsidP="00A068B0">
            <w:pPr>
              <w:spacing w:before="120" w:after="120"/>
              <w:rPr>
                <w:spacing w:val="0"/>
                <w:sz w:val="20"/>
              </w:rPr>
            </w:pPr>
            <w:r w:rsidRPr="00A068B0">
              <w:rPr>
                <w:spacing w:val="0"/>
                <w:sz w:val="20"/>
              </w:rPr>
              <w:t xml:space="preserve">For Multi phase </w:t>
            </w:r>
            <w:r w:rsidRPr="00A068B0">
              <w:rPr>
                <w:b/>
                <w:spacing w:val="0"/>
                <w:sz w:val="20"/>
              </w:rPr>
              <w:t>Micro-generators</w:t>
            </w:r>
            <w:r w:rsidRPr="00A068B0">
              <w:rPr>
                <w:spacing w:val="0"/>
                <w:sz w:val="20"/>
              </w:rPr>
              <w:t xml:space="preserve"> confirm that the device shuts down correctly after the removal of a single fuse as well as operation of all phases.</w:t>
            </w:r>
          </w:p>
        </w:tc>
      </w:tr>
      <w:tr w:rsidR="0029104E" w:rsidRPr="003B2076" w14:paraId="1EB51B34" w14:textId="77777777" w:rsidTr="00A068B0">
        <w:trPr>
          <w:trHeight w:val="29"/>
        </w:trPr>
        <w:tc>
          <w:tcPr>
            <w:tcW w:w="1797" w:type="dxa"/>
          </w:tcPr>
          <w:p w14:paraId="27140FF8"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47B55A9C"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1361F162"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2F7606DB"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5DF1D99F"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22368F5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2225C9A2"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4C80250B" w14:textId="77777777" w:rsidTr="00A068B0">
        <w:trPr>
          <w:trHeight w:val="28"/>
        </w:trPr>
        <w:tc>
          <w:tcPr>
            <w:tcW w:w="1797" w:type="dxa"/>
          </w:tcPr>
          <w:p w14:paraId="24E15B1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746FE92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045063AD"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1B0C838B"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4A1F3EF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2BBF70E9"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5B52B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FA7EC01" w14:textId="77777777" w:rsidTr="00A068B0">
        <w:trPr>
          <w:trHeight w:val="28"/>
        </w:trPr>
        <w:tc>
          <w:tcPr>
            <w:tcW w:w="1797" w:type="dxa"/>
          </w:tcPr>
          <w:p w14:paraId="6B1A018B" w14:textId="77777777" w:rsidR="0029104E" w:rsidRPr="00A068B0" w:rsidRDefault="0029104E" w:rsidP="00A068B0">
            <w:pPr>
              <w:spacing w:before="120" w:after="120"/>
              <w:jc w:val="left"/>
              <w:rPr>
                <w:spacing w:val="0"/>
                <w:sz w:val="20"/>
              </w:rPr>
            </w:pPr>
            <w:r w:rsidRPr="00A068B0">
              <w:rPr>
                <w:spacing w:val="0"/>
                <w:sz w:val="20"/>
              </w:rPr>
              <w:t>Trip time.  Ph1 fuse removed</w:t>
            </w:r>
          </w:p>
        </w:tc>
        <w:tc>
          <w:tcPr>
            <w:tcW w:w="1316" w:type="dxa"/>
          </w:tcPr>
          <w:p w14:paraId="5FBA1693" w14:textId="77777777" w:rsidR="0029104E" w:rsidRPr="00A068B0" w:rsidRDefault="0029104E" w:rsidP="00A068B0">
            <w:pPr>
              <w:spacing w:before="120" w:after="120"/>
              <w:rPr>
                <w:spacing w:val="0"/>
                <w:sz w:val="20"/>
              </w:rPr>
            </w:pPr>
          </w:p>
        </w:tc>
        <w:tc>
          <w:tcPr>
            <w:tcW w:w="1276" w:type="dxa"/>
          </w:tcPr>
          <w:p w14:paraId="0100E098" w14:textId="77777777" w:rsidR="0029104E" w:rsidRPr="00A068B0" w:rsidRDefault="0029104E" w:rsidP="00A068B0">
            <w:pPr>
              <w:spacing w:before="120" w:after="120"/>
              <w:rPr>
                <w:spacing w:val="0"/>
                <w:sz w:val="20"/>
              </w:rPr>
            </w:pPr>
          </w:p>
        </w:tc>
        <w:tc>
          <w:tcPr>
            <w:tcW w:w="1276" w:type="dxa"/>
          </w:tcPr>
          <w:p w14:paraId="19B4DCDF" w14:textId="77777777" w:rsidR="0029104E" w:rsidRPr="00A068B0" w:rsidRDefault="0029104E" w:rsidP="00A068B0">
            <w:pPr>
              <w:spacing w:before="120" w:after="120"/>
              <w:rPr>
                <w:spacing w:val="0"/>
                <w:sz w:val="20"/>
              </w:rPr>
            </w:pPr>
          </w:p>
        </w:tc>
        <w:tc>
          <w:tcPr>
            <w:tcW w:w="1276" w:type="dxa"/>
            <w:gridSpan w:val="2"/>
          </w:tcPr>
          <w:p w14:paraId="4A8A0C96" w14:textId="77777777" w:rsidR="0029104E" w:rsidRPr="00A068B0" w:rsidRDefault="0029104E" w:rsidP="00A068B0">
            <w:pPr>
              <w:spacing w:before="120" w:after="120"/>
              <w:rPr>
                <w:spacing w:val="0"/>
                <w:sz w:val="20"/>
              </w:rPr>
            </w:pPr>
          </w:p>
        </w:tc>
        <w:tc>
          <w:tcPr>
            <w:tcW w:w="1276" w:type="dxa"/>
          </w:tcPr>
          <w:p w14:paraId="2D11B6F7" w14:textId="77777777" w:rsidR="0029104E" w:rsidRPr="00A068B0" w:rsidRDefault="0029104E" w:rsidP="00A068B0">
            <w:pPr>
              <w:spacing w:before="120" w:after="120"/>
              <w:rPr>
                <w:spacing w:val="0"/>
                <w:sz w:val="20"/>
              </w:rPr>
            </w:pPr>
          </w:p>
        </w:tc>
        <w:tc>
          <w:tcPr>
            <w:tcW w:w="1276" w:type="dxa"/>
          </w:tcPr>
          <w:p w14:paraId="1BA4E312" w14:textId="77777777" w:rsidR="0029104E" w:rsidRPr="00A068B0" w:rsidRDefault="0029104E" w:rsidP="00A068B0">
            <w:pPr>
              <w:spacing w:before="120" w:after="120"/>
              <w:rPr>
                <w:spacing w:val="0"/>
                <w:sz w:val="20"/>
              </w:rPr>
            </w:pPr>
          </w:p>
        </w:tc>
      </w:tr>
      <w:tr w:rsidR="0029104E" w:rsidRPr="003B2076" w14:paraId="540FAB81" w14:textId="77777777" w:rsidTr="00A068B0">
        <w:trPr>
          <w:trHeight w:val="28"/>
        </w:trPr>
        <w:tc>
          <w:tcPr>
            <w:tcW w:w="1797" w:type="dxa"/>
          </w:tcPr>
          <w:p w14:paraId="08159A43"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3FCBC326"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070A553C"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32749CC4"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3EAEC6FF"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5214FC8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A28A35C"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106CB1A0" w14:textId="77777777" w:rsidTr="00A068B0">
        <w:trPr>
          <w:trHeight w:val="28"/>
        </w:trPr>
        <w:tc>
          <w:tcPr>
            <w:tcW w:w="1797" w:type="dxa"/>
          </w:tcPr>
          <w:p w14:paraId="78335EB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65C546B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5C365875"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2BEC5E0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25DF8D4E"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0C3CB89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10831942"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0543096E" w14:textId="77777777" w:rsidTr="00A068B0">
        <w:trPr>
          <w:trHeight w:val="28"/>
        </w:trPr>
        <w:tc>
          <w:tcPr>
            <w:tcW w:w="1797" w:type="dxa"/>
          </w:tcPr>
          <w:p w14:paraId="34E706E4" w14:textId="77777777" w:rsidR="0029104E" w:rsidRPr="00A068B0" w:rsidRDefault="0029104E" w:rsidP="00A068B0">
            <w:pPr>
              <w:spacing w:before="120" w:after="120"/>
              <w:jc w:val="left"/>
              <w:rPr>
                <w:spacing w:val="0"/>
                <w:sz w:val="20"/>
              </w:rPr>
            </w:pPr>
            <w:r w:rsidRPr="00A068B0">
              <w:rPr>
                <w:spacing w:val="0"/>
                <w:sz w:val="20"/>
              </w:rPr>
              <w:t>Trip time.  Ph2 fuse removed</w:t>
            </w:r>
          </w:p>
        </w:tc>
        <w:tc>
          <w:tcPr>
            <w:tcW w:w="1316" w:type="dxa"/>
          </w:tcPr>
          <w:p w14:paraId="1E002269" w14:textId="77777777" w:rsidR="0029104E" w:rsidRPr="00A068B0" w:rsidRDefault="0029104E" w:rsidP="00A068B0">
            <w:pPr>
              <w:spacing w:before="120" w:after="120"/>
              <w:rPr>
                <w:spacing w:val="0"/>
                <w:sz w:val="20"/>
              </w:rPr>
            </w:pPr>
          </w:p>
        </w:tc>
        <w:tc>
          <w:tcPr>
            <w:tcW w:w="1276" w:type="dxa"/>
          </w:tcPr>
          <w:p w14:paraId="0634D7DC" w14:textId="77777777" w:rsidR="0029104E" w:rsidRPr="00A068B0" w:rsidRDefault="0029104E" w:rsidP="00A068B0">
            <w:pPr>
              <w:spacing w:before="120" w:after="120"/>
              <w:rPr>
                <w:spacing w:val="0"/>
                <w:sz w:val="20"/>
              </w:rPr>
            </w:pPr>
          </w:p>
        </w:tc>
        <w:tc>
          <w:tcPr>
            <w:tcW w:w="1276" w:type="dxa"/>
          </w:tcPr>
          <w:p w14:paraId="3449D1DD" w14:textId="77777777" w:rsidR="0029104E" w:rsidRPr="00A068B0" w:rsidRDefault="0029104E" w:rsidP="00A068B0">
            <w:pPr>
              <w:spacing w:before="120" w:after="120"/>
              <w:rPr>
                <w:spacing w:val="0"/>
                <w:sz w:val="20"/>
              </w:rPr>
            </w:pPr>
          </w:p>
        </w:tc>
        <w:tc>
          <w:tcPr>
            <w:tcW w:w="1276" w:type="dxa"/>
            <w:gridSpan w:val="2"/>
          </w:tcPr>
          <w:p w14:paraId="0F04D4F1" w14:textId="77777777" w:rsidR="0029104E" w:rsidRPr="00A068B0" w:rsidRDefault="0029104E" w:rsidP="00A068B0">
            <w:pPr>
              <w:spacing w:before="120" w:after="120"/>
              <w:rPr>
                <w:spacing w:val="0"/>
                <w:sz w:val="20"/>
              </w:rPr>
            </w:pPr>
          </w:p>
        </w:tc>
        <w:tc>
          <w:tcPr>
            <w:tcW w:w="1276" w:type="dxa"/>
          </w:tcPr>
          <w:p w14:paraId="4769EA3B" w14:textId="77777777" w:rsidR="0029104E" w:rsidRPr="00A068B0" w:rsidRDefault="0029104E" w:rsidP="00A068B0">
            <w:pPr>
              <w:spacing w:before="120" w:after="120"/>
              <w:rPr>
                <w:spacing w:val="0"/>
                <w:sz w:val="20"/>
              </w:rPr>
            </w:pPr>
          </w:p>
        </w:tc>
        <w:tc>
          <w:tcPr>
            <w:tcW w:w="1276" w:type="dxa"/>
          </w:tcPr>
          <w:p w14:paraId="454BBA9E" w14:textId="77777777" w:rsidR="0029104E" w:rsidRPr="00A068B0" w:rsidRDefault="0029104E" w:rsidP="00A068B0">
            <w:pPr>
              <w:spacing w:before="120" w:after="120"/>
              <w:rPr>
                <w:spacing w:val="0"/>
                <w:sz w:val="20"/>
              </w:rPr>
            </w:pPr>
          </w:p>
        </w:tc>
      </w:tr>
      <w:tr w:rsidR="0029104E" w:rsidRPr="003B2076" w14:paraId="6E3FA426" w14:textId="77777777" w:rsidTr="00A068B0">
        <w:trPr>
          <w:trHeight w:val="28"/>
        </w:trPr>
        <w:tc>
          <w:tcPr>
            <w:tcW w:w="1797" w:type="dxa"/>
          </w:tcPr>
          <w:p w14:paraId="77CD861E"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tcPr>
          <w:p w14:paraId="229F1FD7"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4D954728"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72D7B161"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2"/>
          </w:tcPr>
          <w:p w14:paraId="57BCCD00" w14:textId="77777777" w:rsidR="0029104E" w:rsidRPr="00A068B0" w:rsidRDefault="0029104E" w:rsidP="00A068B0">
            <w:pPr>
              <w:spacing w:before="120" w:after="120"/>
              <w:rPr>
                <w:spacing w:val="0"/>
                <w:sz w:val="20"/>
              </w:rPr>
            </w:pPr>
            <w:r w:rsidRPr="00A068B0">
              <w:rPr>
                <w:spacing w:val="0"/>
                <w:sz w:val="20"/>
              </w:rPr>
              <w:t>10%</w:t>
            </w:r>
          </w:p>
        </w:tc>
        <w:tc>
          <w:tcPr>
            <w:tcW w:w="1276" w:type="dxa"/>
          </w:tcPr>
          <w:p w14:paraId="01114F19"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10141A3F"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BDD7B0" w14:textId="77777777" w:rsidTr="00A068B0">
        <w:trPr>
          <w:trHeight w:val="28"/>
        </w:trPr>
        <w:tc>
          <w:tcPr>
            <w:tcW w:w="1797" w:type="dxa"/>
          </w:tcPr>
          <w:p w14:paraId="1A89332A"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tcPr>
          <w:p w14:paraId="1C7C9CF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739E66E0"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tcPr>
          <w:p w14:paraId="1EDD939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2"/>
          </w:tcPr>
          <w:p w14:paraId="3573D735"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3813CD71"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BD42F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A0FED78" w14:textId="77777777" w:rsidTr="00A068B0">
        <w:trPr>
          <w:trHeight w:val="28"/>
        </w:trPr>
        <w:tc>
          <w:tcPr>
            <w:tcW w:w="1797" w:type="dxa"/>
          </w:tcPr>
          <w:p w14:paraId="0308675D" w14:textId="77777777" w:rsidR="0029104E" w:rsidRPr="00A068B0" w:rsidRDefault="0029104E" w:rsidP="00A068B0">
            <w:pPr>
              <w:spacing w:before="120" w:after="120"/>
              <w:jc w:val="left"/>
              <w:rPr>
                <w:spacing w:val="0"/>
                <w:sz w:val="20"/>
              </w:rPr>
            </w:pPr>
            <w:r w:rsidRPr="00A068B0">
              <w:rPr>
                <w:spacing w:val="0"/>
                <w:sz w:val="20"/>
              </w:rPr>
              <w:t>Trip time.  Ph3 fuse removed</w:t>
            </w:r>
          </w:p>
        </w:tc>
        <w:tc>
          <w:tcPr>
            <w:tcW w:w="1316" w:type="dxa"/>
          </w:tcPr>
          <w:p w14:paraId="747207F7" w14:textId="77777777" w:rsidR="0029104E" w:rsidRPr="00A068B0" w:rsidRDefault="0029104E" w:rsidP="00A068B0">
            <w:pPr>
              <w:spacing w:before="120" w:after="120"/>
              <w:rPr>
                <w:spacing w:val="0"/>
                <w:sz w:val="20"/>
              </w:rPr>
            </w:pPr>
          </w:p>
        </w:tc>
        <w:tc>
          <w:tcPr>
            <w:tcW w:w="1276" w:type="dxa"/>
          </w:tcPr>
          <w:p w14:paraId="55A87CE0" w14:textId="77777777" w:rsidR="0029104E" w:rsidRPr="00A068B0" w:rsidRDefault="0029104E" w:rsidP="00A068B0">
            <w:pPr>
              <w:spacing w:before="120" w:after="120"/>
              <w:rPr>
                <w:spacing w:val="0"/>
                <w:sz w:val="20"/>
              </w:rPr>
            </w:pPr>
          </w:p>
        </w:tc>
        <w:tc>
          <w:tcPr>
            <w:tcW w:w="1276" w:type="dxa"/>
          </w:tcPr>
          <w:p w14:paraId="3BCB8EBE" w14:textId="77777777" w:rsidR="0029104E" w:rsidRPr="00A068B0" w:rsidRDefault="0029104E" w:rsidP="00A068B0">
            <w:pPr>
              <w:spacing w:before="120" w:after="120"/>
              <w:rPr>
                <w:spacing w:val="0"/>
                <w:sz w:val="20"/>
              </w:rPr>
            </w:pPr>
          </w:p>
        </w:tc>
        <w:tc>
          <w:tcPr>
            <w:tcW w:w="1276" w:type="dxa"/>
            <w:gridSpan w:val="2"/>
          </w:tcPr>
          <w:p w14:paraId="0B2FE20C" w14:textId="77777777" w:rsidR="0029104E" w:rsidRPr="00A068B0" w:rsidRDefault="0029104E" w:rsidP="00A068B0">
            <w:pPr>
              <w:spacing w:before="120" w:after="120"/>
              <w:rPr>
                <w:spacing w:val="0"/>
                <w:sz w:val="20"/>
              </w:rPr>
            </w:pPr>
          </w:p>
        </w:tc>
        <w:tc>
          <w:tcPr>
            <w:tcW w:w="1276" w:type="dxa"/>
          </w:tcPr>
          <w:p w14:paraId="46FFA3BA" w14:textId="77777777" w:rsidR="0029104E" w:rsidRPr="00A068B0" w:rsidRDefault="0029104E" w:rsidP="00A068B0">
            <w:pPr>
              <w:spacing w:before="120" w:after="120"/>
              <w:rPr>
                <w:spacing w:val="0"/>
                <w:sz w:val="20"/>
              </w:rPr>
            </w:pPr>
          </w:p>
        </w:tc>
        <w:tc>
          <w:tcPr>
            <w:tcW w:w="1276" w:type="dxa"/>
          </w:tcPr>
          <w:p w14:paraId="5838E758" w14:textId="77777777" w:rsidR="0029104E" w:rsidRPr="00A068B0" w:rsidRDefault="0029104E" w:rsidP="00A068B0">
            <w:pPr>
              <w:spacing w:before="120" w:after="120"/>
              <w:rPr>
                <w:spacing w:val="0"/>
                <w:sz w:val="20"/>
              </w:rPr>
            </w:pPr>
          </w:p>
        </w:tc>
      </w:tr>
      <w:tr w:rsidR="0029104E" w:rsidRPr="003B2076" w14:paraId="0E950D1F" w14:textId="77777777" w:rsidTr="000A6A63">
        <w:tc>
          <w:tcPr>
            <w:tcW w:w="9493" w:type="dxa"/>
            <w:gridSpan w:val="8"/>
          </w:tcPr>
          <w:p w14:paraId="7015C78B" w14:textId="5E0C3194" w:rsidR="0029104E" w:rsidRPr="00A068B0" w:rsidRDefault="0029104E" w:rsidP="00A068B0">
            <w:pPr>
              <w:spacing w:before="120" w:after="120"/>
              <w:rPr>
                <w:spacing w:val="0"/>
                <w:sz w:val="20"/>
              </w:rPr>
            </w:pPr>
            <w:bookmarkStart w:id="1720" w:name="_Hlk59531985"/>
            <w:r w:rsidRPr="00A068B0">
              <w:rPr>
                <w:spacing w:val="0"/>
                <w:sz w:val="20"/>
              </w:rPr>
              <w:t>Note for technologies which have a substantial shut down time this can be added to the 0.5 s in establishing that the trip occurred in less than 0.5</w:t>
            </w:r>
            <w:r w:rsidR="004314BC" w:rsidRPr="00A068B0">
              <w:rPr>
                <w:spacing w:val="0"/>
                <w:sz w:val="20"/>
              </w:rPr>
              <w:t xml:space="preserve"> </w:t>
            </w:r>
            <w:r w:rsidRPr="00A068B0">
              <w:rPr>
                <w:spacing w:val="0"/>
                <w:sz w:val="20"/>
              </w:rPr>
              <w:t xml:space="preserve">s. Maximum shut down time could therefore be up to 1.0 s for these technologies.  </w:t>
            </w:r>
            <w:bookmarkEnd w:id="1720"/>
          </w:p>
        </w:tc>
      </w:tr>
      <w:tr w:rsidR="0029104E" w:rsidRPr="003B2076" w14:paraId="372FE187" w14:textId="77777777" w:rsidTr="000A6A63">
        <w:tc>
          <w:tcPr>
            <w:tcW w:w="6123" w:type="dxa"/>
            <w:gridSpan w:val="5"/>
          </w:tcPr>
          <w:p w14:paraId="072507DA" w14:textId="77777777" w:rsidR="0029104E" w:rsidRPr="00A068B0" w:rsidRDefault="0029104E" w:rsidP="00A068B0">
            <w:pPr>
              <w:spacing w:before="120" w:after="120"/>
              <w:rPr>
                <w:spacing w:val="0"/>
                <w:sz w:val="20"/>
              </w:rPr>
            </w:pPr>
            <w:r w:rsidRPr="00A068B0">
              <w:rPr>
                <w:spacing w:val="0"/>
                <w:sz w:val="20"/>
              </w:rPr>
              <w:t>Indicate additional shut down time included in above results.</w:t>
            </w:r>
          </w:p>
        </w:tc>
        <w:tc>
          <w:tcPr>
            <w:tcW w:w="3370" w:type="dxa"/>
            <w:gridSpan w:val="3"/>
          </w:tcPr>
          <w:p w14:paraId="32AAE267" w14:textId="77777777" w:rsidR="0029104E" w:rsidRPr="00A068B0" w:rsidRDefault="0029104E" w:rsidP="00A068B0">
            <w:pPr>
              <w:spacing w:before="120" w:after="120"/>
              <w:jc w:val="right"/>
              <w:rPr>
                <w:spacing w:val="0"/>
                <w:sz w:val="20"/>
              </w:rPr>
            </w:pPr>
            <w:r w:rsidRPr="00A068B0">
              <w:rPr>
                <w:spacing w:val="0"/>
                <w:sz w:val="20"/>
              </w:rPr>
              <w:t>ms</w:t>
            </w:r>
          </w:p>
          <w:p w14:paraId="60BC69B3" w14:textId="77777777" w:rsidR="0029104E" w:rsidRPr="00A068B0" w:rsidRDefault="0029104E" w:rsidP="00A068B0">
            <w:pPr>
              <w:spacing w:before="120" w:after="120"/>
              <w:rPr>
                <w:spacing w:val="0"/>
                <w:sz w:val="20"/>
              </w:rPr>
            </w:pPr>
          </w:p>
        </w:tc>
      </w:tr>
    </w:tbl>
    <w:p w14:paraId="57BE8334" w14:textId="77777777" w:rsidR="00DE4F11" w:rsidRDefault="00C7609D" w:rsidP="00DE4F11">
      <w:pPr>
        <w:spacing w:before="120" w:after="120"/>
        <w:jc w:val="left"/>
        <w:rPr>
          <w:del w:id="1721" w:author="ENA" w:date="2021-02-16T19:04:00Z"/>
          <w:spacing w:val="0"/>
          <w:sz w:val="20"/>
        </w:rPr>
      </w:pPr>
      <w:del w:id="1722" w:author="ENA" w:date="2021-02-16T19:04:00Z">
        <w:r>
          <w:lastRenderedPageBreak/>
          <w:br w:type="page"/>
        </w:r>
      </w:del>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3"/>
      </w:tblGrid>
      <w:tr w:rsidR="00DE4F11" w:rsidRPr="003B2076" w14:paraId="23E56CFB" w14:textId="77777777" w:rsidTr="007D2A88">
        <w:trPr>
          <w:ins w:id="1723" w:author="ENA" w:date="2021-02-16T19:04:00Z"/>
        </w:trPr>
        <w:tc>
          <w:tcPr>
            <w:tcW w:w="9493" w:type="dxa"/>
          </w:tcPr>
          <w:p w14:paraId="760BD606" w14:textId="065721F6" w:rsidR="00DE4F11" w:rsidRDefault="00DE4F11" w:rsidP="00DE4F11">
            <w:pPr>
              <w:spacing w:before="120" w:after="120"/>
              <w:jc w:val="left"/>
              <w:rPr>
                <w:ins w:id="1724" w:author="ENA" w:date="2021-02-16T19:04:00Z"/>
                <w:spacing w:val="0"/>
                <w:sz w:val="20"/>
              </w:rPr>
            </w:pPr>
            <w:ins w:id="1725" w:author="ENA" w:date="2021-02-16T19:04:00Z">
              <w:r>
                <w:rPr>
                  <w:spacing w:val="0"/>
                  <w:sz w:val="20"/>
                </w:rPr>
                <w:lastRenderedPageBreak/>
                <w:t>Additional comments:</w:t>
              </w:r>
            </w:ins>
          </w:p>
          <w:p w14:paraId="128458BB" w14:textId="77777777" w:rsidR="00DE4F11" w:rsidRDefault="00DE4F11" w:rsidP="00DE4F11">
            <w:pPr>
              <w:spacing w:before="120" w:after="120"/>
              <w:jc w:val="left"/>
              <w:rPr>
                <w:ins w:id="1726" w:author="ENA" w:date="2021-02-16T19:04:00Z"/>
                <w:spacing w:val="0"/>
                <w:sz w:val="20"/>
              </w:rPr>
            </w:pPr>
          </w:p>
          <w:p w14:paraId="4BFC2A09" w14:textId="7A4CCB68" w:rsidR="00DE4F11" w:rsidRPr="00A068B0" w:rsidRDefault="00DE4F11" w:rsidP="00CE2C6E">
            <w:pPr>
              <w:spacing w:before="120" w:after="120"/>
              <w:jc w:val="left"/>
              <w:rPr>
                <w:ins w:id="1727" w:author="ENA" w:date="2021-02-16T19:04:00Z"/>
                <w:spacing w:val="0"/>
                <w:sz w:val="20"/>
              </w:rPr>
            </w:pPr>
          </w:p>
        </w:tc>
      </w:tr>
    </w:tbl>
    <w:p w14:paraId="1EFC841A" w14:textId="3F106DA9" w:rsidR="00C7609D" w:rsidRDefault="00C7609D"/>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3"/>
        <w:gridCol w:w="580"/>
        <w:gridCol w:w="786"/>
        <w:gridCol w:w="6"/>
        <w:gridCol w:w="155"/>
        <w:gridCol w:w="361"/>
        <w:gridCol w:w="160"/>
        <w:gridCol w:w="832"/>
        <w:gridCol w:w="143"/>
        <w:gridCol w:w="141"/>
        <w:gridCol w:w="60"/>
        <w:gridCol w:w="508"/>
        <w:gridCol w:w="141"/>
        <w:gridCol w:w="567"/>
        <w:gridCol w:w="284"/>
        <w:gridCol w:w="110"/>
        <w:gridCol w:w="409"/>
        <w:gridCol w:w="48"/>
        <w:gridCol w:w="425"/>
        <w:gridCol w:w="127"/>
        <w:gridCol w:w="865"/>
        <w:gridCol w:w="285"/>
        <w:gridCol w:w="1277"/>
      </w:tblGrid>
      <w:tr w:rsidR="0029104E" w:rsidRPr="003B2076" w14:paraId="6A6FAD53" w14:textId="77777777" w:rsidTr="000A6A63">
        <w:tc>
          <w:tcPr>
            <w:tcW w:w="9493" w:type="dxa"/>
            <w:gridSpan w:val="23"/>
          </w:tcPr>
          <w:p w14:paraId="42EBC84B" w14:textId="44FC52AD" w:rsidR="0029104E" w:rsidRPr="00A068B0" w:rsidRDefault="0029104E" w:rsidP="00A068B0">
            <w:pPr>
              <w:spacing w:before="120" w:after="120"/>
              <w:rPr>
                <w:spacing w:val="0"/>
                <w:sz w:val="20"/>
              </w:rPr>
            </w:pPr>
            <w:r w:rsidRPr="00A068B0">
              <w:rPr>
                <w:spacing w:val="0"/>
                <w:sz w:val="20"/>
              </w:rPr>
              <w:t xml:space="preserve">For </w:t>
            </w:r>
            <w:r w:rsidRPr="00A068B0">
              <w:rPr>
                <w:b/>
                <w:spacing w:val="0"/>
                <w:sz w:val="20"/>
              </w:rPr>
              <w:t>Inverter</w:t>
            </w:r>
            <w:r w:rsidRPr="007F6BA6">
              <w:rPr>
                <w:bCs/>
                <w:spacing w:val="0"/>
                <w:sz w:val="20"/>
              </w:rPr>
              <w:t>s</w:t>
            </w:r>
            <w:r w:rsidRPr="00A068B0">
              <w:rPr>
                <w:spacing w:val="0"/>
                <w:sz w:val="20"/>
              </w:rPr>
              <w:t xml:space="preserve"> tested to BS EN 62116 the following sub set of tests should be recorded in the following table.</w:t>
            </w:r>
          </w:p>
        </w:tc>
      </w:tr>
      <w:tr w:rsidR="0029104E" w:rsidRPr="003B2076" w14:paraId="07712551" w14:textId="77777777" w:rsidTr="004D56BB">
        <w:tc>
          <w:tcPr>
            <w:tcW w:w="1804" w:type="dxa"/>
            <w:gridSpan w:val="2"/>
          </w:tcPr>
          <w:p w14:paraId="59593F50" w14:textId="77777777" w:rsidR="0029104E" w:rsidRPr="00A068B0" w:rsidRDefault="0029104E" w:rsidP="00A068B0">
            <w:pPr>
              <w:spacing w:before="120" w:after="120"/>
              <w:rPr>
                <w:spacing w:val="0"/>
                <w:sz w:val="20"/>
              </w:rPr>
            </w:pPr>
            <w:r w:rsidRPr="00A068B0">
              <w:rPr>
                <w:spacing w:val="0"/>
                <w:sz w:val="20"/>
              </w:rPr>
              <w:t>Test Power and imbalance</w:t>
            </w:r>
          </w:p>
        </w:tc>
        <w:tc>
          <w:tcPr>
            <w:tcW w:w="1308" w:type="dxa"/>
            <w:gridSpan w:val="4"/>
          </w:tcPr>
          <w:p w14:paraId="4FDECB0F" w14:textId="77777777" w:rsidR="0029104E" w:rsidRPr="00A068B0" w:rsidRDefault="0029104E" w:rsidP="00A068B0">
            <w:pPr>
              <w:spacing w:before="120" w:after="120"/>
              <w:rPr>
                <w:spacing w:val="0"/>
                <w:sz w:val="20"/>
              </w:rPr>
            </w:pPr>
            <w:r w:rsidRPr="00A068B0">
              <w:rPr>
                <w:spacing w:val="0"/>
                <w:sz w:val="20"/>
              </w:rPr>
              <w:t>33%</w:t>
            </w:r>
          </w:p>
          <w:p w14:paraId="3120E6FA" w14:textId="77777777" w:rsidR="0029104E" w:rsidRPr="00A068B0" w:rsidRDefault="0029104E" w:rsidP="00A068B0">
            <w:pPr>
              <w:spacing w:before="120" w:after="120"/>
              <w:rPr>
                <w:spacing w:val="0"/>
                <w:sz w:val="20"/>
              </w:rPr>
            </w:pPr>
            <w:r w:rsidRPr="00A068B0">
              <w:rPr>
                <w:spacing w:val="0"/>
                <w:sz w:val="20"/>
              </w:rPr>
              <w:t>-5% Q</w:t>
            </w:r>
          </w:p>
          <w:p w14:paraId="5649C735" w14:textId="77777777" w:rsidR="0029104E" w:rsidRPr="00A068B0" w:rsidRDefault="0029104E" w:rsidP="00A068B0">
            <w:pPr>
              <w:spacing w:before="120" w:after="120"/>
              <w:rPr>
                <w:spacing w:val="0"/>
                <w:sz w:val="20"/>
              </w:rPr>
            </w:pPr>
            <w:r w:rsidRPr="00A068B0">
              <w:rPr>
                <w:spacing w:val="0"/>
                <w:sz w:val="20"/>
              </w:rPr>
              <w:t>Test 22</w:t>
            </w:r>
          </w:p>
        </w:tc>
        <w:tc>
          <w:tcPr>
            <w:tcW w:w="1276" w:type="dxa"/>
            <w:gridSpan w:val="4"/>
          </w:tcPr>
          <w:p w14:paraId="676C138B" w14:textId="77777777" w:rsidR="0029104E" w:rsidRPr="00A068B0" w:rsidRDefault="0029104E" w:rsidP="00A068B0">
            <w:pPr>
              <w:spacing w:before="120" w:after="120"/>
              <w:rPr>
                <w:spacing w:val="0"/>
                <w:sz w:val="20"/>
              </w:rPr>
            </w:pPr>
            <w:r w:rsidRPr="00A068B0">
              <w:rPr>
                <w:spacing w:val="0"/>
                <w:sz w:val="20"/>
              </w:rPr>
              <w:t>66%</w:t>
            </w:r>
          </w:p>
          <w:p w14:paraId="3836ACCA" w14:textId="77777777" w:rsidR="0029104E" w:rsidRPr="00A068B0" w:rsidRDefault="0029104E" w:rsidP="00A068B0">
            <w:pPr>
              <w:spacing w:before="120" w:after="120"/>
              <w:rPr>
                <w:spacing w:val="0"/>
                <w:sz w:val="20"/>
              </w:rPr>
            </w:pPr>
            <w:r w:rsidRPr="00A068B0">
              <w:rPr>
                <w:spacing w:val="0"/>
                <w:sz w:val="20"/>
              </w:rPr>
              <w:t>-5% Q</w:t>
            </w:r>
          </w:p>
          <w:p w14:paraId="248F8D70" w14:textId="77777777" w:rsidR="0029104E" w:rsidRPr="00A068B0" w:rsidRDefault="0029104E" w:rsidP="00A068B0">
            <w:pPr>
              <w:spacing w:before="120" w:after="120"/>
              <w:rPr>
                <w:spacing w:val="0"/>
                <w:sz w:val="20"/>
              </w:rPr>
            </w:pPr>
            <w:r w:rsidRPr="00A068B0">
              <w:rPr>
                <w:spacing w:val="0"/>
                <w:sz w:val="20"/>
              </w:rPr>
              <w:t>Test 12</w:t>
            </w:r>
          </w:p>
        </w:tc>
        <w:tc>
          <w:tcPr>
            <w:tcW w:w="1276" w:type="dxa"/>
            <w:gridSpan w:val="4"/>
          </w:tcPr>
          <w:p w14:paraId="3231C32D" w14:textId="77777777" w:rsidR="0029104E" w:rsidRPr="00A068B0" w:rsidRDefault="0029104E" w:rsidP="00A068B0">
            <w:pPr>
              <w:spacing w:before="120" w:after="120"/>
              <w:rPr>
                <w:spacing w:val="0"/>
                <w:sz w:val="20"/>
              </w:rPr>
            </w:pPr>
            <w:r w:rsidRPr="00A068B0">
              <w:rPr>
                <w:spacing w:val="0"/>
                <w:sz w:val="20"/>
              </w:rPr>
              <w:t>100%</w:t>
            </w:r>
          </w:p>
          <w:p w14:paraId="3A1965BF" w14:textId="77777777" w:rsidR="0029104E" w:rsidRPr="00A068B0" w:rsidRDefault="0029104E" w:rsidP="00A068B0">
            <w:pPr>
              <w:spacing w:before="120" w:after="120"/>
              <w:rPr>
                <w:spacing w:val="0"/>
                <w:sz w:val="20"/>
              </w:rPr>
            </w:pPr>
            <w:r w:rsidRPr="00A068B0">
              <w:rPr>
                <w:spacing w:val="0"/>
                <w:sz w:val="20"/>
              </w:rPr>
              <w:t>-5% P</w:t>
            </w:r>
          </w:p>
          <w:p w14:paraId="7B612667" w14:textId="77777777" w:rsidR="0029104E" w:rsidRPr="00A068B0" w:rsidRDefault="0029104E" w:rsidP="00A068B0">
            <w:pPr>
              <w:spacing w:before="120" w:after="120"/>
              <w:rPr>
                <w:spacing w:val="0"/>
                <w:sz w:val="20"/>
              </w:rPr>
            </w:pPr>
            <w:r w:rsidRPr="00A068B0">
              <w:rPr>
                <w:spacing w:val="0"/>
                <w:sz w:val="20"/>
              </w:rPr>
              <w:t>Test 5</w:t>
            </w:r>
          </w:p>
        </w:tc>
        <w:tc>
          <w:tcPr>
            <w:tcW w:w="1276" w:type="dxa"/>
            <w:gridSpan w:val="5"/>
          </w:tcPr>
          <w:p w14:paraId="590B2B56" w14:textId="77777777" w:rsidR="0029104E" w:rsidRPr="00A068B0" w:rsidRDefault="0029104E" w:rsidP="00A068B0">
            <w:pPr>
              <w:spacing w:before="120" w:after="120"/>
              <w:rPr>
                <w:spacing w:val="0"/>
                <w:sz w:val="20"/>
              </w:rPr>
            </w:pPr>
            <w:r w:rsidRPr="00A068B0">
              <w:rPr>
                <w:spacing w:val="0"/>
                <w:sz w:val="20"/>
              </w:rPr>
              <w:t>33%</w:t>
            </w:r>
          </w:p>
          <w:p w14:paraId="1C8A6E11" w14:textId="77777777" w:rsidR="0029104E" w:rsidRPr="00A068B0" w:rsidRDefault="0029104E" w:rsidP="00A068B0">
            <w:pPr>
              <w:spacing w:before="120" w:after="120"/>
              <w:rPr>
                <w:spacing w:val="0"/>
                <w:sz w:val="20"/>
              </w:rPr>
            </w:pPr>
            <w:r w:rsidRPr="00A068B0">
              <w:rPr>
                <w:spacing w:val="0"/>
                <w:sz w:val="20"/>
              </w:rPr>
              <w:t>+5% Q</w:t>
            </w:r>
          </w:p>
          <w:p w14:paraId="05AD4444" w14:textId="77777777" w:rsidR="0029104E" w:rsidRPr="00A068B0" w:rsidRDefault="0029104E" w:rsidP="00A068B0">
            <w:pPr>
              <w:spacing w:before="120" w:after="120"/>
              <w:rPr>
                <w:spacing w:val="0"/>
                <w:sz w:val="20"/>
              </w:rPr>
            </w:pPr>
            <w:r w:rsidRPr="00A068B0">
              <w:rPr>
                <w:spacing w:val="0"/>
                <w:sz w:val="20"/>
              </w:rPr>
              <w:t>Test 31</w:t>
            </w:r>
          </w:p>
        </w:tc>
        <w:tc>
          <w:tcPr>
            <w:tcW w:w="1276" w:type="dxa"/>
            <w:gridSpan w:val="3"/>
          </w:tcPr>
          <w:p w14:paraId="6320A01F" w14:textId="77777777" w:rsidR="0029104E" w:rsidRPr="00A068B0" w:rsidRDefault="0029104E" w:rsidP="00A068B0">
            <w:pPr>
              <w:spacing w:before="120" w:after="120"/>
              <w:rPr>
                <w:spacing w:val="0"/>
                <w:sz w:val="20"/>
              </w:rPr>
            </w:pPr>
            <w:r w:rsidRPr="00A068B0">
              <w:rPr>
                <w:spacing w:val="0"/>
                <w:sz w:val="20"/>
              </w:rPr>
              <w:t>66%</w:t>
            </w:r>
          </w:p>
          <w:p w14:paraId="75ABA0AC" w14:textId="77777777" w:rsidR="0029104E" w:rsidRPr="00A068B0" w:rsidRDefault="0029104E" w:rsidP="00A068B0">
            <w:pPr>
              <w:spacing w:before="120" w:after="120"/>
              <w:rPr>
                <w:spacing w:val="0"/>
                <w:sz w:val="20"/>
              </w:rPr>
            </w:pPr>
            <w:r w:rsidRPr="00A068B0">
              <w:rPr>
                <w:spacing w:val="0"/>
                <w:sz w:val="20"/>
              </w:rPr>
              <w:t>+5% Q</w:t>
            </w:r>
          </w:p>
          <w:p w14:paraId="543FD767" w14:textId="77777777" w:rsidR="0029104E" w:rsidRPr="00A068B0" w:rsidRDefault="0029104E" w:rsidP="00A068B0">
            <w:pPr>
              <w:spacing w:before="120" w:after="120"/>
              <w:rPr>
                <w:spacing w:val="0"/>
                <w:sz w:val="20"/>
              </w:rPr>
            </w:pPr>
            <w:r w:rsidRPr="00A068B0">
              <w:rPr>
                <w:spacing w:val="0"/>
                <w:sz w:val="20"/>
              </w:rPr>
              <w:t>Test 21</w:t>
            </w:r>
          </w:p>
        </w:tc>
        <w:tc>
          <w:tcPr>
            <w:tcW w:w="1277" w:type="dxa"/>
          </w:tcPr>
          <w:p w14:paraId="30375A11" w14:textId="77777777" w:rsidR="0029104E" w:rsidRPr="00A068B0" w:rsidRDefault="0029104E" w:rsidP="00A068B0">
            <w:pPr>
              <w:spacing w:before="120" w:after="120"/>
              <w:rPr>
                <w:spacing w:val="0"/>
                <w:sz w:val="20"/>
              </w:rPr>
            </w:pPr>
            <w:r w:rsidRPr="00A068B0">
              <w:rPr>
                <w:spacing w:val="0"/>
                <w:sz w:val="20"/>
              </w:rPr>
              <w:t>100%</w:t>
            </w:r>
          </w:p>
          <w:p w14:paraId="56871B3C" w14:textId="77777777" w:rsidR="0029104E" w:rsidRPr="00A068B0" w:rsidRDefault="0029104E" w:rsidP="00A068B0">
            <w:pPr>
              <w:spacing w:before="120" w:after="120"/>
              <w:rPr>
                <w:spacing w:val="0"/>
                <w:sz w:val="20"/>
              </w:rPr>
            </w:pPr>
            <w:r w:rsidRPr="00A068B0">
              <w:rPr>
                <w:spacing w:val="0"/>
                <w:sz w:val="20"/>
              </w:rPr>
              <w:t>+5% P</w:t>
            </w:r>
          </w:p>
          <w:p w14:paraId="182CBD91" w14:textId="77777777" w:rsidR="0029104E" w:rsidRPr="00A068B0" w:rsidRDefault="0029104E" w:rsidP="00A068B0">
            <w:pPr>
              <w:spacing w:before="120" w:after="120"/>
              <w:rPr>
                <w:spacing w:val="0"/>
                <w:sz w:val="20"/>
              </w:rPr>
            </w:pPr>
            <w:r w:rsidRPr="00A068B0">
              <w:rPr>
                <w:spacing w:val="0"/>
                <w:sz w:val="20"/>
              </w:rPr>
              <w:t>Test 10</w:t>
            </w:r>
          </w:p>
        </w:tc>
      </w:tr>
      <w:tr w:rsidR="0029104E" w:rsidRPr="003B2076" w14:paraId="49D7E3BE" w14:textId="77777777" w:rsidTr="004D56BB">
        <w:tc>
          <w:tcPr>
            <w:tcW w:w="1804" w:type="dxa"/>
            <w:gridSpan w:val="2"/>
          </w:tcPr>
          <w:p w14:paraId="1AB14C66" w14:textId="4831E6B7" w:rsidR="0029104E" w:rsidRPr="00A068B0" w:rsidRDefault="0029104E" w:rsidP="00A068B0">
            <w:pPr>
              <w:spacing w:before="120" w:after="120"/>
              <w:rPr>
                <w:spacing w:val="0"/>
                <w:sz w:val="20"/>
              </w:rPr>
            </w:pPr>
            <w:r w:rsidRPr="00A068B0">
              <w:rPr>
                <w:spacing w:val="0"/>
                <w:sz w:val="20"/>
              </w:rPr>
              <w:t>Trip time.  Limit is 0.5</w:t>
            </w:r>
            <w:r w:rsidR="004314BC" w:rsidRPr="00A068B0">
              <w:rPr>
                <w:spacing w:val="0"/>
                <w:sz w:val="20"/>
              </w:rPr>
              <w:t xml:space="preserve"> </w:t>
            </w:r>
            <w:r w:rsidRPr="00A068B0">
              <w:rPr>
                <w:spacing w:val="0"/>
                <w:sz w:val="20"/>
              </w:rPr>
              <w:t>s</w:t>
            </w:r>
            <w:ins w:id="1728" w:author="ENA" w:date="2021-02-16T19:04:00Z">
              <w:r w:rsidR="00E16904">
                <w:rPr>
                  <w:rStyle w:val="FootnoteReference"/>
                  <w:spacing w:val="0"/>
                </w:rPr>
                <w:footnoteReference w:id="12"/>
              </w:r>
            </w:ins>
          </w:p>
        </w:tc>
        <w:tc>
          <w:tcPr>
            <w:tcW w:w="1308" w:type="dxa"/>
            <w:gridSpan w:val="4"/>
          </w:tcPr>
          <w:p w14:paraId="1ECCB2D5" w14:textId="77777777" w:rsidR="0029104E" w:rsidRPr="00A068B0" w:rsidRDefault="0029104E" w:rsidP="00A068B0">
            <w:pPr>
              <w:spacing w:before="120" w:after="120"/>
              <w:rPr>
                <w:spacing w:val="0"/>
                <w:sz w:val="20"/>
              </w:rPr>
            </w:pPr>
          </w:p>
        </w:tc>
        <w:tc>
          <w:tcPr>
            <w:tcW w:w="1276" w:type="dxa"/>
            <w:gridSpan w:val="4"/>
          </w:tcPr>
          <w:p w14:paraId="2DF55DB0" w14:textId="77777777" w:rsidR="0029104E" w:rsidRPr="00A068B0" w:rsidRDefault="0029104E" w:rsidP="00A068B0">
            <w:pPr>
              <w:spacing w:before="120" w:after="120"/>
              <w:rPr>
                <w:spacing w:val="0"/>
                <w:sz w:val="20"/>
              </w:rPr>
            </w:pPr>
          </w:p>
        </w:tc>
        <w:tc>
          <w:tcPr>
            <w:tcW w:w="1276" w:type="dxa"/>
            <w:gridSpan w:val="4"/>
          </w:tcPr>
          <w:p w14:paraId="3917E747" w14:textId="77777777" w:rsidR="0029104E" w:rsidRPr="00A068B0" w:rsidRDefault="0029104E" w:rsidP="00A068B0">
            <w:pPr>
              <w:spacing w:before="120" w:after="120"/>
              <w:rPr>
                <w:spacing w:val="0"/>
                <w:sz w:val="20"/>
              </w:rPr>
            </w:pPr>
          </w:p>
        </w:tc>
        <w:tc>
          <w:tcPr>
            <w:tcW w:w="1276" w:type="dxa"/>
            <w:gridSpan w:val="5"/>
          </w:tcPr>
          <w:p w14:paraId="65106D6D" w14:textId="77777777" w:rsidR="0029104E" w:rsidRPr="00A068B0" w:rsidRDefault="0029104E" w:rsidP="00A068B0">
            <w:pPr>
              <w:spacing w:before="120" w:after="120"/>
              <w:rPr>
                <w:spacing w:val="0"/>
                <w:sz w:val="20"/>
              </w:rPr>
            </w:pPr>
          </w:p>
        </w:tc>
        <w:tc>
          <w:tcPr>
            <w:tcW w:w="1276" w:type="dxa"/>
            <w:gridSpan w:val="3"/>
          </w:tcPr>
          <w:p w14:paraId="4242D83F" w14:textId="77777777" w:rsidR="0029104E" w:rsidRPr="00A068B0" w:rsidRDefault="0029104E" w:rsidP="00A068B0">
            <w:pPr>
              <w:spacing w:before="120" w:after="120"/>
              <w:rPr>
                <w:spacing w:val="0"/>
                <w:sz w:val="20"/>
              </w:rPr>
            </w:pPr>
          </w:p>
        </w:tc>
        <w:tc>
          <w:tcPr>
            <w:tcW w:w="1277" w:type="dxa"/>
          </w:tcPr>
          <w:p w14:paraId="196EC713" w14:textId="77777777" w:rsidR="0029104E" w:rsidRPr="00A068B0" w:rsidRDefault="0029104E" w:rsidP="00A068B0">
            <w:pPr>
              <w:spacing w:before="120" w:after="120"/>
              <w:rPr>
                <w:spacing w:val="0"/>
                <w:sz w:val="20"/>
              </w:rPr>
            </w:pPr>
          </w:p>
        </w:tc>
      </w:tr>
      <w:tr w:rsidR="0029104E" w:rsidRPr="003B2076" w14:paraId="541084FE" w14:textId="77777777" w:rsidTr="000A6A63">
        <w:tc>
          <w:tcPr>
            <w:tcW w:w="9493" w:type="dxa"/>
            <w:gridSpan w:val="23"/>
            <w:shd w:val="clear" w:color="auto" w:fill="D9D9D9"/>
          </w:tcPr>
          <w:p w14:paraId="7A48C091" w14:textId="0FDB192C" w:rsidR="0029104E" w:rsidRPr="00A068B0" w:rsidRDefault="0029104E" w:rsidP="00A068B0">
            <w:pPr>
              <w:spacing w:before="120" w:after="120"/>
              <w:rPr>
                <w:b/>
                <w:spacing w:val="0"/>
                <w:sz w:val="20"/>
              </w:rPr>
            </w:pPr>
            <w:r w:rsidRPr="00A068B0">
              <w:rPr>
                <w:b/>
                <w:spacing w:val="0"/>
                <w:sz w:val="20"/>
              </w:rPr>
              <w:t>Protection</w:t>
            </w:r>
            <w:r w:rsidRPr="00A068B0">
              <w:rPr>
                <w:b/>
                <w:spacing w:val="0"/>
                <w:sz w:val="20"/>
                <w:lang w:eastAsia="en-GB"/>
              </w:rPr>
              <w:t xml:space="preserve"> –</w:t>
            </w:r>
            <w:r w:rsidRPr="00A068B0">
              <w:rPr>
                <w:b/>
                <w:spacing w:val="0"/>
                <w:sz w:val="20"/>
              </w:rPr>
              <w:t xml:space="preserve"> Frequency change, Vector Shift Stability test</w:t>
            </w:r>
            <w:r w:rsidRPr="00A068B0">
              <w:rPr>
                <w:b/>
                <w:spacing w:val="0"/>
                <w:sz w:val="20"/>
                <w:lang w:eastAsia="en-GB"/>
              </w:rPr>
              <w:t xml:space="preserve">: </w:t>
            </w:r>
            <w:r w:rsidRPr="00A068B0">
              <w:rPr>
                <w:spacing w:val="0"/>
                <w:sz w:val="20"/>
              </w:rPr>
              <w:t>This test should be carried out in accordance with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lang w:eastAsia="en-GB"/>
              </w:rPr>
              <w:t xml:space="preserve"> (</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ins w:id="1730" w:author="ENA" w:date="2021-02-16T19:04:00Z">
              <w:r w:rsidR="00151077">
                <w:rPr>
                  <w:spacing w:val="0"/>
                  <w:sz w:val="20"/>
                  <w:lang w:eastAsia="en-GB"/>
                </w:rPr>
                <w:t xml:space="preserve"> Confirmation is required that the </w:t>
              </w:r>
              <w:r w:rsidR="00151077">
                <w:rPr>
                  <w:b/>
                  <w:bCs/>
                  <w:spacing w:val="0"/>
                  <w:sz w:val="20"/>
                  <w:lang w:eastAsia="en-GB"/>
                </w:rPr>
                <w:t>Micro-generating Plant</w:t>
              </w:r>
              <w:r w:rsidR="00151077">
                <w:rPr>
                  <w:spacing w:val="0"/>
                  <w:sz w:val="20"/>
                  <w:lang w:eastAsia="en-GB"/>
                </w:rPr>
                <w:t xml:space="preserve"> does not trip under positive / negative vector shift.</w:t>
              </w:r>
            </w:ins>
          </w:p>
        </w:tc>
      </w:tr>
      <w:tr w:rsidR="00875806" w:rsidRPr="003B2076" w14:paraId="60E8B2E2" w14:textId="77777777" w:rsidTr="005068BD">
        <w:tc>
          <w:tcPr>
            <w:tcW w:w="2590" w:type="dxa"/>
            <w:gridSpan w:val="3"/>
          </w:tcPr>
          <w:p w14:paraId="18CAEA1B" w14:textId="77777777" w:rsidR="00875806" w:rsidRPr="00A068B0" w:rsidRDefault="00875806" w:rsidP="00A068B0">
            <w:pPr>
              <w:spacing w:before="120" w:after="120"/>
              <w:rPr>
                <w:spacing w:val="0"/>
                <w:sz w:val="20"/>
              </w:rPr>
            </w:pPr>
          </w:p>
        </w:tc>
        <w:tc>
          <w:tcPr>
            <w:tcW w:w="1657" w:type="dxa"/>
            <w:gridSpan w:val="6"/>
          </w:tcPr>
          <w:p w14:paraId="3B83BB84" w14:textId="77777777" w:rsidR="00875806" w:rsidRPr="00A068B0" w:rsidRDefault="00875806" w:rsidP="00A068B0">
            <w:pPr>
              <w:spacing w:before="120" w:after="120"/>
              <w:rPr>
                <w:spacing w:val="0"/>
                <w:sz w:val="20"/>
              </w:rPr>
            </w:pPr>
            <w:r w:rsidRPr="00A068B0">
              <w:rPr>
                <w:spacing w:val="0"/>
                <w:sz w:val="20"/>
              </w:rPr>
              <w:t xml:space="preserve">Start Frequency </w:t>
            </w:r>
          </w:p>
        </w:tc>
        <w:tc>
          <w:tcPr>
            <w:tcW w:w="1701" w:type="dxa"/>
            <w:gridSpan w:val="6"/>
          </w:tcPr>
          <w:p w14:paraId="47BD8926" w14:textId="77777777" w:rsidR="00875806" w:rsidRPr="00A068B0" w:rsidRDefault="00875806" w:rsidP="00A068B0">
            <w:pPr>
              <w:spacing w:before="120" w:after="120"/>
              <w:rPr>
                <w:spacing w:val="0"/>
                <w:sz w:val="20"/>
              </w:rPr>
            </w:pPr>
            <w:r w:rsidRPr="00A068B0">
              <w:rPr>
                <w:spacing w:val="0"/>
                <w:sz w:val="20"/>
              </w:rPr>
              <w:t>Change</w:t>
            </w:r>
          </w:p>
        </w:tc>
        <w:tc>
          <w:tcPr>
            <w:tcW w:w="3545" w:type="dxa"/>
            <w:gridSpan w:val="8"/>
          </w:tcPr>
          <w:p w14:paraId="2BF7EA6A" w14:textId="1469472E" w:rsidR="00875806" w:rsidRPr="00A068B0" w:rsidRDefault="00875806" w:rsidP="00A068B0">
            <w:pPr>
              <w:spacing w:before="120" w:after="120"/>
              <w:rPr>
                <w:spacing w:val="0"/>
                <w:sz w:val="20"/>
              </w:rPr>
            </w:pPr>
            <w:r w:rsidRPr="00A068B0">
              <w:rPr>
                <w:spacing w:val="0"/>
                <w:sz w:val="20"/>
              </w:rPr>
              <w:t xml:space="preserve">Confirm no trip </w:t>
            </w:r>
          </w:p>
        </w:tc>
      </w:tr>
      <w:tr w:rsidR="00875806" w:rsidRPr="003B2076" w14:paraId="30E6E879" w14:textId="77777777" w:rsidTr="005068BD">
        <w:tc>
          <w:tcPr>
            <w:tcW w:w="2590" w:type="dxa"/>
            <w:gridSpan w:val="3"/>
          </w:tcPr>
          <w:p w14:paraId="1A6B6C7C" w14:textId="5B0AEC48" w:rsidR="00875806" w:rsidRPr="00A068B0" w:rsidRDefault="00875806" w:rsidP="00A068B0">
            <w:pPr>
              <w:spacing w:before="120" w:after="120"/>
              <w:rPr>
                <w:spacing w:val="0"/>
                <w:sz w:val="20"/>
              </w:rPr>
            </w:pPr>
            <w:r w:rsidRPr="00A068B0">
              <w:rPr>
                <w:spacing w:val="0"/>
                <w:sz w:val="20"/>
              </w:rPr>
              <w:t>Positive Vector Shift</w:t>
            </w:r>
          </w:p>
        </w:tc>
        <w:tc>
          <w:tcPr>
            <w:tcW w:w="1657" w:type="dxa"/>
            <w:gridSpan w:val="6"/>
          </w:tcPr>
          <w:p w14:paraId="262D8C51" w14:textId="53D5ADA1" w:rsidR="00875806" w:rsidRPr="00A068B0" w:rsidRDefault="00875806" w:rsidP="00A068B0">
            <w:pPr>
              <w:spacing w:before="120" w:after="120"/>
              <w:rPr>
                <w:spacing w:val="0"/>
                <w:sz w:val="20"/>
              </w:rPr>
            </w:pPr>
            <w:r w:rsidRPr="00A068B0">
              <w:rPr>
                <w:spacing w:val="0"/>
                <w:sz w:val="20"/>
              </w:rPr>
              <w:t>49.</w:t>
            </w:r>
            <w:r w:rsidR="00233D1B">
              <w:rPr>
                <w:spacing w:val="0"/>
                <w:sz w:val="20"/>
              </w:rPr>
              <w:t>0</w:t>
            </w:r>
            <w:r w:rsidR="00233D1B" w:rsidRPr="00A068B0">
              <w:rPr>
                <w:spacing w:val="0"/>
                <w:sz w:val="20"/>
              </w:rPr>
              <w:t xml:space="preserve"> </w:t>
            </w:r>
            <w:r w:rsidRPr="00A068B0">
              <w:rPr>
                <w:spacing w:val="0"/>
                <w:sz w:val="20"/>
              </w:rPr>
              <w:t>Hz</w:t>
            </w:r>
          </w:p>
        </w:tc>
        <w:tc>
          <w:tcPr>
            <w:tcW w:w="1701" w:type="dxa"/>
            <w:gridSpan w:val="6"/>
          </w:tcPr>
          <w:p w14:paraId="3C6CCCE7" w14:textId="1D1ED84D" w:rsidR="00875806" w:rsidRPr="00A068B0" w:rsidRDefault="00875806" w:rsidP="00A068B0">
            <w:pPr>
              <w:spacing w:before="120" w:after="120"/>
              <w:rPr>
                <w:spacing w:val="0"/>
                <w:sz w:val="20"/>
              </w:rPr>
            </w:pPr>
            <w:r w:rsidRPr="00A068B0">
              <w:rPr>
                <w:spacing w:val="0"/>
                <w:sz w:val="20"/>
              </w:rPr>
              <w:t>+</w:t>
            </w:r>
            <w:r w:rsidR="00233D1B">
              <w:rPr>
                <w:spacing w:val="0"/>
                <w:sz w:val="20"/>
              </w:rPr>
              <w:t>50</w:t>
            </w:r>
            <w:r w:rsidR="00233D1B" w:rsidRPr="00A068B0">
              <w:rPr>
                <w:spacing w:val="0"/>
                <w:sz w:val="20"/>
              </w:rPr>
              <w:t xml:space="preserve"> </w:t>
            </w:r>
            <w:r w:rsidRPr="00A068B0">
              <w:rPr>
                <w:spacing w:val="0"/>
                <w:sz w:val="20"/>
              </w:rPr>
              <w:t>degrees</w:t>
            </w:r>
          </w:p>
        </w:tc>
        <w:tc>
          <w:tcPr>
            <w:tcW w:w="3545" w:type="dxa"/>
            <w:gridSpan w:val="8"/>
            <w:shd w:val="clear" w:color="auto" w:fill="auto"/>
          </w:tcPr>
          <w:p w14:paraId="7E0C174D" w14:textId="77777777" w:rsidR="00875806" w:rsidRPr="00A068B0" w:rsidRDefault="00875806" w:rsidP="00A068B0">
            <w:pPr>
              <w:spacing w:before="120" w:after="120"/>
              <w:rPr>
                <w:spacing w:val="0"/>
                <w:sz w:val="20"/>
              </w:rPr>
            </w:pPr>
          </w:p>
        </w:tc>
      </w:tr>
      <w:tr w:rsidR="00875806" w:rsidRPr="003B2076" w14:paraId="4AE055DE" w14:textId="77777777" w:rsidTr="005068BD">
        <w:tc>
          <w:tcPr>
            <w:tcW w:w="2590" w:type="dxa"/>
            <w:gridSpan w:val="3"/>
          </w:tcPr>
          <w:p w14:paraId="0400C945" w14:textId="14C4CB92" w:rsidR="00875806" w:rsidRPr="00A068B0" w:rsidRDefault="00875806" w:rsidP="00A068B0">
            <w:pPr>
              <w:spacing w:before="120" w:after="120"/>
              <w:rPr>
                <w:spacing w:val="0"/>
                <w:sz w:val="20"/>
              </w:rPr>
            </w:pPr>
            <w:r w:rsidRPr="00A068B0">
              <w:rPr>
                <w:spacing w:val="0"/>
                <w:sz w:val="20"/>
              </w:rPr>
              <w:t>Negative Vector Shift</w:t>
            </w:r>
          </w:p>
        </w:tc>
        <w:tc>
          <w:tcPr>
            <w:tcW w:w="1657" w:type="dxa"/>
            <w:gridSpan w:val="6"/>
          </w:tcPr>
          <w:p w14:paraId="2D36104B" w14:textId="435CB479" w:rsidR="00875806" w:rsidRPr="00A068B0" w:rsidRDefault="00875806" w:rsidP="00A068B0">
            <w:pPr>
              <w:spacing w:before="120" w:after="120"/>
              <w:rPr>
                <w:spacing w:val="0"/>
                <w:sz w:val="20"/>
              </w:rPr>
            </w:pPr>
            <w:r w:rsidRPr="00A068B0">
              <w:rPr>
                <w:spacing w:val="0"/>
                <w:sz w:val="20"/>
              </w:rPr>
              <w:t>50.</w:t>
            </w:r>
            <w:r w:rsidR="00233D1B">
              <w:rPr>
                <w:spacing w:val="0"/>
                <w:sz w:val="20"/>
              </w:rPr>
              <w:t>0</w:t>
            </w:r>
            <w:r w:rsidR="00233D1B" w:rsidRPr="00A068B0">
              <w:rPr>
                <w:spacing w:val="0"/>
                <w:sz w:val="20"/>
              </w:rPr>
              <w:t xml:space="preserve"> </w:t>
            </w:r>
            <w:r w:rsidRPr="00A068B0">
              <w:rPr>
                <w:spacing w:val="0"/>
                <w:sz w:val="20"/>
              </w:rPr>
              <w:t>Hz</w:t>
            </w:r>
          </w:p>
        </w:tc>
        <w:tc>
          <w:tcPr>
            <w:tcW w:w="1701" w:type="dxa"/>
            <w:gridSpan w:val="6"/>
          </w:tcPr>
          <w:p w14:paraId="0E1BD7E1" w14:textId="31CE8A97" w:rsidR="00875806" w:rsidRPr="00A068B0" w:rsidRDefault="00875806" w:rsidP="00A068B0">
            <w:pPr>
              <w:spacing w:before="120" w:after="120"/>
              <w:rPr>
                <w:spacing w:val="0"/>
                <w:sz w:val="20"/>
              </w:rPr>
            </w:pPr>
            <w:r w:rsidRPr="00A068B0">
              <w:rPr>
                <w:spacing w:val="0"/>
                <w:sz w:val="20"/>
              </w:rPr>
              <w:t xml:space="preserve">- </w:t>
            </w:r>
            <w:r w:rsidR="00233D1B">
              <w:rPr>
                <w:spacing w:val="0"/>
                <w:sz w:val="20"/>
              </w:rPr>
              <w:t>50</w:t>
            </w:r>
            <w:r w:rsidR="00233D1B" w:rsidRPr="00A068B0">
              <w:rPr>
                <w:spacing w:val="0"/>
                <w:sz w:val="20"/>
              </w:rPr>
              <w:t xml:space="preserve"> </w:t>
            </w:r>
            <w:r w:rsidRPr="00A068B0">
              <w:rPr>
                <w:spacing w:val="0"/>
                <w:sz w:val="20"/>
              </w:rPr>
              <w:t>degrees</w:t>
            </w:r>
          </w:p>
        </w:tc>
        <w:tc>
          <w:tcPr>
            <w:tcW w:w="3545" w:type="dxa"/>
            <w:gridSpan w:val="8"/>
            <w:shd w:val="clear" w:color="auto" w:fill="auto"/>
          </w:tcPr>
          <w:p w14:paraId="68EC4357" w14:textId="77777777" w:rsidR="00875806" w:rsidRPr="00A068B0" w:rsidRDefault="00875806" w:rsidP="00A068B0">
            <w:pPr>
              <w:spacing w:before="120" w:after="120"/>
              <w:rPr>
                <w:spacing w:val="0"/>
                <w:sz w:val="20"/>
              </w:rPr>
            </w:pPr>
          </w:p>
        </w:tc>
      </w:tr>
      <w:tr w:rsidR="0029104E" w:rsidRPr="003B2076" w14:paraId="28C1FE5E" w14:textId="77777777" w:rsidTr="000A6A63">
        <w:tc>
          <w:tcPr>
            <w:tcW w:w="9493" w:type="dxa"/>
            <w:gridSpan w:val="23"/>
            <w:shd w:val="clear" w:color="auto" w:fill="D9D9D9"/>
          </w:tcPr>
          <w:p w14:paraId="1B4B09C1" w14:textId="43E90373" w:rsidR="0029104E" w:rsidRPr="00A068B0" w:rsidRDefault="0029104E" w:rsidP="00A068B0">
            <w:pPr>
              <w:spacing w:before="120" w:after="120"/>
              <w:rPr>
                <w:b/>
                <w:spacing w:val="0"/>
                <w:sz w:val="20"/>
              </w:rPr>
            </w:pPr>
            <w:r w:rsidRPr="00A068B0">
              <w:rPr>
                <w:b/>
                <w:spacing w:val="0"/>
                <w:sz w:val="20"/>
              </w:rPr>
              <w:t>Protection – Frequency change, RoCoF Stability test:</w:t>
            </w:r>
            <w:r w:rsidRPr="00A068B0">
              <w:rPr>
                <w:spacing w:val="0"/>
                <w:sz w:val="20"/>
              </w:rPr>
              <w:t xml:space="preserve"> The requirement is specified in section 11.3, test procedure in Annex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rPr>
              <w:t xml:space="preserve"> </w:t>
            </w:r>
            <w:r w:rsidR="00577C33" w:rsidRPr="00A068B0">
              <w:rPr>
                <w:spacing w:val="0"/>
                <w:sz w:val="20"/>
                <w:lang w:eastAsia="en-GB"/>
              </w:rPr>
              <w:t>(</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ins w:id="1731" w:author="ENA" w:date="2021-02-16T19:04:00Z">
              <w:r w:rsidR="00151077">
                <w:rPr>
                  <w:spacing w:val="0"/>
                  <w:sz w:val="20"/>
                  <w:lang w:eastAsia="en-GB"/>
                </w:rPr>
                <w:t xml:space="preserve"> Confirmation is required that the </w:t>
              </w:r>
              <w:r w:rsidR="00151077">
                <w:rPr>
                  <w:b/>
                  <w:bCs/>
                  <w:spacing w:val="0"/>
                  <w:sz w:val="20"/>
                  <w:lang w:eastAsia="en-GB"/>
                </w:rPr>
                <w:t>Micro-generating Plant</w:t>
              </w:r>
              <w:r w:rsidR="00151077">
                <w:rPr>
                  <w:spacing w:val="0"/>
                  <w:sz w:val="20"/>
                  <w:lang w:eastAsia="en-GB"/>
                </w:rPr>
                <w:t xml:space="preserve"> does not trip for the duration of the ramp up and ramp down test.</w:t>
              </w:r>
            </w:ins>
          </w:p>
        </w:tc>
      </w:tr>
      <w:tr w:rsidR="0029104E" w:rsidRPr="003B2076" w14:paraId="7BC7609C" w14:textId="77777777" w:rsidTr="005068BD">
        <w:tc>
          <w:tcPr>
            <w:tcW w:w="2590" w:type="dxa"/>
            <w:gridSpan w:val="3"/>
          </w:tcPr>
          <w:p w14:paraId="35481A0A" w14:textId="77777777" w:rsidR="0029104E" w:rsidRPr="00A068B0" w:rsidRDefault="0029104E" w:rsidP="00A068B0">
            <w:pPr>
              <w:spacing w:before="120" w:after="120"/>
              <w:rPr>
                <w:spacing w:val="0"/>
                <w:sz w:val="20"/>
              </w:rPr>
            </w:pPr>
            <w:r w:rsidRPr="00A068B0">
              <w:rPr>
                <w:spacing w:val="0"/>
                <w:sz w:val="20"/>
              </w:rPr>
              <w:t xml:space="preserve">Ramp range </w:t>
            </w:r>
          </w:p>
        </w:tc>
        <w:tc>
          <w:tcPr>
            <w:tcW w:w="2366" w:type="dxa"/>
            <w:gridSpan w:val="9"/>
          </w:tcPr>
          <w:p w14:paraId="2A1BCCD2" w14:textId="77777777" w:rsidR="0029104E" w:rsidRPr="00A068B0" w:rsidRDefault="0029104E" w:rsidP="00A068B0">
            <w:pPr>
              <w:spacing w:before="120" w:after="120"/>
              <w:rPr>
                <w:spacing w:val="0"/>
                <w:sz w:val="20"/>
              </w:rPr>
            </w:pPr>
            <w:r w:rsidRPr="00A068B0">
              <w:rPr>
                <w:spacing w:val="0"/>
                <w:sz w:val="20"/>
              </w:rPr>
              <w:t xml:space="preserve">Test frequency ramp: </w:t>
            </w:r>
          </w:p>
        </w:tc>
        <w:tc>
          <w:tcPr>
            <w:tcW w:w="1511" w:type="dxa"/>
            <w:gridSpan w:val="5"/>
          </w:tcPr>
          <w:p w14:paraId="078D704E" w14:textId="77777777" w:rsidR="0029104E" w:rsidRPr="00A068B0" w:rsidRDefault="0029104E" w:rsidP="00A068B0">
            <w:pPr>
              <w:spacing w:before="120" w:after="120"/>
              <w:rPr>
                <w:spacing w:val="0"/>
                <w:sz w:val="20"/>
              </w:rPr>
            </w:pPr>
            <w:r w:rsidRPr="00A068B0">
              <w:rPr>
                <w:spacing w:val="0"/>
                <w:sz w:val="20"/>
              </w:rPr>
              <w:t>Test Duration</w:t>
            </w:r>
          </w:p>
        </w:tc>
        <w:tc>
          <w:tcPr>
            <w:tcW w:w="3026" w:type="dxa"/>
            <w:gridSpan w:val="6"/>
          </w:tcPr>
          <w:p w14:paraId="581A15E9"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B194C15" w14:textId="77777777" w:rsidTr="005068BD">
        <w:tc>
          <w:tcPr>
            <w:tcW w:w="2590" w:type="dxa"/>
            <w:gridSpan w:val="3"/>
          </w:tcPr>
          <w:p w14:paraId="2AD24020" w14:textId="6684D104" w:rsidR="0029104E" w:rsidRPr="00A068B0" w:rsidRDefault="0029104E" w:rsidP="00A068B0">
            <w:pPr>
              <w:spacing w:before="120" w:after="120"/>
              <w:rPr>
                <w:spacing w:val="0"/>
                <w:sz w:val="20"/>
              </w:rPr>
            </w:pPr>
            <w:r w:rsidRPr="00A068B0">
              <w:rPr>
                <w:spacing w:val="0"/>
                <w:sz w:val="20"/>
              </w:rPr>
              <w:t>49.0</w:t>
            </w:r>
            <w:r w:rsidR="004314BC" w:rsidRPr="00A068B0">
              <w:rPr>
                <w:spacing w:val="0"/>
                <w:sz w:val="20"/>
              </w:rPr>
              <w:t xml:space="preserve"> </w:t>
            </w:r>
            <w:r w:rsidRPr="00A068B0">
              <w:rPr>
                <w:spacing w:val="0"/>
                <w:sz w:val="20"/>
              </w:rPr>
              <w:t>Hz to 51.0</w:t>
            </w:r>
            <w:r w:rsidR="004314BC" w:rsidRPr="00A068B0">
              <w:rPr>
                <w:spacing w:val="0"/>
                <w:sz w:val="20"/>
              </w:rPr>
              <w:t xml:space="preserve"> </w:t>
            </w:r>
            <w:r w:rsidRPr="00A068B0">
              <w:rPr>
                <w:spacing w:val="0"/>
                <w:sz w:val="20"/>
              </w:rPr>
              <w:t>Hz</w:t>
            </w:r>
          </w:p>
        </w:tc>
        <w:tc>
          <w:tcPr>
            <w:tcW w:w="2366" w:type="dxa"/>
            <w:gridSpan w:val="9"/>
          </w:tcPr>
          <w:p w14:paraId="5EF2E46A" w14:textId="45BAC6CA" w:rsidR="0029104E" w:rsidRPr="00A068B0" w:rsidRDefault="0029104E" w:rsidP="00A068B0">
            <w:pPr>
              <w:spacing w:before="120" w:after="120"/>
              <w:rPr>
                <w:spacing w:val="0"/>
                <w:sz w:val="20"/>
              </w:rPr>
            </w:pPr>
            <w:r w:rsidRPr="00A068B0">
              <w:rPr>
                <w:spacing w:val="0"/>
                <w:sz w:val="20"/>
              </w:rPr>
              <w:t>+0.</w:t>
            </w:r>
            <w:r w:rsidR="00254B06">
              <w:rPr>
                <w:spacing w:val="0"/>
                <w:sz w:val="20"/>
              </w:rPr>
              <w:t>95</w:t>
            </w:r>
            <w:r w:rsidR="00254B06" w:rsidRPr="00A068B0">
              <w:rPr>
                <w:spacing w:val="0"/>
                <w:sz w:val="20"/>
              </w:rPr>
              <w:t xml:space="preserve"> </w:t>
            </w:r>
            <w:r w:rsidRPr="00A068B0">
              <w:rPr>
                <w:spacing w:val="0"/>
                <w:sz w:val="20"/>
              </w:rPr>
              <w:t>Hzs</w:t>
            </w:r>
            <w:r w:rsidRPr="00A068B0">
              <w:rPr>
                <w:spacing w:val="0"/>
                <w:sz w:val="20"/>
                <w:vertAlign w:val="superscript"/>
              </w:rPr>
              <w:t>-1</w:t>
            </w:r>
          </w:p>
        </w:tc>
        <w:tc>
          <w:tcPr>
            <w:tcW w:w="1511" w:type="dxa"/>
            <w:gridSpan w:val="5"/>
          </w:tcPr>
          <w:p w14:paraId="273199B7" w14:textId="2E991DB0"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26" w:type="dxa"/>
            <w:gridSpan w:val="6"/>
          </w:tcPr>
          <w:p w14:paraId="34E2C7D7" w14:textId="77777777" w:rsidR="0029104E" w:rsidRPr="00A068B0" w:rsidRDefault="0029104E" w:rsidP="00A068B0">
            <w:pPr>
              <w:spacing w:before="120" w:after="120"/>
              <w:rPr>
                <w:spacing w:val="0"/>
                <w:sz w:val="20"/>
              </w:rPr>
            </w:pPr>
          </w:p>
        </w:tc>
      </w:tr>
      <w:tr w:rsidR="0029104E" w:rsidRPr="003B2076" w14:paraId="74003B4B" w14:textId="77777777" w:rsidTr="005068BD">
        <w:tc>
          <w:tcPr>
            <w:tcW w:w="2590" w:type="dxa"/>
            <w:gridSpan w:val="3"/>
          </w:tcPr>
          <w:p w14:paraId="1488BEB0" w14:textId="164FE2C6" w:rsidR="0029104E" w:rsidRPr="00A068B0" w:rsidRDefault="0029104E" w:rsidP="00A068B0">
            <w:pPr>
              <w:spacing w:before="120" w:after="120"/>
              <w:rPr>
                <w:spacing w:val="0"/>
                <w:sz w:val="20"/>
              </w:rPr>
            </w:pPr>
            <w:r w:rsidRPr="00A068B0">
              <w:rPr>
                <w:spacing w:val="0"/>
                <w:sz w:val="20"/>
              </w:rPr>
              <w:t>51.0</w:t>
            </w:r>
            <w:r w:rsidR="004314BC" w:rsidRPr="00A068B0">
              <w:rPr>
                <w:spacing w:val="0"/>
                <w:sz w:val="20"/>
              </w:rPr>
              <w:t xml:space="preserve"> </w:t>
            </w:r>
            <w:r w:rsidRPr="00A068B0">
              <w:rPr>
                <w:spacing w:val="0"/>
                <w:sz w:val="20"/>
              </w:rPr>
              <w:t>Hz to 49.0</w:t>
            </w:r>
            <w:r w:rsidR="004314BC" w:rsidRPr="00A068B0">
              <w:rPr>
                <w:spacing w:val="0"/>
                <w:sz w:val="20"/>
              </w:rPr>
              <w:t xml:space="preserve"> </w:t>
            </w:r>
            <w:r w:rsidRPr="00A068B0">
              <w:rPr>
                <w:spacing w:val="0"/>
                <w:sz w:val="20"/>
              </w:rPr>
              <w:t>Hz</w:t>
            </w:r>
          </w:p>
        </w:tc>
        <w:tc>
          <w:tcPr>
            <w:tcW w:w="2366" w:type="dxa"/>
            <w:gridSpan w:val="9"/>
          </w:tcPr>
          <w:p w14:paraId="5D081F8E" w14:textId="3BFF6E78" w:rsidR="0029104E" w:rsidRPr="00A068B0" w:rsidRDefault="0029104E" w:rsidP="00A068B0">
            <w:pPr>
              <w:spacing w:before="120" w:after="120"/>
              <w:rPr>
                <w:spacing w:val="0"/>
                <w:sz w:val="20"/>
              </w:rPr>
            </w:pPr>
            <w:r w:rsidRPr="00A068B0">
              <w:rPr>
                <w:spacing w:val="0"/>
                <w:sz w:val="20"/>
              </w:rPr>
              <w:t>-0.</w:t>
            </w:r>
            <w:r w:rsidR="00254B06">
              <w:rPr>
                <w:spacing w:val="0"/>
                <w:sz w:val="20"/>
              </w:rPr>
              <w:t>95</w:t>
            </w:r>
            <w:r w:rsidR="00254B06" w:rsidRPr="00A068B0">
              <w:rPr>
                <w:spacing w:val="0"/>
                <w:sz w:val="20"/>
              </w:rPr>
              <w:t xml:space="preserve"> </w:t>
            </w:r>
            <w:r w:rsidRPr="00A068B0">
              <w:rPr>
                <w:spacing w:val="0"/>
                <w:sz w:val="20"/>
              </w:rPr>
              <w:t>Hzs</w:t>
            </w:r>
            <w:r w:rsidRPr="00A068B0">
              <w:rPr>
                <w:spacing w:val="0"/>
                <w:sz w:val="20"/>
                <w:vertAlign w:val="superscript"/>
              </w:rPr>
              <w:t>-1</w:t>
            </w:r>
          </w:p>
        </w:tc>
        <w:tc>
          <w:tcPr>
            <w:tcW w:w="1511" w:type="dxa"/>
            <w:gridSpan w:val="5"/>
          </w:tcPr>
          <w:p w14:paraId="1BAF7E94" w14:textId="522DA745"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26" w:type="dxa"/>
            <w:gridSpan w:val="6"/>
          </w:tcPr>
          <w:p w14:paraId="3697AE23" w14:textId="77777777" w:rsidR="0029104E" w:rsidRPr="00A068B0" w:rsidRDefault="0029104E" w:rsidP="00A068B0">
            <w:pPr>
              <w:spacing w:before="120" w:after="120"/>
              <w:rPr>
                <w:spacing w:val="0"/>
                <w:sz w:val="20"/>
              </w:rPr>
            </w:pPr>
          </w:p>
        </w:tc>
      </w:tr>
      <w:tr w:rsidR="0029104E" w:rsidRPr="003B2076" w14:paraId="5152C28A" w14:textId="77777777" w:rsidTr="000A6A63">
        <w:tc>
          <w:tcPr>
            <w:tcW w:w="9493" w:type="dxa"/>
            <w:gridSpan w:val="23"/>
            <w:shd w:val="clear" w:color="auto" w:fill="D9D9D9"/>
          </w:tcPr>
          <w:p w14:paraId="47EFB07F" w14:textId="42BC3B81" w:rsidR="0029104E" w:rsidRPr="00A068B0" w:rsidRDefault="0029104E" w:rsidP="00A068B0">
            <w:pPr>
              <w:spacing w:before="120" w:after="120"/>
              <w:rPr>
                <w:spacing w:val="0"/>
                <w:sz w:val="20"/>
                <w:highlight w:val="yellow"/>
              </w:rPr>
            </w:pPr>
            <w:r w:rsidRPr="00A068B0">
              <w:rPr>
                <w:b/>
                <w:spacing w:val="0"/>
                <w:sz w:val="20"/>
              </w:rPr>
              <w:t>Limited Frequency Sensitive Mode – Overfrequency test</w:t>
            </w:r>
            <w:r w:rsidRPr="00A068B0">
              <w:rPr>
                <w:b/>
                <w:spacing w:val="0"/>
                <w:sz w:val="20"/>
                <w:lang w:eastAsia="en-GB"/>
              </w:rPr>
              <w:t xml:space="preserve">: </w:t>
            </w:r>
            <w:r w:rsidRPr="00A068B0">
              <w:rPr>
                <w:spacing w:val="0"/>
                <w:sz w:val="20"/>
              </w:rPr>
              <w:t xml:space="preserve">This test should be carried out in accordance with </w:t>
            </w:r>
            <w:del w:id="1732" w:author="ENA" w:date="2021-02-16T19:04:00Z">
              <w:r w:rsidRPr="00A068B0">
                <w:rPr>
                  <w:spacing w:val="0"/>
                  <w:sz w:val="20"/>
                </w:rPr>
                <w:delText>EN 50438 Annex D.3.3 Power response to over- frequency.</w:delText>
              </w:r>
            </w:del>
            <w:ins w:id="1733" w:author="ENA" w:date="2021-02-16T19:04:00Z">
              <w:r w:rsidR="005B75C1">
                <w:rPr>
                  <w:spacing w:val="0"/>
                  <w:sz w:val="20"/>
                </w:rPr>
                <w:t>A.1.2.8</w:t>
              </w:r>
              <w:r w:rsidRPr="00A068B0">
                <w:rPr>
                  <w:spacing w:val="0"/>
                  <w:sz w:val="20"/>
                </w:rPr>
                <w:t>.</w:t>
              </w:r>
            </w:ins>
            <w:r w:rsidRPr="00A068B0">
              <w:rPr>
                <w:spacing w:val="0"/>
                <w:sz w:val="20"/>
              </w:rPr>
              <w:t xml:space="preserve">  The test should be carried out using the specific threshold frequency of 50.4 Hz and </w:t>
            </w:r>
            <w:r w:rsidR="00E66DC6" w:rsidRPr="00A068B0">
              <w:rPr>
                <w:b/>
                <w:spacing w:val="0"/>
                <w:sz w:val="20"/>
              </w:rPr>
              <w:t>D</w:t>
            </w:r>
            <w:r w:rsidRPr="00A068B0">
              <w:rPr>
                <w:b/>
                <w:spacing w:val="0"/>
                <w:sz w:val="20"/>
              </w:rPr>
              <w:t>ro</w:t>
            </w:r>
            <w:r w:rsidR="003760BA" w:rsidRPr="00A068B0">
              <w:rPr>
                <w:b/>
                <w:spacing w:val="0"/>
                <w:sz w:val="20"/>
              </w:rPr>
              <w:t>o</w:t>
            </w:r>
            <w:r w:rsidRPr="00A068B0">
              <w:rPr>
                <w:b/>
                <w:spacing w:val="0"/>
                <w:sz w:val="20"/>
              </w:rPr>
              <w:t>p</w:t>
            </w:r>
            <w:r w:rsidRPr="00A068B0">
              <w:rPr>
                <w:spacing w:val="0"/>
                <w:sz w:val="20"/>
              </w:rPr>
              <w:t xml:space="preserve"> of 10%.</w:t>
            </w:r>
            <w:ins w:id="1734" w:author="ENA" w:date="2021-02-16T19:04:00Z">
              <w:r w:rsidR="008A348C">
                <w:rPr>
                  <w:spacing w:val="0"/>
                  <w:sz w:val="20"/>
                </w:rPr>
                <w:t xml:space="preserve"> The measurement tolerances are contained in A.1.2.8.</w:t>
              </w:r>
            </w:ins>
          </w:p>
        </w:tc>
      </w:tr>
      <w:tr w:rsidR="0029104E" w:rsidRPr="003B2076" w14:paraId="2F005A0C" w14:textId="77777777" w:rsidTr="005068BD">
        <w:tc>
          <w:tcPr>
            <w:tcW w:w="2751" w:type="dxa"/>
            <w:gridSpan w:val="5"/>
            <w:shd w:val="clear" w:color="auto" w:fill="F2F2F2"/>
          </w:tcPr>
          <w:p w14:paraId="6EFE102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&gt;80%</w:t>
            </w:r>
          </w:p>
        </w:tc>
        <w:tc>
          <w:tcPr>
            <w:tcW w:w="1637" w:type="dxa"/>
            <w:gridSpan w:val="5"/>
            <w:shd w:val="clear" w:color="auto" w:fill="F2F2F2"/>
          </w:tcPr>
          <w:p w14:paraId="23BDC6B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76" w:type="dxa"/>
            <w:gridSpan w:val="4"/>
            <w:shd w:val="clear" w:color="auto" w:fill="F2F2F2"/>
          </w:tcPr>
          <w:p w14:paraId="427C1BCA" w14:textId="77777777" w:rsidR="0029104E" w:rsidRPr="00A068B0" w:rsidRDefault="0029104E" w:rsidP="00A068B0">
            <w:pPr>
              <w:spacing w:before="120" w:after="120"/>
              <w:rPr>
                <w:spacing w:val="0"/>
                <w:sz w:val="20"/>
              </w:rPr>
            </w:pPr>
            <w:r w:rsidRPr="00A068B0">
              <w:rPr>
                <w:spacing w:val="0"/>
                <w:sz w:val="20"/>
              </w:rPr>
              <w:t>Frequency</w:t>
            </w:r>
          </w:p>
        </w:tc>
        <w:tc>
          <w:tcPr>
            <w:tcW w:w="2552" w:type="dxa"/>
            <w:gridSpan w:val="8"/>
            <w:shd w:val="clear" w:color="auto" w:fill="F2F2F2"/>
          </w:tcPr>
          <w:p w14:paraId="2E42E3A9" w14:textId="77777777" w:rsidR="0029104E" w:rsidRPr="00A068B0" w:rsidRDefault="0029104E" w:rsidP="00A068B0">
            <w:pPr>
              <w:spacing w:before="120" w:after="120"/>
              <w:rPr>
                <w:spacing w:val="0"/>
                <w:sz w:val="20"/>
              </w:rPr>
            </w:pPr>
            <w:r w:rsidRPr="00A068B0">
              <w:rPr>
                <w:spacing w:val="0"/>
                <w:sz w:val="20"/>
              </w:rPr>
              <w:t>Primary Power Source</w:t>
            </w:r>
          </w:p>
        </w:tc>
        <w:tc>
          <w:tcPr>
            <w:tcW w:w="1277" w:type="dxa"/>
            <w:shd w:val="clear" w:color="auto" w:fill="F2F2F2"/>
          </w:tcPr>
          <w:p w14:paraId="5724849D"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4CC91CDA" w14:textId="77777777" w:rsidTr="005068BD">
        <w:tc>
          <w:tcPr>
            <w:tcW w:w="2751" w:type="dxa"/>
            <w:gridSpan w:val="5"/>
          </w:tcPr>
          <w:p w14:paraId="3B8B3E20" w14:textId="1238374A" w:rsidR="0029104E" w:rsidRPr="00A068B0" w:rsidRDefault="0029104E" w:rsidP="00A068B0">
            <w:pPr>
              <w:spacing w:before="120" w:after="120"/>
              <w:rPr>
                <w:spacing w:val="0"/>
                <w:sz w:val="20"/>
              </w:rPr>
            </w:pPr>
            <w:r w:rsidRPr="00A068B0">
              <w:rPr>
                <w:spacing w:val="0"/>
                <w:sz w:val="20"/>
              </w:rPr>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7DB1B34" w14:textId="77777777" w:rsidR="0029104E" w:rsidRPr="00A068B0" w:rsidRDefault="0029104E" w:rsidP="00A068B0">
            <w:pPr>
              <w:spacing w:before="120" w:after="120"/>
              <w:rPr>
                <w:spacing w:val="0"/>
                <w:sz w:val="20"/>
              </w:rPr>
            </w:pPr>
          </w:p>
        </w:tc>
        <w:tc>
          <w:tcPr>
            <w:tcW w:w="1276" w:type="dxa"/>
            <w:gridSpan w:val="4"/>
          </w:tcPr>
          <w:p w14:paraId="5BAF81F7" w14:textId="77777777" w:rsidR="0029104E" w:rsidRPr="00A068B0" w:rsidRDefault="0029104E" w:rsidP="00A068B0">
            <w:pPr>
              <w:spacing w:before="120" w:after="120"/>
              <w:rPr>
                <w:spacing w:val="0"/>
                <w:sz w:val="20"/>
              </w:rPr>
            </w:pPr>
          </w:p>
        </w:tc>
        <w:tc>
          <w:tcPr>
            <w:tcW w:w="2552" w:type="dxa"/>
            <w:gridSpan w:val="8"/>
            <w:vMerge w:val="restart"/>
          </w:tcPr>
          <w:p w14:paraId="7719C608" w14:textId="77777777" w:rsidR="0029104E" w:rsidRPr="00A068B0" w:rsidRDefault="0029104E" w:rsidP="00A068B0">
            <w:pPr>
              <w:spacing w:before="120" w:after="120"/>
              <w:rPr>
                <w:spacing w:val="0"/>
                <w:sz w:val="20"/>
              </w:rPr>
            </w:pPr>
          </w:p>
        </w:tc>
        <w:tc>
          <w:tcPr>
            <w:tcW w:w="1277" w:type="dxa"/>
          </w:tcPr>
          <w:p w14:paraId="32CF10ED"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20006178" w14:textId="77777777" w:rsidTr="005068BD">
        <w:tc>
          <w:tcPr>
            <w:tcW w:w="2751" w:type="dxa"/>
            <w:gridSpan w:val="5"/>
          </w:tcPr>
          <w:p w14:paraId="5A64BF58" w14:textId="00D3A5FF" w:rsidR="0029104E" w:rsidRPr="00A068B0" w:rsidRDefault="0029104E" w:rsidP="00A068B0">
            <w:pPr>
              <w:spacing w:before="120" w:after="120"/>
              <w:rPr>
                <w:spacing w:val="0"/>
                <w:sz w:val="20"/>
              </w:rPr>
            </w:pPr>
            <w:r w:rsidRPr="00A068B0">
              <w:rPr>
                <w:spacing w:val="0"/>
                <w:sz w:val="20"/>
              </w:rPr>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660D7F3D" w14:textId="77777777" w:rsidR="0029104E" w:rsidRPr="00A068B0" w:rsidRDefault="0029104E" w:rsidP="00A068B0">
            <w:pPr>
              <w:spacing w:before="120" w:after="120"/>
              <w:rPr>
                <w:spacing w:val="0"/>
                <w:sz w:val="20"/>
              </w:rPr>
            </w:pPr>
          </w:p>
        </w:tc>
        <w:tc>
          <w:tcPr>
            <w:tcW w:w="1276" w:type="dxa"/>
            <w:gridSpan w:val="4"/>
          </w:tcPr>
          <w:p w14:paraId="2ED7330F" w14:textId="77777777" w:rsidR="0029104E" w:rsidRPr="00A068B0" w:rsidRDefault="0029104E" w:rsidP="00A068B0">
            <w:pPr>
              <w:spacing w:before="120" w:after="120"/>
              <w:rPr>
                <w:spacing w:val="0"/>
                <w:sz w:val="20"/>
              </w:rPr>
            </w:pPr>
          </w:p>
        </w:tc>
        <w:tc>
          <w:tcPr>
            <w:tcW w:w="2552" w:type="dxa"/>
            <w:gridSpan w:val="8"/>
            <w:vMerge/>
          </w:tcPr>
          <w:p w14:paraId="10CE8F82" w14:textId="77777777" w:rsidR="0029104E" w:rsidRPr="00A068B0" w:rsidRDefault="0029104E" w:rsidP="00A068B0">
            <w:pPr>
              <w:spacing w:before="120" w:after="120"/>
              <w:rPr>
                <w:spacing w:val="0"/>
                <w:sz w:val="20"/>
              </w:rPr>
            </w:pPr>
          </w:p>
        </w:tc>
        <w:tc>
          <w:tcPr>
            <w:tcW w:w="1277" w:type="dxa"/>
          </w:tcPr>
          <w:p w14:paraId="5F64258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5ACF040" w14:textId="77777777" w:rsidTr="005068BD">
        <w:tc>
          <w:tcPr>
            <w:tcW w:w="2751" w:type="dxa"/>
            <w:gridSpan w:val="5"/>
          </w:tcPr>
          <w:p w14:paraId="49A7FFA0" w14:textId="497BF618" w:rsidR="0029104E" w:rsidRPr="00A068B0" w:rsidRDefault="0029104E" w:rsidP="00A068B0">
            <w:pPr>
              <w:spacing w:before="120" w:after="120"/>
              <w:rPr>
                <w:spacing w:val="0"/>
                <w:sz w:val="20"/>
              </w:rPr>
            </w:pPr>
            <w:r w:rsidRPr="00A068B0">
              <w:rPr>
                <w:spacing w:val="0"/>
                <w:sz w:val="20"/>
              </w:rPr>
              <w:lastRenderedPageBreak/>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4D067E75" w14:textId="77777777" w:rsidR="0029104E" w:rsidRPr="00A068B0" w:rsidRDefault="0029104E" w:rsidP="00A068B0">
            <w:pPr>
              <w:spacing w:before="120" w:after="120"/>
              <w:rPr>
                <w:spacing w:val="0"/>
                <w:sz w:val="20"/>
              </w:rPr>
            </w:pPr>
          </w:p>
        </w:tc>
        <w:tc>
          <w:tcPr>
            <w:tcW w:w="1276" w:type="dxa"/>
            <w:gridSpan w:val="4"/>
          </w:tcPr>
          <w:p w14:paraId="0D2E2679" w14:textId="77777777" w:rsidR="0029104E" w:rsidRPr="00A068B0" w:rsidRDefault="0029104E" w:rsidP="00A068B0">
            <w:pPr>
              <w:spacing w:before="120" w:after="120"/>
              <w:rPr>
                <w:spacing w:val="0"/>
                <w:sz w:val="20"/>
              </w:rPr>
            </w:pPr>
          </w:p>
        </w:tc>
        <w:tc>
          <w:tcPr>
            <w:tcW w:w="2552" w:type="dxa"/>
            <w:gridSpan w:val="8"/>
            <w:vMerge/>
          </w:tcPr>
          <w:p w14:paraId="3E86ACE0" w14:textId="77777777" w:rsidR="0029104E" w:rsidRPr="00A068B0" w:rsidRDefault="0029104E" w:rsidP="00A068B0">
            <w:pPr>
              <w:spacing w:before="120" w:after="120"/>
              <w:rPr>
                <w:spacing w:val="0"/>
                <w:sz w:val="20"/>
              </w:rPr>
            </w:pPr>
          </w:p>
        </w:tc>
        <w:tc>
          <w:tcPr>
            <w:tcW w:w="1277" w:type="dxa"/>
          </w:tcPr>
          <w:p w14:paraId="4FA2DAB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AED4FC3" w14:textId="77777777" w:rsidTr="005068BD">
        <w:tc>
          <w:tcPr>
            <w:tcW w:w="2751" w:type="dxa"/>
            <w:gridSpan w:val="5"/>
          </w:tcPr>
          <w:p w14:paraId="46899E51" w14:textId="2C0845D4"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288B65D0" w14:textId="77777777" w:rsidR="0029104E" w:rsidRPr="00A068B0" w:rsidRDefault="0029104E" w:rsidP="00A068B0">
            <w:pPr>
              <w:spacing w:before="120" w:after="120"/>
              <w:rPr>
                <w:spacing w:val="0"/>
                <w:sz w:val="20"/>
              </w:rPr>
            </w:pPr>
          </w:p>
        </w:tc>
        <w:tc>
          <w:tcPr>
            <w:tcW w:w="1276" w:type="dxa"/>
            <w:gridSpan w:val="4"/>
          </w:tcPr>
          <w:p w14:paraId="06CDB4FB" w14:textId="77777777" w:rsidR="0029104E" w:rsidRPr="00A068B0" w:rsidRDefault="0029104E" w:rsidP="00A068B0">
            <w:pPr>
              <w:spacing w:before="120" w:after="120"/>
              <w:rPr>
                <w:spacing w:val="0"/>
                <w:sz w:val="20"/>
              </w:rPr>
            </w:pPr>
          </w:p>
        </w:tc>
        <w:tc>
          <w:tcPr>
            <w:tcW w:w="2552" w:type="dxa"/>
            <w:gridSpan w:val="8"/>
            <w:vMerge/>
          </w:tcPr>
          <w:p w14:paraId="1CA4C18D" w14:textId="77777777" w:rsidR="0029104E" w:rsidRPr="00A068B0" w:rsidRDefault="0029104E" w:rsidP="00A068B0">
            <w:pPr>
              <w:spacing w:before="120" w:after="120"/>
              <w:rPr>
                <w:spacing w:val="0"/>
                <w:sz w:val="20"/>
              </w:rPr>
            </w:pPr>
          </w:p>
        </w:tc>
        <w:tc>
          <w:tcPr>
            <w:tcW w:w="1277" w:type="dxa"/>
          </w:tcPr>
          <w:p w14:paraId="77A1F2D2"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4E70CBC" w14:textId="77777777" w:rsidTr="005068BD">
        <w:tc>
          <w:tcPr>
            <w:tcW w:w="2751" w:type="dxa"/>
            <w:gridSpan w:val="5"/>
          </w:tcPr>
          <w:p w14:paraId="1D19ADDB" w14:textId="0214FA42"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7D2F5F01" w14:textId="77777777" w:rsidR="0029104E" w:rsidRPr="00A068B0" w:rsidRDefault="0029104E" w:rsidP="00A068B0">
            <w:pPr>
              <w:spacing w:before="120" w:after="120"/>
              <w:rPr>
                <w:spacing w:val="0"/>
                <w:sz w:val="20"/>
              </w:rPr>
            </w:pPr>
          </w:p>
        </w:tc>
        <w:tc>
          <w:tcPr>
            <w:tcW w:w="1276" w:type="dxa"/>
            <w:gridSpan w:val="4"/>
          </w:tcPr>
          <w:p w14:paraId="1D5CAF43" w14:textId="77777777" w:rsidR="0029104E" w:rsidRPr="00A068B0" w:rsidRDefault="0029104E" w:rsidP="00A068B0">
            <w:pPr>
              <w:spacing w:before="120" w:after="120"/>
              <w:rPr>
                <w:spacing w:val="0"/>
                <w:sz w:val="20"/>
              </w:rPr>
            </w:pPr>
          </w:p>
        </w:tc>
        <w:tc>
          <w:tcPr>
            <w:tcW w:w="2552" w:type="dxa"/>
            <w:gridSpan w:val="8"/>
            <w:vMerge/>
          </w:tcPr>
          <w:p w14:paraId="07BC6799" w14:textId="77777777" w:rsidR="0029104E" w:rsidRPr="00A068B0" w:rsidRDefault="0029104E" w:rsidP="00A068B0">
            <w:pPr>
              <w:spacing w:before="120" w:after="120"/>
              <w:rPr>
                <w:spacing w:val="0"/>
                <w:sz w:val="20"/>
              </w:rPr>
            </w:pPr>
          </w:p>
        </w:tc>
        <w:tc>
          <w:tcPr>
            <w:tcW w:w="1277" w:type="dxa"/>
          </w:tcPr>
          <w:p w14:paraId="61DF0C48"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8F0229D" w14:textId="77777777" w:rsidTr="005068BD">
        <w:tc>
          <w:tcPr>
            <w:tcW w:w="2751" w:type="dxa"/>
            <w:gridSpan w:val="5"/>
          </w:tcPr>
          <w:p w14:paraId="6EE05552" w14:textId="7FC38B9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2F362081" w14:textId="77777777" w:rsidR="0029104E" w:rsidRPr="00A068B0" w:rsidRDefault="0029104E" w:rsidP="00A068B0">
            <w:pPr>
              <w:spacing w:before="120" w:after="120"/>
              <w:rPr>
                <w:spacing w:val="0"/>
                <w:sz w:val="20"/>
              </w:rPr>
            </w:pPr>
          </w:p>
        </w:tc>
        <w:tc>
          <w:tcPr>
            <w:tcW w:w="1276" w:type="dxa"/>
            <w:gridSpan w:val="4"/>
          </w:tcPr>
          <w:p w14:paraId="4A89B620" w14:textId="77777777" w:rsidR="0029104E" w:rsidRPr="00A068B0" w:rsidRDefault="0029104E" w:rsidP="00A068B0">
            <w:pPr>
              <w:spacing w:before="120" w:after="120"/>
              <w:rPr>
                <w:spacing w:val="0"/>
                <w:sz w:val="20"/>
              </w:rPr>
            </w:pPr>
          </w:p>
        </w:tc>
        <w:tc>
          <w:tcPr>
            <w:tcW w:w="2552" w:type="dxa"/>
            <w:gridSpan w:val="8"/>
            <w:vMerge/>
          </w:tcPr>
          <w:p w14:paraId="201CCB7C" w14:textId="77777777" w:rsidR="0029104E" w:rsidRPr="00A068B0" w:rsidRDefault="0029104E" w:rsidP="00A068B0">
            <w:pPr>
              <w:spacing w:before="120" w:after="120"/>
              <w:rPr>
                <w:spacing w:val="0"/>
                <w:sz w:val="20"/>
              </w:rPr>
            </w:pPr>
          </w:p>
        </w:tc>
        <w:tc>
          <w:tcPr>
            <w:tcW w:w="1277" w:type="dxa"/>
          </w:tcPr>
          <w:p w14:paraId="0BB7101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7B4BE378" w14:textId="77777777" w:rsidTr="005068BD">
        <w:tc>
          <w:tcPr>
            <w:tcW w:w="2751" w:type="dxa"/>
            <w:gridSpan w:val="5"/>
          </w:tcPr>
          <w:p w14:paraId="7F6C8A9E" w14:textId="371D6570"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020EC856" w14:textId="77777777" w:rsidR="0029104E" w:rsidRPr="00A068B0" w:rsidRDefault="0029104E" w:rsidP="00A068B0">
            <w:pPr>
              <w:spacing w:before="120" w:after="120"/>
              <w:rPr>
                <w:spacing w:val="0"/>
                <w:sz w:val="20"/>
              </w:rPr>
            </w:pPr>
          </w:p>
        </w:tc>
        <w:tc>
          <w:tcPr>
            <w:tcW w:w="1276" w:type="dxa"/>
            <w:gridSpan w:val="4"/>
          </w:tcPr>
          <w:p w14:paraId="0C284551" w14:textId="77777777" w:rsidR="0029104E" w:rsidRPr="00A068B0" w:rsidRDefault="0029104E" w:rsidP="00A068B0">
            <w:pPr>
              <w:spacing w:before="120" w:after="120"/>
              <w:rPr>
                <w:spacing w:val="0"/>
                <w:sz w:val="20"/>
              </w:rPr>
            </w:pPr>
          </w:p>
        </w:tc>
        <w:tc>
          <w:tcPr>
            <w:tcW w:w="2552" w:type="dxa"/>
            <w:gridSpan w:val="8"/>
            <w:vMerge/>
          </w:tcPr>
          <w:p w14:paraId="7FF7DF22" w14:textId="77777777" w:rsidR="0029104E" w:rsidRPr="00A068B0" w:rsidRDefault="0029104E" w:rsidP="00A068B0">
            <w:pPr>
              <w:spacing w:before="120" w:after="120"/>
              <w:rPr>
                <w:spacing w:val="0"/>
                <w:sz w:val="20"/>
              </w:rPr>
            </w:pPr>
          </w:p>
        </w:tc>
        <w:tc>
          <w:tcPr>
            <w:tcW w:w="1277" w:type="dxa"/>
          </w:tcPr>
          <w:p w14:paraId="633820B6" w14:textId="77777777" w:rsidR="0029104E" w:rsidRPr="00A068B0" w:rsidRDefault="0029104E" w:rsidP="00A068B0">
            <w:pPr>
              <w:spacing w:before="120" w:after="120"/>
              <w:rPr>
                <w:rStyle w:val="CommentReference"/>
                <w:spacing w:val="0"/>
                <w:sz w:val="20"/>
              </w:rPr>
            </w:pPr>
          </w:p>
        </w:tc>
      </w:tr>
      <w:tr w:rsidR="0029104E" w:rsidRPr="003B2076" w14:paraId="1CE4A063" w14:textId="77777777" w:rsidTr="005068BD">
        <w:tc>
          <w:tcPr>
            <w:tcW w:w="2751" w:type="dxa"/>
            <w:gridSpan w:val="5"/>
            <w:shd w:val="clear" w:color="auto" w:fill="F2F2F2"/>
          </w:tcPr>
          <w:p w14:paraId="29626E6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40% - 60%</w:t>
            </w:r>
          </w:p>
        </w:tc>
        <w:tc>
          <w:tcPr>
            <w:tcW w:w="1637" w:type="dxa"/>
            <w:gridSpan w:val="5"/>
            <w:shd w:val="clear" w:color="auto" w:fill="F2F2F2"/>
          </w:tcPr>
          <w:p w14:paraId="40313569"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76" w:type="dxa"/>
            <w:gridSpan w:val="4"/>
            <w:shd w:val="clear" w:color="auto" w:fill="F2F2F2"/>
          </w:tcPr>
          <w:p w14:paraId="3ADAE37F" w14:textId="77777777" w:rsidR="0029104E" w:rsidRPr="00A068B0" w:rsidRDefault="0029104E" w:rsidP="00A068B0">
            <w:pPr>
              <w:spacing w:before="120" w:after="120"/>
              <w:rPr>
                <w:spacing w:val="0"/>
                <w:sz w:val="20"/>
              </w:rPr>
            </w:pPr>
            <w:r w:rsidRPr="00A068B0">
              <w:rPr>
                <w:spacing w:val="0"/>
                <w:sz w:val="20"/>
              </w:rPr>
              <w:t>Frequency</w:t>
            </w:r>
          </w:p>
        </w:tc>
        <w:tc>
          <w:tcPr>
            <w:tcW w:w="2552" w:type="dxa"/>
            <w:gridSpan w:val="8"/>
            <w:shd w:val="clear" w:color="auto" w:fill="F2F2F2"/>
          </w:tcPr>
          <w:p w14:paraId="7A565D9E" w14:textId="77777777" w:rsidR="0029104E" w:rsidRPr="00A068B0" w:rsidRDefault="0029104E" w:rsidP="00A068B0">
            <w:pPr>
              <w:spacing w:before="120" w:after="120"/>
              <w:rPr>
                <w:spacing w:val="0"/>
                <w:sz w:val="20"/>
              </w:rPr>
            </w:pPr>
            <w:r w:rsidRPr="00A068B0">
              <w:rPr>
                <w:spacing w:val="0"/>
                <w:sz w:val="20"/>
              </w:rPr>
              <w:t>Primary Power Source</w:t>
            </w:r>
          </w:p>
        </w:tc>
        <w:tc>
          <w:tcPr>
            <w:tcW w:w="1277" w:type="dxa"/>
            <w:shd w:val="clear" w:color="auto" w:fill="F2F2F2"/>
          </w:tcPr>
          <w:p w14:paraId="5E527879"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54D5511E" w14:textId="77777777" w:rsidTr="005068BD">
        <w:tc>
          <w:tcPr>
            <w:tcW w:w="2751" w:type="dxa"/>
            <w:gridSpan w:val="5"/>
          </w:tcPr>
          <w:p w14:paraId="09E9B50F" w14:textId="47AA1DB2" w:rsidR="0029104E" w:rsidRPr="00A068B0" w:rsidRDefault="0029104E" w:rsidP="00A068B0">
            <w:pPr>
              <w:spacing w:before="120" w:after="120"/>
              <w:rPr>
                <w:spacing w:val="0"/>
                <w:sz w:val="20"/>
              </w:rPr>
            </w:pPr>
            <w:r w:rsidRPr="00A068B0">
              <w:rPr>
                <w:spacing w:val="0"/>
                <w:sz w:val="20"/>
              </w:rPr>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5D3B1AD" w14:textId="77777777" w:rsidR="0029104E" w:rsidRPr="00A068B0" w:rsidRDefault="0029104E" w:rsidP="00A068B0">
            <w:pPr>
              <w:spacing w:before="120" w:after="120"/>
              <w:rPr>
                <w:spacing w:val="0"/>
                <w:sz w:val="20"/>
                <w:highlight w:val="yellow"/>
              </w:rPr>
            </w:pPr>
          </w:p>
        </w:tc>
        <w:tc>
          <w:tcPr>
            <w:tcW w:w="1276" w:type="dxa"/>
            <w:gridSpan w:val="4"/>
          </w:tcPr>
          <w:p w14:paraId="055420A7" w14:textId="77777777" w:rsidR="0029104E" w:rsidRPr="00A068B0" w:rsidRDefault="0029104E" w:rsidP="00A068B0">
            <w:pPr>
              <w:spacing w:before="120" w:after="120"/>
              <w:rPr>
                <w:spacing w:val="0"/>
                <w:sz w:val="20"/>
                <w:highlight w:val="yellow"/>
              </w:rPr>
            </w:pPr>
          </w:p>
        </w:tc>
        <w:tc>
          <w:tcPr>
            <w:tcW w:w="2552" w:type="dxa"/>
            <w:gridSpan w:val="8"/>
            <w:vMerge w:val="restart"/>
          </w:tcPr>
          <w:p w14:paraId="0775623D" w14:textId="77777777" w:rsidR="0029104E" w:rsidRPr="00A068B0" w:rsidRDefault="0029104E" w:rsidP="00A068B0">
            <w:pPr>
              <w:spacing w:before="120" w:after="120"/>
              <w:rPr>
                <w:spacing w:val="0"/>
                <w:sz w:val="20"/>
                <w:highlight w:val="yellow"/>
              </w:rPr>
            </w:pPr>
          </w:p>
        </w:tc>
        <w:tc>
          <w:tcPr>
            <w:tcW w:w="1277" w:type="dxa"/>
          </w:tcPr>
          <w:p w14:paraId="3D46812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BF59FDC" w14:textId="77777777" w:rsidTr="005068BD">
        <w:tc>
          <w:tcPr>
            <w:tcW w:w="2751" w:type="dxa"/>
            <w:gridSpan w:val="5"/>
          </w:tcPr>
          <w:p w14:paraId="1695BC39" w14:textId="026C022E" w:rsidR="0029104E" w:rsidRPr="00A068B0" w:rsidRDefault="0029104E" w:rsidP="00A068B0">
            <w:pPr>
              <w:spacing w:before="120" w:after="120"/>
              <w:rPr>
                <w:spacing w:val="0"/>
                <w:sz w:val="20"/>
              </w:rPr>
            </w:pPr>
            <w:r w:rsidRPr="00A068B0">
              <w:rPr>
                <w:spacing w:val="0"/>
                <w:sz w:val="20"/>
              </w:rPr>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0962A5C3" w14:textId="77777777" w:rsidR="0029104E" w:rsidRPr="00A068B0" w:rsidRDefault="0029104E" w:rsidP="00A068B0">
            <w:pPr>
              <w:spacing w:before="120" w:after="120"/>
              <w:rPr>
                <w:spacing w:val="0"/>
                <w:sz w:val="20"/>
                <w:highlight w:val="yellow"/>
              </w:rPr>
            </w:pPr>
          </w:p>
        </w:tc>
        <w:tc>
          <w:tcPr>
            <w:tcW w:w="1276" w:type="dxa"/>
            <w:gridSpan w:val="4"/>
          </w:tcPr>
          <w:p w14:paraId="287DCF28" w14:textId="77777777" w:rsidR="0029104E" w:rsidRPr="00A068B0" w:rsidRDefault="0029104E" w:rsidP="00A068B0">
            <w:pPr>
              <w:spacing w:before="120" w:after="120"/>
              <w:rPr>
                <w:spacing w:val="0"/>
                <w:sz w:val="20"/>
                <w:highlight w:val="yellow"/>
              </w:rPr>
            </w:pPr>
          </w:p>
        </w:tc>
        <w:tc>
          <w:tcPr>
            <w:tcW w:w="2552" w:type="dxa"/>
            <w:gridSpan w:val="8"/>
            <w:vMerge/>
          </w:tcPr>
          <w:p w14:paraId="7D80F689" w14:textId="77777777" w:rsidR="0029104E" w:rsidRPr="00A068B0" w:rsidRDefault="0029104E" w:rsidP="00A068B0">
            <w:pPr>
              <w:spacing w:before="120" w:after="120"/>
              <w:rPr>
                <w:spacing w:val="0"/>
                <w:sz w:val="20"/>
                <w:highlight w:val="yellow"/>
              </w:rPr>
            </w:pPr>
          </w:p>
        </w:tc>
        <w:tc>
          <w:tcPr>
            <w:tcW w:w="1277" w:type="dxa"/>
          </w:tcPr>
          <w:p w14:paraId="577EF12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DF08760" w14:textId="77777777" w:rsidTr="005068BD">
        <w:tc>
          <w:tcPr>
            <w:tcW w:w="2751" w:type="dxa"/>
            <w:gridSpan w:val="5"/>
          </w:tcPr>
          <w:p w14:paraId="59029416" w14:textId="7204B594" w:rsidR="0029104E" w:rsidRPr="00A068B0" w:rsidRDefault="0029104E" w:rsidP="00A068B0">
            <w:pPr>
              <w:spacing w:before="120" w:after="120"/>
              <w:rPr>
                <w:spacing w:val="0"/>
                <w:sz w:val="20"/>
              </w:rPr>
            </w:pPr>
            <w:r w:rsidRPr="00A068B0">
              <w:rPr>
                <w:spacing w:val="0"/>
                <w:sz w:val="20"/>
              </w:rPr>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52F7EFAD" w14:textId="77777777" w:rsidR="0029104E" w:rsidRPr="00A068B0" w:rsidRDefault="0029104E" w:rsidP="00A068B0">
            <w:pPr>
              <w:spacing w:before="120" w:after="120"/>
              <w:rPr>
                <w:spacing w:val="0"/>
                <w:sz w:val="20"/>
                <w:highlight w:val="yellow"/>
              </w:rPr>
            </w:pPr>
          </w:p>
        </w:tc>
        <w:tc>
          <w:tcPr>
            <w:tcW w:w="1276" w:type="dxa"/>
            <w:gridSpan w:val="4"/>
          </w:tcPr>
          <w:p w14:paraId="0CB297F7" w14:textId="77777777" w:rsidR="0029104E" w:rsidRPr="00A068B0" w:rsidRDefault="0029104E" w:rsidP="00A068B0">
            <w:pPr>
              <w:spacing w:before="120" w:after="120"/>
              <w:rPr>
                <w:spacing w:val="0"/>
                <w:sz w:val="20"/>
                <w:highlight w:val="yellow"/>
              </w:rPr>
            </w:pPr>
          </w:p>
        </w:tc>
        <w:tc>
          <w:tcPr>
            <w:tcW w:w="2552" w:type="dxa"/>
            <w:gridSpan w:val="8"/>
            <w:vMerge/>
          </w:tcPr>
          <w:p w14:paraId="3A7CA996" w14:textId="77777777" w:rsidR="0029104E" w:rsidRPr="00A068B0" w:rsidRDefault="0029104E" w:rsidP="00A068B0">
            <w:pPr>
              <w:spacing w:before="120" w:after="120"/>
              <w:rPr>
                <w:spacing w:val="0"/>
                <w:sz w:val="20"/>
                <w:highlight w:val="yellow"/>
              </w:rPr>
            </w:pPr>
          </w:p>
        </w:tc>
        <w:tc>
          <w:tcPr>
            <w:tcW w:w="1277" w:type="dxa"/>
          </w:tcPr>
          <w:p w14:paraId="5B82A49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EF15476" w14:textId="77777777" w:rsidTr="005068BD">
        <w:tc>
          <w:tcPr>
            <w:tcW w:w="2751" w:type="dxa"/>
            <w:gridSpan w:val="5"/>
          </w:tcPr>
          <w:p w14:paraId="4F863DE6" w14:textId="4CDB3C60"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6C017A17" w14:textId="77777777" w:rsidR="0029104E" w:rsidRPr="00A068B0" w:rsidRDefault="0029104E" w:rsidP="00A068B0">
            <w:pPr>
              <w:spacing w:before="120" w:after="120"/>
              <w:rPr>
                <w:spacing w:val="0"/>
                <w:sz w:val="20"/>
                <w:highlight w:val="yellow"/>
              </w:rPr>
            </w:pPr>
          </w:p>
        </w:tc>
        <w:tc>
          <w:tcPr>
            <w:tcW w:w="1276" w:type="dxa"/>
            <w:gridSpan w:val="4"/>
          </w:tcPr>
          <w:p w14:paraId="0FB5C6E2" w14:textId="77777777" w:rsidR="0029104E" w:rsidRPr="00A068B0" w:rsidRDefault="0029104E" w:rsidP="00A068B0">
            <w:pPr>
              <w:spacing w:before="120" w:after="120"/>
              <w:rPr>
                <w:spacing w:val="0"/>
                <w:sz w:val="20"/>
                <w:highlight w:val="yellow"/>
              </w:rPr>
            </w:pPr>
          </w:p>
        </w:tc>
        <w:tc>
          <w:tcPr>
            <w:tcW w:w="2552" w:type="dxa"/>
            <w:gridSpan w:val="8"/>
            <w:vMerge/>
          </w:tcPr>
          <w:p w14:paraId="4B9B8FC3" w14:textId="77777777" w:rsidR="0029104E" w:rsidRPr="00A068B0" w:rsidRDefault="0029104E" w:rsidP="00A068B0">
            <w:pPr>
              <w:spacing w:before="120" w:after="120"/>
              <w:rPr>
                <w:spacing w:val="0"/>
                <w:sz w:val="20"/>
                <w:highlight w:val="yellow"/>
              </w:rPr>
            </w:pPr>
          </w:p>
        </w:tc>
        <w:tc>
          <w:tcPr>
            <w:tcW w:w="1277" w:type="dxa"/>
          </w:tcPr>
          <w:p w14:paraId="29E7068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353A4C8" w14:textId="77777777" w:rsidTr="005068BD">
        <w:tc>
          <w:tcPr>
            <w:tcW w:w="2751" w:type="dxa"/>
            <w:gridSpan w:val="5"/>
          </w:tcPr>
          <w:p w14:paraId="2B42054A" w14:textId="4E83CA64"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1ED1BA3B" w14:textId="77777777" w:rsidR="0029104E" w:rsidRPr="00A068B0" w:rsidRDefault="0029104E" w:rsidP="00A068B0">
            <w:pPr>
              <w:spacing w:before="120" w:after="120"/>
              <w:rPr>
                <w:spacing w:val="0"/>
                <w:sz w:val="20"/>
                <w:highlight w:val="yellow"/>
              </w:rPr>
            </w:pPr>
          </w:p>
        </w:tc>
        <w:tc>
          <w:tcPr>
            <w:tcW w:w="1276" w:type="dxa"/>
            <w:gridSpan w:val="4"/>
          </w:tcPr>
          <w:p w14:paraId="6EE234CF" w14:textId="77777777" w:rsidR="0029104E" w:rsidRPr="00A068B0" w:rsidRDefault="0029104E" w:rsidP="00A068B0">
            <w:pPr>
              <w:spacing w:before="120" w:after="120"/>
              <w:rPr>
                <w:spacing w:val="0"/>
                <w:sz w:val="20"/>
                <w:highlight w:val="yellow"/>
              </w:rPr>
            </w:pPr>
          </w:p>
        </w:tc>
        <w:tc>
          <w:tcPr>
            <w:tcW w:w="2552" w:type="dxa"/>
            <w:gridSpan w:val="8"/>
            <w:vMerge/>
          </w:tcPr>
          <w:p w14:paraId="7710DF0F" w14:textId="77777777" w:rsidR="0029104E" w:rsidRPr="00A068B0" w:rsidRDefault="0029104E" w:rsidP="00A068B0">
            <w:pPr>
              <w:spacing w:before="120" w:after="120"/>
              <w:rPr>
                <w:spacing w:val="0"/>
                <w:sz w:val="20"/>
                <w:highlight w:val="yellow"/>
              </w:rPr>
            </w:pPr>
          </w:p>
        </w:tc>
        <w:tc>
          <w:tcPr>
            <w:tcW w:w="1277" w:type="dxa"/>
          </w:tcPr>
          <w:p w14:paraId="5D4A380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B00316E" w14:textId="77777777" w:rsidTr="005068BD">
        <w:tc>
          <w:tcPr>
            <w:tcW w:w="2751" w:type="dxa"/>
            <w:gridSpan w:val="5"/>
          </w:tcPr>
          <w:p w14:paraId="3AE55064" w14:textId="6B33BB1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0A49EDF7" w14:textId="77777777" w:rsidR="0029104E" w:rsidRPr="00A068B0" w:rsidRDefault="0029104E" w:rsidP="00A068B0">
            <w:pPr>
              <w:spacing w:before="120" w:after="120"/>
              <w:rPr>
                <w:spacing w:val="0"/>
                <w:sz w:val="20"/>
                <w:highlight w:val="yellow"/>
              </w:rPr>
            </w:pPr>
          </w:p>
        </w:tc>
        <w:tc>
          <w:tcPr>
            <w:tcW w:w="1276" w:type="dxa"/>
            <w:gridSpan w:val="4"/>
          </w:tcPr>
          <w:p w14:paraId="513ADAD8" w14:textId="77777777" w:rsidR="0029104E" w:rsidRPr="00A068B0" w:rsidRDefault="0029104E" w:rsidP="00A068B0">
            <w:pPr>
              <w:spacing w:before="120" w:after="120"/>
              <w:rPr>
                <w:spacing w:val="0"/>
                <w:sz w:val="20"/>
                <w:highlight w:val="yellow"/>
              </w:rPr>
            </w:pPr>
          </w:p>
        </w:tc>
        <w:tc>
          <w:tcPr>
            <w:tcW w:w="2552" w:type="dxa"/>
            <w:gridSpan w:val="8"/>
            <w:vMerge/>
          </w:tcPr>
          <w:p w14:paraId="59EA808F" w14:textId="77777777" w:rsidR="0029104E" w:rsidRPr="00A068B0" w:rsidRDefault="0029104E" w:rsidP="00A068B0">
            <w:pPr>
              <w:spacing w:before="120" w:after="120"/>
              <w:rPr>
                <w:spacing w:val="0"/>
                <w:sz w:val="20"/>
                <w:highlight w:val="yellow"/>
              </w:rPr>
            </w:pPr>
          </w:p>
        </w:tc>
        <w:tc>
          <w:tcPr>
            <w:tcW w:w="1277" w:type="dxa"/>
          </w:tcPr>
          <w:p w14:paraId="1452E3F7"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E67E211" w14:textId="77777777" w:rsidTr="005068BD">
        <w:tc>
          <w:tcPr>
            <w:tcW w:w="2751" w:type="dxa"/>
            <w:gridSpan w:val="5"/>
          </w:tcPr>
          <w:p w14:paraId="6175135D" w14:textId="5B4200D5"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374BEC9" w14:textId="77777777" w:rsidR="0029104E" w:rsidRPr="00A068B0" w:rsidRDefault="0029104E" w:rsidP="00A068B0">
            <w:pPr>
              <w:spacing w:before="120" w:after="120"/>
              <w:rPr>
                <w:spacing w:val="0"/>
                <w:sz w:val="20"/>
                <w:highlight w:val="yellow"/>
              </w:rPr>
            </w:pPr>
          </w:p>
        </w:tc>
        <w:tc>
          <w:tcPr>
            <w:tcW w:w="1276" w:type="dxa"/>
            <w:gridSpan w:val="4"/>
          </w:tcPr>
          <w:p w14:paraId="10C8035C" w14:textId="77777777" w:rsidR="0029104E" w:rsidRPr="00A068B0" w:rsidRDefault="0029104E" w:rsidP="00A068B0">
            <w:pPr>
              <w:spacing w:before="120" w:after="120"/>
              <w:rPr>
                <w:spacing w:val="0"/>
                <w:sz w:val="20"/>
                <w:highlight w:val="yellow"/>
              </w:rPr>
            </w:pPr>
          </w:p>
        </w:tc>
        <w:tc>
          <w:tcPr>
            <w:tcW w:w="2552" w:type="dxa"/>
            <w:gridSpan w:val="8"/>
            <w:vMerge/>
          </w:tcPr>
          <w:p w14:paraId="643587D5" w14:textId="77777777" w:rsidR="0029104E" w:rsidRPr="00A068B0" w:rsidRDefault="0029104E" w:rsidP="00A068B0">
            <w:pPr>
              <w:spacing w:before="120" w:after="120"/>
              <w:rPr>
                <w:spacing w:val="0"/>
                <w:sz w:val="20"/>
                <w:highlight w:val="yellow"/>
              </w:rPr>
            </w:pPr>
          </w:p>
        </w:tc>
        <w:tc>
          <w:tcPr>
            <w:tcW w:w="1277" w:type="dxa"/>
          </w:tcPr>
          <w:p w14:paraId="74A8E50C" w14:textId="77777777" w:rsidR="0029104E" w:rsidRPr="00A068B0" w:rsidRDefault="0029104E" w:rsidP="00A068B0">
            <w:pPr>
              <w:spacing w:before="120" w:after="120"/>
              <w:rPr>
                <w:rStyle w:val="CommentReference"/>
                <w:spacing w:val="0"/>
                <w:sz w:val="20"/>
              </w:rPr>
            </w:pPr>
          </w:p>
        </w:tc>
      </w:tr>
      <w:tr w:rsidR="0029104E" w:rsidRPr="003B2076" w14:paraId="206A4407" w14:textId="77777777" w:rsidTr="000A6A63">
        <w:trPr>
          <w:del w:id="1735" w:author="ENA" w:date="2021-02-16T19:04:00Z"/>
        </w:trPr>
        <w:tc>
          <w:tcPr>
            <w:tcW w:w="9493" w:type="dxa"/>
            <w:gridSpan w:val="23"/>
          </w:tcPr>
          <w:p w14:paraId="4A43A6FE" w14:textId="77777777" w:rsidR="0029104E" w:rsidRPr="00A068B0" w:rsidRDefault="0029104E" w:rsidP="00A068B0">
            <w:pPr>
              <w:spacing w:before="120" w:after="120"/>
              <w:rPr>
                <w:del w:id="1736" w:author="ENA" w:date="2021-02-16T19:04:00Z"/>
                <w:rStyle w:val="CommentReference"/>
                <w:spacing w:val="0"/>
                <w:sz w:val="20"/>
              </w:rPr>
            </w:pPr>
            <w:del w:id="1737" w:author="ENA" w:date="2021-02-16T19:04:00Z">
              <w:r w:rsidRPr="00A068B0">
                <w:rPr>
                  <w:spacing w:val="0"/>
                  <w:sz w:val="20"/>
                </w:rPr>
                <w:delText>Steps as defined in EN 50438</w:delText>
              </w:r>
            </w:del>
          </w:p>
        </w:tc>
      </w:tr>
      <w:tr w:rsidR="0029104E" w:rsidRPr="003B2076" w14:paraId="33AA80D7" w14:textId="77777777" w:rsidTr="000A6A63">
        <w:tc>
          <w:tcPr>
            <w:tcW w:w="9493" w:type="dxa"/>
            <w:gridSpan w:val="23"/>
            <w:shd w:val="clear" w:color="auto" w:fill="D9D9D9"/>
          </w:tcPr>
          <w:p w14:paraId="5F96B4FF" w14:textId="2106C943" w:rsidR="0029104E" w:rsidRPr="00A068B0" w:rsidRDefault="0029104E" w:rsidP="00A068B0">
            <w:pPr>
              <w:spacing w:before="120" w:after="120"/>
              <w:rPr>
                <w:b/>
                <w:spacing w:val="0"/>
                <w:sz w:val="20"/>
              </w:rPr>
            </w:pPr>
            <w:r w:rsidRPr="00A068B0">
              <w:rPr>
                <w:b/>
                <w:spacing w:val="0"/>
                <w:sz w:val="20"/>
              </w:rPr>
              <w:t>Power output with falling frequency test</w:t>
            </w:r>
            <w:r w:rsidRPr="00A068B0">
              <w:rPr>
                <w:b/>
                <w:spacing w:val="0"/>
                <w:sz w:val="20"/>
                <w:lang w:eastAsia="en-GB"/>
              </w:rPr>
              <w:t>:</w:t>
            </w:r>
            <w:r w:rsidRPr="00A068B0">
              <w:rPr>
                <w:spacing w:val="0"/>
                <w:sz w:val="20"/>
              </w:rPr>
              <w:t xml:space="preserve"> This test should be carried out in accordance with </w:t>
            </w:r>
            <w:del w:id="1738" w:author="ENA" w:date="2021-02-16T19:04:00Z">
              <w:r w:rsidRPr="00A068B0">
                <w:rPr>
                  <w:spacing w:val="0"/>
                  <w:sz w:val="20"/>
                </w:rPr>
                <w:delText>EN 50438 Annex D.3</w:delText>
              </w:r>
            </w:del>
            <w:ins w:id="1739" w:author="ENA" w:date="2021-02-16T19:04:00Z">
              <w:r w:rsidR="005B75C1">
                <w:rPr>
                  <w:spacing w:val="0"/>
                  <w:sz w:val="20"/>
                </w:rPr>
                <w:t>A.1</w:t>
              </w:r>
            </w:ins>
            <w:r w:rsidR="005B75C1">
              <w:rPr>
                <w:spacing w:val="0"/>
                <w:sz w:val="20"/>
              </w:rPr>
              <w:t>.2</w:t>
            </w:r>
            <w:del w:id="1740" w:author="ENA" w:date="2021-02-16T19:04:00Z">
              <w:r w:rsidRPr="00A068B0">
                <w:rPr>
                  <w:spacing w:val="0"/>
                  <w:sz w:val="20"/>
                </w:rPr>
                <w:delText xml:space="preserve"> active power feed-in at under-frequency</w:delText>
              </w:r>
            </w:del>
            <w:ins w:id="1741" w:author="ENA" w:date="2021-02-16T19:04:00Z">
              <w:r w:rsidR="005B75C1">
                <w:rPr>
                  <w:spacing w:val="0"/>
                  <w:sz w:val="20"/>
                </w:rPr>
                <w:t>.7</w:t>
              </w:r>
            </w:ins>
            <w:r w:rsidRPr="00A068B0">
              <w:rPr>
                <w:spacing w:val="0"/>
                <w:sz w:val="20"/>
              </w:rPr>
              <w:t>.</w:t>
            </w:r>
          </w:p>
        </w:tc>
      </w:tr>
      <w:tr w:rsidR="0029104E" w:rsidRPr="003B2076" w14:paraId="45DD61A5" w14:textId="77777777" w:rsidTr="005068BD">
        <w:tc>
          <w:tcPr>
            <w:tcW w:w="3112" w:type="dxa"/>
            <w:gridSpan w:val="6"/>
            <w:shd w:val="clear" w:color="auto" w:fill="F2F2F2"/>
          </w:tcPr>
          <w:p w14:paraId="2F1D88A8" w14:textId="77777777" w:rsidR="0029104E" w:rsidRPr="00A068B0" w:rsidRDefault="0029104E" w:rsidP="00A068B0">
            <w:pPr>
              <w:spacing w:before="120" w:after="120"/>
              <w:rPr>
                <w:spacing w:val="0"/>
                <w:sz w:val="20"/>
              </w:rPr>
            </w:pPr>
            <w:r w:rsidRPr="00A068B0">
              <w:rPr>
                <w:spacing w:val="0"/>
                <w:sz w:val="20"/>
              </w:rPr>
              <w:t>Test sequence</w:t>
            </w:r>
          </w:p>
        </w:tc>
        <w:tc>
          <w:tcPr>
            <w:tcW w:w="1985" w:type="dxa"/>
            <w:gridSpan w:val="7"/>
            <w:shd w:val="clear" w:color="auto" w:fill="F2F2F2"/>
          </w:tcPr>
          <w:p w14:paraId="1B1052A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970" w:type="dxa"/>
            <w:gridSpan w:val="7"/>
            <w:shd w:val="clear" w:color="auto" w:fill="F2F2F2"/>
          </w:tcPr>
          <w:p w14:paraId="5C3E8370" w14:textId="77777777" w:rsidR="0029104E" w:rsidRPr="00A068B0" w:rsidRDefault="0029104E" w:rsidP="00A068B0">
            <w:pPr>
              <w:spacing w:before="120" w:after="120"/>
              <w:rPr>
                <w:spacing w:val="0"/>
                <w:sz w:val="20"/>
              </w:rPr>
            </w:pPr>
            <w:r w:rsidRPr="00A068B0">
              <w:rPr>
                <w:spacing w:val="0"/>
                <w:sz w:val="20"/>
              </w:rPr>
              <w:t>Frequency</w:t>
            </w:r>
          </w:p>
          <w:p w14:paraId="65454C2F" w14:textId="77777777" w:rsidR="0029104E" w:rsidRPr="00A068B0" w:rsidRDefault="0029104E" w:rsidP="00A068B0">
            <w:pPr>
              <w:spacing w:before="120" w:after="120"/>
              <w:rPr>
                <w:spacing w:val="0"/>
                <w:sz w:val="20"/>
              </w:rPr>
            </w:pPr>
          </w:p>
        </w:tc>
        <w:tc>
          <w:tcPr>
            <w:tcW w:w="2426" w:type="dxa"/>
            <w:gridSpan w:val="3"/>
            <w:shd w:val="clear" w:color="auto" w:fill="F2F2F2"/>
          </w:tcPr>
          <w:p w14:paraId="2E888184" w14:textId="77777777" w:rsidR="0029104E" w:rsidRPr="00A068B0" w:rsidRDefault="0029104E" w:rsidP="00A068B0">
            <w:pPr>
              <w:spacing w:before="120" w:after="120"/>
              <w:rPr>
                <w:spacing w:val="0"/>
                <w:sz w:val="20"/>
              </w:rPr>
            </w:pPr>
            <w:r w:rsidRPr="00A068B0">
              <w:rPr>
                <w:spacing w:val="0"/>
                <w:sz w:val="20"/>
              </w:rPr>
              <w:t>Primary power source</w:t>
            </w:r>
          </w:p>
        </w:tc>
      </w:tr>
      <w:tr w:rsidR="0029104E" w:rsidRPr="003B2076" w14:paraId="6A1DC055" w14:textId="77777777" w:rsidTr="005068BD">
        <w:tc>
          <w:tcPr>
            <w:tcW w:w="3112" w:type="dxa"/>
            <w:gridSpan w:val="6"/>
          </w:tcPr>
          <w:p w14:paraId="58F7D5B9" w14:textId="228C0051" w:rsidR="0029104E" w:rsidRPr="00A068B0" w:rsidRDefault="0029104E" w:rsidP="00A068B0">
            <w:pPr>
              <w:spacing w:before="120" w:after="120"/>
              <w:rPr>
                <w:spacing w:val="0"/>
                <w:sz w:val="20"/>
              </w:rPr>
            </w:pPr>
            <w:r w:rsidRPr="00A068B0">
              <w:rPr>
                <w:spacing w:val="0"/>
                <w:sz w:val="20"/>
              </w:rPr>
              <w:t>Test a) 50</w:t>
            </w:r>
            <w:r w:rsidR="004314BC" w:rsidRPr="00A068B0">
              <w:rPr>
                <w:spacing w:val="0"/>
                <w:sz w:val="20"/>
              </w:rPr>
              <w:t xml:space="preserve"> </w:t>
            </w:r>
            <w:r w:rsidRPr="00A068B0">
              <w:rPr>
                <w:spacing w:val="0"/>
                <w:sz w:val="20"/>
              </w:rPr>
              <w:t>Hz ± 0.01</w:t>
            </w:r>
            <w:r w:rsidR="004314BC" w:rsidRPr="00A068B0">
              <w:rPr>
                <w:spacing w:val="0"/>
                <w:sz w:val="20"/>
              </w:rPr>
              <w:t xml:space="preserve"> </w:t>
            </w:r>
            <w:r w:rsidRPr="00A068B0">
              <w:rPr>
                <w:spacing w:val="0"/>
                <w:sz w:val="20"/>
              </w:rPr>
              <w:t>Hz</w:t>
            </w:r>
          </w:p>
        </w:tc>
        <w:tc>
          <w:tcPr>
            <w:tcW w:w="1985" w:type="dxa"/>
            <w:gridSpan w:val="7"/>
          </w:tcPr>
          <w:p w14:paraId="36CF11CB" w14:textId="77777777" w:rsidR="0029104E" w:rsidRPr="00A068B0" w:rsidRDefault="0029104E" w:rsidP="00A068B0">
            <w:pPr>
              <w:spacing w:before="120" w:after="120"/>
              <w:rPr>
                <w:spacing w:val="0"/>
                <w:sz w:val="20"/>
              </w:rPr>
            </w:pPr>
          </w:p>
        </w:tc>
        <w:tc>
          <w:tcPr>
            <w:tcW w:w="1970" w:type="dxa"/>
            <w:gridSpan w:val="7"/>
          </w:tcPr>
          <w:p w14:paraId="40EA6EB0" w14:textId="77777777" w:rsidR="0029104E" w:rsidRPr="00A068B0" w:rsidRDefault="0029104E" w:rsidP="00A068B0">
            <w:pPr>
              <w:spacing w:before="120" w:after="120"/>
              <w:rPr>
                <w:spacing w:val="0"/>
                <w:sz w:val="20"/>
              </w:rPr>
            </w:pPr>
          </w:p>
        </w:tc>
        <w:tc>
          <w:tcPr>
            <w:tcW w:w="2426" w:type="dxa"/>
            <w:gridSpan w:val="3"/>
          </w:tcPr>
          <w:p w14:paraId="7CA53CE3" w14:textId="77777777" w:rsidR="0029104E" w:rsidRPr="00A068B0" w:rsidRDefault="0029104E" w:rsidP="00A068B0">
            <w:pPr>
              <w:spacing w:before="120" w:after="120"/>
              <w:rPr>
                <w:spacing w:val="0"/>
                <w:sz w:val="20"/>
              </w:rPr>
            </w:pPr>
          </w:p>
        </w:tc>
      </w:tr>
      <w:tr w:rsidR="0029104E" w:rsidRPr="003B2076" w14:paraId="1EF99515" w14:textId="77777777" w:rsidTr="005068BD">
        <w:tc>
          <w:tcPr>
            <w:tcW w:w="3112" w:type="dxa"/>
            <w:gridSpan w:val="6"/>
          </w:tcPr>
          <w:p w14:paraId="12685E10" w14:textId="77777777" w:rsidR="0029104E" w:rsidRPr="00A068B0" w:rsidRDefault="0029104E" w:rsidP="00A068B0">
            <w:pPr>
              <w:spacing w:before="120" w:after="120"/>
              <w:rPr>
                <w:spacing w:val="0"/>
                <w:sz w:val="20"/>
              </w:rPr>
            </w:pPr>
            <w:r w:rsidRPr="00A068B0">
              <w:rPr>
                <w:spacing w:val="0"/>
                <w:sz w:val="20"/>
              </w:rPr>
              <w:t>Test b) Point between 49.5 Hz and 49.6 Hz</w:t>
            </w:r>
          </w:p>
        </w:tc>
        <w:tc>
          <w:tcPr>
            <w:tcW w:w="1985" w:type="dxa"/>
            <w:gridSpan w:val="7"/>
          </w:tcPr>
          <w:p w14:paraId="48ED55D7" w14:textId="77777777" w:rsidR="0029104E" w:rsidRPr="00A068B0" w:rsidRDefault="0029104E" w:rsidP="00A068B0">
            <w:pPr>
              <w:spacing w:before="120" w:after="120"/>
              <w:rPr>
                <w:spacing w:val="0"/>
                <w:sz w:val="20"/>
                <w:highlight w:val="yellow"/>
              </w:rPr>
            </w:pPr>
          </w:p>
        </w:tc>
        <w:tc>
          <w:tcPr>
            <w:tcW w:w="1970" w:type="dxa"/>
            <w:gridSpan w:val="7"/>
          </w:tcPr>
          <w:p w14:paraId="540304A0" w14:textId="77777777" w:rsidR="0029104E" w:rsidRPr="00A068B0" w:rsidRDefault="0029104E" w:rsidP="00A068B0">
            <w:pPr>
              <w:spacing w:before="120" w:after="120"/>
              <w:rPr>
                <w:spacing w:val="0"/>
                <w:sz w:val="20"/>
                <w:highlight w:val="yellow"/>
              </w:rPr>
            </w:pPr>
          </w:p>
        </w:tc>
        <w:tc>
          <w:tcPr>
            <w:tcW w:w="2426" w:type="dxa"/>
            <w:gridSpan w:val="3"/>
          </w:tcPr>
          <w:p w14:paraId="12D56111" w14:textId="77777777" w:rsidR="0029104E" w:rsidRPr="00A068B0" w:rsidRDefault="0029104E" w:rsidP="00A068B0">
            <w:pPr>
              <w:spacing w:before="120" w:after="120"/>
              <w:rPr>
                <w:spacing w:val="0"/>
                <w:sz w:val="20"/>
                <w:highlight w:val="yellow"/>
              </w:rPr>
            </w:pPr>
          </w:p>
        </w:tc>
      </w:tr>
      <w:tr w:rsidR="0029104E" w:rsidRPr="003B2076" w14:paraId="149A331D" w14:textId="77777777" w:rsidTr="005068BD">
        <w:tc>
          <w:tcPr>
            <w:tcW w:w="3112" w:type="dxa"/>
            <w:gridSpan w:val="6"/>
          </w:tcPr>
          <w:p w14:paraId="67D8FA2D" w14:textId="77777777" w:rsidR="0029104E" w:rsidRPr="00A068B0" w:rsidRDefault="0029104E" w:rsidP="00A068B0">
            <w:pPr>
              <w:spacing w:before="120" w:after="120"/>
              <w:rPr>
                <w:spacing w:val="0"/>
                <w:sz w:val="20"/>
              </w:rPr>
            </w:pPr>
            <w:r w:rsidRPr="00A068B0">
              <w:rPr>
                <w:spacing w:val="0"/>
                <w:sz w:val="20"/>
              </w:rPr>
              <w:t>Test c) Point between 47.5 Hz and 47.6 Hz</w:t>
            </w:r>
          </w:p>
        </w:tc>
        <w:tc>
          <w:tcPr>
            <w:tcW w:w="1985" w:type="dxa"/>
            <w:gridSpan w:val="7"/>
          </w:tcPr>
          <w:p w14:paraId="0A028F5B" w14:textId="77777777" w:rsidR="0029104E" w:rsidRPr="00A068B0" w:rsidRDefault="0029104E" w:rsidP="00A068B0">
            <w:pPr>
              <w:spacing w:before="120" w:after="120"/>
              <w:rPr>
                <w:spacing w:val="0"/>
                <w:sz w:val="20"/>
                <w:highlight w:val="yellow"/>
              </w:rPr>
            </w:pPr>
          </w:p>
        </w:tc>
        <w:tc>
          <w:tcPr>
            <w:tcW w:w="1970" w:type="dxa"/>
            <w:gridSpan w:val="7"/>
          </w:tcPr>
          <w:p w14:paraId="1F4244F7" w14:textId="77777777" w:rsidR="0029104E" w:rsidRPr="00A068B0" w:rsidRDefault="0029104E" w:rsidP="00A068B0">
            <w:pPr>
              <w:spacing w:before="120" w:after="120"/>
              <w:rPr>
                <w:spacing w:val="0"/>
                <w:sz w:val="20"/>
                <w:highlight w:val="yellow"/>
              </w:rPr>
            </w:pPr>
          </w:p>
        </w:tc>
        <w:tc>
          <w:tcPr>
            <w:tcW w:w="2426" w:type="dxa"/>
            <w:gridSpan w:val="3"/>
          </w:tcPr>
          <w:p w14:paraId="4C5C8654" w14:textId="77777777" w:rsidR="0029104E" w:rsidRPr="00A068B0" w:rsidRDefault="0029104E" w:rsidP="00A068B0">
            <w:pPr>
              <w:spacing w:before="120" w:after="120"/>
              <w:rPr>
                <w:spacing w:val="0"/>
                <w:sz w:val="20"/>
                <w:highlight w:val="yellow"/>
              </w:rPr>
            </w:pPr>
          </w:p>
        </w:tc>
      </w:tr>
      <w:tr w:rsidR="0029104E" w:rsidRPr="003B2076" w14:paraId="0A55250A" w14:textId="77777777" w:rsidTr="000A6A63">
        <w:tc>
          <w:tcPr>
            <w:tcW w:w="9493" w:type="dxa"/>
            <w:gridSpan w:val="23"/>
          </w:tcPr>
          <w:p w14:paraId="7AA796E7" w14:textId="77777777" w:rsidR="0029104E" w:rsidRPr="00A068B0" w:rsidRDefault="0029104E" w:rsidP="00A068B0">
            <w:pPr>
              <w:spacing w:before="120" w:after="120"/>
              <w:rPr>
                <w:spacing w:val="0"/>
                <w:sz w:val="20"/>
              </w:rPr>
            </w:pPr>
            <w:r w:rsidRPr="00A068B0">
              <w:rPr>
                <w:spacing w:val="0"/>
                <w:sz w:val="20"/>
              </w:rPr>
              <w:t>NOTE: The operating point in Test (b) and (c) shall be maintained for at least 5 minutes</w:t>
            </w:r>
          </w:p>
        </w:tc>
      </w:tr>
      <w:tr w:rsidR="0029104E" w:rsidRPr="003B2076" w14:paraId="214C7CF2" w14:textId="77777777" w:rsidTr="000A6A63">
        <w:tc>
          <w:tcPr>
            <w:tcW w:w="9493" w:type="dxa"/>
            <w:gridSpan w:val="23"/>
            <w:shd w:val="clear" w:color="auto" w:fill="D9D9D9"/>
          </w:tcPr>
          <w:p w14:paraId="7F7AB3B1" w14:textId="6EEF4379" w:rsidR="0029104E" w:rsidRPr="00A068B0" w:rsidRDefault="0029104E" w:rsidP="00A068B0">
            <w:pPr>
              <w:spacing w:before="120" w:after="120"/>
              <w:rPr>
                <w:spacing w:val="0"/>
                <w:sz w:val="20"/>
              </w:rPr>
            </w:pPr>
            <w:r w:rsidRPr="00A068B0">
              <w:rPr>
                <w:b/>
                <w:spacing w:val="0"/>
                <w:sz w:val="20"/>
              </w:rPr>
              <w:t>Re-connection timer</w:t>
            </w:r>
            <w:r w:rsidRPr="00A068B0">
              <w:rPr>
                <w:spacing w:val="0"/>
                <w:sz w:val="20"/>
              </w:rPr>
              <w:t xml:space="preserve">.  </w:t>
            </w:r>
          </w:p>
        </w:tc>
      </w:tr>
      <w:tr w:rsidR="0029104E" w:rsidRPr="003B2076" w14:paraId="64E33A10" w14:textId="77777777" w:rsidTr="000A6A63">
        <w:tc>
          <w:tcPr>
            <w:tcW w:w="9493" w:type="dxa"/>
            <w:gridSpan w:val="23"/>
          </w:tcPr>
          <w:p w14:paraId="0E621C45" w14:textId="41561B0C" w:rsidR="0029104E" w:rsidRPr="00A068B0" w:rsidRDefault="0029104E" w:rsidP="00A068B0">
            <w:pPr>
              <w:spacing w:before="120" w:after="120"/>
              <w:rPr>
                <w:spacing w:val="0"/>
                <w:sz w:val="20"/>
              </w:rPr>
            </w:pPr>
            <w:r w:rsidRPr="00A068B0">
              <w:rPr>
                <w:spacing w:val="0"/>
                <w:sz w:val="20"/>
              </w:rPr>
              <w:t xml:space="preserve">Test should prove that the reconnection sequence starts after a minimum delay of 20 s for restoration of voltage and frequency to within the stage 1 settings of </w:t>
            </w:r>
            <w:r w:rsidR="00CC6C33" w:rsidRPr="00A068B0">
              <w:rPr>
                <w:spacing w:val="0"/>
                <w:sz w:val="20"/>
              </w:rPr>
              <w:t>T</w:t>
            </w:r>
            <w:r w:rsidRPr="00A068B0">
              <w:rPr>
                <w:spacing w:val="0"/>
                <w:sz w:val="20"/>
              </w:rPr>
              <w:t>able 2.</w:t>
            </w:r>
            <w:ins w:id="1742" w:author="ENA" w:date="2021-02-16T19:04:00Z">
              <w:r w:rsidR="00151077">
                <w:rPr>
                  <w:spacing w:val="0"/>
                  <w:sz w:val="20"/>
                </w:rPr>
                <w:t xml:space="preserve"> </w:t>
              </w:r>
              <w:r w:rsidR="00151077">
                <w:rPr>
                  <w:spacing w:val="0"/>
                  <w:sz w:val="20"/>
                  <w:lang w:eastAsia="en-GB"/>
                </w:rPr>
                <w:t xml:space="preserve">Both the time delay setting and the measured delay should be provided in this form; both should be greater than 20 s to pass. Confirmation should be provided that the </w:t>
              </w:r>
              <w:r w:rsidR="00151077">
                <w:rPr>
                  <w:b/>
                  <w:bCs/>
                  <w:spacing w:val="0"/>
                  <w:sz w:val="20"/>
                  <w:lang w:eastAsia="en-GB"/>
                </w:rPr>
                <w:t xml:space="preserve">Micro-generating Plant </w:t>
              </w:r>
              <w:r w:rsidR="00151077">
                <w:rPr>
                  <w:spacing w:val="0"/>
                  <w:sz w:val="20"/>
                  <w:lang w:eastAsia="en-GB"/>
                </w:rPr>
                <w:t>does not reconnect at the voltage and frequency settings below; a statement of “no reconnection” can be made.</w:t>
              </w:r>
            </w:ins>
          </w:p>
        </w:tc>
      </w:tr>
      <w:tr w:rsidR="0029104E" w:rsidRPr="003B2076" w14:paraId="4806B029" w14:textId="77777777" w:rsidTr="005068BD">
        <w:tc>
          <w:tcPr>
            <w:tcW w:w="1224" w:type="dxa"/>
          </w:tcPr>
          <w:p w14:paraId="7C375E16" w14:textId="77777777" w:rsidR="0029104E" w:rsidRPr="00A068B0" w:rsidRDefault="0029104E" w:rsidP="00A068B0">
            <w:pPr>
              <w:spacing w:before="120" w:after="120"/>
              <w:rPr>
                <w:spacing w:val="0"/>
                <w:sz w:val="20"/>
              </w:rPr>
            </w:pPr>
            <w:r w:rsidRPr="00A068B0">
              <w:rPr>
                <w:spacing w:val="0"/>
                <w:sz w:val="20"/>
              </w:rPr>
              <w:lastRenderedPageBreak/>
              <w:t>Time delay setting</w:t>
            </w:r>
          </w:p>
        </w:tc>
        <w:tc>
          <w:tcPr>
            <w:tcW w:w="1372" w:type="dxa"/>
            <w:gridSpan w:val="3"/>
          </w:tcPr>
          <w:p w14:paraId="73216FDE" w14:textId="77777777" w:rsidR="0029104E" w:rsidRPr="00A068B0" w:rsidRDefault="0029104E" w:rsidP="00A068B0">
            <w:pPr>
              <w:spacing w:before="120" w:after="120"/>
              <w:rPr>
                <w:spacing w:val="0"/>
                <w:sz w:val="20"/>
              </w:rPr>
            </w:pPr>
            <w:r w:rsidRPr="00A068B0">
              <w:rPr>
                <w:spacing w:val="0"/>
                <w:sz w:val="20"/>
              </w:rPr>
              <w:t>Measured delay</w:t>
            </w:r>
          </w:p>
        </w:tc>
        <w:tc>
          <w:tcPr>
            <w:tcW w:w="676" w:type="dxa"/>
            <w:gridSpan w:val="3"/>
          </w:tcPr>
          <w:p w14:paraId="64CD9DD8" w14:textId="77777777" w:rsidR="0029104E" w:rsidRPr="00A068B0" w:rsidRDefault="0029104E" w:rsidP="00A068B0">
            <w:pPr>
              <w:spacing w:before="120" w:after="120"/>
              <w:rPr>
                <w:spacing w:val="0"/>
                <w:sz w:val="20"/>
              </w:rPr>
            </w:pPr>
          </w:p>
        </w:tc>
        <w:tc>
          <w:tcPr>
            <w:tcW w:w="6221" w:type="dxa"/>
            <w:gridSpan w:val="16"/>
          </w:tcPr>
          <w:p w14:paraId="3F2D4D99" w14:textId="77777777" w:rsidR="0029104E" w:rsidRPr="00A068B0" w:rsidRDefault="0029104E" w:rsidP="00A068B0">
            <w:pPr>
              <w:spacing w:before="120" w:after="120"/>
              <w:rPr>
                <w:spacing w:val="0"/>
                <w:sz w:val="20"/>
              </w:rPr>
            </w:pPr>
            <w:r w:rsidRPr="00A068B0">
              <w:rPr>
                <w:spacing w:val="0"/>
                <w:sz w:val="20"/>
              </w:rPr>
              <w:t>Checks on no reconnection when voltage or frequency is brought to just outside stage 1 limits of table 2.</w:t>
            </w:r>
          </w:p>
        </w:tc>
      </w:tr>
      <w:tr w:rsidR="0029104E" w:rsidRPr="003B2076" w14:paraId="3F721E38" w14:textId="77777777" w:rsidTr="005068BD">
        <w:tc>
          <w:tcPr>
            <w:tcW w:w="1224" w:type="dxa"/>
          </w:tcPr>
          <w:p w14:paraId="43A0FCF8" w14:textId="77777777" w:rsidR="0029104E" w:rsidRPr="00A068B0" w:rsidRDefault="0029104E" w:rsidP="00A068B0">
            <w:pPr>
              <w:spacing w:before="120" w:after="120"/>
              <w:rPr>
                <w:spacing w:val="0"/>
                <w:sz w:val="20"/>
              </w:rPr>
            </w:pPr>
          </w:p>
        </w:tc>
        <w:tc>
          <w:tcPr>
            <w:tcW w:w="1372" w:type="dxa"/>
            <w:gridSpan w:val="3"/>
          </w:tcPr>
          <w:p w14:paraId="12159B66" w14:textId="77777777" w:rsidR="0029104E" w:rsidRPr="00A068B0" w:rsidRDefault="0029104E" w:rsidP="00A068B0">
            <w:pPr>
              <w:spacing w:before="120" w:after="120"/>
              <w:rPr>
                <w:spacing w:val="0"/>
                <w:sz w:val="20"/>
              </w:rPr>
            </w:pPr>
          </w:p>
        </w:tc>
        <w:tc>
          <w:tcPr>
            <w:tcW w:w="676" w:type="dxa"/>
            <w:gridSpan w:val="3"/>
          </w:tcPr>
          <w:p w14:paraId="61F761B5" w14:textId="77777777" w:rsidR="0029104E" w:rsidRPr="00A068B0" w:rsidRDefault="0029104E" w:rsidP="00A068B0">
            <w:pPr>
              <w:spacing w:before="120" w:after="120"/>
              <w:rPr>
                <w:spacing w:val="0"/>
                <w:sz w:val="20"/>
              </w:rPr>
            </w:pPr>
          </w:p>
        </w:tc>
        <w:tc>
          <w:tcPr>
            <w:tcW w:w="1176" w:type="dxa"/>
            <w:gridSpan w:val="4"/>
          </w:tcPr>
          <w:p w14:paraId="6A6C4BCC" w14:textId="5E1D06F6" w:rsidR="0029104E" w:rsidRPr="00A068B0" w:rsidRDefault="0029104E" w:rsidP="00A068B0">
            <w:pPr>
              <w:spacing w:before="120" w:after="120"/>
              <w:jc w:val="left"/>
              <w:rPr>
                <w:spacing w:val="0"/>
                <w:sz w:val="20"/>
              </w:rPr>
            </w:pPr>
            <w:r w:rsidRPr="00A068B0">
              <w:rPr>
                <w:spacing w:val="0"/>
                <w:sz w:val="20"/>
              </w:rPr>
              <w:t>At 266.2</w:t>
            </w:r>
            <w:r w:rsidR="004314BC" w:rsidRPr="00A068B0">
              <w:rPr>
                <w:spacing w:val="0"/>
                <w:sz w:val="20"/>
              </w:rPr>
              <w:t xml:space="preserve"> </w:t>
            </w:r>
            <w:r w:rsidRPr="00A068B0">
              <w:rPr>
                <w:spacing w:val="0"/>
                <w:sz w:val="20"/>
              </w:rPr>
              <w:t>V</w:t>
            </w:r>
          </w:p>
        </w:tc>
        <w:tc>
          <w:tcPr>
            <w:tcW w:w="1610" w:type="dxa"/>
            <w:gridSpan w:val="5"/>
          </w:tcPr>
          <w:p w14:paraId="57A4B24A" w14:textId="2001FDA5" w:rsidR="0029104E" w:rsidRPr="00A068B0" w:rsidRDefault="0029104E" w:rsidP="00A068B0">
            <w:pPr>
              <w:spacing w:before="120" w:after="120"/>
              <w:rPr>
                <w:spacing w:val="0"/>
                <w:sz w:val="20"/>
              </w:rPr>
            </w:pPr>
            <w:r w:rsidRPr="00A068B0">
              <w:rPr>
                <w:spacing w:val="0"/>
                <w:sz w:val="20"/>
              </w:rPr>
              <w:t xml:space="preserve">At </w:t>
            </w:r>
            <w:r w:rsidR="003510E1">
              <w:rPr>
                <w:spacing w:val="0"/>
                <w:sz w:val="20"/>
              </w:rPr>
              <w:t>180.0</w:t>
            </w:r>
            <w:r w:rsidR="004314BC" w:rsidRPr="00A068B0">
              <w:rPr>
                <w:spacing w:val="0"/>
                <w:sz w:val="20"/>
              </w:rPr>
              <w:t xml:space="preserve"> </w:t>
            </w:r>
            <w:r w:rsidRPr="00A068B0">
              <w:rPr>
                <w:spacing w:val="0"/>
                <w:sz w:val="20"/>
              </w:rPr>
              <w:t xml:space="preserve">V </w:t>
            </w:r>
          </w:p>
        </w:tc>
        <w:tc>
          <w:tcPr>
            <w:tcW w:w="1874" w:type="dxa"/>
            <w:gridSpan w:val="5"/>
          </w:tcPr>
          <w:p w14:paraId="6458B146" w14:textId="14A6C198" w:rsidR="0029104E" w:rsidRPr="00A068B0" w:rsidRDefault="0029104E" w:rsidP="00A068B0">
            <w:pPr>
              <w:spacing w:before="120" w:after="120"/>
              <w:rPr>
                <w:spacing w:val="0"/>
                <w:sz w:val="20"/>
              </w:rPr>
            </w:pPr>
            <w:r w:rsidRPr="00A068B0">
              <w:rPr>
                <w:spacing w:val="0"/>
                <w:sz w:val="20"/>
              </w:rPr>
              <w:t>At 47.4</w:t>
            </w:r>
            <w:r w:rsidR="004314BC" w:rsidRPr="00A068B0">
              <w:rPr>
                <w:spacing w:val="0"/>
                <w:sz w:val="20"/>
              </w:rPr>
              <w:t xml:space="preserve"> </w:t>
            </w:r>
            <w:r w:rsidRPr="00A068B0">
              <w:rPr>
                <w:spacing w:val="0"/>
                <w:sz w:val="20"/>
              </w:rPr>
              <w:t>Hz</w:t>
            </w:r>
          </w:p>
        </w:tc>
        <w:tc>
          <w:tcPr>
            <w:tcW w:w="1561" w:type="dxa"/>
            <w:gridSpan w:val="2"/>
          </w:tcPr>
          <w:p w14:paraId="3995B5F4" w14:textId="77777777" w:rsidR="0029104E" w:rsidRPr="00A068B0" w:rsidRDefault="0029104E" w:rsidP="00A068B0">
            <w:pPr>
              <w:spacing w:before="120" w:after="120"/>
              <w:rPr>
                <w:spacing w:val="0"/>
                <w:sz w:val="20"/>
              </w:rPr>
            </w:pPr>
            <w:r w:rsidRPr="00A068B0">
              <w:rPr>
                <w:spacing w:val="0"/>
                <w:sz w:val="20"/>
              </w:rPr>
              <w:t>At 52.1 Hz</w:t>
            </w:r>
          </w:p>
        </w:tc>
      </w:tr>
      <w:tr w:rsidR="0029104E" w:rsidRPr="003B2076" w14:paraId="22DB5BFF" w14:textId="77777777" w:rsidTr="005068BD">
        <w:tc>
          <w:tcPr>
            <w:tcW w:w="3272" w:type="dxa"/>
            <w:gridSpan w:val="7"/>
          </w:tcPr>
          <w:p w14:paraId="17FE1640" w14:textId="6BFC72CA" w:rsidR="0029104E" w:rsidRPr="00A068B0" w:rsidRDefault="0029104E" w:rsidP="00A068B0">
            <w:pPr>
              <w:spacing w:before="120" w:after="120"/>
              <w:rPr>
                <w:spacing w:val="0"/>
                <w:sz w:val="20"/>
              </w:rPr>
            </w:pPr>
            <w:r w:rsidRPr="00A068B0">
              <w:rPr>
                <w:spacing w:val="0"/>
                <w:sz w:val="20"/>
              </w:rPr>
              <w:t xml:space="preserve">Confirmation that the </w:t>
            </w:r>
            <w:r w:rsidR="002D36D5" w:rsidRPr="00A068B0">
              <w:rPr>
                <w:b/>
                <w:spacing w:val="0"/>
                <w:sz w:val="20"/>
              </w:rPr>
              <w:t>Micro-generator</w:t>
            </w:r>
            <w:r w:rsidR="002D36D5" w:rsidRPr="00A068B0">
              <w:rPr>
                <w:spacing w:val="0"/>
                <w:sz w:val="20"/>
              </w:rPr>
              <w:t xml:space="preserve"> </w:t>
            </w:r>
            <w:r w:rsidRPr="00A068B0">
              <w:rPr>
                <w:spacing w:val="0"/>
                <w:sz w:val="20"/>
              </w:rPr>
              <w:t>does not re-connect.</w:t>
            </w:r>
          </w:p>
        </w:tc>
        <w:tc>
          <w:tcPr>
            <w:tcW w:w="1176" w:type="dxa"/>
            <w:gridSpan w:val="4"/>
          </w:tcPr>
          <w:p w14:paraId="09A848CE" w14:textId="77777777" w:rsidR="0029104E" w:rsidRPr="00A068B0" w:rsidRDefault="0029104E" w:rsidP="00A068B0">
            <w:pPr>
              <w:spacing w:before="120" w:after="120"/>
              <w:rPr>
                <w:spacing w:val="0"/>
                <w:sz w:val="20"/>
              </w:rPr>
            </w:pPr>
          </w:p>
        </w:tc>
        <w:tc>
          <w:tcPr>
            <w:tcW w:w="1610" w:type="dxa"/>
            <w:gridSpan w:val="5"/>
          </w:tcPr>
          <w:p w14:paraId="17FDB91E" w14:textId="77777777" w:rsidR="0029104E" w:rsidRPr="00A068B0" w:rsidRDefault="0029104E" w:rsidP="00A068B0">
            <w:pPr>
              <w:spacing w:before="120" w:after="120"/>
              <w:rPr>
                <w:spacing w:val="0"/>
                <w:sz w:val="20"/>
              </w:rPr>
            </w:pPr>
          </w:p>
        </w:tc>
        <w:tc>
          <w:tcPr>
            <w:tcW w:w="1874" w:type="dxa"/>
            <w:gridSpan w:val="5"/>
          </w:tcPr>
          <w:p w14:paraId="7BB362CD" w14:textId="77777777" w:rsidR="0029104E" w:rsidRPr="00A068B0" w:rsidRDefault="0029104E" w:rsidP="00A068B0">
            <w:pPr>
              <w:spacing w:before="120" w:after="120"/>
              <w:rPr>
                <w:spacing w:val="0"/>
                <w:sz w:val="20"/>
              </w:rPr>
            </w:pPr>
          </w:p>
        </w:tc>
        <w:tc>
          <w:tcPr>
            <w:tcW w:w="1561" w:type="dxa"/>
            <w:gridSpan w:val="2"/>
          </w:tcPr>
          <w:p w14:paraId="2BE24770" w14:textId="77777777" w:rsidR="0029104E" w:rsidRPr="00A068B0" w:rsidRDefault="0029104E" w:rsidP="00A068B0">
            <w:pPr>
              <w:spacing w:before="120" w:after="120"/>
              <w:rPr>
                <w:spacing w:val="0"/>
                <w:sz w:val="20"/>
              </w:rPr>
            </w:pPr>
          </w:p>
        </w:tc>
      </w:tr>
      <w:tr w:rsidR="0029104E" w:rsidRPr="003B2076" w14:paraId="42566C74" w14:textId="77777777" w:rsidTr="000A6A63">
        <w:tc>
          <w:tcPr>
            <w:tcW w:w="9493" w:type="dxa"/>
            <w:gridSpan w:val="23"/>
            <w:shd w:val="clear" w:color="auto" w:fill="D9D9D9"/>
          </w:tcPr>
          <w:p w14:paraId="546503FA" w14:textId="43E37B45" w:rsidR="0029104E" w:rsidRPr="00A068B0" w:rsidRDefault="0029104E" w:rsidP="00A068B0">
            <w:pPr>
              <w:spacing w:before="120" w:after="120" w:line="276" w:lineRule="auto"/>
              <w:contextualSpacing/>
              <w:rPr>
                <w:b/>
                <w:spacing w:val="0"/>
                <w:sz w:val="20"/>
              </w:rPr>
            </w:pPr>
            <w:r w:rsidRPr="00A068B0">
              <w:rPr>
                <w:b/>
                <w:spacing w:val="0"/>
                <w:sz w:val="20"/>
              </w:rPr>
              <w:t>Fault level contribution</w:t>
            </w:r>
            <w:r w:rsidRPr="00A068B0">
              <w:rPr>
                <w:spacing w:val="0"/>
                <w:sz w:val="20"/>
              </w:rPr>
              <w:t>: These tests shall be carried out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5</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rPr>
              <w:t xml:space="preserve"> and </w:t>
            </w:r>
            <w:r w:rsidR="00577C33" w:rsidRPr="00A068B0">
              <w:rPr>
                <w:spacing w:val="0"/>
                <w:sz w:val="20"/>
              </w:rPr>
              <w:t>Annex A2 A.2.3.</w:t>
            </w:r>
            <w:r w:rsidR="00156615" w:rsidRPr="00A068B0">
              <w:rPr>
                <w:spacing w:val="0"/>
                <w:sz w:val="20"/>
              </w:rPr>
              <w:t>4</w:t>
            </w:r>
            <w:r w:rsidR="00577C33" w:rsidRPr="00A068B0">
              <w:rPr>
                <w:spacing w:val="0"/>
                <w:sz w:val="20"/>
              </w:rPr>
              <w:t xml:space="preserve"> (Synchronous)</w:t>
            </w:r>
            <w:r w:rsidRPr="00A068B0">
              <w:rPr>
                <w:spacing w:val="0"/>
                <w:sz w:val="20"/>
              </w:rPr>
              <w:t>.</w:t>
            </w:r>
            <w:ins w:id="1743" w:author="ENA" w:date="2021-02-16T19:04:00Z">
              <w:r w:rsidR="008A348C">
                <w:rPr>
                  <w:spacing w:val="0"/>
                  <w:sz w:val="20"/>
                </w:rPr>
                <w:t xml:space="preserve"> Please complete each entry, even if the fault contribution is zero.</w:t>
              </w:r>
            </w:ins>
          </w:p>
        </w:tc>
      </w:tr>
      <w:tr w:rsidR="0029104E" w:rsidRPr="003B2076" w14:paraId="523856E1" w14:textId="77777777" w:rsidTr="005068BD">
        <w:trPr>
          <w:trHeight w:val="499"/>
        </w:trPr>
        <w:tc>
          <w:tcPr>
            <w:tcW w:w="5097" w:type="dxa"/>
            <w:gridSpan w:val="13"/>
          </w:tcPr>
          <w:p w14:paraId="088B87CB" w14:textId="77777777" w:rsidR="0029104E" w:rsidRPr="00A068B0" w:rsidRDefault="0029104E" w:rsidP="00A068B0">
            <w:pPr>
              <w:spacing w:before="120" w:after="120"/>
              <w:rPr>
                <w:spacing w:val="0"/>
                <w:sz w:val="20"/>
              </w:rPr>
            </w:pPr>
            <w:r w:rsidRPr="00A068B0">
              <w:rPr>
                <w:spacing w:val="0"/>
                <w:sz w:val="20"/>
              </w:rPr>
              <w:t>For machines with electro-magnetic output</w:t>
            </w:r>
          </w:p>
        </w:tc>
        <w:tc>
          <w:tcPr>
            <w:tcW w:w="4396" w:type="dxa"/>
            <w:gridSpan w:val="10"/>
          </w:tcPr>
          <w:p w14:paraId="6BE52E91" w14:textId="77777777" w:rsidR="0029104E" w:rsidRPr="00A068B0" w:rsidRDefault="0029104E" w:rsidP="00A068B0">
            <w:pPr>
              <w:spacing w:before="120" w:after="120"/>
              <w:rPr>
                <w:spacing w:val="0"/>
                <w:sz w:val="20"/>
              </w:rPr>
            </w:pPr>
            <w:r w:rsidRPr="00A068B0">
              <w:rPr>
                <w:spacing w:val="0"/>
                <w:sz w:val="20"/>
              </w:rPr>
              <w:t xml:space="preserve">For </w:t>
            </w:r>
            <w:r w:rsidRPr="00A068B0">
              <w:rPr>
                <w:b/>
                <w:spacing w:val="0"/>
                <w:sz w:val="20"/>
              </w:rPr>
              <w:t>Inverter</w:t>
            </w:r>
            <w:r w:rsidRPr="00A068B0">
              <w:rPr>
                <w:spacing w:val="0"/>
                <w:sz w:val="20"/>
              </w:rPr>
              <w:t xml:space="preserve"> output</w:t>
            </w:r>
          </w:p>
        </w:tc>
      </w:tr>
      <w:tr w:rsidR="0029104E" w:rsidRPr="003B2076" w14:paraId="3EA77A8C" w14:textId="77777777" w:rsidTr="005068BD">
        <w:tc>
          <w:tcPr>
            <w:tcW w:w="3112" w:type="dxa"/>
            <w:gridSpan w:val="6"/>
          </w:tcPr>
          <w:p w14:paraId="5669C649" w14:textId="77777777" w:rsidR="0029104E" w:rsidRPr="00A068B0" w:rsidRDefault="0029104E" w:rsidP="00A068B0">
            <w:pPr>
              <w:spacing w:before="120" w:after="120"/>
              <w:jc w:val="left"/>
              <w:rPr>
                <w:spacing w:val="0"/>
                <w:sz w:val="20"/>
              </w:rPr>
            </w:pPr>
            <w:r w:rsidRPr="00A068B0">
              <w:rPr>
                <w:spacing w:val="0"/>
                <w:sz w:val="20"/>
              </w:rPr>
              <w:t>Parameter</w:t>
            </w:r>
          </w:p>
        </w:tc>
        <w:tc>
          <w:tcPr>
            <w:tcW w:w="992" w:type="dxa"/>
            <w:gridSpan w:val="2"/>
          </w:tcPr>
          <w:p w14:paraId="32E8C27A" w14:textId="77777777" w:rsidR="0029104E" w:rsidRPr="00A068B0" w:rsidRDefault="0029104E" w:rsidP="00A068B0">
            <w:pPr>
              <w:spacing w:before="120" w:after="120"/>
              <w:rPr>
                <w:spacing w:val="0"/>
                <w:sz w:val="20"/>
              </w:rPr>
            </w:pPr>
            <w:r w:rsidRPr="00A068B0">
              <w:rPr>
                <w:spacing w:val="0"/>
                <w:sz w:val="20"/>
              </w:rPr>
              <w:t>Symbol</w:t>
            </w:r>
          </w:p>
        </w:tc>
        <w:tc>
          <w:tcPr>
            <w:tcW w:w="993" w:type="dxa"/>
            <w:gridSpan w:val="5"/>
          </w:tcPr>
          <w:p w14:paraId="267981A3" w14:textId="77777777" w:rsidR="0029104E" w:rsidRPr="00A068B0" w:rsidRDefault="0029104E" w:rsidP="00A068B0">
            <w:pPr>
              <w:spacing w:before="120" w:after="120"/>
              <w:rPr>
                <w:spacing w:val="0"/>
                <w:sz w:val="20"/>
              </w:rPr>
            </w:pPr>
            <w:r w:rsidRPr="00A068B0">
              <w:rPr>
                <w:spacing w:val="0"/>
                <w:sz w:val="20"/>
              </w:rPr>
              <w:t>Value</w:t>
            </w:r>
          </w:p>
        </w:tc>
        <w:tc>
          <w:tcPr>
            <w:tcW w:w="1418" w:type="dxa"/>
            <w:gridSpan w:val="5"/>
          </w:tcPr>
          <w:p w14:paraId="1E6F105A" w14:textId="77777777" w:rsidR="0029104E" w:rsidRPr="00A068B0" w:rsidRDefault="0029104E" w:rsidP="00A068B0">
            <w:pPr>
              <w:spacing w:before="120" w:after="120"/>
              <w:rPr>
                <w:spacing w:val="0"/>
                <w:sz w:val="20"/>
              </w:rPr>
            </w:pPr>
            <w:r w:rsidRPr="00A068B0">
              <w:rPr>
                <w:spacing w:val="0"/>
                <w:sz w:val="20"/>
              </w:rPr>
              <w:t>Time after fault</w:t>
            </w:r>
          </w:p>
        </w:tc>
        <w:tc>
          <w:tcPr>
            <w:tcW w:w="1417" w:type="dxa"/>
            <w:gridSpan w:val="3"/>
          </w:tcPr>
          <w:p w14:paraId="25D300C6" w14:textId="77777777" w:rsidR="0029104E" w:rsidRPr="00A068B0" w:rsidRDefault="0029104E" w:rsidP="00A068B0">
            <w:pPr>
              <w:spacing w:before="120" w:after="120"/>
              <w:rPr>
                <w:spacing w:val="0"/>
                <w:sz w:val="20"/>
              </w:rPr>
            </w:pPr>
            <w:r w:rsidRPr="00A068B0">
              <w:rPr>
                <w:spacing w:val="0"/>
                <w:sz w:val="20"/>
              </w:rPr>
              <w:t>Volts</w:t>
            </w:r>
          </w:p>
        </w:tc>
        <w:tc>
          <w:tcPr>
            <w:tcW w:w="1561" w:type="dxa"/>
            <w:gridSpan w:val="2"/>
          </w:tcPr>
          <w:p w14:paraId="2AD168A0" w14:textId="77777777" w:rsidR="0029104E" w:rsidRPr="00A068B0" w:rsidRDefault="0029104E" w:rsidP="00A068B0">
            <w:pPr>
              <w:spacing w:before="120" w:after="120"/>
              <w:rPr>
                <w:spacing w:val="0"/>
                <w:sz w:val="20"/>
              </w:rPr>
            </w:pPr>
            <w:r w:rsidRPr="00A068B0">
              <w:rPr>
                <w:spacing w:val="0"/>
                <w:sz w:val="20"/>
              </w:rPr>
              <w:t>Amps</w:t>
            </w:r>
          </w:p>
        </w:tc>
      </w:tr>
      <w:tr w:rsidR="0029104E" w:rsidRPr="003B2076" w14:paraId="7112E8EE" w14:textId="77777777" w:rsidTr="005068BD">
        <w:tc>
          <w:tcPr>
            <w:tcW w:w="3112" w:type="dxa"/>
            <w:gridSpan w:val="6"/>
          </w:tcPr>
          <w:p w14:paraId="572FE192" w14:textId="088A03DC" w:rsidR="0029104E" w:rsidRPr="00A068B0" w:rsidRDefault="0029104E" w:rsidP="00A068B0">
            <w:pPr>
              <w:spacing w:before="120" w:after="120"/>
              <w:jc w:val="left"/>
              <w:rPr>
                <w:spacing w:val="0"/>
                <w:sz w:val="20"/>
              </w:rPr>
            </w:pPr>
            <w:r w:rsidRPr="00A068B0">
              <w:rPr>
                <w:spacing w:val="0"/>
                <w:sz w:val="20"/>
              </w:rPr>
              <w:t>Peak Short Circuit current</w:t>
            </w:r>
          </w:p>
        </w:tc>
        <w:tc>
          <w:tcPr>
            <w:tcW w:w="992" w:type="dxa"/>
            <w:gridSpan w:val="2"/>
          </w:tcPr>
          <w:p w14:paraId="62ED84FD" w14:textId="77777777" w:rsidR="0029104E" w:rsidRPr="00A068B0" w:rsidRDefault="0029104E" w:rsidP="00A068B0">
            <w:pPr>
              <w:spacing w:before="120" w:after="120"/>
              <w:jc w:val="center"/>
              <w:rPr>
                <w:i/>
                <w:spacing w:val="0"/>
                <w:sz w:val="20"/>
              </w:rPr>
            </w:pPr>
            <w:r w:rsidRPr="00A068B0">
              <w:rPr>
                <w:i/>
                <w:spacing w:val="0"/>
                <w:sz w:val="20"/>
              </w:rPr>
              <w:t>i</w:t>
            </w:r>
            <w:r w:rsidRPr="00A068B0">
              <w:rPr>
                <w:i/>
                <w:spacing w:val="0"/>
                <w:sz w:val="20"/>
                <w:vertAlign w:val="subscript"/>
              </w:rPr>
              <w:t>p</w:t>
            </w:r>
          </w:p>
        </w:tc>
        <w:tc>
          <w:tcPr>
            <w:tcW w:w="993" w:type="dxa"/>
            <w:gridSpan w:val="5"/>
          </w:tcPr>
          <w:p w14:paraId="4D13CDC7" w14:textId="77777777" w:rsidR="0029104E" w:rsidRPr="00A068B0" w:rsidRDefault="0029104E" w:rsidP="00A068B0">
            <w:pPr>
              <w:spacing w:before="120" w:after="120"/>
              <w:rPr>
                <w:spacing w:val="0"/>
                <w:sz w:val="20"/>
              </w:rPr>
            </w:pPr>
          </w:p>
        </w:tc>
        <w:tc>
          <w:tcPr>
            <w:tcW w:w="1418" w:type="dxa"/>
            <w:gridSpan w:val="5"/>
          </w:tcPr>
          <w:p w14:paraId="0BCA2C67" w14:textId="73B7F714"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r w:rsidRPr="00A068B0">
              <w:rPr>
                <w:spacing w:val="0"/>
                <w:sz w:val="20"/>
              </w:rPr>
              <w:t>ms</w:t>
            </w:r>
          </w:p>
        </w:tc>
        <w:tc>
          <w:tcPr>
            <w:tcW w:w="1417" w:type="dxa"/>
            <w:gridSpan w:val="3"/>
          </w:tcPr>
          <w:p w14:paraId="66162E7A" w14:textId="77777777" w:rsidR="0029104E" w:rsidRPr="00A068B0" w:rsidRDefault="0029104E" w:rsidP="00A068B0">
            <w:pPr>
              <w:spacing w:before="120" w:after="120"/>
              <w:rPr>
                <w:spacing w:val="0"/>
                <w:sz w:val="20"/>
              </w:rPr>
            </w:pPr>
          </w:p>
        </w:tc>
        <w:tc>
          <w:tcPr>
            <w:tcW w:w="1561" w:type="dxa"/>
            <w:gridSpan w:val="2"/>
          </w:tcPr>
          <w:p w14:paraId="7C01EDF6" w14:textId="77777777" w:rsidR="0029104E" w:rsidRPr="00A068B0" w:rsidRDefault="0029104E" w:rsidP="00A068B0">
            <w:pPr>
              <w:spacing w:before="120" w:after="120"/>
              <w:rPr>
                <w:spacing w:val="0"/>
                <w:sz w:val="20"/>
              </w:rPr>
            </w:pPr>
          </w:p>
        </w:tc>
      </w:tr>
      <w:tr w:rsidR="0029104E" w:rsidRPr="003B2076" w14:paraId="128C5FD0" w14:textId="77777777" w:rsidTr="005068BD">
        <w:tc>
          <w:tcPr>
            <w:tcW w:w="3112" w:type="dxa"/>
            <w:gridSpan w:val="6"/>
          </w:tcPr>
          <w:p w14:paraId="7D7EE852" w14:textId="77777777" w:rsidR="0029104E" w:rsidRPr="00A068B0" w:rsidRDefault="0029104E" w:rsidP="00A068B0">
            <w:pPr>
              <w:spacing w:before="120" w:after="120"/>
              <w:jc w:val="left"/>
              <w:rPr>
                <w:spacing w:val="0"/>
                <w:sz w:val="20"/>
              </w:rPr>
            </w:pPr>
            <w:r w:rsidRPr="00A068B0">
              <w:rPr>
                <w:spacing w:val="0"/>
                <w:sz w:val="20"/>
              </w:rPr>
              <w:t>Initial Value of aperiodic current</w:t>
            </w:r>
          </w:p>
        </w:tc>
        <w:tc>
          <w:tcPr>
            <w:tcW w:w="992" w:type="dxa"/>
            <w:gridSpan w:val="2"/>
          </w:tcPr>
          <w:p w14:paraId="08A3875B" w14:textId="77777777" w:rsidR="0029104E" w:rsidRPr="00A068B0" w:rsidRDefault="0029104E" w:rsidP="00A068B0">
            <w:pPr>
              <w:spacing w:before="120" w:after="120"/>
              <w:jc w:val="center"/>
              <w:rPr>
                <w:i/>
                <w:spacing w:val="0"/>
                <w:sz w:val="20"/>
              </w:rPr>
            </w:pPr>
            <w:r w:rsidRPr="00A068B0">
              <w:rPr>
                <w:i/>
                <w:spacing w:val="0"/>
                <w:sz w:val="20"/>
              </w:rPr>
              <w:t>A</w:t>
            </w:r>
          </w:p>
        </w:tc>
        <w:tc>
          <w:tcPr>
            <w:tcW w:w="993" w:type="dxa"/>
            <w:gridSpan w:val="5"/>
          </w:tcPr>
          <w:p w14:paraId="048C6163" w14:textId="77777777" w:rsidR="0029104E" w:rsidRPr="00A068B0" w:rsidRDefault="0029104E" w:rsidP="00A068B0">
            <w:pPr>
              <w:spacing w:before="120" w:after="120"/>
              <w:rPr>
                <w:spacing w:val="0"/>
                <w:sz w:val="20"/>
              </w:rPr>
            </w:pPr>
          </w:p>
        </w:tc>
        <w:tc>
          <w:tcPr>
            <w:tcW w:w="1418" w:type="dxa"/>
            <w:gridSpan w:val="5"/>
          </w:tcPr>
          <w:p w14:paraId="1880D6B4" w14:textId="7078BF5F" w:rsidR="0029104E" w:rsidRPr="00A068B0" w:rsidRDefault="0029104E" w:rsidP="00A068B0">
            <w:pPr>
              <w:spacing w:before="120" w:after="120"/>
              <w:rPr>
                <w:spacing w:val="0"/>
                <w:sz w:val="20"/>
              </w:rPr>
            </w:pPr>
            <w:r w:rsidRPr="00A068B0">
              <w:rPr>
                <w:spacing w:val="0"/>
                <w:sz w:val="20"/>
              </w:rPr>
              <w:t>100</w:t>
            </w:r>
            <w:r w:rsidR="004314BC" w:rsidRPr="00A068B0">
              <w:rPr>
                <w:spacing w:val="0"/>
                <w:sz w:val="20"/>
              </w:rPr>
              <w:t xml:space="preserve"> </w:t>
            </w:r>
            <w:r w:rsidRPr="00A068B0">
              <w:rPr>
                <w:spacing w:val="0"/>
                <w:sz w:val="20"/>
              </w:rPr>
              <w:t>ms</w:t>
            </w:r>
          </w:p>
        </w:tc>
        <w:tc>
          <w:tcPr>
            <w:tcW w:w="1417" w:type="dxa"/>
            <w:gridSpan w:val="3"/>
          </w:tcPr>
          <w:p w14:paraId="21B972A9" w14:textId="77777777" w:rsidR="0029104E" w:rsidRPr="00A068B0" w:rsidRDefault="0029104E" w:rsidP="00A068B0">
            <w:pPr>
              <w:spacing w:before="120" w:after="120"/>
              <w:rPr>
                <w:spacing w:val="0"/>
                <w:sz w:val="20"/>
              </w:rPr>
            </w:pPr>
          </w:p>
        </w:tc>
        <w:tc>
          <w:tcPr>
            <w:tcW w:w="1561" w:type="dxa"/>
            <w:gridSpan w:val="2"/>
          </w:tcPr>
          <w:p w14:paraId="62708ADE" w14:textId="77777777" w:rsidR="0029104E" w:rsidRPr="00A068B0" w:rsidRDefault="0029104E" w:rsidP="00A068B0">
            <w:pPr>
              <w:spacing w:before="120" w:after="120"/>
              <w:rPr>
                <w:spacing w:val="0"/>
                <w:sz w:val="20"/>
              </w:rPr>
            </w:pPr>
          </w:p>
        </w:tc>
      </w:tr>
      <w:tr w:rsidR="0029104E" w:rsidRPr="003B2076" w14:paraId="7A706484" w14:textId="77777777" w:rsidTr="005068BD">
        <w:tc>
          <w:tcPr>
            <w:tcW w:w="3112" w:type="dxa"/>
            <w:gridSpan w:val="6"/>
          </w:tcPr>
          <w:p w14:paraId="2E445706" w14:textId="77777777" w:rsidR="0029104E" w:rsidRPr="00A068B0" w:rsidRDefault="0029104E" w:rsidP="00A068B0">
            <w:pPr>
              <w:spacing w:before="120" w:after="120"/>
              <w:jc w:val="left"/>
              <w:rPr>
                <w:spacing w:val="0"/>
                <w:sz w:val="20"/>
              </w:rPr>
            </w:pPr>
            <w:r w:rsidRPr="00A068B0">
              <w:rPr>
                <w:spacing w:val="0"/>
                <w:sz w:val="20"/>
              </w:rPr>
              <w:t>Initial symmetrical short-circuit current*</w:t>
            </w:r>
          </w:p>
        </w:tc>
        <w:tc>
          <w:tcPr>
            <w:tcW w:w="992" w:type="dxa"/>
            <w:gridSpan w:val="2"/>
          </w:tcPr>
          <w:p w14:paraId="0ECB5E52" w14:textId="77777777" w:rsidR="0029104E" w:rsidRPr="00A068B0" w:rsidRDefault="0029104E" w:rsidP="00A068B0">
            <w:pPr>
              <w:spacing w:before="120" w:after="120"/>
              <w:jc w:val="center"/>
              <w:rPr>
                <w:i/>
                <w:spacing w:val="0"/>
                <w:sz w:val="20"/>
              </w:rPr>
            </w:pPr>
            <w:r w:rsidRPr="00A068B0">
              <w:rPr>
                <w:i/>
                <w:spacing w:val="0"/>
                <w:sz w:val="20"/>
              </w:rPr>
              <w:t>I</w:t>
            </w:r>
            <w:r w:rsidRPr="00A068B0">
              <w:rPr>
                <w:i/>
                <w:spacing w:val="0"/>
                <w:sz w:val="20"/>
                <w:vertAlign w:val="subscript"/>
              </w:rPr>
              <w:t>k</w:t>
            </w:r>
          </w:p>
        </w:tc>
        <w:tc>
          <w:tcPr>
            <w:tcW w:w="993" w:type="dxa"/>
            <w:gridSpan w:val="5"/>
          </w:tcPr>
          <w:p w14:paraId="2AEE1ACD" w14:textId="77777777" w:rsidR="0029104E" w:rsidRPr="00A068B0" w:rsidRDefault="0029104E" w:rsidP="00A068B0">
            <w:pPr>
              <w:spacing w:before="120" w:after="120"/>
              <w:rPr>
                <w:spacing w:val="0"/>
                <w:sz w:val="20"/>
              </w:rPr>
            </w:pPr>
          </w:p>
        </w:tc>
        <w:tc>
          <w:tcPr>
            <w:tcW w:w="1418" w:type="dxa"/>
            <w:gridSpan w:val="5"/>
          </w:tcPr>
          <w:p w14:paraId="0B86E7FE" w14:textId="533192D0" w:rsidR="0029104E" w:rsidRPr="00A068B0" w:rsidRDefault="0029104E" w:rsidP="00A068B0">
            <w:pPr>
              <w:spacing w:before="120" w:after="120"/>
              <w:rPr>
                <w:spacing w:val="0"/>
                <w:sz w:val="20"/>
              </w:rPr>
            </w:pPr>
            <w:r w:rsidRPr="00A068B0">
              <w:rPr>
                <w:spacing w:val="0"/>
                <w:sz w:val="20"/>
              </w:rPr>
              <w:t>250</w:t>
            </w:r>
            <w:r w:rsidR="004314BC" w:rsidRPr="00A068B0">
              <w:rPr>
                <w:spacing w:val="0"/>
                <w:sz w:val="20"/>
              </w:rPr>
              <w:t xml:space="preserve"> </w:t>
            </w:r>
            <w:r w:rsidRPr="00A068B0">
              <w:rPr>
                <w:spacing w:val="0"/>
                <w:sz w:val="20"/>
              </w:rPr>
              <w:t>ms</w:t>
            </w:r>
          </w:p>
        </w:tc>
        <w:tc>
          <w:tcPr>
            <w:tcW w:w="1417" w:type="dxa"/>
            <w:gridSpan w:val="3"/>
          </w:tcPr>
          <w:p w14:paraId="517EB39E" w14:textId="77777777" w:rsidR="0029104E" w:rsidRPr="00A068B0" w:rsidRDefault="0029104E" w:rsidP="00A068B0">
            <w:pPr>
              <w:spacing w:before="120" w:after="120"/>
              <w:rPr>
                <w:spacing w:val="0"/>
                <w:sz w:val="20"/>
              </w:rPr>
            </w:pPr>
          </w:p>
        </w:tc>
        <w:tc>
          <w:tcPr>
            <w:tcW w:w="1561" w:type="dxa"/>
            <w:gridSpan w:val="2"/>
          </w:tcPr>
          <w:p w14:paraId="04BDA505" w14:textId="77777777" w:rsidR="0029104E" w:rsidRPr="00A068B0" w:rsidRDefault="0029104E" w:rsidP="00A068B0">
            <w:pPr>
              <w:spacing w:before="120" w:after="120"/>
              <w:rPr>
                <w:spacing w:val="0"/>
                <w:sz w:val="20"/>
              </w:rPr>
            </w:pPr>
          </w:p>
        </w:tc>
      </w:tr>
      <w:tr w:rsidR="0029104E" w:rsidRPr="003B2076" w14:paraId="6630D63B" w14:textId="77777777" w:rsidTr="005068BD">
        <w:tc>
          <w:tcPr>
            <w:tcW w:w="3112" w:type="dxa"/>
            <w:gridSpan w:val="6"/>
          </w:tcPr>
          <w:p w14:paraId="44CD0288" w14:textId="77777777" w:rsidR="0029104E" w:rsidRPr="00A068B0" w:rsidRDefault="0029104E" w:rsidP="00A068B0">
            <w:pPr>
              <w:spacing w:before="120" w:after="120"/>
              <w:jc w:val="left"/>
              <w:rPr>
                <w:spacing w:val="0"/>
                <w:sz w:val="20"/>
              </w:rPr>
            </w:pPr>
            <w:r w:rsidRPr="00A068B0">
              <w:rPr>
                <w:spacing w:val="0"/>
                <w:sz w:val="20"/>
              </w:rPr>
              <w:t>Decaying (aperiodic) component of short circuit current*</w:t>
            </w:r>
          </w:p>
        </w:tc>
        <w:tc>
          <w:tcPr>
            <w:tcW w:w="992" w:type="dxa"/>
            <w:gridSpan w:val="2"/>
          </w:tcPr>
          <w:p w14:paraId="07E6E883" w14:textId="77777777" w:rsidR="0029104E" w:rsidRPr="00A068B0" w:rsidRDefault="0029104E" w:rsidP="00A068B0">
            <w:pPr>
              <w:spacing w:before="120" w:after="120"/>
              <w:jc w:val="center"/>
              <w:rPr>
                <w:i/>
                <w:spacing w:val="0"/>
                <w:sz w:val="20"/>
              </w:rPr>
            </w:pPr>
            <w:r w:rsidRPr="00A068B0">
              <w:rPr>
                <w:i/>
                <w:spacing w:val="0"/>
                <w:sz w:val="20"/>
              </w:rPr>
              <w:t>i</w:t>
            </w:r>
            <w:r w:rsidRPr="00A068B0">
              <w:rPr>
                <w:i/>
                <w:spacing w:val="0"/>
                <w:sz w:val="20"/>
                <w:vertAlign w:val="subscript"/>
              </w:rPr>
              <w:t>DC</w:t>
            </w:r>
          </w:p>
        </w:tc>
        <w:tc>
          <w:tcPr>
            <w:tcW w:w="993" w:type="dxa"/>
            <w:gridSpan w:val="5"/>
          </w:tcPr>
          <w:p w14:paraId="4072998B" w14:textId="77777777" w:rsidR="0029104E" w:rsidRPr="00A068B0" w:rsidRDefault="0029104E" w:rsidP="00A068B0">
            <w:pPr>
              <w:spacing w:before="120" w:after="120"/>
              <w:rPr>
                <w:spacing w:val="0"/>
                <w:sz w:val="20"/>
              </w:rPr>
            </w:pPr>
          </w:p>
        </w:tc>
        <w:tc>
          <w:tcPr>
            <w:tcW w:w="1418" w:type="dxa"/>
            <w:gridSpan w:val="5"/>
          </w:tcPr>
          <w:p w14:paraId="07794CEE" w14:textId="0AD8C330" w:rsidR="0029104E" w:rsidRPr="00A068B0" w:rsidRDefault="0029104E" w:rsidP="00A068B0">
            <w:pPr>
              <w:spacing w:before="120" w:after="120"/>
              <w:rPr>
                <w:spacing w:val="0"/>
                <w:sz w:val="20"/>
              </w:rPr>
            </w:pPr>
            <w:r w:rsidRPr="00A068B0">
              <w:rPr>
                <w:spacing w:val="0"/>
                <w:sz w:val="20"/>
              </w:rPr>
              <w:t>500</w:t>
            </w:r>
            <w:r w:rsidR="004314BC" w:rsidRPr="00A068B0">
              <w:rPr>
                <w:spacing w:val="0"/>
                <w:sz w:val="20"/>
              </w:rPr>
              <w:t xml:space="preserve"> </w:t>
            </w:r>
            <w:r w:rsidRPr="00A068B0">
              <w:rPr>
                <w:spacing w:val="0"/>
                <w:sz w:val="20"/>
              </w:rPr>
              <w:t>ms</w:t>
            </w:r>
          </w:p>
        </w:tc>
        <w:tc>
          <w:tcPr>
            <w:tcW w:w="1417" w:type="dxa"/>
            <w:gridSpan w:val="3"/>
          </w:tcPr>
          <w:p w14:paraId="5388FB5C" w14:textId="77777777" w:rsidR="0029104E" w:rsidRPr="00A068B0" w:rsidRDefault="0029104E" w:rsidP="00A068B0">
            <w:pPr>
              <w:spacing w:before="120" w:after="120"/>
              <w:rPr>
                <w:spacing w:val="0"/>
                <w:sz w:val="20"/>
              </w:rPr>
            </w:pPr>
          </w:p>
        </w:tc>
        <w:tc>
          <w:tcPr>
            <w:tcW w:w="1561" w:type="dxa"/>
            <w:gridSpan w:val="2"/>
          </w:tcPr>
          <w:p w14:paraId="491FDB67" w14:textId="77777777" w:rsidR="0029104E" w:rsidRPr="00A068B0" w:rsidRDefault="0029104E" w:rsidP="00A068B0">
            <w:pPr>
              <w:spacing w:before="120" w:after="120"/>
              <w:rPr>
                <w:spacing w:val="0"/>
                <w:sz w:val="20"/>
              </w:rPr>
            </w:pPr>
          </w:p>
        </w:tc>
      </w:tr>
      <w:tr w:rsidR="0029104E" w:rsidRPr="003B2076" w14:paraId="00D58E6B" w14:textId="77777777" w:rsidTr="005068BD">
        <w:tc>
          <w:tcPr>
            <w:tcW w:w="3112" w:type="dxa"/>
            <w:gridSpan w:val="6"/>
          </w:tcPr>
          <w:p w14:paraId="7A979123" w14:textId="77777777" w:rsidR="0029104E" w:rsidRPr="00A068B0" w:rsidRDefault="0029104E" w:rsidP="00A068B0">
            <w:pPr>
              <w:spacing w:before="120" w:after="120"/>
              <w:jc w:val="left"/>
              <w:rPr>
                <w:spacing w:val="0"/>
                <w:sz w:val="20"/>
              </w:rPr>
            </w:pPr>
            <w:r w:rsidRPr="00A068B0">
              <w:rPr>
                <w:spacing w:val="0"/>
                <w:sz w:val="20"/>
              </w:rPr>
              <w:t>Reactance/Resistance Ratio of source*</w:t>
            </w:r>
          </w:p>
        </w:tc>
        <w:tc>
          <w:tcPr>
            <w:tcW w:w="992" w:type="dxa"/>
            <w:gridSpan w:val="2"/>
          </w:tcPr>
          <w:p w14:paraId="23A7E7A6" w14:textId="77777777" w:rsidR="0029104E" w:rsidRPr="00A068B0" w:rsidRDefault="0029104E" w:rsidP="00A068B0">
            <w:pPr>
              <w:spacing w:before="120" w:after="120"/>
              <w:jc w:val="center"/>
              <w:rPr>
                <w:i/>
                <w:spacing w:val="0"/>
                <w:sz w:val="20"/>
              </w:rPr>
            </w:pPr>
            <w:r w:rsidRPr="00A068B0">
              <w:rPr>
                <w:i/>
                <w:spacing w:val="0"/>
                <w:sz w:val="20"/>
                <w:vertAlign w:val="superscript"/>
              </w:rPr>
              <w:t>X</w:t>
            </w:r>
            <w:r w:rsidRPr="00A068B0">
              <w:rPr>
                <w:i/>
                <w:spacing w:val="0"/>
                <w:sz w:val="20"/>
              </w:rPr>
              <w:t>/</w:t>
            </w:r>
            <w:r w:rsidRPr="00A068B0">
              <w:rPr>
                <w:i/>
                <w:spacing w:val="0"/>
                <w:sz w:val="20"/>
                <w:vertAlign w:val="subscript"/>
              </w:rPr>
              <w:t>R</w:t>
            </w:r>
          </w:p>
        </w:tc>
        <w:tc>
          <w:tcPr>
            <w:tcW w:w="993" w:type="dxa"/>
            <w:gridSpan w:val="5"/>
          </w:tcPr>
          <w:p w14:paraId="7B6E8F90" w14:textId="77777777" w:rsidR="0029104E" w:rsidRPr="00A068B0" w:rsidRDefault="0029104E" w:rsidP="00A068B0">
            <w:pPr>
              <w:spacing w:before="120" w:after="120"/>
              <w:rPr>
                <w:spacing w:val="0"/>
                <w:sz w:val="20"/>
              </w:rPr>
            </w:pPr>
          </w:p>
        </w:tc>
        <w:tc>
          <w:tcPr>
            <w:tcW w:w="1418" w:type="dxa"/>
            <w:gridSpan w:val="5"/>
          </w:tcPr>
          <w:p w14:paraId="5B86735C" w14:textId="77777777" w:rsidR="0029104E" w:rsidRPr="00A068B0" w:rsidRDefault="0029104E" w:rsidP="00A068B0">
            <w:pPr>
              <w:spacing w:before="120" w:after="120"/>
              <w:rPr>
                <w:spacing w:val="0"/>
                <w:sz w:val="20"/>
              </w:rPr>
            </w:pPr>
            <w:r w:rsidRPr="00A068B0">
              <w:rPr>
                <w:spacing w:val="0"/>
                <w:sz w:val="20"/>
              </w:rPr>
              <w:t>Time to trip</w:t>
            </w:r>
          </w:p>
        </w:tc>
        <w:tc>
          <w:tcPr>
            <w:tcW w:w="1417" w:type="dxa"/>
            <w:gridSpan w:val="3"/>
          </w:tcPr>
          <w:p w14:paraId="50046790" w14:textId="77777777" w:rsidR="0029104E" w:rsidRPr="00A068B0" w:rsidRDefault="0029104E" w:rsidP="00A068B0">
            <w:pPr>
              <w:spacing w:before="120" w:after="120"/>
              <w:rPr>
                <w:spacing w:val="0"/>
                <w:sz w:val="20"/>
              </w:rPr>
            </w:pPr>
          </w:p>
        </w:tc>
        <w:tc>
          <w:tcPr>
            <w:tcW w:w="1561" w:type="dxa"/>
            <w:gridSpan w:val="2"/>
          </w:tcPr>
          <w:p w14:paraId="5405E2AB" w14:textId="77777777" w:rsidR="0029104E" w:rsidRPr="00A068B0" w:rsidRDefault="0029104E" w:rsidP="00A068B0">
            <w:pPr>
              <w:spacing w:before="120" w:after="120"/>
              <w:rPr>
                <w:spacing w:val="0"/>
                <w:sz w:val="20"/>
              </w:rPr>
            </w:pPr>
            <w:r w:rsidRPr="00A068B0">
              <w:rPr>
                <w:spacing w:val="0"/>
                <w:sz w:val="20"/>
              </w:rPr>
              <w:t>In seconds</w:t>
            </w:r>
          </w:p>
        </w:tc>
      </w:tr>
      <w:tr w:rsidR="0029104E" w:rsidRPr="003B2076" w14:paraId="3DA42BE7" w14:textId="77777777" w:rsidTr="000A6A63">
        <w:tc>
          <w:tcPr>
            <w:tcW w:w="9493" w:type="dxa"/>
            <w:gridSpan w:val="23"/>
          </w:tcPr>
          <w:p w14:paraId="1BC55F9D" w14:textId="18EB1389" w:rsidR="0029104E" w:rsidRPr="00A068B0" w:rsidRDefault="0029104E" w:rsidP="00A068B0">
            <w:pPr>
              <w:spacing w:before="120" w:after="120"/>
              <w:rPr>
                <w:spacing w:val="0"/>
                <w:sz w:val="20"/>
              </w:rPr>
            </w:pPr>
            <w:r w:rsidRPr="00A068B0">
              <w:rPr>
                <w:spacing w:val="0"/>
                <w:sz w:val="20"/>
              </w:rPr>
              <w:t>For rotating machines and linear piston machines the test should produce a 0</w:t>
            </w:r>
            <w:r w:rsidR="004314BC" w:rsidRPr="00A068B0">
              <w:rPr>
                <w:spacing w:val="0"/>
                <w:sz w:val="20"/>
              </w:rPr>
              <w:t xml:space="preserve"> </w:t>
            </w:r>
            <w:r w:rsidRPr="00A068B0">
              <w:rPr>
                <w:spacing w:val="0"/>
                <w:sz w:val="20"/>
              </w:rPr>
              <w:t>s – 2</w:t>
            </w:r>
            <w:r w:rsidR="004314BC" w:rsidRPr="00A068B0">
              <w:rPr>
                <w:spacing w:val="0"/>
                <w:sz w:val="20"/>
              </w:rPr>
              <w:t xml:space="preserve"> </w:t>
            </w:r>
            <w:r w:rsidRPr="00A068B0">
              <w:rPr>
                <w:spacing w:val="0"/>
                <w:sz w:val="20"/>
              </w:rPr>
              <w:t xml:space="preserve">s plot of the short circuit current as seen at the </w:t>
            </w:r>
            <w:r w:rsidRPr="00A068B0">
              <w:rPr>
                <w:b/>
                <w:spacing w:val="0"/>
                <w:sz w:val="20"/>
              </w:rPr>
              <w:t xml:space="preserve">Micro-generator </w:t>
            </w:r>
            <w:r w:rsidRPr="00A068B0">
              <w:rPr>
                <w:spacing w:val="0"/>
                <w:sz w:val="20"/>
              </w:rPr>
              <w:t>terminals.</w:t>
            </w:r>
          </w:p>
          <w:p w14:paraId="7DF1BB1C" w14:textId="77777777" w:rsidR="0029104E" w:rsidRPr="00A068B0" w:rsidRDefault="0029104E" w:rsidP="00A068B0">
            <w:pPr>
              <w:spacing w:before="120" w:after="120"/>
              <w:rPr>
                <w:spacing w:val="0"/>
                <w:sz w:val="20"/>
              </w:rPr>
            </w:pPr>
            <w:r w:rsidRPr="00A068B0">
              <w:rPr>
                <w:spacing w:val="0"/>
                <w:sz w:val="20"/>
              </w:rPr>
              <w:t>* Values for these parameters should be provided where the short circuit duration is sufficiently long to enable interpolation of the plot</w:t>
            </w:r>
          </w:p>
        </w:tc>
      </w:tr>
      <w:tr w:rsidR="00104ECA" w:rsidRPr="003B2076" w14:paraId="0D1A1BEA" w14:textId="77777777" w:rsidTr="00FE7B47">
        <w:trPr>
          <w:trHeight w:val="555"/>
        </w:trPr>
        <w:tc>
          <w:tcPr>
            <w:tcW w:w="9493" w:type="dxa"/>
            <w:gridSpan w:val="23"/>
            <w:shd w:val="clear" w:color="auto" w:fill="D9D9D9"/>
          </w:tcPr>
          <w:p w14:paraId="1C63CC69" w14:textId="77777777" w:rsidR="00104ECA" w:rsidRPr="00A068B0" w:rsidRDefault="00104ECA" w:rsidP="00A068B0">
            <w:pPr>
              <w:spacing w:before="120" w:after="120"/>
              <w:rPr>
                <w:del w:id="1744" w:author="ENA" w:date="2021-02-16T19:04:00Z"/>
                <w:b/>
                <w:spacing w:val="0"/>
                <w:sz w:val="20"/>
              </w:rPr>
            </w:pPr>
            <w:r w:rsidRPr="00A068B0">
              <w:rPr>
                <w:b/>
                <w:spacing w:val="0"/>
                <w:sz w:val="20"/>
                <w:lang w:eastAsia="en-GB"/>
              </w:rPr>
              <w:t>Logic Interface</w:t>
            </w:r>
            <w:del w:id="1745" w:author="ENA" w:date="2021-02-16T19:04:00Z">
              <w:r w:rsidRPr="00A068B0">
                <w:rPr>
                  <w:b/>
                  <w:spacing w:val="0"/>
                  <w:sz w:val="20"/>
                  <w:lang w:eastAsia="en-GB"/>
                </w:rPr>
                <w:delText xml:space="preserve">. </w:delText>
              </w:r>
            </w:del>
          </w:p>
          <w:p w14:paraId="349D2ED3" w14:textId="3BA58D0B" w:rsidR="00104ECA" w:rsidRPr="00A068B0" w:rsidRDefault="00104ECA" w:rsidP="00A068B0">
            <w:pPr>
              <w:spacing w:before="120" w:after="120"/>
              <w:rPr>
                <w:spacing w:val="0"/>
                <w:sz w:val="20"/>
              </w:rPr>
            </w:pPr>
            <w:del w:id="1746" w:author="ENA" w:date="2021-02-16T19:04:00Z">
              <w:r w:rsidRPr="00A068B0">
                <w:rPr>
                  <w:spacing w:val="0"/>
                  <w:sz w:val="20"/>
                  <w:lang w:eastAsia="en-GB"/>
                </w:rPr>
                <w:delText>Yes</w:delText>
              </w:r>
            </w:del>
            <w:ins w:id="1747" w:author="ENA" w:date="2021-02-16T19:04:00Z">
              <w:r>
                <w:rPr>
                  <w:b/>
                  <w:spacing w:val="0"/>
                  <w:sz w:val="20"/>
                  <w:lang w:eastAsia="en-GB"/>
                </w:rPr>
                <w:t xml:space="preserve"> (input port)</w:t>
              </w:r>
            </w:ins>
          </w:p>
        </w:tc>
      </w:tr>
      <w:tr w:rsidR="00104ECA" w:rsidRPr="003B2076" w14:paraId="75252A68" w14:textId="77777777" w:rsidTr="004D56BB">
        <w:trPr>
          <w:trHeight w:val="555"/>
          <w:ins w:id="1748" w:author="ENA" w:date="2021-02-16T19:04:00Z"/>
        </w:trPr>
        <w:tc>
          <w:tcPr>
            <w:tcW w:w="8216" w:type="dxa"/>
            <w:gridSpan w:val="22"/>
            <w:shd w:val="clear" w:color="auto" w:fill="auto"/>
          </w:tcPr>
          <w:p w14:paraId="7F4E0803" w14:textId="3CE231C0" w:rsidR="00104ECA" w:rsidRPr="00A068B0" w:rsidRDefault="00104ECA" w:rsidP="00A068B0">
            <w:pPr>
              <w:spacing w:before="120" w:after="120"/>
              <w:rPr>
                <w:ins w:id="1749" w:author="ENA" w:date="2021-02-16T19:04:00Z"/>
                <w:b/>
                <w:spacing w:val="0"/>
                <w:sz w:val="20"/>
                <w:lang w:eastAsia="en-GB"/>
              </w:rPr>
            </w:pPr>
            <w:ins w:id="1750" w:author="ENA" w:date="2021-02-16T19:04:00Z">
              <w:r w:rsidRPr="0092688C">
                <w:rPr>
                  <w:spacing w:val="0"/>
                  <w:sz w:val="20"/>
                  <w:lang w:eastAsia="en-GB"/>
                </w:rPr>
                <w:t xml:space="preserve">Confirm that an input port is provided and can be used to </w:t>
              </w:r>
              <w:r w:rsidR="00DE4F11">
                <w:rPr>
                  <w:spacing w:val="0"/>
                  <w:sz w:val="20"/>
                  <w:lang w:eastAsia="en-GB"/>
                </w:rPr>
                <w:t xml:space="preserve">reduce the </w:t>
              </w:r>
              <w:r w:rsidR="00DE4F11" w:rsidRPr="00CE2C6E">
                <w:rPr>
                  <w:b/>
                  <w:bCs/>
                  <w:spacing w:val="0"/>
                  <w:sz w:val="20"/>
                  <w:lang w:eastAsia="en-GB"/>
                </w:rPr>
                <w:t>Active Power</w:t>
              </w:r>
              <w:r w:rsidR="00DE4F11">
                <w:rPr>
                  <w:spacing w:val="0"/>
                  <w:sz w:val="20"/>
                  <w:lang w:eastAsia="en-GB"/>
                </w:rPr>
                <w:t xml:space="preserve"> output to zero</w:t>
              </w:r>
            </w:ins>
          </w:p>
        </w:tc>
        <w:tc>
          <w:tcPr>
            <w:tcW w:w="1277" w:type="dxa"/>
          </w:tcPr>
          <w:p w14:paraId="6F965419" w14:textId="25C6A1D1" w:rsidR="00104ECA" w:rsidRPr="00A068B0" w:rsidRDefault="00104ECA" w:rsidP="00A068B0">
            <w:pPr>
              <w:spacing w:before="120" w:after="120"/>
              <w:rPr>
                <w:ins w:id="1751" w:author="ENA" w:date="2021-02-16T19:04:00Z"/>
                <w:spacing w:val="0"/>
                <w:sz w:val="20"/>
                <w:lang w:eastAsia="en-GB"/>
              </w:rPr>
            </w:pPr>
            <w:ins w:id="1752" w:author="ENA" w:date="2021-02-16T19:04:00Z">
              <w:r>
                <w:rPr>
                  <w:spacing w:val="0"/>
                  <w:sz w:val="20"/>
                  <w:lang w:eastAsia="en-GB"/>
                </w:rPr>
                <w:t>Yes / NA</w:t>
              </w:r>
            </w:ins>
          </w:p>
        </w:tc>
      </w:tr>
      <w:tr w:rsidR="00104ECA" w:rsidRPr="003B2076" w14:paraId="35A2127C" w14:textId="77777777" w:rsidTr="00104ECA">
        <w:trPr>
          <w:trHeight w:val="555"/>
          <w:ins w:id="1753" w:author="ENA" w:date="2021-02-16T19:04:00Z"/>
        </w:trPr>
        <w:tc>
          <w:tcPr>
            <w:tcW w:w="8216" w:type="dxa"/>
            <w:gridSpan w:val="22"/>
            <w:shd w:val="clear" w:color="auto" w:fill="auto"/>
          </w:tcPr>
          <w:p w14:paraId="6D1A0400" w14:textId="2110FED4" w:rsidR="00104ECA" w:rsidRPr="0092688C" w:rsidRDefault="00104ECA" w:rsidP="00A068B0">
            <w:pPr>
              <w:spacing w:before="120" w:after="120"/>
              <w:rPr>
                <w:ins w:id="1754" w:author="ENA" w:date="2021-02-16T19:04:00Z"/>
                <w:spacing w:val="0"/>
                <w:sz w:val="20"/>
                <w:lang w:eastAsia="en-GB"/>
              </w:rPr>
            </w:pPr>
            <w:ins w:id="1755" w:author="ENA" w:date="2021-02-16T19:04:00Z">
              <w:r>
                <w:rPr>
                  <w:spacing w:val="0"/>
                  <w:sz w:val="20"/>
                  <w:lang w:eastAsia="en-GB"/>
                </w:rPr>
                <w:t xml:space="preserve">Provide high level description of logic interface, </w:t>
              </w:r>
              <w:r w:rsidRPr="00CB23A2">
                <w:rPr>
                  <w:spacing w:val="0"/>
                  <w:sz w:val="20"/>
                  <w:lang w:eastAsia="en-GB"/>
                </w:rPr>
                <w:t xml:space="preserve">e.g. details in </w:t>
              </w:r>
              <w:r w:rsidR="00EE3457">
                <w:rPr>
                  <w:spacing w:val="0"/>
                  <w:sz w:val="20"/>
                  <w:lang w:eastAsia="en-GB"/>
                </w:rPr>
                <w:t>9.4.3</w:t>
              </w:r>
              <w:r>
                <w:rPr>
                  <w:spacing w:val="0"/>
                  <w:sz w:val="20"/>
                  <w:lang w:eastAsia="en-GB"/>
                </w:rPr>
                <w:t xml:space="preserve"> such as AC or </w:t>
              </w:r>
              <w:r w:rsidRPr="004240D7">
                <w:rPr>
                  <w:b/>
                  <w:bCs/>
                  <w:spacing w:val="0"/>
                  <w:sz w:val="20"/>
                  <w:lang w:eastAsia="en-GB"/>
                  <w:rPrChange w:id="1756" w:author="SC" w:date="2021-03-18T11:56:00Z">
                    <w:rPr>
                      <w:spacing w:val="0"/>
                      <w:sz w:val="20"/>
                      <w:lang w:eastAsia="en-GB"/>
                    </w:rPr>
                  </w:rPrChange>
                </w:rPr>
                <w:t>DC</w:t>
              </w:r>
              <w:r>
                <w:rPr>
                  <w:spacing w:val="0"/>
                  <w:sz w:val="20"/>
                  <w:lang w:eastAsia="en-GB"/>
                </w:rPr>
                <w:t xml:space="preserve"> signal</w:t>
              </w:r>
              <w:r w:rsidR="008B5C1E">
                <w:rPr>
                  <w:spacing w:val="0"/>
                  <w:sz w:val="20"/>
                  <w:lang w:eastAsia="en-GB"/>
                </w:rPr>
                <w:t xml:space="preserve"> (the additional comments box below can be used)</w:t>
              </w:r>
            </w:ins>
          </w:p>
        </w:tc>
        <w:tc>
          <w:tcPr>
            <w:tcW w:w="1277" w:type="dxa"/>
          </w:tcPr>
          <w:p w14:paraId="1A1869DD" w14:textId="6C1E836B" w:rsidR="00104ECA" w:rsidRDefault="00104ECA" w:rsidP="00A068B0">
            <w:pPr>
              <w:spacing w:before="120" w:after="120"/>
              <w:rPr>
                <w:ins w:id="1757" w:author="ENA" w:date="2021-02-16T19:04:00Z"/>
                <w:spacing w:val="0"/>
                <w:sz w:val="20"/>
                <w:lang w:eastAsia="en-GB"/>
              </w:rPr>
            </w:pPr>
            <w:ins w:id="1758" w:author="ENA" w:date="2021-02-16T19:04:00Z">
              <w:r>
                <w:rPr>
                  <w:spacing w:val="0"/>
                  <w:sz w:val="20"/>
                  <w:lang w:eastAsia="en-GB"/>
                </w:rPr>
                <w:t>Yes / NA</w:t>
              </w:r>
            </w:ins>
          </w:p>
        </w:tc>
      </w:tr>
      <w:tr w:rsidR="0029104E" w:rsidRPr="003B2076" w14:paraId="13EEE1C7" w14:textId="77777777" w:rsidTr="00D22790">
        <w:trPr>
          <w:trHeight w:val="555"/>
        </w:trPr>
        <w:tc>
          <w:tcPr>
            <w:tcW w:w="8216" w:type="dxa"/>
            <w:gridSpan w:val="22"/>
            <w:shd w:val="clear" w:color="auto" w:fill="D9D9D9"/>
          </w:tcPr>
          <w:p w14:paraId="3DAD8985" w14:textId="6EAA5C64" w:rsidR="0029104E" w:rsidRPr="00A068B0" w:rsidRDefault="0029104E" w:rsidP="00A068B0">
            <w:pPr>
              <w:spacing w:before="120" w:after="120"/>
              <w:rPr>
                <w:b/>
                <w:spacing w:val="0"/>
                <w:sz w:val="20"/>
              </w:rPr>
            </w:pPr>
            <w:r w:rsidRPr="00A068B0">
              <w:rPr>
                <w:b/>
                <w:spacing w:val="0"/>
                <w:sz w:val="20"/>
              </w:rPr>
              <w:t>Self-Monitoring solid state switching</w:t>
            </w:r>
            <w:r w:rsidRPr="00A068B0">
              <w:rPr>
                <w:b/>
                <w:spacing w:val="0"/>
                <w:sz w:val="20"/>
                <w:lang w:eastAsia="en-GB"/>
              </w:rPr>
              <w:t>:</w:t>
            </w:r>
            <w:r w:rsidRPr="00A068B0">
              <w:rPr>
                <w:spacing w:val="0"/>
                <w:sz w:val="20"/>
              </w:rPr>
              <w:t xml:space="preserve"> No specified test requirements.  Refer to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6</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lang w:eastAsia="en-GB"/>
              </w:rPr>
              <w:t>.</w:t>
            </w:r>
          </w:p>
        </w:tc>
        <w:tc>
          <w:tcPr>
            <w:tcW w:w="1277" w:type="dxa"/>
          </w:tcPr>
          <w:p w14:paraId="45817EEB" w14:textId="5920C1FA" w:rsidR="0029104E" w:rsidRPr="00A068B0" w:rsidRDefault="0029104E" w:rsidP="00A068B0">
            <w:pPr>
              <w:spacing w:before="120" w:after="120"/>
              <w:rPr>
                <w:spacing w:val="0"/>
                <w:sz w:val="20"/>
              </w:rPr>
            </w:pPr>
            <w:r w:rsidRPr="00A068B0">
              <w:rPr>
                <w:spacing w:val="0"/>
                <w:sz w:val="20"/>
              </w:rPr>
              <w:t>Yes</w:t>
            </w:r>
            <w:del w:id="1759" w:author="ENA" w:date="2021-02-16T19:04:00Z">
              <w:r w:rsidRPr="00A068B0">
                <w:rPr>
                  <w:spacing w:val="0"/>
                  <w:sz w:val="20"/>
                </w:rPr>
                <w:delText>/or</w:delText>
              </w:r>
            </w:del>
            <w:ins w:id="1760" w:author="ENA" w:date="2021-02-16T19:04:00Z">
              <w:r w:rsidR="00104ECA">
                <w:rPr>
                  <w:spacing w:val="0"/>
                  <w:sz w:val="20"/>
                </w:rPr>
                <w:t xml:space="preserve"> </w:t>
              </w:r>
              <w:r w:rsidRPr="00A068B0">
                <w:rPr>
                  <w:spacing w:val="0"/>
                  <w:sz w:val="20"/>
                </w:rPr>
                <w:t>/</w:t>
              </w:r>
            </w:ins>
            <w:r w:rsidRPr="00A068B0">
              <w:rPr>
                <w:spacing w:val="0"/>
                <w:sz w:val="20"/>
              </w:rPr>
              <w:t xml:space="preserve"> NA</w:t>
            </w:r>
          </w:p>
        </w:tc>
      </w:tr>
      <w:tr w:rsidR="0029104E" w:rsidRPr="003B2076" w14:paraId="0C83CC40" w14:textId="77777777" w:rsidTr="00D22790">
        <w:trPr>
          <w:trHeight w:val="555"/>
        </w:trPr>
        <w:tc>
          <w:tcPr>
            <w:tcW w:w="8216" w:type="dxa"/>
            <w:gridSpan w:val="22"/>
          </w:tcPr>
          <w:p w14:paraId="4E58520E" w14:textId="79E7A8EB" w:rsidR="0029104E" w:rsidRPr="00A068B0" w:rsidRDefault="0029104E" w:rsidP="00A068B0">
            <w:pPr>
              <w:spacing w:before="120" w:after="120"/>
              <w:rPr>
                <w:spacing w:val="0"/>
                <w:sz w:val="20"/>
              </w:rPr>
            </w:pPr>
            <w:r w:rsidRPr="00A068B0">
              <w:rPr>
                <w:spacing w:val="0"/>
                <w:sz w:val="20"/>
              </w:rPr>
              <w:t xml:space="preserve">It has been verified that in the event of the solid state switching device failing to disconnect the </w:t>
            </w:r>
            <w:r w:rsidRPr="00A068B0">
              <w:rPr>
                <w:b/>
                <w:spacing w:val="0"/>
                <w:sz w:val="20"/>
              </w:rPr>
              <w:t>Micro-generator</w:t>
            </w:r>
            <w:r w:rsidRPr="00A068B0">
              <w:rPr>
                <w:spacing w:val="0"/>
                <w:sz w:val="20"/>
              </w:rPr>
              <w:t xml:space="preserve">, the voltage on the output side of the switching device is reduced to a value below 50 </w:t>
            </w:r>
            <w:r w:rsidR="004314BC" w:rsidRPr="00A068B0">
              <w:rPr>
                <w:spacing w:val="0"/>
                <w:sz w:val="20"/>
              </w:rPr>
              <w:t xml:space="preserve">V </w:t>
            </w:r>
            <w:r w:rsidRPr="00A068B0">
              <w:rPr>
                <w:spacing w:val="0"/>
                <w:sz w:val="20"/>
              </w:rPr>
              <w:t>within 0.5 s.</w:t>
            </w:r>
          </w:p>
        </w:tc>
        <w:tc>
          <w:tcPr>
            <w:tcW w:w="1277" w:type="dxa"/>
          </w:tcPr>
          <w:p w14:paraId="2D50B6DB" w14:textId="77777777" w:rsidR="0029104E" w:rsidRPr="00A068B0" w:rsidRDefault="0029104E" w:rsidP="00A068B0">
            <w:pPr>
              <w:spacing w:before="120" w:after="120"/>
              <w:rPr>
                <w:spacing w:val="0"/>
                <w:sz w:val="20"/>
              </w:rPr>
            </w:pPr>
          </w:p>
        </w:tc>
      </w:tr>
      <w:tr w:rsidR="00FE7B47" w:rsidRPr="003B2076" w14:paraId="4DC214AF" w14:textId="77777777" w:rsidTr="000A6A63">
        <w:trPr>
          <w:ins w:id="1761" w:author="ENA" w:date="2021-02-16T19:04:00Z"/>
        </w:trPr>
        <w:tc>
          <w:tcPr>
            <w:tcW w:w="9493" w:type="dxa"/>
            <w:gridSpan w:val="23"/>
            <w:shd w:val="clear" w:color="auto" w:fill="D9D9D9"/>
          </w:tcPr>
          <w:p w14:paraId="544DF523" w14:textId="1E367671" w:rsidR="00FE7B47" w:rsidRPr="004D56BB" w:rsidRDefault="00FE7B47" w:rsidP="00A068B0">
            <w:pPr>
              <w:spacing w:before="120" w:after="120"/>
              <w:rPr>
                <w:ins w:id="1762" w:author="ENA" w:date="2021-02-16T19:04:00Z"/>
                <w:b/>
                <w:bCs/>
                <w:spacing w:val="0"/>
                <w:sz w:val="20"/>
              </w:rPr>
            </w:pPr>
            <w:ins w:id="1763" w:author="ENA" w:date="2021-02-16T19:04:00Z">
              <w:r>
                <w:rPr>
                  <w:b/>
                  <w:bCs/>
                  <w:spacing w:val="0"/>
                  <w:sz w:val="20"/>
                </w:rPr>
                <w:t>Cyber security</w:t>
              </w:r>
            </w:ins>
          </w:p>
        </w:tc>
      </w:tr>
      <w:tr w:rsidR="00FE7B47" w:rsidRPr="003B2076" w14:paraId="724DC73B" w14:textId="77777777" w:rsidTr="004D56BB">
        <w:trPr>
          <w:ins w:id="1764" w:author="ENA" w:date="2021-02-16T19:04:00Z"/>
        </w:trPr>
        <w:tc>
          <w:tcPr>
            <w:tcW w:w="8217" w:type="dxa"/>
            <w:gridSpan w:val="22"/>
            <w:shd w:val="clear" w:color="auto" w:fill="auto"/>
          </w:tcPr>
          <w:p w14:paraId="64C26EBA" w14:textId="71946AF1" w:rsidR="00FE7B47" w:rsidRPr="00FE7B47" w:rsidRDefault="00AA7014" w:rsidP="00A068B0">
            <w:pPr>
              <w:spacing w:before="120" w:after="120"/>
              <w:rPr>
                <w:ins w:id="1765" w:author="ENA" w:date="2021-02-16T19:04:00Z"/>
                <w:b/>
                <w:bCs/>
                <w:spacing w:val="0"/>
                <w:sz w:val="20"/>
              </w:rPr>
            </w:pPr>
            <w:ins w:id="1766" w:author="ENA" w:date="2021-04-14T08:58:00Z">
              <w:r w:rsidRPr="00AA7014">
                <w:rPr>
                  <w:spacing w:val="0"/>
                  <w:sz w:val="20"/>
                </w:rPr>
                <w:lastRenderedPageBreak/>
                <w:t xml:space="preserve">Confirm that the </w:t>
              </w:r>
              <w:r w:rsidRPr="00AA7014">
                <w:rPr>
                  <w:b/>
                  <w:bCs/>
                  <w:spacing w:val="0"/>
                  <w:sz w:val="20"/>
                </w:rPr>
                <w:t xml:space="preserve">Manufacturer </w:t>
              </w:r>
              <w:r w:rsidRPr="00AA7014">
                <w:rPr>
                  <w:spacing w:val="0"/>
                  <w:sz w:val="20"/>
                </w:rPr>
                <w:t xml:space="preserve">or </w:t>
              </w:r>
              <w:r w:rsidRPr="00AA7014">
                <w:rPr>
                  <w:b/>
                  <w:bCs/>
                  <w:spacing w:val="0"/>
                  <w:sz w:val="20"/>
                </w:rPr>
                <w:t>Installer</w:t>
              </w:r>
              <w:r w:rsidRPr="00AA7014">
                <w:rPr>
                  <w:spacing w:val="0"/>
                  <w:sz w:val="20"/>
                </w:rPr>
                <w:t xml:space="preserve"> of the </w:t>
              </w:r>
              <w:r w:rsidRPr="00AA7014">
                <w:rPr>
                  <w:b/>
                  <w:bCs/>
                  <w:spacing w:val="0"/>
                  <w:sz w:val="20"/>
                </w:rPr>
                <w:t>Micro-generator</w:t>
              </w:r>
              <w:r w:rsidRPr="00AA7014">
                <w:rPr>
                  <w:spacing w:val="0"/>
                  <w:sz w:val="20"/>
                </w:rPr>
                <w:t xml:space="preserve"> has provided a statement describing how the </w:t>
              </w:r>
              <w:r w:rsidRPr="00AA7014">
                <w:rPr>
                  <w:b/>
                  <w:bCs/>
                  <w:spacing w:val="0"/>
                  <w:sz w:val="20"/>
                </w:rPr>
                <w:t>Micro-generator</w:t>
              </w:r>
              <w:r w:rsidRPr="00AA7014">
                <w:rPr>
                  <w:spacing w:val="0"/>
                  <w:sz w:val="20"/>
                </w:rPr>
                <w:t xml:space="preserve"> has been designed to comply with cyber security requirements, as detailed in 9.7.</w:t>
              </w:r>
            </w:ins>
          </w:p>
        </w:tc>
        <w:tc>
          <w:tcPr>
            <w:tcW w:w="1276" w:type="dxa"/>
            <w:shd w:val="clear" w:color="auto" w:fill="auto"/>
          </w:tcPr>
          <w:p w14:paraId="6774437C" w14:textId="66CA9C3E" w:rsidR="00FE7B47" w:rsidRPr="00FE7B47" w:rsidRDefault="00FE7B47" w:rsidP="00A068B0">
            <w:pPr>
              <w:spacing w:before="120" w:after="120"/>
              <w:rPr>
                <w:ins w:id="1767" w:author="ENA" w:date="2021-02-16T19:04:00Z"/>
                <w:spacing w:val="0"/>
                <w:sz w:val="20"/>
              </w:rPr>
            </w:pPr>
            <w:ins w:id="1768" w:author="ENA" w:date="2021-02-16T19:04:00Z">
              <w:r w:rsidRPr="004D56BB">
                <w:rPr>
                  <w:spacing w:val="0"/>
                  <w:sz w:val="20"/>
                </w:rPr>
                <w:t>Yes / NA</w:t>
              </w:r>
            </w:ins>
          </w:p>
        </w:tc>
      </w:tr>
      <w:tr w:rsidR="0029104E" w:rsidRPr="003B2076" w14:paraId="148BB3CF" w14:textId="77777777" w:rsidTr="000A6A63">
        <w:tc>
          <w:tcPr>
            <w:tcW w:w="9493" w:type="dxa"/>
            <w:gridSpan w:val="23"/>
            <w:shd w:val="clear" w:color="auto" w:fill="D9D9D9"/>
          </w:tcPr>
          <w:p w14:paraId="373F5AD0" w14:textId="77777777" w:rsidR="0029104E" w:rsidRPr="00A068B0" w:rsidRDefault="0029104E" w:rsidP="00A068B0">
            <w:pPr>
              <w:spacing w:before="120" w:after="120"/>
              <w:rPr>
                <w:spacing w:val="0"/>
                <w:sz w:val="20"/>
              </w:rPr>
            </w:pPr>
            <w:r w:rsidRPr="00A068B0">
              <w:rPr>
                <w:spacing w:val="0"/>
                <w:sz w:val="20"/>
              </w:rPr>
              <w:t xml:space="preserve">Additional comments </w:t>
            </w:r>
          </w:p>
        </w:tc>
      </w:tr>
      <w:tr w:rsidR="0029104E" w:rsidRPr="003B2076" w14:paraId="3939D7DA" w14:textId="77777777" w:rsidTr="000A6A63">
        <w:tc>
          <w:tcPr>
            <w:tcW w:w="9493" w:type="dxa"/>
            <w:gridSpan w:val="23"/>
          </w:tcPr>
          <w:p w14:paraId="4E7DC24C" w14:textId="77777777" w:rsidR="0029104E" w:rsidRPr="00A068B0" w:rsidRDefault="0029104E" w:rsidP="00A068B0">
            <w:pPr>
              <w:spacing w:before="120" w:after="120"/>
              <w:rPr>
                <w:spacing w:val="0"/>
                <w:lang w:eastAsia="en-GB"/>
              </w:rPr>
            </w:pPr>
          </w:p>
          <w:p w14:paraId="4993BCFE" w14:textId="77777777" w:rsidR="0029104E" w:rsidRPr="00A068B0" w:rsidRDefault="0029104E" w:rsidP="00A068B0">
            <w:pPr>
              <w:spacing w:before="120" w:after="120"/>
              <w:rPr>
                <w:spacing w:val="0"/>
                <w:lang w:eastAsia="en-GB"/>
              </w:rPr>
            </w:pPr>
          </w:p>
          <w:p w14:paraId="43C63EE1" w14:textId="77777777" w:rsidR="0029104E" w:rsidRPr="00A068B0" w:rsidRDefault="0029104E" w:rsidP="00A068B0">
            <w:pPr>
              <w:spacing w:before="120" w:after="120"/>
              <w:rPr>
                <w:spacing w:val="0"/>
                <w:lang w:eastAsia="en-GB"/>
              </w:rPr>
            </w:pPr>
          </w:p>
          <w:p w14:paraId="27671914" w14:textId="77777777" w:rsidR="0029104E" w:rsidRPr="00A068B0" w:rsidRDefault="0029104E" w:rsidP="00A068B0">
            <w:pPr>
              <w:spacing w:before="120" w:after="120"/>
              <w:rPr>
                <w:spacing w:val="0"/>
                <w:lang w:eastAsia="en-GB"/>
              </w:rPr>
            </w:pPr>
          </w:p>
        </w:tc>
      </w:tr>
    </w:tbl>
    <w:p w14:paraId="7B1A99E3" w14:textId="77777777" w:rsidR="0029104E" w:rsidRPr="003B2076" w:rsidRDefault="0029104E" w:rsidP="0029104E"/>
    <w:p w14:paraId="468E958C" w14:textId="77777777" w:rsidR="0029104E" w:rsidRPr="00A068B0" w:rsidRDefault="0029104E" w:rsidP="0029104E">
      <w:pPr>
        <w:rPr>
          <w:sz w:val="20"/>
        </w:rPr>
      </w:pPr>
      <w:r w:rsidRPr="003B2076">
        <w:br w:type="page"/>
      </w:r>
    </w:p>
    <w:p w14:paraId="670BEDE7" w14:textId="77777777" w:rsidR="0029104E" w:rsidRPr="003B2076" w:rsidRDefault="0029104E" w:rsidP="0029104E">
      <w:pPr>
        <w:sectPr w:rsidR="0029104E" w:rsidRPr="003B2076" w:rsidSect="002A7D6F">
          <w:pgSz w:w="11906" w:h="16838"/>
          <w:pgMar w:top="1440" w:right="1440" w:bottom="1440" w:left="1440" w:header="708" w:footer="708" w:gutter="0"/>
          <w:cols w:space="708"/>
          <w:docGrid w:linePitch="360"/>
        </w:sect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5697"/>
      </w:tblGrid>
      <w:tr w:rsidR="0029104E" w:rsidRPr="003B2076" w14:paraId="377B6C76" w14:textId="77777777" w:rsidTr="000A6A63">
        <w:tc>
          <w:tcPr>
            <w:tcW w:w="9064" w:type="dxa"/>
            <w:gridSpan w:val="2"/>
            <w:shd w:val="clear" w:color="auto" w:fill="DBE5F1" w:themeFill="accent1" w:themeFillTint="33"/>
          </w:tcPr>
          <w:p w14:paraId="4FB2B326" w14:textId="77777777" w:rsidR="0029104E" w:rsidRPr="00A068B0" w:rsidRDefault="0029104E" w:rsidP="00A068B0">
            <w:pPr>
              <w:spacing w:before="120" w:after="120"/>
              <w:jc w:val="center"/>
              <w:rPr>
                <w:b/>
                <w:spacing w:val="0"/>
                <w:sz w:val="28"/>
              </w:rPr>
            </w:pPr>
            <w:r w:rsidRPr="00A068B0">
              <w:rPr>
                <w:b/>
                <w:spacing w:val="0"/>
                <w:sz w:val="28"/>
              </w:rPr>
              <w:lastRenderedPageBreak/>
              <w:t>Form D: Micro-generator Decommissioning Confirmation</w:t>
            </w:r>
          </w:p>
          <w:p w14:paraId="40E54B02" w14:textId="18A769CF" w:rsidR="0029104E" w:rsidRPr="00A068B0" w:rsidRDefault="0029104E" w:rsidP="00A068B0">
            <w:pPr>
              <w:spacing w:before="120" w:after="120"/>
              <w:rPr>
                <w:spacing w:val="0"/>
                <w:sz w:val="24"/>
                <w:lang w:eastAsia="en-GB"/>
              </w:rPr>
            </w:pPr>
            <w:r w:rsidRPr="00A068B0">
              <w:rPr>
                <w:b/>
                <w:spacing w:val="0"/>
                <w:sz w:val="20"/>
              </w:rPr>
              <w:t>Micro-generator</w:t>
            </w:r>
            <w:r w:rsidRPr="00A068B0">
              <w:rPr>
                <w:spacing w:val="0"/>
                <w:sz w:val="20"/>
              </w:rPr>
              <w:t xml:space="preserve"> </w:t>
            </w:r>
            <w:r w:rsidRPr="00A068B0">
              <w:rPr>
                <w:spacing w:val="0"/>
                <w:sz w:val="20"/>
                <w:lang w:eastAsia="en-GB"/>
              </w:rPr>
              <w:t xml:space="preserve">de-commissioning form and declaration, to be provided to the </w:t>
            </w:r>
            <w:r w:rsidRPr="00A068B0">
              <w:rPr>
                <w:b/>
                <w:spacing w:val="0"/>
                <w:sz w:val="20"/>
                <w:lang w:eastAsia="en-GB"/>
              </w:rPr>
              <w:t>DNO</w:t>
            </w:r>
            <w:r w:rsidRPr="00A068B0">
              <w:rPr>
                <w:spacing w:val="0"/>
                <w:sz w:val="20"/>
                <w:lang w:eastAsia="en-GB"/>
              </w:rPr>
              <w:t xml:space="preserve"> by the </w:t>
            </w:r>
            <w:r w:rsidRPr="00A068B0">
              <w:rPr>
                <w:b/>
                <w:spacing w:val="0"/>
                <w:sz w:val="20"/>
                <w:lang w:eastAsia="en-GB"/>
              </w:rPr>
              <w:t>Installer</w:t>
            </w:r>
            <w:r w:rsidRPr="00A068B0">
              <w:rPr>
                <w:spacing w:val="0"/>
                <w:sz w:val="20"/>
                <w:lang w:eastAsia="en-GB"/>
              </w:rPr>
              <w:t xml:space="preserve"> no later than 28 days after de-commissioning all, or some of the </w:t>
            </w:r>
            <w:r w:rsidRPr="00A068B0">
              <w:rPr>
                <w:b/>
                <w:spacing w:val="0"/>
                <w:sz w:val="20"/>
              </w:rPr>
              <w:t>Micro-generators</w:t>
            </w:r>
            <w:r w:rsidRPr="00A068B0">
              <w:rPr>
                <w:spacing w:val="0"/>
                <w:sz w:val="20"/>
                <w:lang w:eastAsia="en-GB"/>
              </w:rPr>
              <w:t xml:space="preserve"> in a </w:t>
            </w:r>
            <w:r w:rsidRPr="00A068B0">
              <w:rPr>
                <w:b/>
                <w:spacing w:val="0"/>
                <w:sz w:val="20"/>
                <w:lang w:eastAsia="en-GB"/>
              </w:rPr>
              <w:t>Customer’s Installation</w:t>
            </w:r>
            <w:r w:rsidRPr="00A068B0">
              <w:rPr>
                <w:spacing w:val="0"/>
                <w:sz w:val="20"/>
                <w:lang w:eastAsia="en-GB"/>
              </w:rPr>
              <w:t>.</w:t>
            </w:r>
          </w:p>
        </w:tc>
      </w:tr>
      <w:tr w:rsidR="0029104E" w:rsidRPr="003B2076" w14:paraId="065CF707" w14:textId="77777777" w:rsidTr="000A6A63">
        <w:tc>
          <w:tcPr>
            <w:tcW w:w="9064" w:type="dxa"/>
            <w:gridSpan w:val="2"/>
          </w:tcPr>
          <w:p w14:paraId="14FCB174" w14:textId="77777777" w:rsidR="0029104E" w:rsidRPr="00A068B0" w:rsidRDefault="0029104E" w:rsidP="00A068B0">
            <w:pPr>
              <w:spacing w:before="120" w:after="120"/>
              <w:rPr>
                <w:spacing w:val="0"/>
                <w:sz w:val="24"/>
                <w:lang w:eastAsia="en-GB"/>
              </w:rPr>
            </w:pPr>
            <w:r w:rsidRPr="00A068B0">
              <w:rPr>
                <w:spacing w:val="0"/>
                <w:lang w:eastAsia="en-GB"/>
              </w:rPr>
              <w:t xml:space="preserve">To </w:t>
            </w:r>
            <w:r w:rsidRPr="00A068B0">
              <w:rPr>
                <w:spacing w:val="0"/>
                <w:lang w:eastAsia="en-GB"/>
              </w:rPr>
              <w:tab/>
              <w:t>ABC electricity distribution                             DNO</w:t>
            </w:r>
          </w:p>
          <w:p w14:paraId="04DF5217" w14:textId="6992D8E1" w:rsidR="0029104E" w:rsidRPr="00A068B0" w:rsidRDefault="0029104E" w:rsidP="00A068B0">
            <w:pPr>
              <w:spacing w:before="120" w:after="120"/>
              <w:rPr>
                <w:spacing w:val="0"/>
                <w:sz w:val="24"/>
                <w:lang w:eastAsia="en-GB"/>
              </w:rPr>
            </w:pPr>
            <w:r w:rsidRPr="00A068B0">
              <w:rPr>
                <w:spacing w:val="0"/>
                <w:lang w:eastAsia="en-GB"/>
              </w:rPr>
              <w:t>99 West St, Imaginary Town, ZZ99 9AA        abced@wxyz.com</w:t>
            </w:r>
          </w:p>
        </w:tc>
      </w:tr>
      <w:tr w:rsidR="0029104E" w:rsidRPr="003B2076" w14:paraId="652FD19D" w14:textId="77777777" w:rsidTr="000A6A63">
        <w:tc>
          <w:tcPr>
            <w:tcW w:w="9064" w:type="dxa"/>
            <w:gridSpan w:val="2"/>
            <w:shd w:val="clear" w:color="auto" w:fill="D9D9D9" w:themeFill="background1" w:themeFillShade="D9"/>
            <w:vAlign w:val="center"/>
          </w:tcPr>
          <w:p w14:paraId="377D83A3" w14:textId="77777777" w:rsidR="0029104E" w:rsidRPr="00A068B0" w:rsidRDefault="0029104E" w:rsidP="00A068B0">
            <w:pPr>
              <w:spacing w:before="120" w:after="120"/>
              <w:rPr>
                <w:spacing w:val="0"/>
                <w:sz w:val="24"/>
                <w:highlight w:val="yellow"/>
              </w:rPr>
            </w:pPr>
            <w:r w:rsidRPr="00A068B0">
              <w:rPr>
                <w:b/>
                <w:spacing w:val="0"/>
                <w:sz w:val="20"/>
              </w:rPr>
              <w:t>Customer Details:</w:t>
            </w:r>
          </w:p>
        </w:tc>
      </w:tr>
      <w:tr w:rsidR="0029104E" w:rsidRPr="003B2076" w14:paraId="3FA5804A" w14:textId="77777777" w:rsidTr="000A6A63">
        <w:tc>
          <w:tcPr>
            <w:tcW w:w="3367" w:type="dxa"/>
            <w:vAlign w:val="center"/>
          </w:tcPr>
          <w:p w14:paraId="76896639" w14:textId="77777777" w:rsidR="0029104E" w:rsidRPr="00A068B0" w:rsidRDefault="0029104E" w:rsidP="00A068B0">
            <w:pPr>
              <w:spacing w:before="120" w:after="120"/>
              <w:rPr>
                <w:spacing w:val="0"/>
                <w:highlight w:val="yellow"/>
              </w:rPr>
            </w:pPr>
            <w:r w:rsidRPr="00A068B0">
              <w:rPr>
                <w:b/>
                <w:spacing w:val="0"/>
                <w:sz w:val="20"/>
              </w:rPr>
              <w:t>Customer</w:t>
            </w:r>
            <w:r w:rsidRPr="00A068B0">
              <w:rPr>
                <w:spacing w:val="0"/>
                <w:sz w:val="20"/>
              </w:rPr>
              <w:t xml:space="preserve"> (name)</w:t>
            </w:r>
          </w:p>
        </w:tc>
        <w:tc>
          <w:tcPr>
            <w:tcW w:w="5697" w:type="dxa"/>
          </w:tcPr>
          <w:p w14:paraId="10239205" w14:textId="77777777" w:rsidR="0029104E" w:rsidRPr="00A068B0" w:rsidRDefault="0029104E" w:rsidP="00A068B0">
            <w:pPr>
              <w:spacing w:before="120" w:after="120"/>
              <w:rPr>
                <w:spacing w:val="0"/>
                <w:sz w:val="24"/>
                <w:highlight w:val="yellow"/>
              </w:rPr>
            </w:pPr>
          </w:p>
        </w:tc>
      </w:tr>
      <w:tr w:rsidR="0029104E" w:rsidRPr="003B2076" w14:paraId="2B08CE2D" w14:textId="77777777" w:rsidTr="000A6A63">
        <w:tc>
          <w:tcPr>
            <w:tcW w:w="3367" w:type="dxa"/>
            <w:vAlign w:val="center"/>
          </w:tcPr>
          <w:p w14:paraId="4B3772BF" w14:textId="77777777" w:rsidR="0029104E" w:rsidRPr="00A068B0" w:rsidRDefault="0029104E" w:rsidP="00A068B0">
            <w:pPr>
              <w:spacing w:before="120" w:after="120"/>
              <w:rPr>
                <w:spacing w:val="0"/>
                <w:highlight w:val="yellow"/>
              </w:rPr>
            </w:pPr>
            <w:r w:rsidRPr="00A068B0">
              <w:rPr>
                <w:spacing w:val="0"/>
                <w:sz w:val="20"/>
              </w:rPr>
              <w:t>Address</w:t>
            </w:r>
          </w:p>
        </w:tc>
        <w:tc>
          <w:tcPr>
            <w:tcW w:w="5697" w:type="dxa"/>
          </w:tcPr>
          <w:p w14:paraId="2939D764" w14:textId="77777777" w:rsidR="0029104E" w:rsidRPr="00A068B0" w:rsidRDefault="0029104E" w:rsidP="00A068B0">
            <w:pPr>
              <w:spacing w:before="120" w:after="120"/>
              <w:rPr>
                <w:spacing w:val="0"/>
                <w:sz w:val="24"/>
                <w:highlight w:val="yellow"/>
              </w:rPr>
            </w:pPr>
          </w:p>
        </w:tc>
      </w:tr>
      <w:tr w:rsidR="0029104E" w:rsidRPr="003B2076" w14:paraId="6FFE3ABF" w14:textId="77777777" w:rsidTr="000A6A63">
        <w:tc>
          <w:tcPr>
            <w:tcW w:w="3367" w:type="dxa"/>
            <w:vAlign w:val="center"/>
          </w:tcPr>
          <w:p w14:paraId="0BDA6CB1" w14:textId="77777777" w:rsidR="0029104E" w:rsidRPr="00A068B0" w:rsidRDefault="0029104E" w:rsidP="00A068B0">
            <w:pPr>
              <w:spacing w:before="120" w:after="120"/>
              <w:rPr>
                <w:spacing w:val="0"/>
                <w:highlight w:val="yellow"/>
              </w:rPr>
            </w:pPr>
            <w:r w:rsidRPr="00A068B0">
              <w:rPr>
                <w:spacing w:val="0"/>
                <w:sz w:val="20"/>
              </w:rPr>
              <w:t>Post Code</w:t>
            </w:r>
          </w:p>
        </w:tc>
        <w:tc>
          <w:tcPr>
            <w:tcW w:w="5697" w:type="dxa"/>
          </w:tcPr>
          <w:p w14:paraId="55887BB2" w14:textId="77777777" w:rsidR="0029104E" w:rsidRPr="00A068B0" w:rsidRDefault="0029104E" w:rsidP="00A068B0">
            <w:pPr>
              <w:spacing w:before="120" w:after="120"/>
              <w:rPr>
                <w:spacing w:val="0"/>
                <w:sz w:val="24"/>
                <w:highlight w:val="yellow"/>
              </w:rPr>
            </w:pPr>
          </w:p>
        </w:tc>
      </w:tr>
      <w:tr w:rsidR="0029104E" w:rsidRPr="003B2076" w14:paraId="2C21FD51" w14:textId="77777777" w:rsidTr="000A6A63">
        <w:tc>
          <w:tcPr>
            <w:tcW w:w="3367" w:type="dxa"/>
            <w:vAlign w:val="center"/>
          </w:tcPr>
          <w:p w14:paraId="07209E7C" w14:textId="77777777" w:rsidR="0029104E" w:rsidRPr="00A068B0" w:rsidRDefault="0029104E" w:rsidP="00A068B0">
            <w:pPr>
              <w:spacing w:before="120" w:after="120"/>
              <w:rPr>
                <w:spacing w:val="0"/>
                <w:highlight w:val="yellow"/>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5697" w:type="dxa"/>
          </w:tcPr>
          <w:p w14:paraId="096CC082" w14:textId="77777777" w:rsidR="0029104E" w:rsidRPr="00A068B0" w:rsidRDefault="0029104E" w:rsidP="00A068B0">
            <w:pPr>
              <w:spacing w:before="120" w:after="120"/>
              <w:rPr>
                <w:spacing w:val="0"/>
                <w:sz w:val="24"/>
                <w:highlight w:val="yellow"/>
              </w:rPr>
            </w:pPr>
          </w:p>
        </w:tc>
      </w:tr>
      <w:tr w:rsidR="0029104E" w:rsidRPr="003B2076" w14:paraId="66D09CA7" w14:textId="77777777" w:rsidTr="000A6A63">
        <w:tc>
          <w:tcPr>
            <w:tcW w:w="3367" w:type="dxa"/>
            <w:vAlign w:val="center"/>
          </w:tcPr>
          <w:p w14:paraId="2EFFC7D8" w14:textId="77777777" w:rsidR="0029104E" w:rsidRPr="00A068B0" w:rsidRDefault="0029104E" w:rsidP="00A068B0">
            <w:pPr>
              <w:spacing w:before="120" w:after="120"/>
              <w:rPr>
                <w:spacing w:val="0"/>
                <w:highlight w:val="yellow"/>
                <w:lang w:eastAsia="en-GB"/>
              </w:rPr>
            </w:pPr>
            <w:r w:rsidRPr="00A068B0">
              <w:rPr>
                <w:spacing w:val="0"/>
                <w:sz w:val="20"/>
              </w:rPr>
              <w:t>Telephone number</w:t>
            </w:r>
          </w:p>
        </w:tc>
        <w:tc>
          <w:tcPr>
            <w:tcW w:w="5697" w:type="dxa"/>
          </w:tcPr>
          <w:p w14:paraId="25A284E2" w14:textId="77777777" w:rsidR="0029104E" w:rsidRPr="00A068B0" w:rsidRDefault="0029104E" w:rsidP="00A068B0">
            <w:pPr>
              <w:spacing w:before="120" w:after="120"/>
              <w:rPr>
                <w:spacing w:val="0"/>
                <w:sz w:val="24"/>
                <w:highlight w:val="yellow"/>
                <w:lang w:eastAsia="en-GB"/>
              </w:rPr>
            </w:pPr>
          </w:p>
        </w:tc>
      </w:tr>
      <w:tr w:rsidR="0029104E" w:rsidRPr="003B2076" w14:paraId="4167F605" w14:textId="77777777" w:rsidTr="000A6A63">
        <w:tc>
          <w:tcPr>
            <w:tcW w:w="3367" w:type="dxa"/>
            <w:vAlign w:val="center"/>
          </w:tcPr>
          <w:p w14:paraId="6C16A89A" w14:textId="77777777" w:rsidR="0029104E" w:rsidRPr="00A068B0" w:rsidRDefault="0029104E" w:rsidP="00A068B0">
            <w:pPr>
              <w:spacing w:before="120" w:after="120"/>
              <w:rPr>
                <w:spacing w:val="0"/>
                <w:highlight w:val="yellow"/>
              </w:rPr>
            </w:pPr>
            <w:r w:rsidRPr="00A068B0">
              <w:rPr>
                <w:spacing w:val="0"/>
                <w:sz w:val="20"/>
              </w:rPr>
              <w:t>E-mail address</w:t>
            </w:r>
          </w:p>
        </w:tc>
        <w:tc>
          <w:tcPr>
            <w:tcW w:w="5697" w:type="dxa"/>
          </w:tcPr>
          <w:p w14:paraId="3C4F1867" w14:textId="77777777" w:rsidR="0029104E" w:rsidRPr="00A068B0" w:rsidRDefault="0029104E" w:rsidP="00A068B0">
            <w:pPr>
              <w:spacing w:before="120" w:after="120"/>
              <w:rPr>
                <w:spacing w:val="0"/>
                <w:sz w:val="24"/>
                <w:highlight w:val="yellow"/>
              </w:rPr>
            </w:pPr>
          </w:p>
        </w:tc>
      </w:tr>
      <w:tr w:rsidR="0029104E" w:rsidRPr="003B2076" w14:paraId="10DFD37A" w14:textId="77777777" w:rsidTr="000A6A63">
        <w:tc>
          <w:tcPr>
            <w:tcW w:w="3367" w:type="dxa"/>
            <w:vAlign w:val="center"/>
          </w:tcPr>
          <w:p w14:paraId="4C55E60C" w14:textId="77777777" w:rsidR="0029104E" w:rsidRPr="00A068B0" w:rsidRDefault="0029104E" w:rsidP="00A068B0">
            <w:pPr>
              <w:spacing w:before="120" w:after="120"/>
              <w:rPr>
                <w:spacing w:val="0"/>
                <w:highlight w:val="yellow"/>
                <w:lang w:eastAsia="en-GB"/>
              </w:rPr>
            </w:pPr>
            <w:r w:rsidRPr="00A068B0">
              <w:rPr>
                <w:spacing w:val="0"/>
                <w:sz w:val="20"/>
              </w:rPr>
              <w:t>MPAN(s)</w:t>
            </w:r>
          </w:p>
        </w:tc>
        <w:tc>
          <w:tcPr>
            <w:tcW w:w="5697" w:type="dxa"/>
          </w:tcPr>
          <w:p w14:paraId="16673819" w14:textId="77777777" w:rsidR="0029104E" w:rsidRPr="00A068B0" w:rsidRDefault="0029104E" w:rsidP="00A068B0">
            <w:pPr>
              <w:spacing w:before="120" w:after="120"/>
              <w:rPr>
                <w:spacing w:val="0"/>
                <w:sz w:val="24"/>
                <w:highlight w:val="yellow"/>
                <w:lang w:eastAsia="en-GB"/>
              </w:rPr>
            </w:pPr>
          </w:p>
        </w:tc>
      </w:tr>
      <w:tr w:rsidR="0029104E" w:rsidRPr="003B2076" w14:paraId="7C826323" w14:textId="77777777" w:rsidTr="000A6A63">
        <w:tc>
          <w:tcPr>
            <w:tcW w:w="9064" w:type="dxa"/>
            <w:gridSpan w:val="2"/>
            <w:shd w:val="clear" w:color="auto" w:fill="BFBFBF" w:themeFill="background1" w:themeFillShade="BF"/>
            <w:vAlign w:val="center"/>
          </w:tcPr>
          <w:p w14:paraId="75C0B23A" w14:textId="77777777" w:rsidR="0029104E" w:rsidRPr="00A068B0" w:rsidRDefault="0029104E" w:rsidP="00A068B0">
            <w:pPr>
              <w:spacing w:before="120" w:after="120"/>
              <w:rPr>
                <w:spacing w:val="0"/>
                <w:sz w:val="24"/>
                <w:highlight w:val="yellow"/>
                <w:lang w:eastAsia="en-GB"/>
              </w:rPr>
            </w:pPr>
            <w:r w:rsidRPr="00A068B0">
              <w:rPr>
                <w:b/>
                <w:spacing w:val="0"/>
                <w:sz w:val="20"/>
              </w:rPr>
              <w:t>Installer Details:</w:t>
            </w:r>
          </w:p>
        </w:tc>
      </w:tr>
      <w:tr w:rsidR="0029104E" w:rsidRPr="003B2076" w14:paraId="79097920" w14:textId="77777777" w:rsidTr="000A6A63">
        <w:tc>
          <w:tcPr>
            <w:tcW w:w="3367" w:type="dxa"/>
            <w:vAlign w:val="center"/>
          </w:tcPr>
          <w:p w14:paraId="31223086" w14:textId="77777777" w:rsidR="0029104E" w:rsidRPr="00A068B0" w:rsidRDefault="0029104E" w:rsidP="00A068B0">
            <w:pPr>
              <w:spacing w:before="120" w:after="120"/>
              <w:rPr>
                <w:spacing w:val="0"/>
                <w:sz w:val="20"/>
              </w:rPr>
            </w:pPr>
            <w:r w:rsidRPr="00A068B0">
              <w:rPr>
                <w:b/>
                <w:spacing w:val="0"/>
                <w:sz w:val="20"/>
              </w:rPr>
              <w:t>Installer</w:t>
            </w:r>
          </w:p>
        </w:tc>
        <w:tc>
          <w:tcPr>
            <w:tcW w:w="5697" w:type="dxa"/>
          </w:tcPr>
          <w:p w14:paraId="07AC536F" w14:textId="77777777" w:rsidR="0029104E" w:rsidRPr="00A068B0" w:rsidRDefault="0029104E" w:rsidP="00A068B0">
            <w:pPr>
              <w:spacing w:before="120" w:after="120"/>
              <w:rPr>
                <w:spacing w:val="0"/>
                <w:sz w:val="24"/>
                <w:highlight w:val="yellow"/>
                <w:lang w:eastAsia="en-GB"/>
              </w:rPr>
            </w:pPr>
          </w:p>
        </w:tc>
      </w:tr>
      <w:tr w:rsidR="0029104E" w:rsidRPr="003B2076" w14:paraId="743B599C" w14:textId="77777777" w:rsidTr="000A6A63">
        <w:tc>
          <w:tcPr>
            <w:tcW w:w="3367" w:type="dxa"/>
            <w:vAlign w:val="center"/>
          </w:tcPr>
          <w:p w14:paraId="7B78BC7A" w14:textId="77777777" w:rsidR="0029104E" w:rsidRPr="00A068B0" w:rsidRDefault="0029104E" w:rsidP="00A068B0">
            <w:pPr>
              <w:spacing w:before="120" w:after="120"/>
              <w:rPr>
                <w:spacing w:val="0"/>
                <w:sz w:val="20"/>
              </w:rPr>
            </w:pPr>
            <w:r w:rsidRPr="00A068B0">
              <w:rPr>
                <w:spacing w:val="0"/>
                <w:sz w:val="20"/>
              </w:rPr>
              <w:t>Accreditation / Qualification</w:t>
            </w:r>
          </w:p>
        </w:tc>
        <w:tc>
          <w:tcPr>
            <w:tcW w:w="5697" w:type="dxa"/>
          </w:tcPr>
          <w:p w14:paraId="61E39E43" w14:textId="77777777" w:rsidR="0029104E" w:rsidRPr="00A068B0" w:rsidRDefault="0029104E" w:rsidP="00A068B0">
            <w:pPr>
              <w:spacing w:before="120" w:after="120"/>
              <w:rPr>
                <w:spacing w:val="0"/>
                <w:sz w:val="24"/>
                <w:highlight w:val="yellow"/>
                <w:lang w:eastAsia="en-GB"/>
              </w:rPr>
            </w:pPr>
          </w:p>
        </w:tc>
      </w:tr>
      <w:tr w:rsidR="0029104E" w:rsidRPr="003B2076" w14:paraId="609C2844" w14:textId="77777777" w:rsidTr="000A6A63">
        <w:tc>
          <w:tcPr>
            <w:tcW w:w="3367" w:type="dxa"/>
            <w:vAlign w:val="center"/>
          </w:tcPr>
          <w:p w14:paraId="23E9BDBE" w14:textId="77777777" w:rsidR="0029104E" w:rsidRPr="00A068B0" w:rsidRDefault="0029104E" w:rsidP="00A068B0">
            <w:pPr>
              <w:spacing w:before="120" w:after="120"/>
              <w:rPr>
                <w:spacing w:val="0"/>
                <w:sz w:val="20"/>
              </w:rPr>
            </w:pPr>
            <w:r w:rsidRPr="00A068B0">
              <w:rPr>
                <w:spacing w:val="0"/>
                <w:sz w:val="20"/>
              </w:rPr>
              <w:t xml:space="preserve">Address </w:t>
            </w:r>
          </w:p>
        </w:tc>
        <w:tc>
          <w:tcPr>
            <w:tcW w:w="5697" w:type="dxa"/>
          </w:tcPr>
          <w:p w14:paraId="5920F677" w14:textId="77777777" w:rsidR="0029104E" w:rsidRPr="00A068B0" w:rsidRDefault="0029104E" w:rsidP="00A068B0">
            <w:pPr>
              <w:spacing w:before="120" w:after="120"/>
              <w:rPr>
                <w:spacing w:val="0"/>
                <w:sz w:val="24"/>
                <w:highlight w:val="yellow"/>
                <w:lang w:eastAsia="en-GB"/>
              </w:rPr>
            </w:pPr>
          </w:p>
        </w:tc>
      </w:tr>
      <w:tr w:rsidR="0029104E" w:rsidRPr="003B2076" w14:paraId="6E7B468E" w14:textId="77777777" w:rsidTr="000A6A63">
        <w:tc>
          <w:tcPr>
            <w:tcW w:w="3367" w:type="dxa"/>
            <w:vAlign w:val="center"/>
          </w:tcPr>
          <w:p w14:paraId="61C1AE44" w14:textId="77777777" w:rsidR="0029104E" w:rsidRPr="00A068B0" w:rsidRDefault="0029104E" w:rsidP="00A068B0">
            <w:pPr>
              <w:spacing w:before="120" w:after="120"/>
              <w:rPr>
                <w:spacing w:val="0"/>
                <w:sz w:val="20"/>
              </w:rPr>
            </w:pPr>
            <w:r w:rsidRPr="00A068B0">
              <w:rPr>
                <w:spacing w:val="0"/>
                <w:sz w:val="20"/>
              </w:rPr>
              <w:t>Post Code</w:t>
            </w:r>
          </w:p>
        </w:tc>
        <w:tc>
          <w:tcPr>
            <w:tcW w:w="5697" w:type="dxa"/>
          </w:tcPr>
          <w:p w14:paraId="5E474051" w14:textId="77777777" w:rsidR="0029104E" w:rsidRPr="00A068B0" w:rsidRDefault="0029104E" w:rsidP="00A068B0">
            <w:pPr>
              <w:spacing w:before="120" w:after="120"/>
              <w:rPr>
                <w:spacing w:val="0"/>
                <w:sz w:val="24"/>
                <w:highlight w:val="yellow"/>
                <w:lang w:eastAsia="en-GB"/>
              </w:rPr>
            </w:pPr>
          </w:p>
        </w:tc>
      </w:tr>
      <w:tr w:rsidR="0029104E" w:rsidRPr="003B2076" w14:paraId="0E7B26D1" w14:textId="77777777" w:rsidTr="000A6A63">
        <w:tc>
          <w:tcPr>
            <w:tcW w:w="3367" w:type="dxa"/>
            <w:vAlign w:val="center"/>
          </w:tcPr>
          <w:p w14:paraId="0A4E9B58" w14:textId="77777777" w:rsidR="0029104E" w:rsidRPr="00A068B0" w:rsidRDefault="0029104E" w:rsidP="00A068B0">
            <w:pPr>
              <w:spacing w:before="120" w:after="120"/>
              <w:rPr>
                <w:spacing w:val="0"/>
                <w:sz w:val="20"/>
              </w:rPr>
            </w:pPr>
            <w:r w:rsidRPr="00A068B0">
              <w:rPr>
                <w:spacing w:val="0"/>
                <w:sz w:val="20"/>
              </w:rPr>
              <w:t>Contact person</w:t>
            </w:r>
          </w:p>
        </w:tc>
        <w:tc>
          <w:tcPr>
            <w:tcW w:w="5697" w:type="dxa"/>
          </w:tcPr>
          <w:p w14:paraId="04AA25DC" w14:textId="77777777" w:rsidR="0029104E" w:rsidRPr="00A068B0" w:rsidRDefault="0029104E" w:rsidP="00A068B0">
            <w:pPr>
              <w:spacing w:before="120" w:after="120"/>
              <w:rPr>
                <w:spacing w:val="0"/>
                <w:sz w:val="24"/>
                <w:highlight w:val="yellow"/>
              </w:rPr>
            </w:pPr>
          </w:p>
        </w:tc>
      </w:tr>
      <w:tr w:rsidR="0029104E" w:rsidRPr="003B2076" w14:paraId="474605C7" w14:textId="77777777" w:rsidTr="000A6A63">
        <w:tc>
          <w:tcPr>
            <w:tcW w:w="3367" w:type="dxa"/>
            <w:vAlign w:val="center"/>
          </w:tcPr>
          <w:p w14:paraId="258CD4C1" w14:textId="77777777" w:rsidR="0029104E" w:rsidRPr="00A068B0" w:rsidRDefault="0029104E" w:rsidP="00A068B0">
            <w:pPr>
              <w:spacing w:before="120" w:after="120"/>
              <w:rPr>
                <w:spacing w:val="0"/>
                <w:sz w:val="20"/>
              </w:rPr>
            </w:pPr>
            <w:r w:rsidRPr="00A068B0">
              <w:rPr>
                <w:spacing w:val="0"/>
                <w:sz w:val="20"/>
              </w:rPr>
              <w:t>Telephone Number</w:t>
            </w:r>
          </w:p>
        </w:tc>
        <w:tc>
          <w:tcPr>
            <w:tcW w:w="5697" w:type="dxa"/>
          </w:tcPr>
          <w:p w14:paraId="26CAA5C4" w14:textId="77777777" w:rsidR="0029104E" w:rsidRPr="00A068B0" w:rsidRDefault="0029104E" w:rsidP="00A068B0">
            <w:pPr>
              <w:spacing w:before="120" w:after="120"/>
              <w:rPr>
                <w:spacing w:val="0"/>
                <w:sz w:val="24"/>
                <w:highlight w:val="yellow"/>
                <w:lang w:eastAsia="en-GB"/>
              </w:rPr>
            </w:pPr>
          </w:p>
        </w:tc>
      </w:tr>
      <w:tr w:rsidR="0029104E" w:rsidRPr="003B2076" w14:paraId="7A2E03AC" w14:textId="77777777" w:rsidTr="000A6A63">
        <w:tc>
          <w:tcPr>
            <w:tcW w:w="3367" w:type="dxa"/>
            <w:vAlign w:val="center"/>
          </w:tcPr>
          <w:p w14:paraId="64587842" w14:textId="77777777" w:rsidR="0029104E" w:rsidRPr="00A068B0" w:rsidRDefault="0029104E" w:rsidP="00A068B0">
            <w:pPr>
              <w:spacing w:before="120" w:after="120"/>
              <w:rPr>
                <w:spacing w:val="0"/>
                <w:sz w:val="20"/>
              </w:rPr>
            </w:pPr>
            <w:r w:rsidRPr="00A068B0">
              <w:rPr>
                <w:spacing w:val="0"/>
                <w:sz w:val="20"/>
              </w:rPr>
              <w:t>E-mail address</w:t>
            </w:r>
          </w:p>
        </w:tc>
        <w:tc>
          <w:tcPr>
            <w:tcW w:w="5697" w:type="dxa"/>
          </w:tcPr>
          <w:p w14:paraId="310A7B6E" w14:textId="77777777" w:rsidR="0029104E" w:rsidRPr="00A068B0" w:rsidRDefault="0029104E" w:rsidP="00A068B0">
            <w:pPr>
              <w:spacing w:before="120" w:after="120"/>
              <w:rPr>
                <w:spacing w:val="0"/>
                <w:sz w:val="24"/>
                <w:highlight w:val="yellow"/>
                <w:lang w:eastAsia="en-GB"/>
              </w:rPr>
            </w:pPr>
          </w:p>
        </w:tc>
      </w:tr>
      <w:tr w:rsidR="00DF659F" w:rsidRPr="003B2076" w14:paraId="464E6DC8" w14:textId="77777777" w:rsidTr="00A068B0">
        <w:tc>
          <w:tcPr>
            <w:tcW w:w="9064" w:type="dxa"/>
            <w:gridSpan w:val="2"/>
            <w:shd w:val="clear" w:color="auto" w:fill="BFBFBF" w:themeFill="background1" w:themeFillShade="BF"/>
            <w:vAlign w:val="center"/>
          </w:tcPr>
          <w:p w14:paraId="76C6DE63" w14:textId="3E5F93CE" w:rsidR="00DF659F" w:rsidRPr="00A068B0" w:rsidRDefault="00DF659F" w:rsidP="00A068B0">
            <w:pPr>
              <w:spacing w:before="120" w:after="120"/>
              <w:rPr>
                <w:b/>
                <w:spacing w:val="0"/>
                <w:sz w:val="20"/>
                <w:lang w:eastAsia="en-GB"/>
              </w:rPr>
            </w:pPr>
            <w:r w:rsidRPr="00A068B0">
              <w:rPr>
                <w:b/>
                <w:spacing w:val="0"/>
                <w:sz w:val="20"/>
                <w:lang w:eastAsia="en-GB"/>
              </w:rPr>
              <w:t>Installation details:</w:t>
            </w:r>
          </w:p>
        </w:tc>
      </w:tr>
      <w:tr w:rsidR="00DF659F" w:rsidRPr="003B2076" w14:paraId="3D67CFA4" w14:textId="77777777" w:rsidTr="000A6A63">
        <w:tc>
          <w:tcPr>
            <w:tcW w:w="3367" w:type="dxa"/>
            <w:vAlign w:val="center"/>
          </w:tcPr>
          <w:p w14:paraId="4CF32510" w14:textId="0E7595AC" w:rsidR="00DF659F" w:rsidRPr="00A068B0" w:rsidRDefault="00DF659F" w:rsidP="00A068B0">
            <w:pPr>
              <w:spacing w:before="120" w:after="120"/>
              <w:rPr>
                <w:spacing w:val="0"/>
                <w:sz w:val="20"/>
              </w:rPr>
            </w:pPr>
            <w:r w:rsidRPr="00A068B0">
              <w:rPr>
                <w:spacing w:val="0"/>
                <w:sz w:val="20"/>
              </w:rPr>
              <w:t>Address</w:t>
            </w:r>
          </w:p>
        </w:tc>
        <w:tc>
          <w:tcPr>
            <w:tcW w:w="5697" w:type="dxa"/>
          </w:tcPr>
          <w:p w14:paraId="26E1BEF7" w14:textId="77777777" w:rsidR="00DF659F" w:rsidRPr="00A068B0" w:rsidRDefault="00DF659F" w:rsidP="00A068B0">
            <w:pPr>
              <w:spacing w:before="120" w:after="120"/>
              <w:rPr>
                <w:spacing w:val="0"/>
                <w:sz w:val="24"/>
                <w:highlight w:val="yellow"/>
                <w:lang w:eastAsia="en-GB"/>
              </w:rPr>
            </w:pPr>
          </w:p>
        </w:tc>
      </w:tr>
      <w:tr w:rsidR="00DF659F" w:rsidRPr="003B2076" w14:paraId="5ABDBC67" w14:textId="77777777" w:rsidTr="000A6A63">
        <w:tc>
          <w:tcPr>
            <w:tcW w:w="3367" w:type="dxa"/>
            <w:vAlign w:val="center"/>
          </w:tcPr>
          <w:p w14:paraId="02CC0C21" w14:textId="689F10CA" w:rsidR="00DF659F" w:rsidRPr="00A068B0" w:rsidRDefault="00DF659F" w:rsidP="00A068B0">
            <w:pPr>
              <w:spacing w:before="120" w:after="120"/>
              <w:rPr>
                <w:spacing w:val="0"/>
                <w:sz w:val="20"/>
              </w:rPr>
            </w:pPr>
            <w:r w:rsidRPr="00A068B0">
              <w:rPr>
                <w:spacing w:val="0"/>
                <w:sz w:val="20"/>
              </w:rPr>
              <w:t>Post Code</w:t>
            </w:r>
          </w:p>
        </w:tc>
        <w:tc>
          <w:tcPr>
            <w:tcW w:w="5697" w:type="dxa"/>
          </w:tcPr>
          <w:p w14:paraId="68FA05CF" w14:textId="77777777" w:rsidR="00DF659F" w:rsidRPr="00A068B0" w:rsidRDefault="00DF659F" w:rsidP="00A068B0">
            <w:pPr>
              <w:spacing w:before="120" w:after="120"/>
              <w:rPr>
                <w:spacing w:val="0"/>
                <w:sz w:val="24"/>
                <w:highlight w:val="yellow"/>
                <w:lang w:eastAsia="en-GB"/>
              </w:rPr>
            </w:pPr>
          </w:p>
        </w:tc>
      </w:tr>
      <w:tr w:rsidR="00DF659F" w:rsidRPr="003B2076" w14:paraId="6631EAFF" w14:textId="77777777" w:rsidTr="000A6A63">
        <w:tc>
          <w:tcPr>
            <w:tcW w:w="3367" w:type="dxa"/>
            <w:vAlign w:val="center"/>
          </w:tcPr>
          <w:p w14:paraId="1FDFCDAC" w14:textId="123CFE75" w:rsidR="00DF659F" w:rsidRPr="00A068B0" w:rsidRDefault="00DF659F" w:rsidP="00A068B0">
            <w:pPr>
              <w:spacing w:before="120" w:after="120"/>
              <w:rPr>
                <w:spacing w:val="0"/>
                <w:sz w:val="20"/>
              </w:rPr>
            </w:pPr>
            <w:r w:rsidRPr="00A068B0">
              <w:rPr>
                <w:spacing w:val="0"/>
                <w:sz w:val="20"/>
              </w:rPr>
              <w:t>MPAN(s)</w:t>
            </w:r>
          </w:p>
        </w:tc>
        <w:tc>
          <w:tcPr>
            <w:tcW w:w="5697" w:type="dxa"/>
          </w:tcPr>
          <w:p w14:paraId="67E20DA2" w14:textId="77777777" w:rsidR="00DF659F" w:rsidRPr="00A068B0" w:rsidRDefault="00DF659F" w:rsidP="00A068B0">
            <w:pPr>
              <w:spacing w:before="120" w:after="120"/>
              <w:rPr>
                <w:spacing w:val="0"/>
                <w:sz w:val="24"/>
                <w:highlight w:val="yellow"/>
                <w:lang w:eastAsia="en-GB"/>
              </w:rPr>
            </w:pPr>
          </w:p>
        </w:tc>
      </w:tr>
    </w:tbl>
    <w:p w14:paraId="47A20B8A" w14:textId="77777777" w:rsidR="00D22790" w:rsidRDefault="00D22790">
      <w:r>
        <w:br w:type="page"/>
      </w: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912"/>
        <w:gridCol w:w="1388"/>
        <w:gridCol w:w="595"/>
        <w:gridCol w:w="307"/>
        <w:gridCol w:w="1535"/>
        <w:gridCol w:w="591"/>
        <w:gridCol w:w="471"/>
        <w:gridCol w:w="598"/>
        <w:gridCol w:w="464"/>
        <w:gridCol w:w="1136"/>
      </w:tblGrid>
      <w:tr w:rsidR="0029104E" w:rsidRPr="003B2076" w14:paraId="5D54768B" w14:textId="77777777" w:rsidTr="000A6A63">
        <w:tc>
          <w:tcPr>
            <w:tcW w:w="9064" w:type="dxa"/>
            <w:gridSpan w:val="11"/>
            <w:shd w:val="pct20" w:color="auto" w:fill="auto"/>
          </w:tcPr>
          <w:p w14:paraId="524FE015" w14:textId="48AD9E63" w:rsidR="0029104E" w:rsidRPr="00A068B0" w:rsidRDefault="0029104E" w:rsidP="00A068B0">
            <w:pPr>
              <w:spacing w:before="120" w:after="120"/>
              <w:rPr>
                <w:spacing w:val="0"/>
                <w:sz w:val="24"/>
                <w:lang w:eastAsia="en-GB"/>
              </w:rPr>
            </w:pPr>
            <w:r w:rsidRPr="00A068B0">
              <w:rPr>
                <w:spacing w:val="0"/>
                <w:lang w:eastAsia="en-GB"/>
              </w:rPr>
              <w:lastRenderedPageBreak/>
              <w:t xml:space="preserve">Details of removed </w:t>
            </w:r>
            <w:r w:rsidRPr="00A068B0">
              <w:rPr>
                <w:b/>
                <w:spacing w:val="0"/>
                <w:sz w:val="20"/>
              </w:rPr>
              <w:t>Micro-generator</w:t>
            </w:r>
            <w:r w:rsidRPr="00A068B0">
              <w:rPr>
                <w:b/>
                <w:spacing w:val="0"/>
                <w:lang w:eastAsia="en-GB"/>
              </w:rPr>
              <w:t>(s)</w:t>
            </w:r>
          </w:p>
        </w:tc>
      </w:tr>
      <w:tr w:rsidR="0029104E" w:rsidRPr="003B2076" w14:paraId="312CF649" w14:textId="77777777" w:rsidTr="000A6A63">
        <w:trPr>
          <w:trHeight w:val="177"/>
        </w:trPr>
        <w:tc>
          <w:tcPr>
            <w:tcW w:w="1979" w:type="dxa"/>
            <w:gridSpan w:val="2"/>
            <w:vMerge w:val="restart"/>
            <w:vAlign w:val="center"/>
          </w:tcPr>
          <w:p w14:paraId="0C54A870"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26CE806B" w14:textId="70812AFD" w:rsidR="0029104E" w:rsidRPr="00A068B0" w:rsidRDefault="006F1070" w:rsidP="00A068B0">
            <w:pPr>
              <w:spacing w:before="120" w:after="120"/>
              <w:jc w:val="left"/>
              <w:rPr>
                <w:spacing w:val="0"/>
                <w:sz w:val="20"/>
                <w:lang w:eastAsia="en-GB"/>
              </w:rPr>
            </w:pPr>
            <w:r>
              <w:rPr>
                <w:b/>
                <w:spacing w:val="0"/>
                <w:sz w:val="20"/>
                <w:lang w:eastAsia="en-GB"/>
              </w:rPr>
              <w:t>Fully T</w:t>
            </w:r>
            <w:r w:rsidR="0029104E" w:rsidRPr="00A068B0">
              <w:rPr>
                <w:b/>
                <w:spacing w:val="0"/>
                <w:sz w:val="20"/>
                <w:lang w:eastAsia="en-GB"/>
              </w:rPr>
              <w:t>ype Tested</w:t>
            </w:r>
            <w:r w:rsidR="0029104E" w:rsidRPr="00A068B0">
              <w:rPr>
                <w:spacing w:val="0"/>
                <w:sz w:val="20"/>
                <w:lang w:eastAsia="en-GB"/>
              </w:rPr>
              <w:t xml:space="preserve"> Reference number or </w:t>
            </w:r>
            <w:r w:rsidR="0029104E" w:rsidRPr="00A068B0">
              <w:rPr>
                <w:b/>
                <w:spacing w:val="0"/>
                <w:sz w:val="20"/>
                <w:lang w:eastAsia="en-GB"/>
              </w:rPr>
              <w:t>Manufacturer’s</w:t>
            </w:r>
            <w:r w:rsidR="0029104E" w:rsidRPr="00A068B0">
              <w:rPr>
                <w:spacing w:val="0"/>
                <w:sz w:val="20"/>
                <w:lang w:eastAsia="en-GB"/>
              </w:rPr>
              <w:t xml:space="preserve"> reference number</w:t>
            </w:r>
          </w:p>
        </w:tc>
        <w:tc>
          <w:tcPr>
            <w:tcW w:w="1842" w:type="dxa"/>
            <w:gridSpan w:val="2"/>
            <w:vMerge w:val="restart"/>
            <w:vAlign w:val="center"/>
          </w:tcPr>
          <w:p w14:paraId="5B215765"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2922A552"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Registered Capacity</w:t>
            </w:r>
            <w:r w:rsidRPr="00A068B0">
              <w:rPr>
                <w:spacing w:val="0"/>
                <w:sz w:val="20"/>
                <w:lang w:eastAsia="en-GB"/>
              </w:rPr>
              <w:t xml:space="preserve"> in kW</w:t>
            </w:r>
          </w:p>
        </w:tc>
      </w:tr>
      <w:tr w:rsidR="0029104E" w:rsidRPr="003B2076" w14:paraId="25B3FBC2" w14:textId="77777777" w:rsidTr="000A6A63">
        <w:trPr>
          <w:trHeight w:val="125"/>
        </w:trPr>
        <w:tc>
          <w:tcPr>
            <w:tcW w:w="1979" w:type="dxa"/>
            <w:gridSpan w:val="2"/>
            <w:vMerge/>
          </w:tcPr>
          <w:p w14:paraId="24F10A8A" w14:textId="77777777" w:rsidR="0029104E" w:rsidRPr="00A068B0" w:rsidRDefault="0029104E" w:rsidP="00A068B0">
            <w:pPr>
              <w:spacing w:before="120" w:after="120"/>
              <w:rPr>
                <w:spacing w:val="0"/>
                <w:sz w:val="20"/>
                <w:lang w:eastAsia="en-GB"/>
              </w:rPr>
            </w:pPr>
          </w:p>
        </w:tc>
        <w:tc>
          <w:tcPr>
            <w:tcW w:w="1983" w:type="dxa"/>
            <w:gridSpan w:val="2"/>
            <w:vMerge/>
          </w:tcPr>
          <w:p w14:paraId="4E2E1691" w14:textId="77777777" w:rsidR="0029104E" w:rsidRPr="00A068B0" w:rsidRDefault="0029104E" w:rsidP="00A068B0">
            <w:pPr>
              <w:spacing w:before="120" w:after="120"/>
              <w:rPr>
                <w:spacing w:val="0"/>
                <w:sz w:val="20"/>
                <w:lang w:eastAsia="en-GB"/>
              </w:rPr>
            </w:pPr>
          </w:p>
        </w:tc>
        <w:tc>
          <w:tcPr>
            <w:tcW w:w="1842" w:type="dxa"/>
            <w:gridSpan w:val="2"/>
            <w:vMerge/>
          </w:tcPr>
          <w:p w14:paraId="592488A0" w14:textId="77777777" w:rsidR="0029104E" w:rsidRPr="00A068B0" w:rsidRDefault="0029104E" w:rsidP="00A068B0">
            <w:pPr>
              <w:spacing w:before="120" w:after="120"/>
              <w:rPr>
                <w:spacing w:val="0"/>
                <w:sz w:val="20"/>
                <w:lang w:eastAsia="en-GB"/>
              </w:rPr>
            </w:pPr>
          </w:p>
        </w:tc>
        <w:tc>
          <w:tcPr>
            <w:tcW w:w="1062" w:type="dxa"/>
            <w:gridSpan w:val="2"/>
          </w:tcPr>
          <w:p w14:paraId="699A34B2"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5BE470F2"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65CDDD6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65049E8C" w14:textId="77777777" w:rsidTr="000A6A63">
        <w:trPr>
          <w:trHeight w:val="125"/>
        </w:trPr>
        <w:tc>
          <w:tcPr>
            <w:tcW w:w="1979" w:type="dxa"/>
            <w:gridSpan w:val="2"/>
          </w:tcPr>
          <w:p w14:paraId="04CE0990" w14:textId="77777777" w:rsidR="0029104E" w:rsidRPr="00A068B0" w:rsidRDefault="0029104E" w:rsidP="00A068B0">
            <w:pPr>
              <w:spacing w:before="120" w:after="120"/>
              <w:rPr>
                <w:spacing w:val="0"/>
                <w:sz w:val="20"/>
                <w:lang w:eastAsia="en-GB"/>
              </w:rPr>
            </w:pPr>
          </w:p>
        </w:tc>
        <w:tc>
          <w:tcPr>
            <w:tcW w:w="1983" w:type="dxa"/>
            <w:gridSpan w:val="2"/>
          </w:tcPr>
          <w:p w14:paraId="6F5182BF" w14:textId="77777777" w:rsidR="0029104E" w:rsidRPr="00A068B0" w:rsidRDefault="0029104E" w:rsidP="00A068B0">
            <w:pPr>
              <w:spacing w:before="120" w:after="120"/>
              <w:rPr>
                <w:spacing w:val="0"/>
                <w:sz w:val="20"/>
                <w:lang w:eastAsia="en-GB"/>
              </w:rPr>
            </w:pPr>
          </w:p>
        </w:tc>
        <w:tc>
          <w:tcPr>
            <w:tcW w:w="1842" w:type="dxa"/>
            <w:gridSpan w:val="2"/>
          </w:tcPr>
          <w:p w14:paraId="2511C463" w14:textId="77777777" w:rsidR="0029104E" w:rsidRPr="00A068B0" w:rsidRDefault="0029104E" w:rsidP="00A068B0">
            <w:pPr>
              <w:spacing w:before="120" w:after="120"/>
              <w:rPr>
                <w:spacing w:val="0"/>
                <w:sz w:val="20"/>
                <w:lang w:eastAsia="en-GB"/>
              </w:rPr>
            </w:pPr>
          </w:p>
        </w:tc>
        <w:tc>
          <w:tcPr>
            <w:tcW w:w="1062" w:type="dxa"/>
            <w:gridSpan w:val="2"/>
          </w:tcPr>
          <w:p w14:paraId="35A7CC21" w14:textId="77777777" w:rsidR="0029104E" w:rsidRPr="00A068B0" w:rsidRDefault="0029104E" w:rsidP="00A068B0">
            <w:pPr>
              <w:spacing w:before="120" w:after="120"/>
              <w:rPr>
                <w:spacing w:val="0"/>
                <w:sz w:val="20"/>
                <w:lang w:eastAsia="en-GB"/>
              </w:rPr>
            </w:pPr>
          </w:p>
        </w:tc>
        <w:tc>
          <w:tcPr>
            <w:tcW w:w="1062" w:type="dxa"/>
            <w:gridSpan w:val="2"/>
          </w:tcPr>
          <w:p w14:paraId="014ED061" w14:textId="77777777" w:rsidR="0029104E" w:rsidRPr="00A068B0" w:rsidRDefault="0029104E" w:rsidP="00A068B0">
            <w:pPr>
              <w:spacing w:before="120" w:after="120"/>
              <w:rPr>
                <w:spacing w:val="0"/>
                <w:sz w:val="20"/>
                <w:lang w:eastAsia="en-GB"/>
              </w:rPr>
            </w:pPr>
          </w:p>
        </w:tc>
        <w:tc>
          <w:tcPr>
            <w:tcW w:w="1136" w:type="dxa"/>
          </w:tcPr>
          <w:p w14:paraId="479CCA2B" w14:textId="77777777" w:rsidR="0029104E" w:rsidRPr="00A068B0" w:rsidRDefault="0029104E" w:rsidP="00A068B0">
            <w:pPr>
              <w:spacing w:before="120" w:after="120"/>
              <w:rPr>
                <w:spacing w:val="0"/>
                <w:sz w:val="20"/>
                <w:lang w:eastAsia="en-GB"/>
              </w:rPr>
            </w:pPr>
          </w:p>
        </w:tc>
      </w:tr>
      <w:tr w:rsidR="0029104E" w:rsidRPr="003B2076" w14:paraId="72B21563" w14:textId="77777777" w:rsidTr="000A6A63">
        <w:trPr>
          <w:trHeight w:val="125"/>
        </w:trPr>
        <w:tc>
          <w:tcPr>
            <w:tcW w:w="1979" w:type="dxa"/>
            <w:gridSpan w:val="2"/>
          </w:tcPr>
          <w:p w14:paraId="7D435EBC" w14:textId="77777777" w:rsidR="0029104E" w:rsidRPr="00A068B0" w:rsidRDefault="0029104E" w:rsidP="00A068B0">
            <w:pPr>
              <w:spacing w:before="120" w:after="120"/>
              <w:rPr>
                <w:spacing w:val="0"/>
                <w:sz w:val="20"/>
                <w:lang w:eastAsia="en-GB"/>
              </w:rPr>
            </w:pPr>
          </w:p>
        </w:tc>
        <w:tc>
          <w:tcPr>
            <w:tcW w:w="1983" w:type="dxa"/>
            <w:gridSpan w:val="2"/>
          </w:tcPr>
          <w:p w14:paraId="1C96587F" w14:textId="77777777" w:rsidR="0029104E" w:rsidRPr="00A068B0" w:rsidRDefault="0029104E" w:rsidP="00A068B0">
            <w:pPr>
              <w:spacing w:before="120" w:after="120"/>
              <w:rPr>
                <w:spacing w:val="0"/>
                <w:sz w:val="20"/>
                <w:lang w:eastAsia="en-GB"/>
              </w:rPr>
            </w:pPr>
          </w:p>
        </w:tc>
        <w:tc>
          <w:tcPr>
            <w:tcW w:w="1842" w:type="dxa"/>
            <w:gridSpan w:val="2"/>
          </w:tcPr>
          <w:p w14:paraId="4ECDBFE6" w14:textId="77777777" w:rsidR="0029104E" w:rsidRPr="00A068B0" w:rsidRDefault="0029104E" w:rsidP="00A068B0">
            <w:pPr>
              <w:spacing w:before="120" w:after="120"/>
              <w:rPr>
                <w:spacing w:val="0"/>
                <w:sz w:val="20"/>
                <w:lang w:eastAsia="en-GB"/>
              </w:rPr>
            </w:pPr>
          </w:p>
        </w:tc>
        <w:tc>
          <w:tcPr>
            <w:tcW w:w="1062" w:type="dxa"/>
            <w:gridSpan w:val="2"/>
          </w:tcPr>
          <w:p w14:paraId="4647CA7F" w14:textId="77777777" w:rsidR="0029104E" w:rsidRPr="00A068B0" w:rsidRDefault="0029104E" w:rsidP="00A068B0">
            <w:pPr>
              <w:spacing w:before="120" w:after="120"/>
              <w:rPr>
                <w:spacing w:val="0"/>
                <w:sz w:val="20"/>
                <w:lang w:eastAsia="en-GB"/>
              </w:rPr>
            </w:pPr>
          </w:p>
        </w:tc>
        <w:tc>
          <w:tcPr>
            <w:tcW w:w="1062" w:type="dxa"/>
            <w:gridSpan w:val="2"/>
          </w:tcPr>
          <w:p w14:paraId="4B305236" w14:textId="77777777" w:rsidR="0029104E" w:rsidRPr="00A068B0" w:rsidRDefault="0029104E" w:rsidP="00A068B0">
            <w:pPr>
              <w:spacing w:before="120" w:after="120"/>
              <w:rPr>
                <w:spacing w:val="0"/>
                <w:sz w:val="20"/>
                <w:lang w:eastAsia="en-GB"/>
              </w:rPr>
            </w:pPr>
          </w:p>
        </w:tc>
        <w:tc>
          <w:tcPr>
            <w:tcW w:w="1136" w:type="dxa"/>
          </w:tcPr>
          <w:p w14:paraId="17CEC6EC" w14:textId="77777777" w:rsidR="0029104E" w:rsidRPr="00A068B0" w:rsidRDefault="0029104E" w:rsidP="00A068B0">
            <w:pPr>
              <w:spacing w:before="120" w:after="120"/>
              <w:rPr>
                <w:spacing w:val="0"/>
                <w:sz w:val="20"/>
                <w:lang w:eastAsia="en-GB"/>
              </w:rPr>
            </w:pPr>
          </w:p>
        </w:tc>
      </w:tr>
      <w:tr w:rsidR="0029104E" w:rsidRPr="003B2076" w14:paraId="45B53C0F" w14:textId="77777777" w:rsidTr="000A6A63">
        <w:tc>
          <w:tcPr>
            <w:tcW w:w="9064" w:type="dxa"/>
            <w:gridSpan w:val="11"/>
            <w:shd w:val="pct20" w:color="auto" w:fill="auto"/>
          </w:tcPr>
          <w:p w14:paraId="34EB6602" w14:textId="77777777" w:rsidR="0029104E" w:rsidRPr="00A068B0" w:rsidRDefault="0029104E" w:rsidP="00A068B0">
            <w:pPr>
              <w:spacing w:before="120" w:after="120"/>
              <w:rPr>
                <w:spacing w:val="0"/>
                <w:sz w:val="24"/>
                <w:lang w:eastAsia="en-GB"/>
              </w:rPr>
            </w:pPr>
            <w:r w:rsidRPr="00A068B0">
              <w:rPr>
                <w:spacing w:val="0"/>
                <w:lang w:eastAsia="en-GB"/>
              </w:rPr>
              <w:t xml:space="preserve">Details of remaining </w:t>
            </w:r>
            <w:r w:rsidRPr="00A068B0">
              <w:rPr>
                <w:b/>
                <w:spacing w:val="0"/>
                <w:sz w:val="20"/>
              </w:rPr>
              <w:t>Micro-generator</w:t>
            </w:r>
            <w:r w:rsidRPr="00A068B0">
              <w:rPr>
                <w:b/>
                <w:spacing w:val="0"/>
                <w:lang w:eastAsia="en-GB"/>
              </w:rPr>
              <w:t>(s)</w:t>
            </w:r>
          </w:p>
        </w:tc>
      </w:tr>
      <w:tr w:rsidR="0029104E" w:rsidRPr="003B2076" w14:paraId="4C383DE3" w14:textId="77777777" w:rsidTr="000A6A63">
        <w:trPr>
          <w:trHeight w:val="177"/>
        </w:trPr>
        <w:tc>
          <w:tcPr>
            <w:tcW w:w="1979" w:type="dxa"/>
            <w:gridSpan w:val="2"/>
            <w:vMerge w:val="restart"/>
            <w:vAlign w:val="center"/>
          </w:tcPr>
          <w:p w14:paraId="54CDE36A"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799A3CC9" w14:textId="6377FD39" w:rsidR="0029104E" w:rsidRPr="00A068B0" w:rsidRDefault="006F1070" w:rsidP="00A068B0">
            <w:pPr>
              <w:spacing w:before="120" w:after="120"/>
              <w:jc w:val="left"/>
              <w:rPr>
                <w:spacing w:val="0"/>
                <w:sz w:val="20"/>
                <w:lang w:eastAsia="en-GB"/>
              </w:rPr>
            </w:pPr>
            <w:r>
              <w:rPr>
                <w:b/>
                <w:spacing w:val="0"/>
                <w:sz w:val="20"/>
                <w:lang w:eastAsia="en-GB"/>
              </w:rPr>
              <w:t>Fully T</w:t>
            </w:r>
            <w:r w:rsidR="0029104E" w:rsidRPr="00A068B0">
              <w:rPr>
                <w:b/>
                <w:spacing w:val="0"/>
                <w:sz w:val="20"/>
                <w:lang w:eastAsia="en-GB"/>
              </w:rPr>
              <w:t>ype Tested</w:t>
            </w:r>
            <w:r w:rsidR="0029104E" w:rsidRPr="00A068B0">
              <w:rPr>
                <w:spacing w:val="0"/>
                <w:sz w:val="20"/>
                <w:lang w:eastAsia="en-GB"/>
              </w:rPr>
              <w:t xml:space="preserve"> Reference number or </w:t>
            </w:r>
            <w:r w:rsidR="0029104E" w:rsidRPr="00A068B0">
              <w:rPr>
                <w:b/>
                <w:spacing w:val="0"/>
                <w:sz w:val="20"/>
                <w:lang w:eastAsia="en-GB"/>
              </w:rPr>
              <w:t>Manufacturer’s</w:t>
            </w:r>
            <w:r w:rsidR="0029104E" w:rsidRPr="00A068B0">
              <w:rPr>
                <w:spacing w:val="0"/>
                <w:sz w:val="20"/>
                <w:lang w:eastAsia="en-GB"/>
              </w:rPr>
              <w:t xml:space="preserve"> reference number</w:t>
            </w:r>
          </w:p>
        </w:tc>
        <w:tc>
          <w:tcPr>
            <w:tcW w:w="1842" w:type="dxa"/>
            <w:gridSpan w:val="2"/>
            <w:vMerge w:val="restart"/>
            <w:vAlign w:val="center"/>
          </w:tcPr>
          <w:p w14:paraId="2D1ADEB6"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7ADEB0F9"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 xml:space="preserve">Registered Capacity </w:t>
            </w:r>
            <w:r w:rsidRPr="00A068B0">
              <w:rPr>
                <w:spacing w:val="0"/>
                <w:sz w:val="20"/>
                <w:lang w:eastAsia="en-GB"/>
              </w:rPr>
              <w:t>in kW</w:t>
            </w:r>
          </w:p>
        </w:tc>
      </w:tr>
      <w:tr w:rsidR="0029104E" w:rsidRPr="003B2076" w14:paraId="78E7246C" w14:textId="77777777" w:rsidTr="000A6A63">
        <w:trPr>
          <w:trHeight w:val="125"/>
        </w:trPr>
        <w:tc>
          <w:tcPr>
            <w:tcW w:w="1979" w:type="dxa"/>
            <w:gridSpan w:val="2"/>
            <w:vMerge/>
          </w:tcPr>
          <w:p w14:paraId="24AB0A01" w14:textId="77777777" w:rsidR="0029104E" w:rsidRPr="00A068B0" w:rsidRDefault="0029104E" w:rsidP="00A068B0">
            <w:pPr>
              <w:spacing w:before="120" w:after="120"/>
              <w:rPr>
                <w:spacing w:val="0"/>
                <w:sz w:val="20"/>
                <w:lang w:eastAsia="en-GB"/>
              </w:rPr>
            </w:pPr>
          </w:p>
        </w:tc>
        <w:tc>
          <w:tcPr>
            <w:tcW w:w="1983" w:type="dxa"/>
            <w:gridSpan w:val="2"/>
            <w:vMerge/>
          </w:tcPr>
          <w:p w14:paraId="50AB885A" w14:textId="77777777" w:rsidR="0029104E" w:rsidRPr="00A068B0" w:rsidRDefault="0029104E" w:rsidP="00A068B0">
            <w:pPr>
              <w:spacing w:before="120" w:after="120"/>
              <w:rPr>
                <w:spacing w:val="0"/>
                <w:sz w:val="20"/>
                <w:lang w:eastAsia="en-GB"/>
              </w:rPr>
            </w:pPr>
          </w:p>
        </w:tc>
        <w:tc>
          <w:tcPr>
            <w:tcW w:w="1842" w:type="dxa"/>
            <w:gridSpan w:val="2"/>
            <w:vMerge/>
          </w:tcPr>
          <w:p w14:paraId="5F9AC32E" w14:textId="77777777" w:rsidR="0029104E" w:rsidRPr="00A068B0" w:rsidRDefault="0029104E" w:rsidP="00A068B0">
            <w:pPr>
              <w:spacing w:before="120" w:after="120"/>
              <w:rPr>
                <w:spacing w:val="0"/>
                <w:sz w:val="20"/>
                <w:lang w:eastAsia="en-GB"/>
              </w:rPr>
            </w:pPr>
          </w:p>
        </w:tc>
        <w:tc>
          <w:tcPr>
            <w:tcW w:w="1062" w:type="dxa"/>
            <w:gridSpan w:val="2"/>
          </w:tcPr>
          <w:p w14:paraId="4F3E976C"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2F43F0AA"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5C7468D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2FFF29D3" w14:textId="77777777" w:rsidTr="000A6A63">
        <w:trPr>
          <w:trHeight w:val="125"/>
        </w:trPr>
        <w:tc>
          <w:tcPr>
            <w:tcW w:w="1979" w:type="dxa"/>
            <w:gridSpan w:val="2"/>
          </w:tcPr>
          <w:p w14:paraId="566D2A09" w14:textId="77777777" w:rsidR="0029104E" w:rsidRPr="00A068B0" w:rsidRDefault="0029104E" w:rsidP="00A068B0">
            <w:pPr>
              <w:spacing w:before="120" w:after="120"/>
              <w:rPr>
                <w:spacing w:val="0"/>
                <w:sz w:val="20"/>
                <w:lang w:eastAsia="en-GB"/>
              </w:rPr>
            </w:pPr>
          </w:p>
        </w:tc>
        <w:tc>
          <w:tcPr>
            <w:tcW w:w="1983" w:type="dxa"/>
            <w:gridSpan w:val="2"/>
          </w:tcPr>
          <w:p w14:paraId="34F27D34" w14:textId="77777777" w:rsidR="0029104E" w:rsidRPr="00A068B0" w:rsidRDefault="0029104E" w:rsidP="00A068B0">
            <w:pPr>
              <w:spacing w:before="120" w:after="120"/>
              <w:rPr>
                <w:spacing w:val="0"/>
                <w:sz w:val="20"/>
                <w:lang w:eastAsia="en-GB"/>
              </w:rPr>
            </w:pPr>
          </w:p>
        </w:tc>
        <w:tc>
          <w:tcPr>
            <w:tcW w:w="1842" w:type="dxa"/>
            <w:gridSpan w:val="2"/>
          </w:tcPr>
          <w:p w14:paraId="55B9F6E0" w14:textId="77777777" w:rsidR="0029104E" w:rsidRPr="00A068B0" w:rsidRDefault="0029104E" w:rsidP="00A068B0">
            <w:pPr>
              <w:spacing w:before="120" w:after="120"/>
              <w:rPr>
                <w:spacing w:val="0"/>
                <w:sz w:val="20"/>
                <w:lang w:eastAsia="en-GB"/>
              </w:rPr>
            </w:pPr>
          </w:p>
        </w:tc>
        <w:tc>
          <w:tcPr>
            <w:tcW w:w="1062" w:type="dxa"/>
            <w:gridSpan w:val="2"/>
          </w:tcPr>
          <w:p w14:paraId="5A40D80C" w14:textId="77777777" w:rsidR="0029104E" w:rsidRPr="00A068B0" w:rsidRDefault="0029104E" w:rsidP="00A068B0">
            <w:pPr>
              <w:spacing w:before="120" w:after="120"/>
              <w:rPr>
                <w:spacing w:val="0"/>
                <w:sz w:val="20"/>
                <w:lang w:eastAsia="en-GB"/>
              </w:rPr>
            </w:pPr>
          </w:p>
        </w:tc>
        <w:tc>
          <w:tcPr>
            <w:tcW w:w="1062" w:type="dxa"/>
            <w:gridSpan w:val="2"/>
          </w:tcPr>
          <w:p w14:paraId="04AD3B0D" w14:textId="77777777" w:rsidR="0029104E" w:rsidRPr="00A068B0" w:rsidRDefault="0029104E" w:rsidP="00A068B0">
            <w:pPr>
              <w:spacing w:before="120" w:after="120"/>
              <w:rPr>
                <w:spacing w:val="0"/>
                <w:sz w:val="20"/>
                <w:lang w:eastAsia="en-GB"/>
              </w:rPr>
            </w:pPr>
          </w:p>
        </w:tc>
        <w:tc>
          <w:tcPr>
            <w:tcW w:w="1136" w:type="dxa"/>
          </w:tcPr>
          <w:p w14:paraId="04BF0A6A" w14:textId="77777777" w:rsidR="0029104E" w:rsidRPr="00A068B0" w:rsidRDefault="0029104E" w:rsidP="00A068B0">
            <w:pPr>
              <w:spacing w:before="120" w:after="120"/>
              <w:rPr>
                <w:spacing w:val="0"/>
                <w:sz w:val="20"/>
                <w:lang w:eastAsia="en-GB"/>
              </w:rPr>
            </w:pPr>
          </w:p>
        </w:tc>
      </w:tr>
      <w:tr w:rsidR="0029104E" w:rsidRPr="003B2076" w14:paraId="7B93DE9C" w14:textId="77777777" w:rsidTr="000A6A63">
        <w:trPr>
          <w:trHeight w:val="125"/>
        </w:trPr>
        <w:tc>
          <w:tcPr>
            <w:tcW w:w="1979" w:type="dxa"/>
            <w:gridSpan w:val="2"/>
          </w:tcPr>
          <w:p w14:paraId="6AF448A9" w14:textId="77777777" w:rsidR="0029104E" w:rsidRPr="00A068B0" w:rsidRDefault="0029104E" w:rsidP="00A068B0">
            <w:pPr>
              <w:spacing w:before="120" w:after="120"/>
              <w:rPr>
                <w:spacing w:val="0"/>
                <w:sz w:val="20"/>
                <w:lang w:eastAsia="en-GB"/>
              </w:rPr>
            </w:pPr>
          </w:p>
        </w:tc>
        <w:tc>
          <w:tcPr>
            <w:tcW w:w="1983" w:type="dxa"/>
            <w:gridSpan w:val="2"/>
          </w:tcPr>
          <w:p w14:paraId="38946066" w14:textId="77777777" w:rsidR="0029104E" w:rsidRPr="00A068B0" w:rsidRDefault="0029104E" w:rsidP="00A068B0">
            <w:pPr>
              <w:spacing w:before="120" w:after="120"/>
              <w:rPr>
                <w:spacing w:val="0"/>
                <w:sz w:val="20"/>
                <w:lang w:eastAsia="en-GB"/>
              </w:rPr>
            </w:pPr>
          </w:p>
        </w:tc>
        <w:tc>
          <w:tcPr>
            <w:tcW w:w="1842" w:type="dxa"/>
            <w:gridSpan w:val="2"/>
          </w:tcPr>
          <w:p w14:paraId="2F42FD33" w14:textId="77777777" w:rsidR="0029104E" w:rsidRPr="00A068B0" w:rsidRDefault="0029104E" w:rsidP="00A068B0">
            <w:pPr>
              <w:spacing w:before="120" w:after="120"/>
              <w:rPr>
                <w:spacing w:val="0"/>
                <w:sz w:val="20"/>
                <w:lang w:eastAsia="en-GB"/>
              </w:rPr>
            </w:pPr>
          </w:p>
        </w:tc>
        <w:tc>
          <w:tcPr>
            <w:tcW w:w="1062" w:type="dxa"/>
            <w:gridSpan w:val="2"/>
          </w:tcPr>
          <w:p w14:paraId="37F866B1" w14:textId="77777777" w:rsidR="0029104E" w:rsidRPr="00A068B0" w:rsidRDefault="0029104E" w:rsidP="00A068B0">
            <w:pPr>
              <w:spacing w:before="120" w:after="120"/>
              <w:rPr>
                <w:spacing w:val="0"/>
                <w:sz w:val="20"/>
                <w:lang w:eastAsia="en-GB"/>
              </w:rPr>
            </w:pPr>
          </w:p>
        </w:tc>
        <w:tc>
          <w:tcPr>
            <w:tcW w:w="1062" w:type="dxa"/>
            <w:gridSpan w:val="2"/>
          </w:tcPr>
          <w:p w14:paraId="4F8873FC" w14:textId="77777777" w:rsidR="0029104E" w:rsidRPr="00A068B0" w:rsidRDefault="0029104E" w:rsidP="00A068B0">
            <w:pPr>
              <w:spacing w:before="120" w:after="120"/>
              <w:rPr>
                <w:spacing w:val="0"/>
                <w:sz w:val="20"/>
                <w:lang w:eastAsia="en-GB"/>
              </w:rPr>
            </w:pPr>
          </w:p>
        </w:tc>
        <w:tc>
          <w:tcPr>
            <w:tcW w:w="1136" w:type="dxa"/>
          </w:tcPr>
          <w:p w14:paraId="40D662AA" w14:textId="77777777" w:rsidR="0029104E" w:rsidRPr="00A068B0" w:rsidRDefault="0029104E" w:rsidP="00A068B0">
            <w:pPr>
              <w:spacing w:before="120" w:after="120"/>
              <w:rPr>
                <w:spacing w:val="0"/>
                <w:sz w:val="20"/>
                <w:lang w:eastAsia="en-GB"/>
              </w:rPr>
            </w:pPr>
          </w:p>
        </w:tc>
      </w:tr>
      <w:tr w:rsidR="0029104E" w:rsidRPr="003B2076" w14:paraId="2E885505" w14:textId="77777777" w:rsidTr="000A6A63">
        <w:tc>
          <w:tcPr>
            <w:tcW w:w="9064" w:type="dxa"/>
            <w:gridSpan w:val="11"/>
            <w:shd w:val="clear" w:color="auto" w:fill="D9D9D9"/>
          </w:tcPr>
          <w:p w14:paraId="72CFF21E" w14:textId="4748444B" w:rsidR="0029104E" w:rsidRPr="00A068B0" w:rsidRDefault="0029104E" w:rsidP="00A068B0">
            <w:pPr>
              <w:spacing w:before="120" w:after="120"/>
              <w:rPr>
                <w:spacing w:val="0"/>
                <w:sz w:val="20"/>
              </w:rPr>
            </w:pPr>
            <w:r w:rsidRPr="00A068B0">
              <w:rPr>
                <w:spacing w:val="0"/>
                <w:sz w:val="20"/>
              </w:rPr>
              <w:t xml:space="preserve">I confirm that the </w:t>
            </w:r>
            <w:r w:rsidRPr="00A068B0">
              <w:rPr>
                <w:b/>
                <w:spacing w:val="0"/>
                <w:sz w:val="20"/>
              </w:rPr>
              <w:t>Micro-generator</w:t>
            </w:r>
            <w:r w:rsidRPr="00A068B0">
              <w:rPr>
                <w:spacing w:val="0"/>
                <w:sz w:val="20"/>
              </w:rPr>
              <w:t xml:space="preserve"> installation noted above has totally de-commissioned and that any remaining </w:t>
            </w:r>
            <w:r w:rsidRPr="00A068B0">
              <w:rPr>
                <w:b/>
                <w:spacing w:val="0"/>
                <w:sz w:val="20"/>
              </w:rPr>
              <w:t>Micro-generating</w:t>
            </w:r>
            <w:r w:rsidRPr="00A068B0">
              <w:rPr>
                <w:spacing w:val="0"/>
                <w:sz w:val="20"/>
              </w:rPr>
              <w:t xml:space="preserve"> </w:t>
            </w:r>
            <w:r w:rsidRPr="00A068B0">
              <w:rPr>
                <w:b/>
                <w:spacing w:val="0"/>
                <w:sz w:val="20"/>
              </w:rPr>
              <w:t>Plant</w:t>
            </w:r>
            <w:r w:rsidRPr="00A068B0">
              <w:rPr>
                <w:spacing w:val="0"/>
                <w:sz w:val="20"/>
              </w:rPr>
              <w:t xml:space="preserve"> continues to </w:t>
            </w:r>
            <w:r w:rsidR="00C52A0F" w:rsidRPr="00A068B0">
              <w:rPr>
                <w:spacing w:val="0"/>
                <w:sz w:val="20"/>
              </w:rPr>
              <w:t>conform to</w:t>
            </w:r>
            <w:r w:rsidRPr="00A068B0">
              <w:rPr>
                <w:spacing w:val="0"/>
                <w:sz w:val="20"/>
              </w:rPr>
              <w:t xml:space="preserve"> the requirements of EREC G83 or EREC G98 as appropriate, as required by the Distribution Code of </w:t>
            </w:r>
            <w:r w:rsidRPr="00A068B0">
              <w:rPr>
                <w:b/>
                <w:spacing w:val="0"/>
                <w:sz w:val="20"/>
              </w:rPr>
              <w:t>Great Britain</w:t>
            </w:r>
            <w:r w:rsidRPr="00A068B0">
              <w:rPr>
                <w:spacing w:val="0"/>
                <w:sz w:val="20"/>
              </w:rPr>
              <w:t xml:space="preserve">.  I enclose a copy of the system schematic which has been left on site at the </w:t>
            </w:r>
            <w:r w:rsidRPr="00A068B0">
              <w:rPr>
                <w:b/>
                <w:spacing w:val="0"/>
                <w:sz w:val="20"/>
              </w:rPr>
              <w:t>Customer’s</w:t>
            </w:r>
            <w:r w:rsidRPr="00A068B0">
              <w:rPr>
                <w:spacing w:val="0"/>
                <w:sz w:val="20"/>
              </w:rPr>
              <w:t xml:space="preserve"> incoming meter location.</w:t>
            </w:r>
          </w:p>
        </w:tc>
      </w:tr>
      <w:tr w:rsidR="0029104E" w:rsidRPr="003B2076" w14:paraId="445BE8E2" w14:textId="77777777" w:rsidTr="000A6A63">
        <w:tc>
          <w:tcPr>
            <w:tcW w:w="1067" w:type="dxa"/>
          </w:tcPr>
          <w:p w14:paraId="3F327EDA" w14:textId="77777777" w:rsidR="0029104E" w:rsidRPr="00A068B0" w:rsidRDefault="0029104E" w:rsidP="00A068B0">
            <w:pPr>
              <w:spacing w:before="120" w:after="120"/>
              <w:rPr>
                <w:spacing w:val="0"/>
                <w:sz w:val="20"/>
              </w:rPr>
            </w:pPr>
            <w:r w:rsidRPr="00A068B0">
              <w:rPr>
                <w:b/>
                <w:spacing w:val="0"/>
                <w:sz w:val="20"/>
                <w:lang w:eastAsia="en-GB"/>
              </w:rPr>
              <w:t>Installer</w:t>
            </w:r>
            <w:r w:rsidRPr="00A068B0">
              <w:rPr>
                <w:spacing w:val="0"/>
                <w:sz w:val="20"/>
                <w:lang w:eastAsia="en-GB"/>
              </w:rPr>
              <w:t xml:space="preserve"> </w:t>
            </w:r>
            <w:r w:rsidRPr="00A068B0">
              <w:rPr>
                <w:spacing w:val="0"/>
                <w:sz w:val="20"/>
              </w:rPr>
              <w:t>Name</w:t>
            </w:r>
          </w:p>
        </w:tc>
        <w:tc>
          <w:tcPr>
            <w:tcW w:w="2300" w:type="dxa"/>
            <w:gridSpan w:val="2"/>
          </w:tcPr>
          <w:p w14:paraId="0F394977" w14:textId="77777777" w:rsidR="0029104E" w:rsidRPr="00A068B0" w:rsidRDefault="0029104E" w:rsidP="00A068B0">
            <w:pPr>
              <w:spacing w:before="120" w:after="120"/>
              <w:rPr>
                <w:spacing w:val="0"/>
                <w:sz w:val="20"/>
              </w:rPr>
            </w:pPr>
          </w:p>
        </w:tc>
        <w:tc>
          <w:tcPr>
            <w:tcW w:w="902" w:type="dxa"/>
            <w:gridSpan w:val="2"/>
          </w:tcPr>
          <w:p w14:paraId="23C40CA9" w14:textId="77777777" w:rsidR="0029104E" w:rsidRPr="00A068B0" w:rsidRDefault="0029104E" w:rsidP="00A068B0">
            <w:pPr>
              <w:spacing w:before="120" w:after="120"/>
              <w:rPr>
                <w:spacing w:val="0"/>
                <w:sz w:val="20"/>
              </w:rPr>
            </w:pPr>
            <w:r w:rsidRPr="00A068B0">
              <w:rPr>
                <w:spacing w:val="0"/>
                <w:sz w:val="20"/>
              </w:rPr>
              <w:t>Signed</w:t>
            </w:r>
          </w:p>
        </w:tc>
        <w:tc>
          <w:tcPr>
            <w:tcW w:w="2126" w:type="dxa"/>
            <w:gridSpan w:val="2"/>
          </w:tcPr>
          <w:p w14:paraId="33266C3D" w14:textId="77777777" w:rsidR="0029104E" w:rsidRPr="00A068B0" w:rsidRDefault="0029104E" w:rsidP="00A068B0">
            <w:pPr>
              <w:spacing w:before="120" w:after="120"/>
              <w:rPr>
                <w:spacing w:val="0"/>
                <w:sz w:val="20"/>
              </w:rPr>
            </w:pPr>
          </w:p>
          <w:p w14:paraId="64132684" w14:textId="77777777" w:rsidR="0029104E" w:rsidRPr="00A068B0" w:rsidRDefault="0029104E" w:rsidP="00A068B0">
            <w:pPr>
              <w:spacing w:before="120" w:after="120"/>
              <w:rPr>
                <w:spacing w:val="0"/>
                <w:sz w:val="20"/>
              </w:rPr>
            </w:pPr>
          </w:p>
        </w:tc>
        <w:tc>
          <w:tcPr>
            <w:tcW w:w="1069" w:type="dxa"/>
            <w:gridSpan w:val="2"/>
          </w:tcPr>
          <w:p w14:paraId="4DB9854C" w14:textId="77777777" w:rsidR="0029104E" w:rsidRPr="00A068B0" w:rsidRDefault="0029104E" w:rsidP="00A068B0">
            <w:pPr>
              <w:spacing w:before="120" w:after="120"/>
              <w:rPr>
                <w:spacing w:val="0"/>
                <w:sz w:val="20"/>
              </w:rPr>
            </w:pPr>
            <w:r w:rsidRPr="00A068B0">
              <w:rPr>
                <w:spacing w:val="0"/>
                <w:sz w:val="20"/>
              </w:rPr>
              <w:t>Date</w:t>
            </w:r>
          </w:p>
        </w:tc>
        <w:tc>
          <w:tcPr>
            <w:tcW w:w="1600" w:type="dxa"/>
            <w:gridSpan w:val="2"/>
          </w:tcPr>
          <w:p w14:paraId="613B8B4D" w14:textId="77777777" w:rsidR="0029104E" w:rsidRPr="00A068B0" w:rsidRDefault="0029104E" w:rsidP="00A068B0">
            <w:pPr>
              <w:spacing w:before="120" w:after="120"/>
              <w:rPr>
                <w:spacing w:val="0"/>
                <w:sz w:val="20"/>
              </w:rPr>
            </w:pPr>
          </w:p>
        </w:tc>
      </w:tr>
    </w:tbl>
    <w:p w14:paraId="1501ECC3" w14:textId="77777777" w:rsidR="0029104E" w:rsidRPr="003B2076" w:rsidRDefault="0029104E" w:rsidP="0029104E">
      <w:pPr>
        <w:rPr>
          <w:b/>
          <w:bCs/>
          <w:kern w:val="32"/>
          <w:sz w:val="24"/>
          <w:szCs w:val="32"/>
          <w:lang w:val="x-none"/>
        </w:rPr>
      </w:pPr>
    </w:p>
    <w:p w14:paraId="05E4B355" w14:textId="77777777" w:rsidR="0029104E" w:rsidRPr="003B2076" w:rsidRDefault="0029104E" w:rsidP="0029104E">
      <w:pPr>
        <w:rPr>
          <w:b/>
          <w:bCs/>
          <w:kern w:val="32"/>
          <w:sz w:val="24"/>
          <w:szCs w:val="32"/>
          <w:lang w:val="x-none"/>
        </w:rPr>
      </w:pPr>
      <w:r w:rsidRPr="003B2076">
        <w:rPr>
          <w:b/>
          <w:bCs/>
          <w:kern w:val="32"/>
          <w:sz w:val="24"/>
          <w:szCs w:val="32"/>
          <w:lang w:val="x-none"/>
        </w:rPr>
        <w:br w:type="page"/>
      </w:r>
    </w:p>
    <w:p w14:paraId="31C08A17" w14:textId="7966C182" w:rsidR="0029104E" w:rsidRPr="003B2076" w:rsidRDefault="0029104E" w:rsidP="0029104E">
      <w:pPr>
        <w:pStyle w:val="Heading1"/>
        <w:numPr>
          <w:ilvl w:val="0"/>
          <w:numId w:val="0"/>
        </w:numPr>
      </w:pPr>
      <w:bookmarkStart w:id="1769" w:name="_Toc76882414"/>
      <w:r w:rsidRPr="003B2076">
        <w:lastRenderedPageBreak/>
        <w:t>Appendix 4 Relaxation of Commissioning Notification Timescales for Micro-generator: HSE Certificate of Exemption (August 2008)</w:t>
      </w:r>
      <w:bookmarkEnd w:id="1769"/>
    </w:p>
    <w:p w14:paraId="427E4F66" w14:textId="77777777" w:rsidR="0029104E" w:rsidRPr="003B2076" w:rsidRDefault="0029104E" w:rsidP="0029104E"/>
    <w:p w14:paraId="02B8DAFE" w14:textId="77777777" w:rsidR="0029104E" w:rsidRPr="003B2076" w:rsidRDefault="0029104E" w:rsidP="0029104E">
      <w:pPr>
        <w:jc w:val="center"/>
      </w:pPr>
      <w:r w:rsidRPr="003B2076">
        <w:t>Electricity Act 1989</w:t>
      </w:r>
    </w:p>
    <w:p w14:paraId="08B5FB13" w14:textId="77777777" w:rsidR="0029104E" w:rsidRPr="003B2076" w:rsidRDefault="0029104E" w:rsidP="0029104E">
      <w:pPr>
        <w:jc w:val="center"/>
      </w:pPr>
    </w:p>
    <w:p w14:paraId="486DAF3E" w14:textId="77777777" w:rsidR="0029104E" w:rsidRPr="003B2076" w:rsidRDefault="0029104E" w:rsidP="0029104E">
      <w:pPr>
        <w:jc w:val="center"/>
      </w:pPr>
      <w:r w:rsidRPr="003B2076">
        <w:t>Health &amp; Safety At Work Etc Act 1974</w:t>
      </w:r>
    </w:p>
    <w:p w14:paraId="32E8B5DB" w14:textId="77777777" w:rsidR="0029104E" w:rsidRPr="003B2076" w:rsidRDefault="0029104E" w:rsidP="0029104E">
      <w:pPr>
        <w:jc w:val="center"/>
      </w:pPr>
    </w:p>
    <w:p w14:paraId="24956309" w14:textId="77777777" w:rsidR="0029104E" w:rsidRPr="003B2076" w:rsidRDefault="0029104E" w:rsidP="0029104E">
      <w:pPr>
        <w:jc w:val="center"/>
      </w:pPr>
      <w:r w:rsidRPr="003B2076">
        <w:t xml:space="preserve">The </w:t>
      </w:r>
      <w:r w:rsidRPr="003B2076">
        <w:rPr>
          <w:b/>
        </w:rPr>
        <w:t>Electricity Safety Quality and Continuity Regulations</w:t>
      </w:r>
      <w:r w:rsidRPr="003B2076">
        <w:t xml:space="preserve"> 2002</w:t>
      </w:r>
    </w:p>
    <w:p w14:paraId="120506E5" w14:textId="77777777" w:rsidR="0029104E" w:rsidRPr="003B2076" w:rsidRDefault="0029104E" w:rsidP="0029104E"/>
    <w:p w14:paraId="65E642A0" w14:textId="77777777" w:rsidR="0029104E" w:rsidRPr="003B2076" w:rsidRDefault="0029104E" w:rsidP="0029104E">
      <w:pPr>
        <w:jc w:val="center"/>
      </w:pPr>
      <w:r w:rsidRPr="003B2076">
        <w:t>Certificate of Exemption</w:t>
      </w:r>
    </w:p>
    <w:p w14:paraId="4D96E03F" w14:textId="77777777" w:rsidR="0029104E" w:rsidRPr="003B2076" w:rsidRDefault="0029104E" w:rsidP="0029104E">
      <w:pPr>
        <w:jc w:val="center"/>
      </w:pPr>
    </w:p>
    <w:p w14:paraId="3025AED9" w14:textId="77777777" w:rsidR="0029104E" w:rsidRPr="003B2076" w:rsidRDefault="0029104E" w:rsidP="0029104E">
      <w:pPr>
        <w:pStyle w:val="ListParagraph"/>
        <w:ind w:left="0"/>
        <w:jc w:val="both"/>
        <w:rPr>
          <w:rFonts w:ascii="Arial" w:hAnsi="Arial" w:cs="Arial"/>
        </w:rPr>
      </w:pPr>
      <w:r w:rsidRPr="003B2076">
        <w:rPr>
          <w:rFonts w:ascii="Arial" w:hAnsi="Arial" w:cs="Arial"/>
        </w:rPr>
        <w:t xml:space="preserve">The Health and Safety Executive, in pursuance of the powers conferred on it by section 33 of the </w:t>
      </w:r>
      <w:r w:rsidRPr="003B2076">
        <w:rPr>
          <w:rFonts w:ascii="Arial" w:hAnsi="Arial" w:cs="Arial"/>
          <w:b/>
        </w:rPr>
        <w:t>Electricity Safety Quality and Continuity Regulations</w:t>
      </w:r>
      <w:r w:rsidRPr="003B2076">
        <w:rPr>
          <w:rFonts w:ascii="Arial" w:hAnsi="Arial" w:cs="Arial"/>
        </w:rPr>
        <w:t xml:space="preserve"> 2002 (the “Regulations”) Health &amp; Safety At Work Etc Act 1974 ( as amended by the Legislative Reform ( Health and Safety Executive) Order 2008) and by the Agreement dated 2 October 2006 between the Secretary of State for Trade and Industry and the Health and Safety Commission, and being satisfied as required by regulation 33(2) hereby grants an exemption to the person or persons installing the source of energy from the requirements imposed by regulation 22(2)(c) of the regulations subject to the condition set out in paragraph 2 of this certificate.</w:t>
      </w:r>
    </w:p>
    <w:p w14:paraId="30B18C21" w14:textId="77777777" w:rsidR="0029104E" w:rsidRPr="003B2076" w:rsidRDefault="0029104E" w:rsidP="0029104E"/>
    <w:p w14:paraId="2659AAE7" w14:textId="77777777" w:rsidR="0029104E" w:rsidRPr="003B2076" w:rsidRDefault="0029104E" w:rsidP="0029104E">
      <w:pPr>
        <w:pStyle w:val="ListParagraph"/>
        <w:ind w:left="0"/>
        <w:jc w:val="both"/>
        <w:rPr>
          <w:rFonts w:ascii="Arial" w:hAnsi="Arial" w:cs="Arial"/>
        </w:rPr>
      </w:pPr>
      <w:r w:rsidRPr="003B2076">
        <w:rPr>
          <w:rFonts w:ascii="Arial" w:hAnsi="Arial" w:cs="Arial"/>
        </w:rPr>
        <w:t>The condition referred to in paragraph 1 of this certificate is that in so far as Regulation 22(2) (c) of the regulations applies to a source of energy, the person or persons installing the source of energy will ensure that the distributor is advised of the intention to use the source of energy in parallel with network no later than 28 days (inclusive of the day of commissioning) after commissioning the source.</w:t>
      </w:r>
    </w:p>
    <w:p w14:paraId="58FE1C62" w14:textId="77777777" w:rsidR="0029104E" w:rsidRPr="003B2076" w:rsidRDefault="0029104E" w:rsidP="0029104E">
      <w:pPr>
        <w:pStyle w:val="ListParagraph"/>
        <w:jc w:val="both"/>
        <w:rPr>
          <w:rFonts w:ascii="Arial" w:hAnsi="Arial" w:cs="Arial"/>
        </w:rPr>
      </w:pPr>
    </w:p>
    <w:p w14:paraId="2793CBD9" w14:textId="0D3A5C3C" w:rsidR="0029104E" w:rsidRPr="003B2076" w:rsidRDefault="0029104E" w:rsidP="0029104E">
      <w:pPr>
        <w:rPr>
          <w:sz w:val="24"/>
          <w:szCs w:val="24"/>
        </w:rPr>
      </w:pPr>
      <w:r w:rsidRPr="003B2076">
        <w:rPr>
          <w:sz w:val="24"/>
          <w:szCs w:val="24"/>
        </w:rPr>
        <w:t>This certificate shall come into force on 4 August 2008 and will remain in force until revoked by the Health and Safety Executive by a certificate in writing</w:t>
      </w:r>
      <w:r w:rsidR="006F1070">
        <w:rPr>
          <w:sz w:val="24"/>
          <w:szCs w:val="24"/>
        </w:rPr>
        <w:t>.</w:t>
      </w:r>
    </w:p>
    <w:p w14:paraId="6BFFFB0D" w14:textId="77777777" w:rsidR="0029104E" w:rsidRPr="003B2076" w:rsidRDefault="0029104E" w:rsidP="0029104E">
      <w:pPr>
        <w:pStyle w:val="Heading1"/>
        <w:numPr>
          <w:ilvl w:val="0"/>
          <w:numId w:val="0"/>
        </w:numPr>
      </w:pPr>
      <w:r w:rsidRPr="003B2076">
        <w:rPr>
          <w:rFonts w:cs="Arial"/>
        </w:rPr>
        <w:br w:type="page"/>
      </w:r>
    </w:p>
    <w:p w14:paraId="5B69D6E9" w14:textId="4060E8BC" w:rsidR="008E483E" w:rsidRPr="003B2076" w:rsidRDefault="008E483E" w:rsidP="00A068B0">
      <w:pPr>
        <w:pStyle w:val="ANNEX-heading1"/>
      </w:pPr>
      <w:bookmarkStart w:id="1770" w:name="_Toc76882415"/>
      <w:r w:rsidRPr="0025429E">
        <w:lastRenderedPageBreak/>
        <w:t>Annex</w:t>
      </w:r>
      <w:r w:rsidRPr="003B2076">
        <w:t xml:space="preserve"> A1 Requirements for </w:t>
      </w:r>
      <w:r w:rsidR="003F1822">
        <w:t xml:space="preserve">Type </w:t>
      </w:r>
      <w:r w:rsidRPr="003B2076">
        <w:t>Testing of Inverter Connected Micro-generators</w:t>
      </w:r>
      <w:bookmarkEnd w:id="1770"/>
    </w:p>
    <w:p w14:paraId="0666857C" w14:textId="0B52F176" w:rsidR="008E483E" w:rsidRPr="003B2076" w:rsidRDefault="008E483E" w:rsidP="003B7C17">
      <w:pPr>
        <w:pStyle w:val="ANNEX-heading2"/>
      </w:pPr>
      <w:r w:rsidRPr="003B2076">
        <w:t>General</w:t>
      </w:r>
    </w:p>
    <w:p w14:paraId="261B9B8C" w14:textId="1B2BBFE0" w:rsidR="008E483E" w:rsidRPr="003B2076" w:rsidRDefault="008E483E" w:rsidP="003B7C17">
      <w:pPr>
        <w:rPr>
          <w:spacing w:val="0"/>
        </w:rPr>
      </w:pPr>
      <w:r w:rsidRPr="003B2076">
        <w:rPr>
          <w:spacing w:val="0"/>
        </w:rPr>
        <w:t xml:space="preserve">This Annex describes a methodology for obtaining type certification or type verification for </w:t>
      </w:r>
      <w:r w:rsidRPr="003B2076">
        <w:rPr>
          <w:b/>
          <w:spacing w:val="0"/>
        </w:rPr>
        <w:t>Micro-generators</w:t>
      </w:r>
      <w:r w:rsidRPr="003B2076">
        <w:rPr>
          <w:spacing w:val="0"/>
        </w:rPr>
        <w:t xml:space="preserve"> which are connected to the </w:t>
      </w:r>
      <w:r w:rsidRPr="003B2076">
        <w:rPr>
          <w:b/>
          <w:spacing w:val="0"/>
        </w:rPr>
        <w:t>Distribution Network</w:t>
      </w:r>
      <w:r w:rsidRPr="003B2076">
        <w:rPr>
          <w:spacing w:val="0"/>
        </w:rPr>
        <w:t xml:space="preserve"> via an </w:t>
      </w:r>
      <w:r w:rsidRPr="003B2076">
        <w:rPr>
          <w:b/>
          <w:spacing w:val="0"/>
        </w:rPr>
        <w:t>Inverter</w:t>
      </w:r>
      <w:r w:rsidRPr="003B2076">
        <w:rPr>
          <w:spacing w:val="0"/>
        </w:rPr>
        <w:t>.</w:t>
      </w:r>
    </w:p>
    <w:p w14:paraId="786CAF1E" w14:textId="77777777" w:rsidR="008E483E" w:rsidRPr="003B2076" w:rsidRDefault="008E483E" w:rsidP="003B7C17">
      <w:pPr>
        <w:rPr>
          <w:spacing w:val="0"/>
        </w:rPr>
      </w:pPr>
    </w:p>
    <w:p w14:paraId="58BE6BA3" w14:textId="77777777" w:rsidR="008E483E" w:rsidRPr="00A068B0" w:rsidRDefault="008E483E" w:rsidP="003B7C17">
      <w:pPr>
        <w:rPr>
          <w:del w:id="1771" w:author="ENA" w:date="2021-02-16T19:04:00Z"/>
          <w:bCs/>
          <w:spacing w:val="0"/>
        </w:rPr>
      </w:pPr>
      <w:del w:id="1772" w:author="ENA" w:date="2021-02-16T19:04:00Z">
        <w:r w:rsidRPr="003B2076">
          <w:rPr>
            <w:spacing w:val="0"/>
          </w:rPr>
          <w:delText xml:space="preserve">The compliance testing annex of EN 50438 should be complied with except where </w:delText>
        </w:r>
        <w:r w:rsidR="00C30529" w:rsidRPr="003B2076">
          <w:rPr>
            <w:spacing w:val="0"/>
          </w:rPr>
          <w:delText>alternative requirements</w:delText>
        </w:r>
        <w:r w:rsidRPr="003B2076">
          <w:rPr>
            <w:spacing w:val="0"/>
          </w:rPr>
          <w:delText xml:space="preserve"> are detailed in this Annex.</w:delText>
        </w:r>
      </w:del>
    </w:p>
    <w:p w14:paraId="1C342190" w14:textId="77777777" w:rsidR="008E483E" w:rsidRPr="00A068B0" w:rsidRDefault="008E483E" w:rsidP="003B7C17">
      <w:pPr>
        <w:rPr>
          <w:del w:id="1773" w:author="ENA" w:date="2021-02-16T19:04:00Z"/>
          <w:spacing w:val="0"/>
        </w:rPr>
      </w:pPr>
    </w:p>
    <w:p w14:paraId="74871881" w14:textId="16F84085" w:rsidR="006F1070" w:rsidRPr="006F1070" w:rsidRDefault="006F1070" w:rsidP="006F1070">
      <w:pPr>
        <w:rPr>
          <w:spacing w:val="0"/>
        </w:rPr>
      </w:pPr>
      <w:bookmarkStart w:id="1774" w:name="_Hlk505930334"/>
      <w:r w:rsidRPr="006F1070">
        <w:rPr>
          <w:spacing w:val="0"/>
        </w:rPr>
        <w:t xml:space="preserve">Typically, all interface functions are contained within an </w:t>
      </w:r>
      <w:r w:rsidRPr="006F1070">
        <w:rPr>
          <w:b/>
          <w:spacing w:val="0"/>
        </w:rPr>
        <w:t>Inverter</w:t>
      </w:r>
      <w:r w:rsidRPr="006F1070">
        <w:rPr>
          <w:spacing w:val="0"/>
        </w:rPr>
        <w:t xml:space="preserve"> and in such cases it is only necessary to have the </w:t>
      </w:r>
      <w:r w:rsidRPr="006F1070">
        <w:rPr>
          <w:b/>
          <w:spacing w:val="0"/>
        </w:rPr>
        <w:t>Inverter</w:t>
      </w:r>
      <w:r w:rsidRPr="006F1070">
        <w:rPr>
          <w:spacing w:val="0"/>
        </w:rPr>
        <w:t xml:space="preserve"> </w:t>
      </w:r>
      <w:r w:rsidRPr="006F1070">
        <w:rPr>
          <w:b/>
          <w:spacing w:val="0"/>
        </w:rPr>
        <w:t>Fully</w:t>
      </w:r>
      <w:r w:rsidRPr="006F1070">
        <w:rPr>
          <w:spacing w:val="0"/>
        </w:rPr>
        <w:t xml:space="preserve"> </w:t>
      </w:r>
      <w:r w:rsidRPr="006F1070">
        <w:rPr>
          <w:b/>
          <w:spacing w:val="0"/>
        </w:rPr>
        <w:t>Type Tested</w:t>
      </w:r>
      <w:r w:rsidRPr="006F1070">
        <w:rPr>
          <w:spacing w:val="0"/>
        </w:rPr>
        <w:t>. In the case where</w:t>
      </w:r>
      <w:del w:id="1775" w:author="ENA" w:date="2021-02-16T19:04:00Z">
        <w:r w:rsidRPr="006F1070">
          <w:rPr>
            <w:spacing w:val="0"/>
          </w:rPr>
          <w:delText xml:space="preserve"> </w:delText>
        </w:r>
      </w:del>
      <w:r w:rsidRPr="006F1070">
        <w:rPr>
          <w:spacing w:val="0"/>
        </w:rPr>
        <w:t xml:space="preserve"> a package of specific separate parts are used to assemble a </w:t>
      </w:r>
      <w:r w:rsidRPr="006F1070">
        <w:rPr>
          <w:b/>
          <w:spacing w:val="0"/>
        </w:rPr>
        <w:t>Fully Type Tested</w:t>
      </w:r>
      <w:r w:rsidRPr="006F1070">
        <w:rPr>
          <w:spacing w:val="0"/>
        </w:rPr>
        <w:t xml:space="preserve"> </w:t>
      </w:r>
      <w:r w:rsidRPr="006F1070">
        <w:rPr>
          <w:b/>
          <w:spacing w:val="0"/>
        </w:rPr>
        <w:t>Micro-generator</w:t>
      </w:r>
      <w:r w:rsidRPr="006F1070">
        <w:rPr>
          <w:spacing w:val="0"/>
        </w:rPr>
        <w:t xml:space="preserve"> the completed </w:t>
      </w:r>
      <w:r w:rsidRPr="006F1070">
        <w:rPr>
          <w:b/>
          <w:spacing w:val="0"/>
          <w:lang w:val="en-US"/>
        </w:rPr>
        <w:t>Micro-generator</w:t>
      </w:r>
      <w:r w:rsidRPr="006F1070">
        <w:rPr>
          <w:spacing w:val="0"/>
          <w:lang w:val="en-US"/>
        </w:rPr>
        <w:t>’s</w:t>
      </w:r>
      <w:r w:rsidRPr="006F1070">
        <w:rPr>
          <w:b/>
          <w:spacing w:val="0"/>
        </w:rPr>
        <w:t xml:space="preserve"> Interface Protection</w:t>
      </w:r>
      <w:r w:rsidRPr="006F1070">
        <w:rPr>
          <w:spacing w:val="0"/>
        </w:rPr>
        <w:t xml:space="preserve"> shall not rely on interconnection using cables which could be terminated incorrectly on site ie the interconnections shall be made by plug and socket which the </w:t>
      </w:r>
      <w:r w:rsidRPr="006F1070">
        <w:rPr>
          <w:b/>
          <w:spacing w:val="0"/>
        </w:rPr>
        <w:t>Manufacturer</w:t>
      </w:r>
      <w:r w:rsidRPr="006F1070">
        <w:rPr>
          <w:spacing w:val="0"/>
        </w:rPr>
        <w:t xml:space="preserve"> has made and tested prior to delivery to site.</w:t>
      </w:r>
    </w:p>
    <w:bookmarkEnd w:id="1774"/>
    <w:p w14:paraId="0FB8AC6E" w14:textId="0E45E514" w:rsidR="00D749A2" w:rsidRPr="00A068B0" w:rsidRDefault="00D749A2" w:rsidP="003B7C17">
      <w:pPr>
        <w:rPr>
          <w:spacing w:val="0"/>
        </w:rPr>
      </w:pPr>
    </w:p>
    <w:p w14:paraId="3088EC71" w14:textId="77777777" w:rsidR="00D749A2" w:rsidRPr="003B2076" w:rsidRDefault="00D749A2" w:rsidP="00D749A2">
      <w:pPr>
        <w:widowControl w:val="0"/>
        <w:autoSpaceDE w:val="0"/>
        <w:autoSpaceDN w:val="0"/>
        <w:adjustRightInd w:val="0"/>
        <w:rPr>
          <w:spacing w:val="0"/>
          <w:szCs w:val="22"/>
        </w:rPr>
      </w:pPr>
      <w:r w:rsidRPr="003B2076">
        <w:rPr>
          <w:spacing w:val="0"/>
          <w:szCs w:val="22"/>
        </w:rPr>
        <w:t xml:space="preserve">The </w:t>
      </w:r>
      <w:r w:rsidRPr="003B2076">
        <w:rPr>
          <w:b/>
          <w:spacing w:val="0"/>
          <w:szCs w:val="22"/>
        </w:rPr>
        <w:t>Interface Protection</w:t>
      </w:r>
      <w:r w:rsidRPr="003B2076">
        <w:rPr>
          <w:spacing w:val="0"/>
          <w:szCs w:val="22"/>
        </w:rPr>
        <w:t xml:space="preserve"> shall satisfy the requirements of all of the following standards. Where these standards have more than one part, the requirements of all such parts shall be satisfied, so far as they are applicable.</w:t>
      </w:r>
    </w:p>
    <w:p w14:paraId="0FE3656C" w14:textId="77777777" w:rsidR="00D749A2" w:rsidRPr="003B2076" w:rsidRDefault="00D749A2" w:rsidP="00D749A2">
      <w:pPr>
        <w:widowControl w:val="0"/>
        <w:autoSpaceDE w:val="0"/>
        <w:autoSpaceDN w:val="0"/>
        <w:adjustRightInd w:val="0"/>
        <w:rPr>
          <w:spacing w:val="0"/>
          <w:szCs w:val="22"/>
        </w:rPr>
      </w:pPr>
    </w:p>
    <w:p w14:paraId="21B6A6D2"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61000 (Electromagnetic Standards)</w:t>
      </w:r>
    </w:p>
    <w:p w14:paraId="772A7DCF"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60255 (Electrical Relays)</w:t>
      </w:r>
    </w:p>
    <w:p w14:paraId="34295EE4"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61810 (Electrical Elementary Relays)</w:t>
      </w:r>
    </w:p>
    <w:p w14:paraId="322A31DD"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60947 (Low Voltage Switchgear and Control gear)</w:t>
      </w:r>
    </w:p>
    <w:p w14:paraId="6BB27C46" w14:textId="55603504" w:rsidR="008E483E" w:rsidRPr="00A068B0" w:rsidRDefault="001D0E67" w:rsidP="003B7C17">
      <w:pPr>
        <w:rPr>
          <w:spacing w:val="0"/>
        </w:rPr>
      </w:pPr>
      <w:r>
        <w:rPr>
          <w:spacing w:val="0"/>
          <w:szCs w:val="22"/>
        </w:rPr>
        <w:t xml:space="preserve">BS EN </w:t>
      </w:r>
      <w:r w:rsidRPr="00374FE0">
        <w:rPr>
          <w:spacing w:val="0"/>
          <w:szCs w:val="22"/>
        </w:rPr>
        <w:t>61869</w:t>
      </w:r>
      <w:r>
        <w:rPr>
          <w:spacing w:val="0"/>
          <w:szCs w:val="22"/>
        </w:rPr>
        <w:t xml:space="preserve"> (</w:t>
      </w:r>
      <w:r w:rsidR="00A85508">
        <w:rPr>
          <w:spacing w:val="0"/>
          <w:szCs w:val="22"/>
        </w:rPr>
        <w:t>Instrument Transformers:</w:t>
      </w:r>
      <w:r w:rsidRPr="00374FE0">
        <w:rPr>
          <w:spacing w:val="0"/>
          <w:szCs w:val="22"/>
        </w:rPr>
        <w:t xml:space="preserve"> Additional requirements for current transformers</w:t>
      </w:r>
      <w:r>
        <w:rPr>
          <w:spacing w:val="0"/>
          <w:szCs w:val="22"/>
        </w:rPr>
        <w:t>)</w:t>
      </w:r>
    </w:p>
    <w:p w14:paraId="15C891DE" w14:textId="77777777" w:rsidR="00A85508" w:rsidRDefault="00A85508" w:rsidP="007962C9">
      <w:pPr>
        <w:rPr>
          <w:spacing w:val="0"/>
        </w:rPr>
      </w:pPr>
    </w:p>
    <w:p w14:paraId="6D68E223" w14:textId="5FCEA624" w:rsidR="003C6DD7" w:rsidRDefault="008E483E" w:rsidP="007962C9">
      <w:pPr>
        <w:rPr>
          <w:spacing w:val="0"/>
        </w:rPr>
      </w:pPr>
      <w:r w:rsidRPr="003B2076">
        <w:rPr>
          <w:spacing w:val="0"/>
        </w:rPr>
        <w:t xml:space="preserve">Currently there are no harmonised functional standards that apply to the </w:t>
      </w:r>
      <w:r w:rsidRPr="003B2076">
        <w:rPr>
          <w:b/>
          <w:spacing w:val="0"/>
        </w:rPr>
        <w:t>Microgenerator’s</w:t>
      </w:r>
      <w:r w:rsidRPr="003B2076">
        <w:rPr>
          <w:spacing w:val="0"/>
        </w:rPr>
        <w:t xml:space="preserve"> </w:t>
      </w:r>
      <w:r w:rsidRPr="003B2076">
        <w:rPr>
          <w:b/>
          <w:spacing w:val="0"/>
        </w:rPr>
        <w:t>Interface Protection</w:t>
      </w:r>
      <w:r w:rsidRPr="003B2076">
        <w:rPr>
          <w:spacing w:val="0"/>
        </w:rPr>
        <w:t xml:space="preserve">. Consequently, in cases where power electronics is used for energy conversion along with any separate </w:t>
      </w:r>
      <w:r w:rsidRPr="003B2076">
        <w:rPr>
          <w:b/>
          <w:spacing w:val="0"/>
        </w:rPr>
        <w:t>Interface Protection</w:t>
      </w:r>
      <w:r w:rsidRPr="003B2076">
        <w:rPr>
          <w:spacing w:val="0"/>
        </w:rPr>
        <w:t xml:space="preserve"> unit they will need to be brought together and tested as a complete </w:t>
      </w:r>
      <w:r w:rsidRPr="003B2076">
        <w:rPr>
          <w:b/>
          <w:spacing w:val="0"/>
        </w:rPr>
        <w:t>Microgenerator</w:t>
      </w:r>
      <w:r w:rsidRPr="003B2076">
        <w:rPr>
          <w:spacing w:val="0"/>
        </w:rPr>
        <w:t xml:space="preserve"> as described in this EREC G98, and recorded in </w:t>
      </w:r>
      <w:r w:rsidR="00C07FA6">
        <w:rPr>
          <w:spacing w:val="0"/>
        </w:rPr>
        <w:t xml:space="preserve">a </w:t>
      </w:r>
      <w:r w:rsidRPr="003B2076">
        <w:rPr>
          <w:spacing w:val="0"/>
        </w:rPr>
        <w:t xml:space="preserve">format similar to that shown in Form C (Appendix 3). </w:t>
      </w:r>
    </w:p>
    <w:p w14:paraId="4086C1D5" w14:textId="77777777" w:rsidR="003C6DD7" w:rsidRDefault="003C6DD7" w:rsidP="007962C9">
      <w:pPr>
        <w:rPr>
          <w:spacing w:val="0"/>
        </w:rPr>
      </w:pPr>
    </w:p>
    <w:p w14:paraId="4F2660B1" w14:textId="5B5E0230" w:rsidR="008E483E" w:rsidRDefault="008E483E" w:rsidP="007962C9">
      <w:pPr>
        <w:rPr>
          <w:spacing w:val="0"/>
        </w:rPr>
      </w:pPr>
      <w:r w:rsidRPr="003B2076">
        <w:rPr>
          <w:spacing w:val="0"/>
        </w:rPr>
        <w:t xml:space="preserve">Where the </w:t>
      </w:r>
      <w:r w:rsidRPr="003B2076">
        <w:rPr>
          <w:b/>
          <w:spacing w:val="0"/>
        </w:rPr>
        <w:t>Interface Protection</w:t>
      </w:r>
      <w:r w:rsidRPr="003B2076">
        <w:rPr>
          <w:spacing w:val="0"/>
        </w:rPr>
        <w:t xml:space="preserve"> is physically integrated within the overall </w:t>
      </w:r>
      <w:r w:rsidR="00C07FA6">
        <w:rPr>
          <w:b/>
          <w:spacing w:val="0"/>
        </w:rPr>
        <w:t>Micro-generator</w:t>
      </w:r>
      <w:r w:rsidRPr="003B2076">
        <w:rPr>
          <w:spacing w:val="0"/>
        </w:rPr>
        <w:t xml:space="preserve"> control system, the functionality of the </w:t>
      </w:r>
      <w:r w:rsidRPr="003B2076">
        <w:rPr>
          <w:b/>
          <w:spacing w:val="0"/>
        </w:rPr>
        <w:t>Interface Protection</w:t>
      </w:r>
      <w:r w:rsidRPr="003B2076">
        <w:rPr>
          <w:spacing w:val="0"/>
        </w:rPr>
        <w:t xml:space="preserve"> unit should not be compromised by any failure of other elements of the control system (fail safe).</w:t>
      </w:r>
    </w:p>
    <w:p w14:paraId="629EB1D3" w14:textId="079A84C3" w:rsidR="003F2E52" w:rsidRPr="003B2076" w:rsidRDefault="003F2E52" w:rsidP="007962C9">
      <w:pPr>
        <w:rPr>
          <w:spacing w:val="0"/>
        </w:rPr>
      </w:pPr>
    </w:p>
    <w:p w14:paraId="2E962930" w14:textId="77777777" w:rsidR="006F1070" w:rsidRPr="006F1070" w:rsidRDefault="006F1070" w:rsidP="006F1070">
      <w:pPr>
        <w:widowControl w:val="0"/>
        <w:autoSpaceDE w:val="0"/>
        <w:autoSpaceDN w:val="0"/>
        <w:adjustRightInd w:val="0"/>
        <w:rPr>
          <w:spacing w:val="0"/>
          <w:szCs w:val="22"/>
        </w:rPr>
      </w:pPr>
      <w:bookmarkStart w:id="1776" w:name="_Hlk503191377"/>
      <w:bookmarkStart w:id="1777" w:name="_Hlk503192038"/>
      <w:r w:rsidRPr="006F1070">
        <w:rPr>
          <w:spacing w:val="0"/>
          <w:szCs w:val="22"/>
        </w:rPr>
        <w:t xml:space="preserve">This Annex applies to </w:t>
      </w:r>
      <w:r w:rsidRPr="006F1070">
        <w:rPr>
          <w:b/>
          <w:spacing w:val="0"/>
          <w:szCs w:val="22"/>
        </w:rPr>
        <w:t>Micro-generator</w:t>
      </w:r>
      <w:r w:rsidRPr="006F1070">
        <w:rPr>
          <w:spacing w:val="0"/>
          <w:szCs w:val="22"/>
        </w:rPr>
        <w:t>s:</w:t>
      </w:r>
    </w:p>
    <w:p w14:paraId="51B6E32A" w14:textId="77777777" w:rsidR="006F1070" w:rsidRPr="006F1070" w:rsidRDefault="006F1070" w:rsidP="006F1070">
      <w:pPr>
        <w:widowControl w:val="0"/>
        <w:numPr>
          <w:ilvl w:val="0"/>
          <w:numId w:val="48"/>
        </w:numPr>
        <w:autoSpaceDE w:val="0"/>
        <w:autoSpaceDN w:val="0"/>
        <w:adjustRightInd w:val="0"/>
        <w:rPr>
          <w:spacing w:val="0"/>
          <w:szCs w:val="22"/>
        </w:rPr>
      </w:pPr>
      <w:r w:rsidRPr="006F1070">
        <w:rPr>
          <w:spacing w:val="0"/>
          <w:szCs w:val="22"/>
        </w:rPr>
        <w:t xml:space="preserve"> with or without or energy storage systems connected on the energy source or prime mover side of the </w:t>
      </w:r>
      <w:r w:rsidRPr="006F1070">
        <w:rPr>
          <w:b/>
          <w:spacing w:val="0"/>
          <w:szCs w:val="22"/>
        </w:rPr>
        <w:t>Micro-generator</w:t>
      </w:r>
      <w:r w:rsidRPr="006F1070">
        <w:rPr>
          <w:spacing w:val="0"/>
          <w:szCs w:val="22"/>
        </w:rPr>
        <w:t>;</w:t>
      </w:r>
      <w:r w:rsidRPr="006F1070">
        <w:rPr>
          <w:b/>
          <w:spacing w:val="0"/>
          <w:szCs w:val="22"/>
        </w:rPr>
        <w:t xml:space="preserve"> </w:t>
      </w:r>
      <w:r w:rsidRPr="006F1070">
        <w:rPr>
          <w:spacing w:val="0"/>
          <w:szCs w:val="22"/>
        </w:rPr>
        <w:t>and</w:t>
      </w:r>
    </w:p>
    <w:p w14:paraId="70359C18" w14:textId="77777777" w:rsidR="006F1070" w:rsidRPr="006F1070" w:rsidRDefault="006F1070" w:rsidP="006F1070">
      <w:pPr>
        <w:widowControl w:val="0"/>
        <w:numPr>
          <w:ilvl w:val="0"/>
          <w:numId w:val="48"/>
        </w:numPr>
        <w:autoSpaceDE w:val="0"/>
        <w:autoSpaceDN w:val="0"/>
        <w:adjustRightInd w:val="0"/>
        <w:rPr>
          <w:spacing w:val="0"/>
          <w:szCs w:val="22"/>
        </w:rPr>
      </w:pPr>
      <w:r w:rsidRPr="006F1070">
        <w:rPr>
          <w:spacing w:val="0"/>
          <w:szCs w:val="22"/>
        </w:rPr>
        <w:t>with or without load management devices.</w:t>
      </w:r>
    </w:p>
    <w:p w14:paraId="1B9DAD57" w14:textId="1FBDBBCD" w:rsidR="00DE3170" w:rsidRPr="003B2076" w:rsidRDefault="00DE3170" w:rsidP="00DE3170">
      <w:pPr>
        <w:widowControl w:val="0"/>
        <w:autoSpaceDE w:val="0"/>
        <w:autoSpaceDN w:val="0"/>
        <w:adjustRightInd w:val="0"/>
        <w:rPr>
          <w:spacing w:val="0"/>
          <w:szCs w:val="22"/>
        </w:rPr>
      </w:pPr>
    </w:p>
    <w:bookmarkEnd w:id="1776"/>
    <w:bookmarkEnd w:id="1777"/>
    <w:p w14:paraId="0E584623" w14:textId="373D5B1F" w:rsidR="008E483E" w:rsidRPr="003B2076" w:rsidRDefault="008E483E" w:rsidP="003B7C17">
      <w:pPr>
        <w:pStyle w:val="ANNEX-heading2"/>
      </w:pPr>
      <w:r w:rsidRPr="003B2076">
        <w:t>Type Verification Functional Testing of the Interface Protection</w:t>
      </w:r>
    </w:p>
    <w:p w14:paraId="4AABEDD5" w14:textId="77777777" w:rsidR="008E483E" w:rsidRPr="00A068B0" w:rsidRDefault="008E483E" w:rsidP="008E483E">
      <w:pPr>
        <w:widowControl w:val="0"/>
        <w:autoSpaceDE w:val="0"/>
        <w:autoSpaceDN w:val="0"/>
        <w:adjustRightInd w:val="0"/>
        <w:ind w:right="53"/>
        <w:rPr>
          <w:spacing w:val="0"/>
          <w:sz w:val="20"/>
        </w:rPr>
      </w:pPr>
    </w:p>
    <w:p w14:paraId="6B876C67" w14:textId="1318E19B" w:rsidR="008E483E" w:rsidRPr="00A068B0" w:rsidRDefault="008E483E" w:rsidP="003C6DD7">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r w:rsidR="003C6DD7">
        <w:rPr>
          <w:spacing w:val="0"/>
        </w:rPr>
        <w:t xml:space="preserve"> </w:t>
      </w:r>
      <w:r w:rsidRPr="00A068B0">
        <w:rPr>
          <w:spacing w:val="0"/>
        </w:rPr>
        <w:t xml:space="preserve"> </w:t>
      </w:r>
    </w:p>
    <w:p w14:paraId="3EDB8B08" w14:textId="3EF7CFCC" w:rsidR="007962C9" w:rsidRPr="00A068B0" w:rsidRDefault="007962C9" w:rsidP="003C6DD7">
      <w:pPr>
        <w:widowControl w:val="0"/>
        <w:autoSpaceDE w:val="0"/>
        <w:autoSpaceDN w:val="0"/>
        <w:adjustRightInd w:val="0"/>
        <w:ind w:right="53"/>
        <w:rPr>
          <w:spacing w:val="0"/>
        </w:rPr>
      </w:pPr>
    </w:p>
    <w:p w14:paraId="45569464" w14:textId="2547AC0B" w:rsidR="008E483E" w:rsidRPr="00A068B0" w:rsidRDefault="008E483E" w:rsidP="00DE0CB0">
      <w:pPr>
        <w:widowControl w:val="0"/>
        <w:autoSpaceDE w:val="0"/>
        <w:autoSpaceDN w:val="0"/>
        <w:adjustRightInd w:val="0"/>
        <w:ind w:right="53"/>
        <w:rPr>
          <w:spacing w:val="0"/>
        </w:rPr>
      </w:pPr>
      <w:r w:rsidRPr="00A068B0">
        <w:rPr>
          <w:spacing w:val="0"/>
        </w:rPr>
        <w:t xml:space="preserve">The type testing can be done by the </w:t>
      </w:r>
      <w:r w:rsidRPr="00A068B0">
        <w:rPr>
          <w:b/>
          <w:spacing w:val="0"/>
        </w:rPr>
        <w:t>Manufacturer</w:t>
      </w:r>
      <w:r w:rsidRPr="00A068B0">
        <w:rPr>
          <w:spacing w:val="0"/>
        </w:rPr>
        <w:t xml:space="preserve"> of an individual component or by an external test house or by the supplier of the complete system, or any combination of them as appropriate.</w:t>
      </w:r>
    </w:p>
    <w:p w14:paraId="26D46287" w14:textId="77E7EFEF" w:rsidR="007962C9" w:rsidRPr="004D2414" w:rsidRDefault="007962C9" w:rsidP="00DE0CB0">
      <w:pPr>
        <w:widowControl w:val="0"/>
        <w:autoSpaceDE w:val="0"/>
        <w:autoSpaceDN w:val="0"/>
        <w:adjustRightInd w:val="0"/>
        <w:ind w:right="53"/>
        <w:rPr>
          <w:spacing w:val="0"/>
        </w:rPr>
      </w:pPr>
    </w:p>
    <w:p w14:paraId="2587AC9A" w14:textId="38CAAEE0" w:rsidR="008E483E" w:rsidRPr="009116C5" w:rsidRDefault="008E483E" w:rsidP="008E483E">
      <w:pPr>
        <w:widowControl w:val="0"/>
        <w:autoSpaceDE w:val="0"/>
        <w:autoSpaceDN w:val="0"/>
        <w:adjustRightInd w:val="0"/>
        <w:rPr>
          <w:spacing w:val="0"/>
        </w:rPr>
      </w:pPr>
      <w:r w:rsidRPr="004D2414">
        <w:rPr>
          <w:spacing w:val="0"/>
        </w:rPr>
        <w:t>The type testing</w:t>
      </w:r>
      <w:r w:rsidRPr="009116C5">
        <w:rPr>
          <w:spacing w:val="0"/>
        </w:rPr>
        <w:t xml:space="preserve"> will verify that the operation of the</w:t>
      </w:r>
      <w:r w:rsidR="004D2414" w:rsidRPr="009116C5">
        <w:rPr>
          <w:spacing w:val="0"/>
        </w:rPr>
        <w:t xml:space="preserve"> </w:t>
      </w:r>
      <w:r w:rsidRPr="004D2414">
        <w:rPr>
          <w:b/>
          <w:spacing w:val="0"/>
        </w:rPr>
        <w:t>Interface Protection</w:t>
      </w:r>
      <w:r w:rsidRPr="009116C5">
        <w:rPr>
          <w:spacing w:val="0"/>
        </w:rPr>
        <w:t xml:space="preserve"> shall result:</w:t>
      </w:r>
    </w:p>
    <w:p w14:paraId="60F5557A" w14:textId="674A90BB" w:rsidR="008E483E" w:rsidRPr="004D2414"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9116C5">
        <w:rPr>
          <w:rFonts w:ascii="Arial" w:hAnsi="Arial" w:cs="Arial"/>
        </w:rPr>
        <w:lastRenderedPageBreak/>
        <w:t xml:space="preserve">in the safe disconnection of the </w:t>
      </w:r>
      <w:r w:rsidR="00C07FA6" w:rsidRPr="004D2414">
        <w:rPr>
          <w:rFonts w:ascii="Arial" w:hAnsi="Arial" w:cs="Arial"/>
          <w:b/>
        </w:rPr>
        <w:t>Micro-generator</w:t>
      </w:r>
      <w:r w:rsidRPr="004D2414">
        <w:rPr>
          <w:rFonts w:ascii="Arial" w:hAnsi="Arial" w:cs="Arial"/>
        </w:rPr>
        <w:t xml:space="preserve"> </w:t>
      </w:r>
      <w:r w:rsidRPr="009116C5">
        <w:rPr>
          <w:rFonts w:ascii="Arial" w:hAnsi="Arial" w:cs="Arial"/>
        </w:rPr>
        <w:t xml:space="preserve">from the </w:t>
      </w:r>
      <w:r w:rsidRPr="009116C5">
        <w:rPr>
          <w:rFonts w:ascii="Arial" w:hAnsi="Arial" w:cs="Arial"/>
          <w:b/>
        </w:rPr>
        <w:t>DNO’s Distribution Network</w:t>
      </w:r>
      <w:r w:rsidRPr="00183741">
        <w:rPr>
          <w:rFonts w:ascii="Arial" w:hAnsi="Arial" w:cs="Arial"/>
        </w:rPr>
        <w:t xml:space="preserve"> in the event that the pr</w:t>
      </w:r>
      <w:r w:rsidR="004314BC" w:rsidRPr="00183741">
        <w:rPr>
          <w:rFonts w:ascii="Arial" w:hAnsi="Arial" w:cs="Arial"/>
        </w:rPr>
        <w:t>otection settings specified in T</w:t>
      </w:r>
      <w:r w:rsidRPr="00183741">
        <w:rPr>
          <w:rFonts w:ascii="Arial" w:hAnsi="Arial" w:cs="Arial"/>
        </w:rPr>
        <w:t>able 2 are exceeded; and</w:t>
      </w:r>
    </w:p>
    <w:p w14:paraId="3EDD18BD" w14:textId="77777777" w:rsidR="008E483E" w:rsidRPr="004D2414" w:rsidRDefault="008E483E" w:rsidP="008E483E">
      <w:pPr>
        <w:pStyle w:val="ListParagraph"/>
        <w:widowControl w:val="0"/>
        <w:autoSpaceDE w:val="0"/>
        <w:autoSpaceDN w:val="0"/>
        <w:adjustRightInd w:val="0"/>
        <w:spacing w:before="240" w:line="240" w:lineRule="auto"/>
        <w:ind w:left="643"/>
        <w:jc w:val="both"/>
        <w:rPr>
          <w:rFonts w:ascii="Arial" w:hAnsi="Arial" w:cs="Arial"/>
        </w:rPr>
      </w:pPr>
    </w:p>
    <w:p w14:paraId="430AE852" w14:textId="257BF11B" w:rsidR="008E483E" w:rsidRPr="004D2414"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183741">
        <w:rPr>
          <w:rFonts w:ascii="Arial" w:hAnsi="Arial" w:cs="Arial"/>
        </w:rPr>
        <w:t xml:space="preserve">in the </w:t>
      </w:r>
      <w:r w:rsidR="00C07FA6" w:rsidRPr="004D2414">
        <w:rPr>
          <w:rFonts w:ascii="Arial" w:hAnsi="Arial" w:cs="Arial"/>
          <w:b/>
        </w:rPr>
        <w:t>Micro-generator</w:t>
      </w:r>
      <w:r w:rsidRPr="004D2414">
        <w:rPr>
          <w:rFonts w:ascii="Arial" w:hAnsi="Arial" w:cs="Arial"/>
        </w:rPr>
        <w:t xml:space="preserve"> </w:t>
      </w:r>
      <w:r w:rsidRPr="009116C5">
        <w:rPr>
          <w:rFonts w:ascii="Arial" w:hAnsi="Arial" w:cs="Arial"/>
        </w:rPr>
        <w:t xml:space="preserve">remaining connected to the </w:t>
      </w:r>
      <w:r w:rsidRPr="009116C5">
        <w:rPr>
          <w:rFonts w:ascii="Arial" w:hAnsi="Arial" w:cs="Arial"/>
          <w:b/>
        </w:rPr>
        <w:t>DNO’s Distribution Network</w:t>
      </w:r>
      <w:r w:rsidRPr="00183741">
        <w:rPr>
          <w:rFonts w:ascii="Arial" w:hAnsi="Arial" w:cs="Arial"/>
        </w:rPr>
        <w:t xml:space="preserve"> while </w:t>
      </w:r>
      <w:r w:rsidRPr="00183741">
        <w:rPr>
          <w:rFonts w:ascii="Arial" w:hAnsi="Arial" w:cs="Arial"/>
          <w:b/>
          <w:lang w:val="en-US"/>
        </w:rPr>
        <w:t>Distribution</w:t>
      </w:r>
      <w:r w:rsidRPr="00183741">
        <w:rPr>
          <w:rFonts w:ascii="Arial" w:hAnsi="Arial" w:cs="Arial"/>
          <w:b/>
        </w:rPr>
        <w:t xml:space="preserve"> Network</w:t>
      </w:r>
      <w:r w:rsidRPr="00183741">
        <w:rPr>
          <w:rFonts w:ascii="Arial" w:hAnsi="Arial" w:cs="Arial"/>
        </w:rPr>
        <w:t xml:space="preserve"> conditions are:</w:t>
      </w:r>
    </w:p>
    <w:p w14:paraId="147F6D94" w14:textId="707AC151" w:rsidR="008E483E" w:rsidRPr="004D2414" w:rsidRDefault="008E483E" w:rsidP="00A068B0">
      <w:pPr>
        <w:pStyle w:val="ListParagraph"/>
        <w:widowControl w:val="0"/>
        <w:numPr>
          <w:ilvl w:val="0"/>
          <w:numId w:val="41"/>
        </w:numPr>
        <w:autoSpaceDE w:val="0"/>
        <w:autoSpaceDN w:val="0"/>
        <w:adjustRightInd w:val="0"/>
        <w:spacing w:after="0" w:line="240" w:lineRule="auto"/>
        <w:jc w:val="both"/>
        <w:rPr>
          <w:rFonts w:ascii="Arial" w:hAnsi="Arial" w:cs="Arial"/>
        </w:rPr>
      </w:pPr>
      <w:r w:rsidRPr="00183741">
        <w:rPr>
          <w:rFonts w:ascii="Arial" w:hAnsi="Arial" w:cs="Arial"/>
        </w:rPr>
        <w:t>within the envelope specified by the settings plus and minus the tolerances specif</w:t>
      </w:r>
      <w:r w:rsidR="00577C33" w:rsidRPr="00183741">
        <w:rPr>
          <w:rFonts w:ascii="Arial" w:hAnsi="Arial" w:cs="Arial"/>
        </w:rPr>
        <w:t>ied for equipment operation in T</w:t>
      </w:r>
      <w:r w:rsidRPr="00183741">
        <w:rPr>
          <w:rFonts w:ascii="Arial" w:hAnsi="Arial" w:cs="Arial"/>
        </w:rPr>
        <w:t xml:space="preserve">able 2; and </w:t>
      </w:r>
    </w:p>
    <w:p w14:paraId="779B8DCB" w14:textId="6FC8D06F" w:rsidR="008E483E" w:rsidRPr="004D2414" w:rsidRDefault="008E483E" w:rsidP="00A068B0">
      <w:pPr>
        <w:pStyle w:val="ListParagraph"/>
        <w:widowControl w:val="0"/>
        <w:numPr>
          <w:ilvl w:val="0"/>
          <w:numId w:val="41"/>
        </w:numPr>
        <w:autoSpaceDE w:val="0"/>
        <w:autoSpaceDN w:val="0"/>
        <w:adjustRightInd w:val="0"/>
        <w:spacing w:after="0" w:line="240" w:lineRule="auto"/>
        <w:ind w:right="53"/>
        <w:jc w:val="both"/>
        <w:rPr>
          <w:rFonts w:ascii="Arial" w:hAnsi="Arial" w:cs="Arial"/>
        </w:rPr>
      </w:pPr>
      <w:r w:rsidRPr="00183741">
        <w:rPr>
          <w:rFonts w:ascii="Arial" w:hAnsi="Arial" w:cs="Arial"/>
        </w:rPr>
        <w:t>within the time</w:t>
      </w:r>
      <w:r w:rsidR="00577C33" w:rsidRPr="00183741">
        <w:rPr>
          <w:rFonts w:ascii="Arial" w:hAnsi="Arial" w:cs="Arial"/>
        </w:rPr>
        <w:t xml:space="preserve"> delay settings specified in T</w:t>
      </w:r>
      <w:r w:rsidRPr="00183741">
        <w:rPr>
          <w:rFonts w:ascii="Arial" w:hAnsi="Arial" w:cs="Arial"/>
        </w:rPr>
        <w:t>able 2.</w:t>
      </w:r>
    </w:p>
    <w:p w14:paraId="05F121F9" w14:textId="06EADB48" w:rsidR="003F2E52" w:rsidRPr="004D2414" w:rsidRDefault="003F2E52" w:rsidP="00A068B0">
      <w:pPr>
        <w:widowControl w:val="0"/>
        <w:autoSpaceDE w:val="0"/>
        <w:autoSpaceDN w:val="0"/>
        <w:adjustRightInd w:val="0"/>
        <w:ind w:right="53"/>
      </w:pPr>
    </w:p>
    <w:p w14:paraId="5E0B4CA4" w14:textId="53B4AC9E" w:rsidR="003F2E52" w:rsidRPr="004D2414" w:rsidRDefault="003F2E52" w:rsidP="003F2E52">
      <w:pPr>
        <w:widowControl w:val="0"/>
        <w:autoSpaceDE w:val="0"/>
        <w:autoSpaceDN w:val="0"/>
        <w:adjustRightInd w:val="0"/>
        <w:rPr>
          <w:spacing w:val="0"/>
          <w:szCs w:val="22"/>
        </w:rPr>
      </w:pPr>
      <w:bookmarkStart w:id="1778" w:name="_Hlk503191467"/>
      <w:r w:rsidRPr="004D2414">
        <w:rPr>
          <w:spacing w:val="0"/>
          <w:szCs w:val="22"/>
        </w:rPr>
        <w:t xml:space="preserve">Wherever possible the type testing of a </w:t>
      </w:r>
      <w:r w:rsidR="00C07FA6" w:rsidRPr="004D2414">
        <w:rPr>
          <w:b/>
          <w:spacing w:val="0"/>
          <w:szCs w:val="22"/>
        </w:rPr>
        <w:t>Micro-generator</w:t>
      </w:r>
      <w:r w:rsidRPr="004D2414">
        <w:rPr>
          <w:spacing w:val="0"/>
          <w:szCs w:val="22"/>
        </w:rPr>
        <w:t xml:space="preserve"> designed for a particular type of prime mover should be proved under normal conditions of operation for that technology (unless otherwise noted).</w:t>
      </w:r>
    </w:p>
    <w:p w14:paraId="33A57B19" w14:textId="27E85C34" w:rsidR="003F2E52" w:rsidRPr="004D2414" w:rsidRDefault="003F2E52" w:rsidP="00A068B0">
      <w:pPr>
        <w:rPr>
          <w:b/>
          <w:bCs/>
        </w:rPr>
      </w:pPr>
      <w:bookmarkStart w:id="1779" w:name="_Hlk503191786"/>
      <w:bookmarkEnd w:id="1778"/>
    </w:p>
    <w:p w14:paraId="1825F8AE" w14:textId="55D3955A" w:rsidR="003F2E52" w:rsidRPr="00A068B0" w:rsidRDefault="003F2E52" w:rsidP="00A068B0">
      <w:pPr>
        <w:pStyle w:val="ANNEX-heading3"/>
      </w:pPr>
      <w:r w:rsidRPr="00A068B0">
        <w:rPr>
          <w:lang w:eastAsia="en-US"/>
        </w:rPr>
        <w:t>A 1.2.1</w:t>
      </w:r>
      <w:r w:rsidRPr="00A068B0">
        <w:rPr>
          <w:lang w:eastAsia="en-US"/>
        </w:rPr>
        <w:tab/>
        <w:t>Disconnection times</w:t>
      </w:r>
    </w:p>
    <w:p w14:paraId="5D2A8AB0" w14:textId="483D1790" w:rsidR="003F2E52" w:rsidRPr="003B2076" w:rsidRDefault="003F2E52" w:rsidP="003F2E52">
      <w:pPr>
        <w:widowControl w:val="0"/>
        <w:autoSpaceDE w:val="0"/>
        <w:autoSpaceDN w:val="0"/>
        <w:adjustRightInd w:val="0"/>
        <w:spacing w:line="252" w:lineRule="exact"/>
        <w:ind w:right="54"/>
        <w:rPr>
          <w:spacing w:val="0"/>
          <w:szCs w:val="22"/>
        </w:rPr>
      </w:pPr>
      <w:r w:rsidRPr="003B2076">
        <w:rPr>
          <w:spacing w:val="0"/>
          <w:szCs w:val="22"/>
        </w:rPr>
        <w:t xml:space="preserve">The minimum trip time delay settings, for over / under voltage, over / under frequency and loss of mains tests below, are presented in Table </w:t>
      </w:r>
      <w:r w:rsidR="00171C6B" w:rsidRPr="003B2076">
        <w:rPr>
          <w:spacing w:val="0"/>
          <w:szCs w:val="22"/>
        </w:rPr>
        <w:t xml:space="preserve">2. </w:t>
      </w:r>
    </w:p>
    <w:p w14:paraId="44175B7A" w14:textId="77777777" w:rsidR="003F2E52" w:rsidRPr="003B2076" w:rsidRDefault="003F2E52" w:rsidP="003F2E52">
      <w:pPr>
        <w:widowControl w:val="0"/>
        <w:autoSpaceDE w:val="0"/>
        <w:autoSpaceDN w:val="0"/>
        <w:adjustRightInd w:val="0"/>
        <w:spacing w:before="12" w:line="240" w:lineRule="exact"/>
        <w:rPr>
          <w:spacing w:val="0"/>
          <w:szCs w:val="22"/>
        </w:rPr>
      </w:pPr>
    </w:p>
    <w:p w14:paraId="4F1D337B" w14:textId="77777777" w:rsidR="003F2E52" w:rsidRPr="003B2076" w:rsidRDefault="003F2E52" w:rsidP="003F2E52">
      <w:pPr>
        <w:widowControl w:val="0"/>
        <w:autoSpaceDE w:val="0"/>
        <w:autoSpaceDN w:val="0"/>
        <w:adjustRightInd w:val="0"/>
        <w:ind w:right="505"/>
        <w:rPr>
          <w:spacing w:val="0"/>
          <w:szCs w:val="22"/>
        </w:rPr>
      </w:pPr>
      <w:r w:rsidRPr="003B2076">
        <w:rPr>
          <w:spacing w:val="0"/>
          <w:szCs w:val="22"/>
        </w:rPr>
        <w:t>For over / under voltage, over / under frequency and loss of mains tests, reconnection shall be checked as detailed below.</w:t>
      </w:r>
    </w:p>
    <w:bookmarkEnd w:id="1779"/>
    <w:p w14:paraId="259BAC71" w14:textId="77777777" w:rsidR="008E483E" w:rsidRPr="009A1D22" w:rsidRDefault="008E483E" w:rsidP="00A068B0">
      <w:pPr>
        <w:widowControl w:val="0"/>
        <w:autoSpaceDE w:val="0"/>
        <w:autoSpaceDN w:val="0"/>
        <w:adjustRightInd w:val="0"/>
        <w:ind w:right="53"/>
      </w:pPr>
    </w:p>
    <w:p w14:paraId="60334317" w14:textId="4C83B87A" w:rsidR="008E483E" w:rsidRPr="003B2076" w:rsidRDefault="008E483E" w:rsidP="003B7C17">
      <w:pPr>
        <w:pStyle w:val="ANNEX-heading3"/>
      </w:pPr>
      <w:r w:rsidRPr="003B2076">
        <w:t>A 1.2.</w:t>
      </w:r>
      <w:r w:rsidR="003F2E52" w:rsidRPr="003B2076">
        <w:t>2</w:t>
      </w:r>
      <w:r w:rsidRPr="003B2076">
        <w:tab/>
        <w:t>Over / Under Voltage</w:t>
      </w:r>
    </w:p>
    <w:p w14:paraId="4CCFF26D" w14:textId="77777777" w:rsidR="008E483E" w:rsidRPr="00A068B0" w:rsidRDefault="008E483E" w:rsidP="008E483E">
      <w:pPr>
        <w:rPr>
          <w:del w:id="1780" w:author="ENA" w:date="2021-02-16T19:04:00Z"/>
          <w:bCs/>
          <w:spacing w:val="0"/>
        </w:rPr>
      </w:pPr>
      <w:del w:id="1781" w:author="ENA" w:date="2021-02-16T19:04:00Z">
        <w:r w:rsidRPr="00A068B0">
          <w:rPr>
            <w:bCs/>
            <w:spacing w:val="0"/>
          </w:rPr>
          <w:delText>In addition to the EN 50438 over / under voltage tests the tests in this paragraph shall be undertaken.</w:delText>
        </w:r>
      </w:del>
    </w:p>
    <w:p w14:paraId="60941DB5" w14:textId="77777777" w:rsidR="007962C9" w:rsidRPr="00A068B0" w:rsidRDefault="007962C9" w:rsidP="008E483E">
      <w:pPr>
        <w:rPr>
          <w:del w:id="1782" w:author="ENA" w:date="2021-02-16T19:04:00Z"/>
          <w:bCs/>
          <w:spacing w:val="0"/>
        </w:rPr>
      </w:pPr>
    </w:p>
    <w:p w14:paraId="3B740A84" w14:textId="603F1658" w:rsidR="008E483E" w:rsidRPr="00A068B0" w:rsidRDefault="008E483E" w:rsidP="008E483E">
      <w:pPr>
        <w:widowControl w:val="0"/>
        <w:autoSpaceDE w:val="0"/>
        <w:autoSpaceDN w:val="0"/>
        <w:adjustRightInd w:val="0"/>
        <w:rPr>
          <w:spacing w:val="0"/>
        </w:rPr>
      </w:pPr>
      <w:r w:rsidRPr="00A068B0">
        <w:rPr>
          <w:spacing w:val="0"/>
        </w:rPr>
        <w:t xml:space="preserve">The </w:t>
      </w:r>
      <w:del w:id="1783" w:author="ENA" w:date="2021-02-16T19:04:00Z">
        <w:r w:rsidR="00F25D84">
          <w:rPr>
            <w:b/>
            <w:spacing w:val="0"/>
          </w:rPr>
          <w:delText>Interface Protection</w:delText>
        </w:r>
      </w:del>
      <w:ins w:id="1784" w:author="ENA" w:date="2021-02-16T19:04:00Z">
        <w:r w:rsidR="005B75C1">
          <w:rPr>
            <w:b/>
            <w:spacing w:val="0"/>
          </w:rPr>
          <w:t>Micro-generator</w:t>
        </w:r>
      </w:ins>
      <w:r w:rsidR="004168B0" w:rsidRPr="00A068B0">
        <w:rPr>
          <w:b/>
          <w:spacing w:val="0"/>
        </w:rPr>
        <w:t xml:space="preserve"> </w:t>
      </w:r>
      <w:r w:rsidRPr="00A068B0">
        <w:rPr>
          <w:spacing w:val="0"/>
        </w:rPr>
        <w:t>shall be tested by operating</w:t>
      </w:r>
      <w:r w:rsidR="00F25D84">
        <w:rPr>
          <w:spacing w:val="0"/>
        </w:rPr>
        <w:t xml:space="preserve"> the </w:t>
      </w:r>
      <w:del w:id="1785" w:author="ENA" w:date="2021-02-16T19:04:00Z">
        <w:r w:rsidR="00F25D84">
          <w:rPr>
            <w:b/>
            <w:spacing w:val="0"/>
          </w:rPr>
          <w:delText>Controller</w:delText>
        </w:r>
      </w:del>
      <w:ins w:id="1786" w:author="ENA" w:date="2021-02-16T19:04:00Z">
        <w:r w:rsidR="005B75C1">
          <w:rPr>
            <w:b/>
            <w:spacing w:val="0"/>
          </w:rPr>
          <w:t>Micro-generator</w:t>
        </w:r>
      </w:ins>
      <w:r w:rsidR="005B75C1" w:rsidRPr="00A068B0">
        <w:rPr>
          <w:spacing w:val="0"/>
        </w:rPr>
        <w:t xml:space="preserve"> </w:t>
      </w:r>
      <w:r w:rsidRPr="00A068B0">
        <w:rPr>
          <w:spacing w:val="0"/>
        </w:rPr>
        <w:t xml:space="preserve">in parallel with a variable AC test supply, </w:t>
      </w:r>
      <w:r w:rsidR="00F25D84">
        <w:rPr>
          <w:spacing w:val="0"/>
        </w:rPr>
        <w:t xml:space="preserve">as an example </w:t>
      </w:r>
      <w:r w:rsidRPr="00A068B0">
        <w:rPr>
          <w:spacing w:val="0"/>
        </w:rPr>
        <w:t xml:space="preserve">see </w:t>
      </w:r>
      <w:r w:rsidR="004B3390">
        <w:rPr>
          <w:spacing w:val="0"/>
        </w:rPr>
        <w:t>F</w:t>
      </w:r>
      <w:r w:rsidRPr="00A068B0">
        <w:rPr>
          <w:spacing w:val="0"/>
        </w:rPr>
        <w:t>igure A1</w:t>
      </w:r>
      <w:r w:rsidR="00577C33" w:rsidRPr="00A068B0">
        <w:rPr>
          <w:spacing w:val="0"/>
        </w:rPr>
        <w:t>.1</w:t>
      </w:r>
      <w:r w:rsidRPr="00A068B0">
        <w:rPr>
          <w:spacing w:val="0"/>
        </w:rPr>
        <w:t xml:space="preserve">. Correct protection and ride-through operation shall be confirmed. The set points for over and under voltage at which the </w:t>
      </w:r>
      <w:del w:id="1787" w:author="ENA" w:date="2021-02-16T19:04:00Z">
        <w:r w:rsidR="00F25D84">
          <w:rPr>
            <w:b/>
            <w:spacing w:val="0"/>
          </w:rPr>
          <w:delText>Interface Protection</w:delText>
        </w:r>
        <w:r w:rsidR="004B3390">
          <w:rPr>
            <w:spacing w:val="0"/>
          </w:rPr>
          <w:delText xml:space="preserve"> </w:delText>
        </w:r>
        <w:r w:rsidRPr="00A068B0">
          <w:rPr>
            <w:b/>
            <w:vanish/>
            <w:spacing w:val="0"/>
          </w:rPr>
          <w:delText>Inverter</w:delText>
        </w:r>
      </w:del>
      <w:ins w:id="1788" w:author="ENA" w:date="2021-02-16T19:04:00Z">
        <w:r w:rsidR="005B75C1">
          <w:rPr>
            <w:b/>
            <w:spacing w:val="0"/>
          </w:rPr>
          <w:t>Micro-generator</w:t>
        </w:r>
      </w:ins>
      <w:r w:rsidRPr="00A068B0">
        <w:rPr>
          <w:b/>
          <w:vanish/>
          <w:spacing w:val="0"/>
        </w:rPr>
        <w:t xml:space="preserve"> </w:t>
      </w:r>
      <w:r w:rsidRPr="00A068B0">
        <w:rPr>
          <w:spacing w:val="0"/>
        </w:rPr>
        <w:t>disconnects from the supply will be established by varying the AC supply voltage.</w:t>
      </w:r>
      <w:r w:rsidR="00F25D84">
        <w:rPr>
          <w:spacing w:val="0"/>
        </w:rPr>
        <w:t xml:space="preserve"> The disconnect sequence should be initiated when the network conditions mean the protection should trip in accordance with the settings in Table 2, otherwise normal operation should continue. </w:t>
      </w:r>
    </w:p>
    <w:p w14:paraId="268B98E9" w14:textId="77777777" w:rsidR="007962C9" w:rsidRPr="00A068B0" w:rsidRDefault="007962C9" w:rsidP="008E483E">
      <w:pPr>
        <w:widowControl w:val="0"/>
        <w:autoSpaceDE w:val="0"/>
        <w:autoSpaceDN w:val="0"/>
        <w:adjustRightInd w:val="0"/>
        <w:rPr>
          <w:spacing w:val="0"/>
        </w:rPr>
      </w:pPr>
    </w:p>
    <w:p w14:paraId="6DC42F2F" w14:textId="1F23B7C5" w:rsidR="008E483E" w:rsidRPr="00A068B0" w:rsidRDefault="008E483E" w:rsidP="008E483E">
      <w:pPr>
        <w:autoSpaceDE w:val="0"/>
        <w:autoSpaceDN w:val="0"/>
        <w:rPr>
          <w:spacing w:val="0"/>
        </w:rPr>
      </w:pPr>
      <w:r w:rsidRPr="00A068B0">
        <w:rPr>
          <w:spacing w:val="0"/>
        </w:rPr>
        <w:t xml:space="preserve">To establish </w:t>
      </w:r>
      <w:r w:rsidR="00F25D84">
        <w:rPr>
          <w:spacing w:val="0"/>
        </w:rPr>
        <w:t>the certified</w:t>
      </w:r>
      <w:r w:rsidRPr="00A068B0">
        <w:rPr>
          <w:spacing w:val="0"/>
        </w:rPr>
        <w:t xml:space="preserve"> trip voltage, the test voltage should be applied in steps of ± 0.5% </w:t>
      </w:r>
      <w:r w:rsidR="00F25D84">
        <w:rPr>
          <w:spacing w:val="0"/>
        </w:rPr>
        <w:t xml:space="preserve">of setting </w:t>
      </w:r>
      <w:r w:rsidRPr="00A068B0">
        <w:rPr>
          <w:spacing w:val="0"/>
        </w:rPr>
        <w:t xml:space="preserve">for a duration that is longer than the trip time delay, for example 1 s in the case </w:t>
      </w:r>
      <w:r w:rsidR="00E22770" w:rsidRPr="00A068B0">
        <w:rPr>
          <w:spacing w:val="0"/>
        </w:rPr>
        <w:t>of a delay setting of 0.5 s</w:t>
      </w:r>
      <w:r w:rsidRPr="00A068B0">
        <w:rPr>
          <w:spacing w:val="0"/>
        </w:rPr>
        <w:t xml:space="preserve">. </w:t>
      </w:r>
      <w:r w:rsidR="00F25D84">
        <w:rPr>
          <w:spacing w:val="0"/>
        </w:rPr>
        <w:t xml:space="preserve">It will be necessary to carry out five tests for each trip setting. </w:t>
      </w:r>
      <w:r w:rsidRPr="00A068B0">
        <w:rPr>
          <w:spacing w:val="0"/>
        </w:rPr>
        <w:t>The test voltage at which this trip occurred is to be recorded</w:t>
      </w:r>
      <w:r w:rsidR="009F2EBC">
        <w:rPr>
          <w:spacing w:val="0"/>
        </w:rPr>
        <w:t xml:space="preserve"> as the certified trip voltage</w:t>
      </w:r>
      <w:r w:rsidRPr="00A068B0">
        <w:rPr>
          <w:spacing w:val="0"/>
        </w:rPr>
        <w:t>.</w:t>
      </w:r>
    </w:p>
    <w:p w14:paraId="0C9E9F17" w14:textId="11038101" w:rsidR="007962C9" w:rsidRPr="00A068B0" w:rsidRDefault="007962C9" w:rsidP="008E483E">
      <w:pPr>
        <w:autoSpaceDE w:val="0"/>
        <w:autoSpaceDN w:val="0"/>
        <w:rPr>
          <w:spacing w:val="0"/>
        </w:rPr>
      </w:pPr>
    </w:p>
    <w:p w14:paraId="22F81250" w14:textId="6F49172A" w:rsidR="00E6597D" w:rsidRDefault="008E483E" w:rsidP="008E483E">
      <w:pPr>
        <w:autoSpaceDE w:val="0"/>
        <w:autoSpaceDN w:val="0"/>
        <w:rPr>
          <w:spacing w:val="0"/>
        </w:rPr>
      </w:pPr>
      <w:r w:rsidRPr="00A068B0">
        <w:rPr>
          <w:spacing w:val="0"/>
        </w:rPr>
        <w:t xml:space="preserve">To establish the </w:t>
      </w:r>
      <w:r w:rsidR="009F2EBC">
        <w:rPr>
          <w:spacing w:val="0"/>
        </w:rPr>
        <w:t xml:space="preserve">certified </w:t>
      </w:r>
      <w:r w:rsidRPr="00A068B0">
        <w:rPr>
          <w:spacing w:val="0"/>
        </w:rPr>
        <w:t xml:space="preserve">trip time, the test voltage should be applied starting from </w:t>
      </w:r>
      <w:r w:rsidR="009F2EBC">
        <w:rPr>
          <w:spacing w:val="0"/>
        </w:rPr>
        <w:t xml:space="preserve">± 1.8% </w:t>
      </w:r>
      <w:r w:rsidRPr="00A068B0">
        <w:rPr>
          <w:spacing w:val="0"/>
        </w:rPr>
        <w:t xml:space="preserve">below the </w:t>
      </w:r>
      <w:r w:rsidR="009F2EBC">
        <w:rPr>
          <w:spacing w:val="0"/>
        </w:rPr>
        <w:t>certified</w:t>
      </w:r>
      <w:r w:rsidR="009F2EBC" w:rsidRPr="00A068B0">
        <w:rPr>
          <w:spacing w:val="0"/>
        </w:rPr>
        <w:t xml:space="preserve"> </w:t>
      </w:r>
      <w:r w:rsidRPr="00A068B0">
        <w:rPr>
          <w:spacing w:val="0"/>
        </w:rPr>
        <w:t xml:space="preserve">trip voltage </w:t>
      </w:r>
      <w:r w:rsidR="009F2EBC">
        <w:rPr>
          <w:spacing w:val="0"/>
        </w:rPr>
        <w:t xml:space="preserve">in a step of at least </w:t>
      </w:r>
      <w:r w:rsidR="009F2EBC" w:rsidRPr="00CF04D8">
        <w:rPr>
          <w:spacing w:val="0"/>
        </w:rPr>
        <w:t>± 0.5%</w:t>
      </w:r>
      <w:r w:rsidR="009F2EBC">
        <w:rPr>
          <w:spacing w:val="0"/>
        </w:rPr>
        <w:t xml:space="preserve"> of setting for a duration that is longer than the trip time delay, for example 1 s in the case of a delay setting of 0.5 s. Where the </w:t>
      </w:r>
      <w:r w:rsidR="009F2EBC" w:rsidRPr="00A068B0">
        <w:rPr>
          <w:b/>
          <w:spacing w:val="0"/>
        </w:rPr>
        <w:t>Interface Protection</w:t>
      </w:r>
      <w:r w:rsidR="009F2EBC">
        <w:rPr>
          <w:spacing w:val="0"/>
        </w:rPr>
        <w:t xml:space="preserve"> functionality is implemented in the </w:t>
      </w:r>
      <w:del w:id="1789" w:author="ENA" w:date="2021-02-16T19:04:00Z">
        <w:r w:rsidR="009F2EBC" w:rsidRPr="00A068B0">
          <w:rPr>
            <w:b/>
            <w:spacing w:val="0"/>
          </w:rPr>
          <w:delText>Controller</w:delText>
        </w:r>
      </w:del>
      <w:ins w:id="1790" w:author="ENA" w:date="2021-02-16T19:04:00Z">
        <w:r w:rsidR="005B75C1">
          <w:rPr>
            <w:b/>
            <w:spacing w:val="0"/>
          </w:rPr>
          <w:t>Micro-generator</w:t>
        </w:r>
      </w:ins>
      <w:r w:rsidR="005B75C1">
        <w:rPr>
          <w:spacing w:val="0"/>
        </w:rPr>
        <w:t xml:space="preserve"> </w:t>
      </w:r>
      <w:r w:rsidR="009F2EBC">
        <w:rPr>
          <w:spacing w:val="0"/>
        </w:rPr>
        <w:t xml:space="preserve">it will be necessary to carry out five tests for each trip setting. The longest trip time is to be recorded as the certified trip time. </w:t>
      </w:r>
    </w:p>
    <w:p w14:paraId="5A07E11F" w14:textId="77777777" w:rsidR="007962C9" w:rsidRPr="00A068B0" w:rsidRDefault="007962C9" w:rsidP="008E483E">
      <w:pPr>
        <w:autoSpaceDE w:val="0"/>
        <w:autoSpaceDN w:val="0"/>
        <w:rPr>
          <w:spacing w:val="0"/>
        </w:rPr>
      </w:pPr>
    </w:p>
    <w:p w14:paraId="2952DEAD" w14:textId="7E1EE80D" w:rsidR="008E483E" w:rsidRPr="00A068B0" w:rsidRDefault="008E483E" w:rsidP="008E483E">
      <w:pPr>
        <w:autoSpaceDE w:val="0"/>
        <w:autoSpaceDN w:val="0"/>
        <w:rPr>
          <w:spacing w:val="0"/>
        </w:rPr>
      </w:pPr>
      <w:r w:rsidRPr="00A068B0">
        <w:rPr>
          <w:spacing w:val="0"/>
        </w:rPr>
        <w:t xml:space="preserve">For example to test overvoltage setting stage 1 which is required to be set at </w:t>
      </w:r>
      <w:r w:rsidRPr="00A068B0">
        <w:rPr>
          <w:bCs/>
          <w:spacing w:val="0"/>
        </w:rPr>
        <w:t>nominally</w:t>
      </w:r>
      <w:r w:rsidRPr="00A068B0">
        <w:rPr>
          <w:spacing w:val="0"/>
        </w:rPr>
        <w:t xml:space="preserve"> 262.2</w:t>
      </w:r>
      <w:r w:rsidR="00E22770" w:rsidRPr="00A068B0">
        <w:rPr>
          <w:spacing w:val="0"/>
        </w:rPr>
        <w:t> </w:t>
      </w:r>
      <w:r w:rsidRPr="00A068B0">
        <w:rPr>
          <w:bCs/>
          <w:spacing w:val="0"/>
        </w:rPr>
        <w:t>V</w:t>
      </w:r>
      <w:r w:rsidRPr="00A068B0">
        <w:rPr>
          <w:spacing w:val="0"/>
        </w:rPr>
        <w:t xml:space="preserve"> the circuit </w:t>
      </w:r>
      <w:r w:rsidR="009F2EBC">
        <w:rPr>
          <w:spacing w:val="0"/>
        </w:rPr>
        <w:t>can</w:t>
      </w:r>
      <w:r w:rsidRPr="00A068B0">
        <w:rPr>
          <w:spacing w:val="0"/>
        </w:rPr>
        <w:t xml:space="preserve"> be set up as shown below and the voltage adjusted to 254.2 </w:t>
      </w:r>
      <w:r w:rsidR="00E22770" w:rsidRPr="00A068B0">
        <w:rPr>
          <w:spacing w:val="0"/>
        </w:rPr>
        <w:t>V</w:t>
      </w:r>
      <w:r w:rsidRPr="00A068B0">
        <w:rPr>
          <w:spacing w:val="0"/>
        </w:rPr>
        <w:t xml:space="preserve">. </w:t>
      </w:r>
      <w:r w:rsidR="009F2EBC">
        <w:rPr>
          <w:spacing w:val="0"/>
        </w:rPr>
        <w:t xml:space="preserve">In integrated designs where there is no separate way of establishing that the </w:t>
      </w:r>
      <w:r w:rsidR="009F2EBC" w:rsidRPr="00A068B0">
        <w:rPr>
          <w:b/>
          <w:spacing w:val="0"/>
        </w:rPr>
        <w:t>Micro-generator</w:t>
      </w:r>
      <w:r w:rsidR="009F2EBC">
        <w:rPr>
          <w:spacing w:val="0"/>
        </w:rPr>
        <w:t xml:space="preserve"> is disconnected, t</w:t>
      </w:r>
      <w:r w:rsidRPr="00A068B0">
        <w:rPr>
          <w:spacing w:val="0"/>
        </w:rPr>
        <w:t xml:space="preserve">he </w:t>
      </w:r>
      <w:r w:rsidR="009F2EBC">
        <w:rPr>
          <w:b/>
          <w:spacing w:val="0"/>
        </w:rPr>
        <w:t>Micro-generator</w:t>
      </w:r>
      <w:r w:rsidRPr="00A068B0">
        <w:rPr>
          <w:b/>
          <w:vanish/>
          <w:spacing w:val="0"/>
        </w:rPr>
        <w:t xml:space="preserve"> </w:t>
      </w:r>
      <w:r w:rsidRPr="00A068B0">
        <w:rPr>
          <w:spacing w:val="0"/>
        </w:rPr>
        <w:t xml:space="preserve">should be powered up to export a measurable amount of energy so that it can be confirmed that the </w:t>
      </w:r>
      <w:r w:rsidR="009F2EBC">
        <w:rPr>
          <w:b/>
          <w:spacing w:val="0"/>
        </w:rPr>
        <w:t>Micro-generator</w:t>
      </w:r>
      <w:r w:rsidR="004168B0" w:rsidRPr="00A068B0">
        <w:rPr>
          <w:b/>
          <w:spacing w:val="0"/>
        </w:rPr>
        <w:t xml:space="preserve"> </w:t>
      </w:r>
      <w:r w:rsidRPr="00A068B0">
        <w:rPr>
          <w:spacing w:val="0"/>
        </w:rPr>
        <w:t>has ceased to output energy. The variable voltage supply is then increased in steps of no more than 0.5% of nominal (1.15</w:t>
      </w:r>
      <w:r w:rsidR="009F2EBC">
        <w:rPr>
          <w:spacing w:val="0"/>
        </w:rPr>
        <w:t> </w:t>
      </w:r>
      <w:r w:rsidRPr="00A068B0">
        <w:rPr>
          <w:spacing w:val="0"/>
        </w:rPr>
        <w:t>V) maintaining the voltage for at least 1.5 s</w:t>
      </w:r>
      <w:r w:rsidR="00E22770" w:rsidRPr="00A068B0">
        <w:rPr>
          <w:spacing w:val="0"/>
        </w:rPr>
        <w:t xml:space="preserve"> (</w:t>
      </w:r>
      <w:r w:rsidRPr="00A068B0">
        <w:rPr>
          <w:spacing w:val="0"/>
        </w:rPr>
        <w:t xml:space="preserve">trip time plus 0.5 s) at each voltage level.  At </w:t>
      </w:r>
      <w:r w:rsidRPr="00A068B0">
        <w:rPr>
          <w:spacing w:val="0"/>
        </w:rPr>
        <w:lastRenderedPageBreak/>
        <w:t xml:space="preserve">each voltage level confirmation that the </w:t>
      </w:r>
      <w:r w:rsidR="009F2EBC">
        <w:rPr>
          <w:b/>
          <w:spacing w:val="0"/>
        </w:rPr>
        <w:t>Micro-generator</w:t>
      </w:r>
      <w:r w:rsidR="004168B0" w:rsidRPr="00A068B0">
        <w:rPr>
          <w:b/>
          <w:spacing w:val="0"/>
        </w:rPr>
        <w:t xml:space="preserve"> </w:t>
      </w:r>
      <w:r w:rsidRPr="00A068B0">
        <w:rPr>
          <w:spacing w:val="0"/>
        </w:rPr>
        <w:t xml:space="preserve">has not tripped after the 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A068B0">
        <w:rPr>
          <w:bCs/>
          <w:spacing w:val="0"/>
        </w:rPr>
        <w:t>being</w:t>
      </w:r>
      <w:r w:rsidRPr="00A068B0">
        <w:rPr>
          <w:spacing w:val="0"/>
        </w:rPr>
        <w:t xml:space="preserve"> </w:t>
      </w:r>
      <w:r w:rsidRPr="00A068B0">
        <w:rPr>
          <w:bCs/>
          <w:spacing w:val="0"/>
        </w:rPr>
        <w:t>261</w:t>
      </w:r>
      <w:r w:rsidR="00E22770" w:rsidRPr="00A068B0">
        <w:rPr>
          <w:bCs/>
          <w:spacing w:val="0"/>
        </w:rPr>
        <w:t xml:space="preserve"> </w:t>
      </w:r>
      <w:r w:rsidRPr="00A068B0">
        <w:rPr>
          <w:bCs/>
          <w:spacing w:val="0"/>
        </w:rPr>
        <w:t>V</w:t>
      </w:r>
      <w:r w:rsidRPr="00A068B0">
        <w:rPr>
          <w:spacing w:val="0"/>
        </w:rPr>
        <w:t xml:space="preserve">.  The variable voltage supply should be set to </w:t>
      </w:r>
      <w:r w:rsidRPr="00A068B0">
        <w:rPr>
          <w:bCs/>
          <w:spacing w:val="0"/>
        </w:rPr>
        <w:t>257</w:t>
      </w:r>
      <w:r w:rsidR="00E22770" w:rsidRPr="00A068B0">
        <w:rPr>
          <w:bCs/>
          <w:spacing w:val="0"/>
        </w:rPr>
        <w:t xml:space="preserve"> </w:t>
      </w:r>
      <w:r w:rsidRPr="00A068B0">
        <w:rPr>
          <w:bCs/>
          <w:spacing w:val="0"/>
        </w:rPr>
        <w:t>V,</w:t>
      </w:r>
      <w:r w:rsidRPr="00A068B0">
        <w:rPr>
          <w:spacing w:val="0"/>
        </w:rPr>
        <w:t xml:space="preserve"> the </w:t>
      </w:r>
      <w:r w:rsidR="009F2EBC" w:rsidRPr="00A068B0">
        <w:rPr>
          <w:b/>
          <w:spacing w:val="0"/>
        </w:rPr>
        <w:t>Micro-generator</w:t>
      </w:r>
      <w:r w:rsidR="004168B0" w:rsidRPr="00A068B0">
        <w:rPr>
          <w:b/>
          <w:spacing w:val="0"/>
        </w:rPr>
        <w:t xml:space="preserve"> </w:t>
      </w:r>
      <w:r w:rsidRPr="00A068B0">
        <w:rPr>
          <w:spacing w:val="0"/>
        </w:rPr>
        <w:t xml:space="preserve">set to produce a measurable output </w:t>
      </w:r>
      <w:r w:rsidR="009F2EBC">
        <w:rPr>
          <w:spacing w:val="0"/>
        </w:rPr>
        <w:t xml:space="preserve">(if necessary) </w:t>
      </w:r>
      <w:r w:rsidRPr="00A068B0">
        <w:rPr>
          <w:spacing w:val="0"/>
        </w:rPr>
        <w:t xml:space="preserve">and then the voltage raised to </w:t>
      </w:r>
      <w:r w:rsidRPr="00A068B0">
        <w:rPr>
          <w:bCs/>
          <w:spacing w:val="0"/>
        </w:rPr>
        <w:t>265</w:t>
      </w:r>
      <w:r w:rsidR="004168B0" w:rsidRPr="00A068B0">
        <w:rPr>
          <w:bCs/>
          <w:spacing w:val="0"/>
        </w:rPr>
        <w:t> </w:t>
      </w:r>
      <w:r w:rsidRPr="00A068B0">
        <w:rPr>
          <w:bCs/>
          <w:spacing w:val="0"/>
        </w:rPr>
        <w:t>V</w:t>
      </w:r>
      <w:r w:rsidRPr="00A068B0">
        <w:rPr>
          <w:spacing w:val="0"/>
        </w:rPr>
        <w:t xml:space="preserve"> in a single step.  The time from the step change to the </w:t>
      </w:r>
      <w:r w:rsidR="009F2EBC">
        <w:rPr>
          <w:spacing w:val="0"/>
        </w:rPr>
        <w:t>disconnection of the</w:t>
      </w:r>
      <w:r w:rsidR="009F2EBC" w:rsidRPr="00A068B0">
        <w:rPr>
          <w:b/>
          <w:spacing w:val="0"/>
        </w:rPr>
        <w:t xml:space="preserve"> Micro-generator</w:t>
      </w:r>
      <w:r w:rsidR="009F2EBC">
        <w:rPr>
          <w:spacing w:val="0"/>
        </w:rPr>
        <w:t xml:space="preserve"> </w:t>
      </w:r>
      <w:r w:rsidRPr="00A068B0">
        <w:rPr>
          <w:spacing w:val="0"/>
        </w:rPr>
        <w:t>should be recorded as the trip time.</w:t>
      </w:r>
    </w:p>
    <w:p w14:paraId="24020508" w14:textId="77777777" w:rsidR="007962C9" w:rsidRPr="00A068B0" w:rsidRDefault="007962C9" w:rsidP="008E483E">
      <w:pPr>
        <w:autoSpaceDE w:val="0"/>
        <w:autoSpaceDN w:val="0"/>
        <w:rPr>
          <w:spacing w:val="0"/>
        </w:rPr>
      </w:pPr>
    </w:p>
    <w:p w14:paraId="6B3563D8" w14:textId="620AA75C" w:rsidR="008E483E" w:rsidRPr="00A068B0" w:rsidRDefault="008E483E" w:rsidP="008E483E">
      <w:pPr>
        <w:autoSpaceDE w:val="0"/>
        <w:autoSpaceDN w:val="0"/>
        <w:rPr>
          <w:spacing w:val="0"/>
        </w:rPr>
      </w:pPr>
      <w:r w:rsidRPr="00A068B0">
        <w:rPr>
          <w:spacing w:val="0"/>
        </w:rPr>
        <w:t xml:space="preserve">The </w:t>
      </w:r>
      <w:r w:rsidR="009F2EBC">
        <w:rPr>
          <w:b/>
          <w:spacing w:val="0"/>
        </w:rPr>
        <w:t>Micro-generator</w:t>
      </w:r>
      <w:r w:rsidR="004168B0" w:rsidRPr="00A068B0">
        <w:rPr>
          <w:b/>
          <w:spacing w:val="0"/>
        </w:rPr>
        <w:t xml:space="preserve"> </w:t>
      </w:r>
      <w:r w:rsidRPr="00A068B0">
        <w:rPr>
          <w:spacing w:val="0"/>
        </w:rPr>
        <w:t xml:space="preserve">then needs to operate at 4 </w:t>
      </w:r>
      <w:r w:rsidR="00E22770" w:rsidRPr="00A068B0">
        <w:rPr>
          <w:spacing w:val="0"/>
        </w:rPr>
        <w:t>V</w:t>
      </w:r>
      <w:r w:rsidRPr="00A068B0">
        <w:rPr>
          <w:spacing w:val="0"/>
        </w:rPr>
        <w:t xml:space="preserve"> below the nominal overvoltage stage 1 setting which is 258.2</w:t>
      </w:r>
      <w:r w:rsidR="00E22770" w:rsidRPr="00A068B0">
        <w:rPr>
          <w:spacing w:val="0"/>
        </w:rPr>
        <w:t xml:space="preserve"> </w:t>
      </w:r>
      <w:r w:rsidRPr="00A068B0">
        <w:rPr>
          <w:spacing w:val="0"/>
        </w:rPr>
        <w:t>V for a period of at least 2 s without tripping and while producing a measurable output. This can be confirmed as a no trip in the relevant part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577C33" w:rsidRPr="003B2076">
        <w:rPr>
          <w:spacing w:val="0"/>
        </w:rPr>
        <w:t>3</w:t>
      </w:r>
      <w:r w:rsidRPr="003B2076">
        <w:rPr>
          <w:spacing w:val="0"/>
        </w:rPr>
        <w:t xml:space="preserve"> Form C</w:t>
      </w:r>
      <w:r w:rsidRPr="00A068B0">
        <w:rPr>
          <w:spacing w:val="0"/>
        </w:rPr>
        <w:t>.  The voltage then needs to be stepped up to the next level of 269.7</w:t>
      </w:r>
      <w:r w:rsidR="00E22770" w:rsidRPr="00A068B0">
        <w:rPr>
          <w:spacing w:val="0"/>
        </w:rPr>
        <w:t xml:space="preserve"> </w:t>
      </w:r>
      <w:r w:rsidRPr="00A068B0">
        <w:rPr>
          <w:spacing w:val="0"/>
        </w:rPr>
        <w:t>V for a period of 0.98 s and then back to 258.2</w:t>
      </w:r>
      <w:r w:rsidR="00E22770" w:rsidRPr="00A068B0">
        <w:rPr>
          <w:spacing w:val="0"/>
        </w:rPr>
        <w:t xml:space="preserve"> </w:t>
      </w:r>
      <w:r w:rsidRPr="00A068B0">
        <w:rPr>
          <w:spacing w:val="0"/>
        </w:rPr>
        <w:t>V during which time the output of the relay should continue with no interruption though it may change due to the change in voltage, this can be recorded as a no trip for the second value.  The step up and step down test needs to be done a second time with a max value of 277.7</w:t>
      </w:r>
      <w:r w:rsidR="00E22770" w:rsidRPr="00A068B0">
        <w:rPr>
          <w:spacing w:val="0"/>
        </w:rPr>
        <w:t xml:space="preserve"> </w:t>
      </w:r>
      <w:r w:rsidRPr="00A068B0">
        <w:rPr>
          <w:spacing w:val="0"/>
        </w:rPr>
        <w:t xml:space="preserve">V and with a time of 0.48 s.  The </w:t>
      </w:r>
      <w:r w:rsidR="009F2EBC" w:rsidRPr="00A068B0">
        <w:rPr>
          <w:b/>
          <w:spacing w:val="0"/>
        </w:rPr>
        <w:t>Micro-generator</w:t>
      </w:r>
      <w:r w:rsidR="004168B0" w:rsidRPr="00A068B0">
        <w:rPr>
          <w:b/>
          <w:spacing w:val="0"/>
        </w:rPr>
        <w:t xml:space="preserve"> </w:t>
      </w:r>
      <w:r w:rsidRPr="00A068B0">
        <w:rPr>
          <w:spacing w:val="0"/>
        </w:rPr>
        <w:t xml:space="preserve">is allowed to shut down during this period to protect itself as allowed by </w:t>
      </w:r>
      <w:r w:rsidR="00D240D8" w:rsidRPr="00A068B0">
        <w:rPr>
          <w:spacing w:val="0"/>
        </w:rPr>
        <w:t>foot</w:t>
      </w:r>
      <w:r w:rsidRPr="00A068B0">
        <w:rPr>
          <w:spacing w:val="0"/>
        </w:rPr>
        <w:t xml:space="preserve">note 3 of Table 2 of this document, but it </w:t>
      </w:r>
      <w:r w:rsidR="006F1070">
        <w:rPr>
          <w:spacing w:val="0"/>
        </w:rPr>
        <w:t>shall</w:t>
      </w:r>
      <w:r w:rsidRPr="00A068B0">
        <w:rPr>
          <w:spacing w:val="0"/>
        </w:rPr>
        <w:t xml:space="preserve"> resume production again when the voltage has been restored to 258.2</w:t>
      </w:r>
      <w:r w:rsidR="00E22770" w:rsidRPr="00A068B0">
        <w:rPr>
          <w:spacing w:val="0"/>
        </w:rPr>
        <w:t xml:space="preserve"> </w:t>
      </w:r>
      <w:r w:rsidRPr="00A068B0">
        <w:rPr>
          <w:spacing w:val="0"/>
        </w:rPr>
        <w:t xml:space="preserve">V or it may continue to produce an output during this period. There is no defined time for resumption of production but it </w:t>
      </w:r>
      <w:r w:rsidR="006F1070">
        <w:rPr>
          <w:spacing w:val="0"/>
        </w:rPr>
        <w:t>shall</w:t>
      </w:r>
      <w:r w:rsidRPr="00A068B0">
        <w:rPr>
          <w:spacing w:val="0"/>
        </w:rPr>
        <w:t xml:space="preserve"> be shown that </w:t>
      </w:r>
      <w:r w:rsidR="004168B0" w:rsidRPr="00A068B0">
        <w:rPr>
          <w:spacing w:val="0"/>
        </w:rPr>
        <w:t>the</w:t>
      </w:r>
      <w:r w:rsidR="00F66135">
        <w:rPr>
          <w:spacing w:val="0"/>
        </w:rPr>
        <w:t xml:space="preserve"> </w:t>
      </w:r>
      <w:r w:rsidR="00F66135" w:rsidRPr="00A068B0">
        <w:rPr>
          <w:b/>
          <w:spacing w:val="0"/>
        </w:rPr>
        <w:t>Micro-generator</w:t>
      </w:r>
      <w:r w:rsidR="004168B0" w:rsidRPr="00A068B0">
        <w:rPr>
          <w:spacing w:val="0"/>
        </w:rPr>
        <w:t xml:space="preserve"> </w:t>
      </w:r>
      <w:r w:rsidRPr="00A068B0">
        <w:rPr>
          <w:spacing w:val="0"/>
        </w:rPr>
        <w:t>restart timer has not operated so it begin</w:t>
      </w:r>
      <w:r w:rsidR="006F1070">
        <w:rPr>
          <w:spacing w:val="0"/>
        </w:rPr>
        <w:t>s</w:t>
      </w:r>
      <w:r w:rsidRPr="00A068B0">
        <w:rPr>
          <w:spacing w:val="0"/>
        </w:rPr>
        <w:t xml:space="preserve"> producing again in less than 20</w:t>
      </w:r>
      <w:del w:id="1791" w:author="ENA" w:date="2021-02-16T19:04:00Z">
        <w:r w:rsidRPr="00A068B0">
          <w:rPr>
            <w:spacing w:val="0"/>
          </w:rPr>
          <w:delText xml:space="preserve"> </w:delText>
        </w:r>
      </w:del>
      <w:ins w:id="1792" w:author="ENA" w:date="2021-02-16T19:04:00Z">
        <w:r w:rsidR="005B75C1">
          <w:rPr>
            <w:spacing w:val="0"/>
          </w:rPr>
          <w:t> </w:t>
        </w:r>
      </w:ins>
      <w:r w:rsidRPr="00A068B0">
        <w:rPr>
          <w:spacing w:val="0"/>
        </w:rPr>
        <w:t xml:space="preserve">s.  </w:t>
      </w:r>
    </w:p>
    <w:p w14:paraId="02145F59" w14:textId="77777777" w:rsidR="007962C9" w:rsidRPr="00A068B0" w:rsidRDefault="007962C9" w:rsidP="008E483E">
      <w:pPr>
        <w:autoSpaceDE w:val="0"/>
        <w:autoSpaceDN w:val="0"/>
        <w:rPr>
          <w:spacing w:val="0"/>
        </w:rPr>
      </w:pPr>
    </w:p>
    <w:p w14:paraId="7A44485E" w14:textId="298463C6" w:rsidR="008E483E" w:rsidRDefault="008E483E" w:rsidP="008E483E">
      <w:pPr>
        <w:autoSpaceDE w:val="0"/>
        <w:autoSpaceDN w:val="0"/>
        <w:rPr>
          <w:spacing w:val="0"/>
        </w:rPr>
      </w:pPr>
      <w:r w:rsidRPr="00A068B0">
        <w:rPr>
          <w:spacing w:val="0"/>
        </w:rPr>
        <w:t>Note that this philosophy should be applied to the under voltage, over and under frequency, RoCoF and Vector shift stability tests which follow.</w:t>
      </w:r>
    </w:p>
    <w:p w14:paraId="56F47EB7" w14:textId="77777777" w:rsidR="00B41F6D" w:rsidRPr="00A068B0" w:rsidRDefault="00B41F6D" w:rsidP="008E483E">
      <w:pPr>
        <w:autoSpaceDE w:val="0"/>
        <w:autoSpaceDN w:val="0"/>
        <w:rPr>
          <w:spacing w:val="0"/>
        </w:rPr>
      </w:pPr>
    </w:p>
    <w:p w14:paraId="20AE8ADC" w14:textId="370080EF" w:rsidR="007962C9" w:rsidRPr="00A068B0" w:rsidRDefault="008E483E" w:rsidP="008E483E">
      <w:pPr>
        <w:keepLines/>
        <w:rPr>
          <w:spacing w:val="0"/>
        </w:rPr>
      </w:pPr>
      <w:r w:rsidRPr="00A068B0">
        <w:rPr>
          <w:spacing w:val="0"/>
        </w:rPr>
        <w:t>Note:</w:t>
      </w:r>
    </w:p>
    <w:p w14:paraId="1A3ED157" w14:textId="02B940D9" w:rsidR="008E483E" w:rsidRPr="00A068B0" w:rsidRDefault="008E483E" w:rsidP="008E483E">
      <w:pPr>
        <w:keepLines/>
        <w:rPr>
          <w:spacing w:val="0"/>
        </w:rPr>
      </w:pPr>
      <w:r w:rsidRPr="00A068B0">
        <w:rPr>
          <w:spacing w:val="0"/>
        </w:rPr>
        <w:t xml:space="preserve">(1)  The frequency required to trip is the setting </w:t>
      </w:r>
      <w:r w:rsidR="00B41F6D">
        <w:rPr>
          <w:spacing w:val="0"/>
        </w:rPr>
        <w:t xml:space="preserve">± </w:t>
      </w:r>
      <w:r w:rsidRPr="00A068B0">
        <w:rPr>
          <w:spacing w:val="0"/>
        </w:rPr>
        <w:t>0.1</w:t>
      </w:r>
      <w:r w:rsidR="00E22770" w:rsidRPr="00A068B0">
        <w:rPr>
          <w:spacing w:val="0"/>
        </w:rPr>
        <w:t xml:space="preserve"> </w:t>
      </w:r>
      <w:r w:rsidRPr="00A068B0">
        <w:rPr>
          <w:spacing w:val="0"/>
        </w:rPr>
        <w:t>Hz</w:t>
      </w:r>
    </w:p>
    <w:p w14:paraId="76F1C0C8" w14:textId="17F97DB5" w:rsidR="008E483E" w:rsidRPr="00A068B0" w:rsidRDefault="008E483E" w:rsidP="008E483E">
      <w:pPr>
        <w:keepLines/>
        <w:rPr>
          <w:spacing w:val="0"/>
        </w:rPr>
      </w:pPr>
      <w:r w:rsidRPr="00A068B0">
        <w:rPr>
          <w:spacing w:val="0"/>
        </w:rPr>
        <w:t>(2) Measurement of operating time should be measured at a value of 0.</w:t>
      </w:r>
      <w:r w:rsidR="00B41F6D">
        <w:rPr>
          <w:spacing w:val="0"/>
        </w:rPr>
        <w:t>3</w:t>
      </w:r>
      <w:r w:rsidR="00E22770" w:rsidRPr="00A068B0">
        <w:rPr>
          <w:spacing w:val="0"/>
        </w:rPr>
        <w:t xml:space="preserve"> </w:t>
      </w:r>
      <w:r w:rsidRPr="00A068B0">
        <w:rPr>
          <w:spacing w:val="0"/>
        </w:rPr>
        <w:t>Hz (suggestion – 2 x tolerance) above/below the setting to give “positive” operation</w:t>
      </w:r>
    </w:p>
    <w:p w14:paraId="337DB21E" w14:textId="1180CB87" w:rsidR="008E483E" w:rsidRPr="00FB4470" w:rsidRDefault="008E483E" w:rsidP="00DE0CB0">
      <w:pPr>
        <w:autoSpaceDE w:val="0"/>
        <w:autoSpaceDN w:val="0"/>
        <w:spacing w:before="100" w:beforeAutospacing="1" w:after="100" w:afterAutospacing="1"/>
        <w:rPr>
          <w:spacing w:val="0"/>
          <w:szCs w:val="22"/>
        </w:rPr>
      </w:pPr>
      <w:r w:rsidRPr="00A068B0">
        <w:rPr>
          <w:spacing w:val="0"/>
        </w:rPr>
        <w:t xml:space="preserve">(3) The “No trip tests” need to be carried out at the relevant values and times </w:t>
      </w:r>
      <w:r w:rsidR="00B41F6D">
        <w:rPr>
          <w:spacing w:val="0"/>
        </w:rPr>
        <w:t xml:space="preserve">as shown in </w:t>
      </w:r>
      <w:r w:rsidR="00B41F6D" w:rsidRPr="009A1944">
        <w:rPr>
          <w:spacing w:val="0"/>
          <w:szCs w:val="22"/>
        </w:rPr>
        <w:t>the</w:t>
      </w:r>
      <w:r w:rsidR="00B41F6D">
        <w:rPr>
          <w:spacing w:val="0"/>
          <w:szCs w:val="22"/>
        </w:rPr>
        <w:t xml:space="preserve"> </w:t>
      </w:r>
      <w:r w:rsidR="00B41F6D" w:rsidRPr="00A068B0">
        <w:rPr>
          <w:b/>
          <w:spacing w:val="0"/>
        </w:rPr>
        <w:t>Type Test Verification Report</w:t>
      </w:r>
      <w:r w:rsidR="00B41F6D" w:rsidRPr="00A068B0">
        <w:rPr>
          <w:spacing w:val="0"/>
        </w:rPr>
        <w:t xml:space="preserve">, Appendix </w:t>
      </w:r>
      <w:r w:rsidR="00B41F6D" w:rsidRPr="003B2076">
        <w:rPr>
          <w:spacing w:val="0"/>
        </w:rPr>
        <w:t>3 Form C</w:t>
      </w:r>
      <w:r w:rsidR="00B41F6D">
        <w:rPr>
          <w:spacing w:val="0"/>
        </w:rPr>
        <w:t xml:space="preserve"> </w:t>
      </w:r>
      <w:r w:rsidRPr="00A068B0">
        <w:rPr>
          <w:spacing w:val="0"/>
        </w:rPr>
        <w:t>to ensure that the protection will not trip in error.</w:t>
      </w:r>
    </w:p>
    <w:p w14:paraId="7E1590BF" w14:textId="77777777" w:rsidR="007962C9" w:rsidRPr="00A068B0" w:rsidRDefault="007962C9" w:rsidP="008E483E">
      <w:pPr>
        <w:autoSpaceDE w:val="0"/>
        <w:autoSpaceDN w:val="0"/>
        <w:rPr>
          <w:spacing w:val="0"/>
        </w:rPr>
      </w:pPr>
    </w:p>
    <w:p w14:paraId="7826ED4E" w14:textId="638AD83A" w:rsidR="008E483E" w:rsidRPr="00DE0CB0" w:rsidRDefault="008E483E" w:rsidP="003B7C17">
      <w:pPr>
        <w:pStyle w:val="FIGURE-title"/>
        <w:rPr>
          <w:rFonts w:ascii="Arial Bold" w:hAnsi="Arial Bold"/>
        </w:rPr>
      </w:pPr>
      <w:r w:rsidRPr="00DE0CB0">
        <w:rPr>
          <w:rFonts w:ascii="Arial Bold" w:hAnsi="Arial Bold"/>
        </w:rPr>
        <w:t xml:space="preserve">Figure </w:t>
      </w:r>
      <w:r w:rsidR="00F8260E" w:rsidRPr="00DE0CB0">
        <w:rPr>
          <w:rFonts w:ascii="Arial Bold" w:hAnsi="Arial Bold"/>
        </w:rPr>
        <w:t>A1</w:t>
      </w:r>
      <w:r w:rsidR="00577C33" w:rsidRPr="00DE0CB0">
        <w:rPr>
          <w:rFonts w:ascii="Arial Bold" w:hAnsi="Arial Bold"/>
        </w:rPr>
        <w:t>.1</w:t>
      </w:r>
      <w:del w:id="1793" w:author="ENA" w:date="2021-02-16T19:04:00Z">
        <w:r w:rsidR="00F8260E" w:rsidRPr="00DE0CB0">
          <w:rPr>
            <w:rFonts w:ascii="Arial Bold" w:hAnsi="Arial Bold"/>
          </w:rPr>
          <w:delText>.</w:delText>
        </w:r>
      </w:del>
      <w:r w:rsidRPr="00DE0CB0">
        <w:rPr>
          <w:rFonts w:ascii="Arial Bold" w:hAnsi="Arial Bold"/>
        </w:rPr>
        <w:t xml:space="preserve"> Micro-generator </w:t>
      </w:r>
      <w:del w:id="1794" w:author="ENA" w:date="2021-02-16T19:04:00Z">
        <w:r w:rsidRPr="00DE0CB0">
          <w:rPr>
            <w:rFonts w:ascii="Arial Bold" w:hAnsi="Arial Bold"/>
          </w:rPr>
          <w:delText>Test</w:delText>
        </w:r>
      </w:del>
      <w:ins w:id="1795" w:author="ENA" w:date="2021-02-16T19:04:00Z">
        <w:r w:rsidR="005B75C1">
          <w:rPr>
            <w:rFonts w:ascii="Arial Bold" w:hAnsi="Arial Bold"/>
          </w:rPr>
          <w:t>t</w:t>
        </w:r>
        <w:r w:rsidRPr="00DE0CB0">
          <w:rPr>
            <w:rFonts w:ascii="Arial Bold" w:hAnsi="Arial Bold"/>
          </w:rPr>
          <w:t>est</w:t>
        </w:r>
      </w:ins>
      <w:r w:rsidRPr="00DE0CB0">
        <w:rPr>
          <w:rFonts w:ascii="Arial Bold" w:hAnsi="Arial Bold"/>
        </w:rPr>
        <w:t xml:space="preserve"> set up – </w:t>
      </w:r>
      <w:del w:id="1796" w:author="ENA" w:date="2021-02-16T19:04:00Z">
        <w:r w:rsidRPr="00DE0CB0">
          <w:rPr>
            <w:rFonts w:ascii="Arial Bold" w:hAnsi="Arial Bold"/>
          </w:rPr>
          <w:delText>Over / Under</w:delText>
        </w:r>
      </w:del>
      <w:ins w:id="1797" w:author="ENA" w:date="2021-02-16T19:04:00Z">
        <w:r w:rsidR="005B75C1">
          <w:rPr>
            <w:rFonts w:ascii="Arial Bold" w:hAnsi="Arial Bold"/>
          </w:rPr>
          <w:t>o</w:t>
        </w:r>
        <w:r w:rsidRPr="00DE0CB0">
          <w:rPr>
            <w:rFonts w:ascii="Arial Bold" w:hAnsi="Arial Bold"/>
          </w:rPr>
          <w:t xml:space="preserve">ver / </w:t>
        </w:r>
        <w:r w:rsidR="005B75C1">
          <w:rPr>
            <w:rFonts w:ascii="Arial Bold" w:hAnsi="Arial Bold"/>
          </w:rPr>
          <w:t>u</w:t>
        </w:r>
        <w:r w:rsidRPr="00DE0CB0">
          <w:rPr>
            <w:rFonts w:ascii="Arial Bold" w:hAnsi="Arial Bold"/>
          </w:rPr>
          <w:t>nder</w:t>
        </w:r>
      </w:ins>
      <w:r w:rsidRPr="00DE0CB0">
        <w:rPr>
          <w:rFonts w:ascii="Arial Bold" w:hAnsi="Arial Bold"/>
        </w:rPr>
        <w:t xml:space="preserve"> Voltage</w:t>
      </w:r>
    </w:p>
    <w:p w14:paraId="67D5E88D" w14:textId="77777777" w:rsidR="007962C9" w:rsidRPr="00DE0CB0" w:rsidRDefault="007962C9" w:rsidP="003B7C17">
      <w:pPr>
        <w:widowControl w:val="0"/>
        <w:tabs>
          <w:tab w:val="left" w:pos="3200"/>
        </w:tabs>
        <w:autoSpaceDE w:val="0"/>
        <w:autoSpaceDN w:val="0"/>
        <w:adjustRightInd w:val="0"/>
        <w:spacing w:before="31"/>
        <w:ind w:right="-20"/>
        <w:jc w:val="center"/>
        <w:rPr>
          <w:rFonts w:ascii="Arial Bold" w:hAnsi="Arial Bold"/>
          <w:b/>
          <w:bCs/>
          <w:spacing w:val="0"/>
        </w:rPr>
      </w:pPr>
    </w:p>
    <w:p w14:paraId="086AC353" w14:textId="70EF0EE0" w:rsidR="008E483E" w:rsidRPr="00DE0CB0" w:rsidRDefault="008E483E" w:rsidP="008E483E">
      <w:pPr>
        <w:widowControl w:val="0"/>
        <w:tabs>
          <w:tab w:val="left" w:pos="3200"/>
        </w:tabs>
        <w:autoSpaceDE w:val="0"/>
        <w:autoSpaceDN w:val="0"/>
        <w:adjustRightInd w:val="0"/>
        <w:spacing w:before="31"/>
        <w:ind w:right="-20"/>
        <w:rPr>
          <w:rFonts w:ascii="Arial Bold" w:hAnsi="Arial Bold"/>
          <w:b/>
          <w:bCs/>
          <w:spacing w:val="0"/>
        </w:rPr>
      </w:pPr>
      <w:r w:rsidRPr="00DE0CB0">
        <w:rPr>
          <w:rFonts w:ascii="Arial Bold" w:hAnsi="Arial Bold"/>
          <w:b/>
          <w:bCs/>
          <w:noProof/>
          <w:spacing w:val="0"/>
          <w:lang w:eastAsia="en-GB"/>
        </w:rPr>
        <mc:AlternateContent>
          <mc:Choice Requires="wpg">
            <w:drawing>
              <wp:inline distT="0" distB="0" distL="0" distR="0" wp14:anchorId="64810B00" wp14:editId="458FFC35">
                <wp:extent cx="3198495" cy="850900"/>
                <wp:effectExtent l="0" t="0" r="20955" b="25400"/>
                <wp:docPr id="34" name="Group 34"/>
                <wp:cNvGraphicFramePr/>
                <a:graphic xmlns:a="http://schemas.openxmlformats.org/drawingml/2006/main">
                  <a:graphicData uri="http://schemas.microsoft.com/office/word/2010/wordprocessingGroup">
                    <wpg:wgp>
                      <wpg:cNvGrpSpPr/>
                      <wpg:grpSpPr>
                        <a:xfrm>
                          <a:off x="0" y="0"/>
                          <a:ext cx="3198495" cy="850900"/>
                          <a:chOff x="0" y="0"/>
                          <a:chExt cx="3198877" cy="850900"/>
                        </a:xfrm>
                      </wpg:grpSpPr>
                      <wps:wsp>
                        <wps:cNvPr id="35" name="Text Box 3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3397725" w14:textId="77777777" w:rsidR="00503766" w:rsidRPr="00FE236B" w:rsidRDefault="00503766" w:rsidP="008E483E">
                              <w:pP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6" name="Group 36"/>
                        <wpg:cNvGrpSpPr/>
                        <wpg:grpSpPr>
                          <a:xfrm>
                            <a:off x="72958" y="223736"/>
                            <a:ext cx="3125919" cy="553720"/>
                            <a:chOff x="72950" y="58366"/>
                            <a:chExt cx="3126927" cy="554355"/>
                          </a:xfrm>
                        </wpg:grpSpPr>
                        <wps:wsp>
                          <wps:cNvPr id="37" name="Text Box 3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BBB581" w14:textId="77777777" w:rsidR="00503766" w:rsidRPr="00FE236B" w:rsidRDefault="00503766" w:rsidP="00DE0CB0">
                                <w:pPr>
                                  <w:jc w:val="left"/>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1287859" y="58366"/>
                              <a:ext cx="734992"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D8E2A7" w14:textId="77777777" w:rsidR="00503766" w:rsidRPr="00FE236B" w:rsidRDefault="00503766"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1F1148" w14:textId="77777777" w:rsidR="00503766" w:rsidRPr="00DE0CB0" w:rsidRDefault="00503766" w:rsidP="00DE0CB0">
                                <w:pPr>
                                  <w:jc w:val="center"/>
                                  <w:rPr>
                                    <w:sz w:val="14"/>
                                    <w:szCs w:val="16"/>
                                  </w:rPr>
                                </w:pPr>
                                <w:r w:rsidRPr="00DE0CB0">
                                  <w:rPr>
                                    <w:sz w:val="14"/>
                                    <w:szCs w:val="16"/>
                                  </w:rPr>
                                  <w:t>Variable AC Voltage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Straight Arrow Connector 48"/>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6" name="Straight Arrow Connector 66"/>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64810B00" id="Group 34" o:spid="_x0000_s1037" style="width:251.8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">
                <v:shape id="Text Box 35" o:spid="_x0000_s1038" type="#_x0000_t202" style="position:absolute;width:21109;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" filled="f" strokeweight="1pt">
                  <v:stroke dashstyle="dash"/>
                  <v:textbox>
                    <w:txbxContent>
                      <w:p w14:paraId="13397725" w14:textId="77777777" w:rsidR="00503766" w:rsidRPr="00FE236B" w:rsidRDefault="00503766" w:rsidP="008E483E">
                        <w:pPr>
                          <w:rPr>
                            <w:b/>
                            <w:sz w:val="16"/>
                            <w:szCs w:val="16"/>
                          </w:rPr>
                        </w:pPr>
                        <w:r w:rsidRPr="00FE236B">
                          <w:rPr>
                            <w:b/>
                            <w:sz w:val="16"/>
                            <w:szCs w:val="16"/>
                          </w:rPr>
                          <w:t>Micro-generator</w:t>
                        </w:r>
                      </w:p>
                    </w:txbxContent>
                  </v:textbox>
                </v:shape>
                <v:group id="Group 36" o:spid="_x0000_s1039" style="position:absolute;left:729;top:2237;width:31259;height:5537" coordorigin="729,583" coordsize="31269,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Text Box 37" o:spid="_x0000_s1040" type="#_x0000_t202" style="position:absolute;left:729;top:583;width:9672;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74BBB581" w14:textId="77777777" w:rsidR="00503766" w:rsidRPr="00FE236B" w:rsidRDefault="00503766" w:rsidP="00DE0CB0">
                          <w:pPr>
                            <w:jc w:val="left"/>
                            <w:rPr>
                              <w:sz w:val="16"/>
                              <w:szCs w:val="16"/>
                            </w:rPr>
                          </w:pPr>
                          <w:r w:rsidRPr="00FE236B">
                            <w:rPr>
                              <w:b/>
                              <w:sz w:val="16"/>
                              <w:szCs w:val="16"/>
                            </w:rPr>
                            <w:t>Micro-generator</w:t>
                          </w:r>
                          <w:r w:rsidRPr="00FE236B">
                            <w:rPr>
                              <w:sz w:val="16"/>
                              <w:szCs w:val="16"/>
                            </w:rPr>
                            <w:t xml:space="preserve"> or Simulator</w:t>
                          </w:r>
                        </w:p>
                      </w:txbxContent>
                    </v:textbox>
                  </v:shape>
                  <v:shape id="Text Box 46" o:spid="_x0000_s1041" type="#_x0000_t202" style="position:absolute;left:12878;top:583;width:7350;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08D8E2A7" w14:textId="77777777" w:rsidR="00503766" w:rsidRPr="00FE236B" w:rsidRDefault="00503766" w:rsidP="008E483E">
                          <w:pPr>
                            <w:rPr>
                              <w:sz w:val="16"/>
                              <w:szCs w:val="16"/>
                            </w:rPr>
                          </w:pPr>
                          <w:r w:rsidRPr="00FE236B">
                            <w:rPr>
                              <w:b/>
                              <w:sz w:val="16"/>
                              <w:szCs w:val="16"/>
                            </w:rPr>
                            <w:t>Inverter</w:t>
                          </w:r>
                        </w:p>
                      </w:txbxContent>
                    </v:textbox>
                  </v:shape>
                  <v:shape id="Text Box 47" o:spid="_x0000_s1042" type="#_x0000_t202" style="position:absolute;left:24562;top:583;width:7436;height:5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wLwgAAANsAAAAPAAAAZHJzL2Rvd25yZXYueG1sRI9BSwMx&#10;FITvgv8hPMGbzSql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D7DdwLwgAAANsAAAAPAAAA&#10;AAAAAAAAAAAAAAcCAABkcnMvZG93bnJldi54bWxQSwUGAAAAAAMAAwC3AAAA9gIAAAAA&#10;" fillcolor="white [3201]" strokeweight=".5pt">
                    <v:textbox>
                      <w:txbxContent>
                        <w:p w14:paraId="3F1F1148" w14:textId="77777777" w:rsidR="00503766" w:rsidRPr="00DE0CB0" w:rsidRDefault="00503766" w:rsidP="00DE0CB0">
                          <w:pPr>
                            <w:jc w:val="center"/>
                            <w:rPr>
                              <w:sz w:val="14"/>
                              <w:szCs w:val="16"/>
                            </w:rPr>
                          </w:pPr>
                          <w:r w:rsidRPr="00DE0CB0">
                            <w:rPr>
                              <w:sz w:val="14"/>
                              <w:szCs w:val="16"/>
                            </w:rPr>
                            <w:t>Variable AC Voltage Test Supply</w:t>
                          </w:r>
                        </w:p>
                      </w:txbxContent>
                    </v:textbox>
                  </v:shape>
                  <v:shapetype id="_x0000_t32" coordsize="21600,21600" o:spt="32" o:oned="t" path="m,l21600,21600e" filled="f">
                    <v:path arrowok="t" fillok="f" o:connecttype="none"/>
                    <o:lock v:ext="edit" shapetype="t"/>
                  </v:shapetype>
                  <v:shape id="Straight Arrow Connector 48" o:spid="_x0000_s1043" type="#_x0000_t32" style="position:absolute;left:10408;top:3112;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" strokecolor="black [3213]" strokeweight="1pt">
                    <v:stroke endarrow="block"/>
                  </v:shape>
                  <v:shape id="Straight Arrow Connector 66" o:spid="_x0000_s1044" type="#_x0000_t32" style="position:absolute;left:21109;top:3161;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" strokecolor="black [3213]" strokeweight="1pt">
                    <v:stroke endarrow="block"/>
                  </v:shape>
                </v:group>
                <w10:anchorlock/>
              </v:group>
            </w:pict>
          </mc:Fallback>
        </mc:AlternateContent>
      </w:r>
    </w:p>
    <w:p w14:paraId="02D3EF8B" w14:textId="77777777" w:rsidR="008E483E" w:rsidRPr="00DE0CB0" w:rsidRDefault="008E483E" w:rsidP="008E483E">
      <w:pPr>
        <w:widowControl w:val="0"/>
        <w:autoSpaceDE w:val="0"/>
        <w:autoSpaceDN w:val="0"/>
        <w:adjustRightInd w:val="0"/>
        <w:ind w:right="850"/>
        <w:rPr>
          <w:rFonts w:ascii="Arial Bold" w:hAnsi="Arial Bold"/>
          <w:b/>
          <w:bCs/>
          <w:spacing w:val="0"/>
        </w:rPr>
      </w:pPr>
    </w:p>
    <w:p w14:paraId="1799574E" w14:textId="54D53A0C" w:rsidR="008E483E" w:rsidRPr="00DE0CB0" w:rsidRDefault="008E483E" w:rsidP="003B7C17">
      <w:pPr>
        <w:pStyle w:val="ANNEX-heading3"/>
        <w:rPr>
          <w:rFonts w:ascii="Arial Bold" w:hAnsi="Arial Bold"/>
        </w:rPr>
      </w:pPr>
      <w:r w:rsidRPr="00DE0CB0">
        <w:rPr>
          <w:rFonts w:ascii="Arial Bold" w:hAnsi="Arial Bold"/>
        </w:rPr>
        <w:t>A 1.</w:t>
      </w:r>
      <w:r w:rsidR="007852DA" w:rsidRPr="00DE0CB0">
        <w:rPr>
          <w:rFonts w:ascii="Arial Bold" w:hAnsi="Arial Bold"/>
        </w:rPr>
        <w:t>2</w:t>
      </w:r>
      <w:r w:rsidRPr="00DE0CB0">
        <w:rPr>
          <w:rFonts w:ascii="Arial Bold" w:hAnsi="Arial Bold"/>
        </w:rPr>
        <w:t>.</w:t>
      </w:r>
      <w:r w:rsidR="003F2E52" w:rsidRPr="00DE0CB0">
        <w:rPr>
          <w:rFonts w:ascii="Arial Bold" w:hAnsi="Arial Bold"/>
        </w:rPr>
        <w:t>3</w:t>
      </w:r>
      <w:r w:rsidRPr="00DE0CB0">
        <w:rPr>
          <w:rFonts w:ascii="Arial Bold" w:hAnsi="Arial Bold"/>
        </w:rPr>
        <w:tab/>
        <w:t>Over / Under Frequency</w:t>
      </w:r>
    </w:p>
    <w:p w14:paraId="609617AA" w14:textId="77777777" w:rsidR="008E483E" w:rsidRPr="00A068B0" w:rsidRDefault="008E483E" w:rsidP="008E483E">
      <w:pPr>
        <w:rPr>
          <w:del w:id="1798" w:author="ENA" w:date="2021-02-16T19:04:00Z"/>
          <w:bCs/>
          <w:spacing w:val="0"/>
        </w:rPr>
      </w:pPr>
      <w:del w:id="1799" w:author="ENA" w:date="2021-02-16T19:04:00Z">
        <w:r w:rsidRPr="00A068B0">
          <w:rPr>
            <w:bCs/>
            <w:spacing w:val="0"/>
          </w:rPr>
          <w:delText>In addition to the EN 50438 over / under frequency tests the tests in this paragraph shall be undertaken into account.</w:delText>
        </w:r>
      </w:del>
    </w:p>
    <w:p w14:paraId="7916B27D" w14:textId="77777777" w:rsidR="007962C9" w:rsidRPr="00A068B0" w:rsidRDefault="007962C9" w:rsidP="008E483E">
      <w:pPr>
        <w:rPr>
          <w:del w:id="1800" w:author="ENA" w:date="2021-02-16T19:04:00Z"/>
          <w:bCs/>
          <w:spacing w:val="0"/>
        </w:rPr>
      </w:pPr>
    </w:p>
    <w:p w14:paraId="36B3A1BD" w14:textId="373C57A0" w:rsidR="008E483E" w:rsidRPr="00A068B0" w:rsidRDefault="008E483E" w:rsidP="008E483E">
      <w:pPr>
        <w:autoSpaceDE w:val="0"/>
        <w:autoSpaceDN w:val="0"/>
        <w:rPr>
          <w:spacing w:val="0"/>
        </w:rPr>
      </w:pPr>
      <w:r w:rsidRPr="00A068B0">
        <w:rPr>
          <w:spacing w:val="0"/>
        </w:rPr>
        <w:t xml:space="preserve">The </w:t>
      </w:r>
      <w:r w:rsidR="00F66135" w:rsidRPr="00A068B0">
        <w:rPr>
          <w:b/>
          <w:spacing w:val="0"/>
        </w:rPr>
        <w:t>Micro-generator</w:t>
      </w:r>
      <w:r w:rsidR="004168B0" w:rsidRPr="00A068B0">
        <w:rPr>
          <w:b/>
          <w:spacing w:val="0"/>
        </w:rPr>
        <w:t xml:space="preserve"> </w:t>
      </w:r>
      <w:r w:rsidRPr="00A068B0">
        <w:rPr>
          <w:spacing w:val="0"/>
        </w:rPr>
        <w:t xml:space="preserve">shall be tested by operating in parallel with a low impedance, variable frequency test supply system, see </w:t>
      </w:r>
      <w:r w:rsidR="00C15120">
        <w:rPr>
          <w:spacing w:val="0"/>
        </w:rPr>
        <w:t>F</w:t>
      </w:r>
      <w:r w:rsidRPr="00A068B0">
        <w:rPr>
          <w:spacing w:val="0"/>
        </w:rPr>
        <w:t>igure A</w:t>
      </w:r>
      <w:r w:rsidR="00B24665" w:rsidRPr="00A068B0">
        <w:rPr>
          <w:spacing w:val="0"/>
        </w:rPr>
        <w:t>1.</w:t>
      </w:r>
      <w:r w:rsidRPr="00A068B0">
        <w:rPr>
          <w:spacing w:val="0"/>
        </w:rPr>
        <w:t xml:space="preserve">2. Correct protection and ride-through operation should be confirmed during operation of the </w:t>
      </w:r>
      <w:r w:rsidR="00F66135">
        <w:rPr>
          <w:b/>
          <w:spacing w:val="0"/>
        </w:rPr>
        <w:t>Micro-generator</w:t>
      </w:r>
      <w:r w:rsidRPr="00A068B0">
        <w:rPr>
          <w:spacing w:val="0"/>
        </w:rPr>
        <w:t xml:space="preserve">. The set points for over and </w:t>
      </w:r>
      <w:r w:rsidRPr="00A068B0">
        <w:rPr>
          <w:spacing w:val="0"/>
        </w:rPr>
        <w:lastRenderedPageBreak/>
        <w:t xml:space="preserve">under frequency at which the </w:t>
      </w:r>
      <w:r w:rsidR="00F66135">
        <w:rPr>
          <w:b/>
          <w:spacing w:val="0"/>
        </w:rPr>
        <w:t>Micro-generator</w:t>
      </w:r>
      <w:r w:rsidR="004168B0" w:rsidRPr="00A068B0">
        <w:rPr>
          <w:b/>
          <w:spacing w:val="0"/>
        </w:rPr>
        <w:t xml:space="preserve"> </w:t>
      </w:r>
      <w:r w:rsidRPr="00A068B0">
        <w:rPr>
          <w:spacing w:val="0"/>
        </w:rPr>
        <w:t>disconnects from the supply will be established by varying the test supply frequency.</w:t>
      </w:r>
    </w:p>
    <w:p w14:paraId="00FF5D64" w14:textId="77777777" w:rsidR="007962C9" w:rsidRPr="00A068B0" w:rsidRDefault="007962C9" w:rsidP="008E483E">
      <w:pPr>
        <w:autoSpaceDE w:val="0"/>
        <w:autoSpaceDN w:val="0"/>
        <w:rPr>
          <w:spacing w:val="0"/>
        </w:rPr>
      </w:pPr>
    </w:p>
    <w:p w14:paraId="2450A8E7" w14:textId="35415FB0" w:rsidR="008E483E" w:rsidRPr="00A068B0" w:rsidRDefault="008E483E" w:rsidP="008E483E">
      <w:pPr>
        <w:autoSpaceDE w:val="0"/>
        <w:autoSpaceDN w:val="0"/>
        <w:rPr>
          <w:spacing w:val="0"/>
        </w:rPr>
      </w:pPr>
      <w:r w:rsidRPr="00A068B0">
        <w:rPr>
          <w:spacing w:val="0"/>
        </w:rPr>
        <w:t>To establish a trip frequency, the test frequency should be applied in a slow ramp rate of less than 0.1</w:t>
      </w:r>
      <w:r w:rsidR="00E22770"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E22770" w:rsidRPr="00A068B0">
        <w:rPr>
          <w:spacing w:val="0"/>
        </w:rPr>
        <w:t xml:space="preserve"> </w:t>
      </w:r>
      <w:r w:rsidRPr="00A068B0">
        <w:rPr>
          <w:spacing w:val="0"/>
        </w:rPr>
        <w:t>Hz for a duration that is longer than the t</w:t>
      </w:r>
      <w:r w:rsidR="00E22770" w:rsidRPr="00A068B0">
        <w:rPr>
          <w:spacing w:val="0"/>
        </w:rPr>
        <w:t>rip time delay, for example 1 s</w:t>
      </w:r>
      <w:r w:rsidRPr="00A068B0">
        <w:rPr>
          <w:spacing w:val="0"/>
        </w:rPr>
        <w:t xml:space="preserve">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Pr="003B2076">
        <w:rPr>
          <w:spacing w:val="0"/>
        </w:rPr>
        <w:t>3 Form C</w:t>
      </w:r>
      <w:r w:rsidRPr="00A068B0">
        <w:rPr>
          <w:spacing w:val="0"/>
        </w:rPr>
        <w:t>.</w:t>
      </w:r>
    </w:p>
    <w:p w14:paraId="0BBA0E26" w14:textId="77777777" w:rsidR="007962C9" w:rsidRPr="00A068B0" w:rsidRDefault="007962C9" w:rsidP="008E483E">
      <w:pPr>
        <w:autoSpaceDE w:val="0"/>
        <w:autoSpaceDN w:val="0"/>
        <w:rPr>
          <w:spacing w:val="0"/>
        </w:rPr>
      </w:pPr>
    </w:p>
    <w:p w14:paraId="456C6635" w14:textId="15F928E5" w:rsidR="008E483E" w:rsidRPr="00A068B0" w:rsidRDefault="008E483E">
      <w:pPr>
        <w:autoSpaceDE w:val="0"/>
        <w:autoSpaceDN w:val="0"/>
        <w:rPr>
          <w:spacing w:val="0"/>
        </w:rPr>
      </w:pPr>
      <w:r w:rsidRPr="00A068B0">
        <w:rPr>
          <w:spacing w:val="0"/>
        </w:rPr>
        <w:t>To establish the trip time, the test frequency should be applied starting from 0.3</w:t>
      </w:r>
      <w:r w:rsidR="00E22770" w:rsidRPr="00A068B0">
        <w:rPr>
          <w:spacing w:val="0"/>
        </w:rPr>
        <w:t xml:space="preserve"> </w:t>
      </w:r>
      <w:r w:rsidRPr="00A068B0">
        <w:rPr>
          <w:spacing w:val="0"/>
        </w:rPr>
        <w:t>Hz below or above the recorded trip frequency and should be changed to 0.3</w:t>
      </w:r>
      <w:r w:rsidR="00E22770"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C30529"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It should be noted that with some loss of mains detection techniques this test may result in a faster trip due to operation of the loss of mains protection.  To avoid this it is necessary to establish an accurate frequency for the trip to enable the use of a much smaller step change to initiate the trip and establish a trip time.  This may require the test to be repeated several times to establish that the time delay is correct.</w:t>
      </w:r>
    </w:p>
    <w:p w14:paraId="05B76C87" w14:textId="77777777" w:rsidR="007962C9" w:rsidRPr="00A068B0" w:rsidRDefault="007962C9" w:rsidP="008E483E">
      <w:pPr>
        <w:autoSpaceDE w:val="0"/>
        <w:autoSpaceDN w:val="0"/>
        <w:rPr>
          <w:spacing w:val="0"/>
        </w:rPr>
      </w:pPr>
    </w:p>
    <w:p w14:paraId="6A99D33F" w14:textId="2800B2E3" w:rsidR="008E483E" w:rsidRPr="00A068B0" w:rsidRDefault="008E483E" w:rsidP="008E483E">
      <w:pPr>
        <w:autoSpaceDE w:val="0"/>
        <w:autoSpaceDN w:val="0"/>
        <w:rPr>
          <w:spacing w:val="0"/>
        </w:rPr>
      </w:pPr>
      <w:r w:rsidRPr="00A068B0">
        <w:rPr>
          <w:spacing w:val="0"/>
        </w:rPr>
        <w:t xml:space="preserve">To establish correct ride-through operation, the test frequency should be applied at each setting </w:t>
      </w:r>
      <w:r w:rsidR="00F66135">
        <w:rPr>
          <w:spacing w:val="0"/>
        </w:rPr>
        <w:t xml:space="preserve">± </w:t>
      </w:r>
      <w:r w:rsidRPr="00A068B0">
        <w:rPr>
          <w:spacing w:val="0"/>
        </w:rPr>
        <w:t>0.2</w:t>
      </w:r>
      <w:r w:rsidR="00E22770" w:rsidRPr="00A068B0">
        <w:rPr>
          <w:spacing w:val="0"/>
        </w:rPr>
        <w:t xml:space="preserve"> </w:t>
      </w:r>
      <w:r w:rsidRPr="00A068B0">
        <w:rPr>
          <w:spacing w:val="0"/>
        </w:rPr>
        <w:t xml:space="preserve">Hz and for the relevant times shown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75781BDD" w14:textId="77777777" w:rsidR="007962C9" w:rsidRPr="00A068B0" w:rsidRDefault="007962C9" w:rsidP="008E483E">
      <w:pPr>
        <w:autoSpaceDE w:val="0"/>
        <w:autoSpaceDN w:val="0"/>
        <w:rPr>
          <w:spacing w:val="0"/>
        </w:rPr>
      </w:pPr>
    </w:p>
    <w:p w14:paraId="2A4A097B" w14:textId="2BA736F3" w:rsidR="008E483E" w:rsidRPr="003B2076" w:rsidRDefault="008E483E" w:rsidP="003B7C17">
      <w:pPr>
        <w:pStyle w:val="FIGURE-title"/>
      </w:pPr>
      <w:r w:rsidRPr="003B2076">
        <w:t>Figure A</w:t>
      </w:r>
      <w:r w:rsidR="00B24665" w:rsidRPr="003B2076">
        <w:t>1.</w:t>
      </w:r>
      <w:r w:rsidRPr="003B2076">
        <w:t>2</w:t>
      </w:r>
      <w:del w:id="1801" w:author="ENA" w:date="2021-02-16T19:04:00Z">
        <w:r w:rsidR="00F8260E" w:rsidRPr="003B2076">
          <w:delText>.</w:delText>
        </w:r>
      </w:del>
      <w:ins w:id="1802" w:author="ENA" w:date="2021-02-16T19:04:00Z">
        <w:r w:rsidR="00CC0126">
          <w:t xml:space="preserve"> </w:t>
        </w:r>
      </w:ins>
      <w:r w:rsidRPr="003B2076">
        <w:rPr>
          <w:vanish/>
        </w:rPr>
        <w:t>Micro-generator</w:t>
      </w:r>
      <w:r w:rsidRPr="003B2076">
        <w:t xml:space="preserve"> </w:t>
      </w:r>
      <w:del w:id="1803" w:author="ENA" w:date="2021-02-16T19:04:00Z">
        <w:r w:rsidRPr="003B2076">
          <w:delText>Test</w:delText>
        </w:r>
      </w:del>
      <w:ins w:id="1804" w:author="ENA" w:date="2021-02-16T19:04:00Z">
        <w:r w:rsidR="005B75C1">
          <w:t>t</w:t>
        </w:r>
        <w:r w:rsidRPr="003B2076">
          <w:t>est</w:t>
        </w:r>
      </w:ins>
      <w:r w:rsidRPr="003B2076">
        <w:t xml:space="preserve"> set up – </w:t>
      </w:r>
      <w:del w:id="1805" w:author="ENA" w:date="2021-02-16T19:04:00Z">
        <w:r w:rsidRPr="003B2076">
          <w:delText>Over / Under</w:delText>
        </w:r>
      </w:del>
      <w:ins w:id="1806" w:author="ENA" w:date="2021-02-16T19:04:00Z">
        <w:r w:rsidR="005B75C1">
          <w:t>o</w:t>
        </w:r>
        <w:r w:rsidRPr="003B2076">
          <w:t xml:space="preserve">ver / </w:t>
        </w:r>
        <w:r w:rsidR="005B75C1">
          <w:t>u</w:t>
        </w:r>
        <w:r w:rsidRPr="003B2076">
          <w:t>nder</w:t>
        </w:r>
      </w:ins>
      <w:r w:rsidRPr="003B2076">
        <w:t xml:space="preserve"> Frequency</w:t>
      </w:r>
    </w:p>
    <w:p w14:paraId="42F50310" w14:textId="77777777" w:rsidR="007962C9" w:rsidRPr="00A068B0" w:rsidRDefault="007962C9" w:rsidP="008E483E">
      <w:pPr>
        <w:widowControl w:val="0"/>
        <w:tabs>
          <w:tab w:val="left" w:pos="3040"/>
        </w:tabs>
        <w:autoSpaceDE w:val="0"/>
        <w:autoSpaceDN w:val="0"/>
        <w:adjustRightInd w:val="0"/>
        <w:spacing w:before="31"/>
        <w:ind w:right="-20"/>
        <w:jc w:val="center"/>
        <w:rPr>
          <w:b/>
          <w:bCs/>
          <w:spacing w:val="0"/>
        </w:rPr>
      </w:pPr>
    </w:p>
    <w:p w14:paraId="755A753E" w14:textId="7CF0BF21" w:rsidR="008E483E" w:rsidRPr="00A068B0" w:rsidRDefault="008E483E" w:rsidP="008E483E">
      <w:pPr>
        <w:widowControl w:val="0"/>
        <w:tabs>
          <w:tab w:val="left" w:pos="3040"/>
        </w:tabs>
        <w:autoSpaceDE w:val="0"/>
        <w:autoSpaceDN w:val="0"/>
        <w:adjustRightInd w:val="0"/>
        <w:spacing w:before="31"/>
        <w:ind w:right="-20"/>
        <w:jc w:val="center"/>
        <w:rPr>
          <w:b/>
          <w:bCs/>
          <w:spacing w:val="0"/>
        </w:rPr>
      </w:pPr>
      <w:r w:rsidRPr="00A068B0">
        <w:rPr>
          <w:b/>
          <w:bCs/>
          <w:noProof/>
          <w:spacing w:val="0"/>
          <w:lang w:eastAsia="en-GB"/>
        </w:rPr>
        <mc:AlternateContent>
          <mc:Choice Requires="wpg">
            <w:drawing>
              <wp:inline distT="0" distB="0" distL="0" distR="0" wp14:anchorId="3FCB44BC" wp14:editId="7418C513">
                <wp:extent cx="3489350" cy="850900"/>
                <wp:effectExtent l="0" t="0" r="15875" b="25400"/>
                <wp:docPr id="67" name="Group 67"/>
                <wp:cNvGraphicFramePr/>
                <a:graphic xmlns:a="http://schemas.openxmlformats.org/drawingml/2006/main">
                  <a:graphicData uri="http://schemas.microsoft.com/office/word/2010/wordprocessingGroup">
                    <wpg:wgp>
                      <wpg:cNvGrpSpPr/>
                      <wpg:grpSpPr>
                        <a:xfrm>
                          <a:off x="0" y="0"/>
                          <a:ext cx="3489350" cy="850900"/>
                          <a:chOff x="0" y="0"/>
                          <a:chExt cx="3198877" cy="850900"/>
                        </a:xfrm>
                      </wpg:grpSpPr>
                      <wps:wsp>
                        <wps:cNvPr id="68" name="Text Box 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F911EFB" w14:textId="77777777" w:rsidR="00503766" w:rsidRPr="00FE236B" w:rsidRDefault="00503766" w:rsidP="008E483E">
                              <w:pPr>
                                <w:jc w:val="cente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9" name="Group 6"/>
                        <wpg:cNvGrpSpPr/>
                        <wpg:grpSpPr>
                          <a:xfrm>
                            <a:off x="72958" y="223736"/>
                            <a:ext cx="3125919" cy="553720"/>
                            <a:chOff x="72950" y="58366"/>
                            <a:chExt cx="3126927" cy="554355"/>
                          </a:xfrm>
                        </wpg:grpSpPr>
                        <wps:wsp>
                          <wps:cNvPr id="71" name="Text Box 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01DBF4" w14:textId="77777777" w:rsidR="00503766" w:rsidRPr="00FE236B" w:rsidRDefault="00503766" w:rsidP="008E483E">
                                <w:pPr>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8"/>
                          <wps:cNvSpPr txBox="1"/>
                          <wps:spPr>
                            <a:xfrm>
                              <a:off x="1386044" y="58366"/>
                              <a:ext cx="637047"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68900E" w14:textId="77777777" w:rsidR="00503766" w:rsidRPr="00FE236B" w:rsidRDefault="00503766"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9"/>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8F0B51" w14:textId="77777777" w:rsidR="00503766" w:rsidRPr="00FE236B" w:rsidRDefault="00503766"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Straight Arrow Connector 10"/>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5" name="Straight Arrow Connector 11"/>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3FCB44BC" id="Group 67" o:spid="_x0000_s1045" style="width:274.7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">
                <v:shape id="_x0000_s1046" type="#_x0000_t202" style="position:absolute;width:21109;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" filled="f" strokeweight="1pt">
                  <v:stroke dashstyle="dash"/>
                  <v:textbox>
                    <w:txbxContent>
                      <w:p w14:paraId="1F911EFB" w14:textId="77777777" w:rsidR="00503766" w:rsidRPr="00FE236B" w:rsidRDefault="00503766" w:rsidP="008E483E">
                        <w:pPr>
                          <w:jc w:val="center"/>
                          <w:rPr>
                            <w:b/>
                            <w:sz w:val="16"/>
                            <w:szCs w:val="16"/>
                          </w:rPr>
                        </w:pPr>
                        <w:r w:rsidRPr="00FE236B">
                          <w:rPr>
                            <w:b/>
                            <w:sz w:val="16"/>
                            <w:szCs w:val="16"/>
                          </w:rPr>
                          <w:t>Micro-generator</w:t>
                        </w:r>
                      </w:p>
                    </w:txbxContent>
                  </v:textbox>
                </v:shape>
                <v:group id="Group 6" o:spid="_x0000_s1047" style="position:absolute;left:729;top:2237;width:31259;height:5537" coordorigin="729,583" coordsize="31269,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Text Box 7" o:spid="_x0000_s1048" type="#_x0000_t202" style="position:absolute;left:729;top:583;width:9672;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" fillcolor="white [3201]" strokeweight=".5pt">
                    <v:textbox>
                      <w:txbxContent>
                        <w:p w14:paraId="4301DBF4" w14:textId="77777777" w:rsidR="00503766" w:rsidRPr="00FE236B" w:rsidRDefault="00503766" w:rsidP="008E483E">
                          <w:pPr>
                            <w:rPr>
                              <w:sz w:val="16"/>
                              <w:szCs w:val="16"/>
                            </w:rPr>
                          </w:pPr>
                          <w:r w:rsidRPr="00FE236B">
                            <w:rPr>
                              <w:b/>
                              <w:sz w:val="16"/>
                              <w:szCs w:val="16"/>
                            </w:rPr>
                            <w:t>Micro-generator</w:t>
                          </w:r>
                          <w:r w:rsidRPr="00FE236B">
                            <w:rPr>
                              <w:sz w:val="16"/>
                              <w:szCs w:val="16"/>
                            </w:rPr>
                            <w:t xml:space="preserve"> or Simulator</w:t>
                          </w:r>
                        </w:p>
                      </w:txbxContent>
                    </v:textbox>
                  </v:shape>
                  <v:shape id="Text Box 8" o:spid="_x0000_s1049" type="#_x0000_t202" style="position:absolute;left:13860;top:583;width:6370;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" fillcolor="white [3201]" strokeweight=".5pt">
                    <v:textbox>
                      <w:txbxContent>
                        <w:p w14:paraId="3268900E" w14:textId="77777777" w:rsidR="00503766" w:rsidRPr="00FE236B" w:rsidRDefault="00503766" w:rsidP="008E483E">
                          <w:pPr>
                            <w:rPr>
                              <w:sz w:val="16"/>
                              <w:szCs w:val="16"/>
                            </w:rPr>
                          </w:pPr>
                          <w:r w:rsidRPr="00FE236B">
                            <w:rPr>
                              <w:b/>
                              <w:sz w:val="16"/>
                              <w:szCs w:val="16"/>
                            </w:rPr>
                            <w:t>Inverter</w:t>
                          </w:r>
                        </w:p>
                      </w:txbxContent>
                    </v:textbox>
                  </v:shape>
                  <v:shape id="_x0000_s1050" type="#_x0000_t202" style="position:absolute;left:24562;top:583;width:7436;height:5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" fillcolor="white [3201]" strokeweight=".5pt">
                    <v:textbox>
                      <w:txbxContent>
                        <w:p w14:paraId="5B8F0B51" w14:textId="77777777" w:rsidR="00503766" w:rsidRPr="00FE236B" w:rsidRDefault="00503766"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v:textbox>
                  </v:shape>
                  <v:shape id="Straight Arrow Connector 10" o:spid="_x0000_s1051" type="#_x0000_t32" style="position:absolute;left:10408;top:3112;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" strokecolor="black [3213]" strokeweight="1pt">
                    <v:stroke endarrow="block"/>
                  </v:shape>
                  <v:shape id="Straight Arrow Connector 11" o:spid="_x0000_s1052" type="#_x0000_t32" style="position:absolute;left:21109;top:3161;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" strokecolor="black [3213]" strokeweight="1pt">
                    <v:stroke endarrow="block"/>
                  </v:shape>
                </v:group>
                <w10:anchorlock/>
              </v:group>
            </w:pict>
          </mc:Fallback>
        </mc:AlternateContent>
      </w:r>
    </w:p>
    <w:p w14:paraId="2A50C941" w14:textId="77777777" w:rsidR="008E483E" w:rsidRPr="00A068B0" w:rsidRDefault="008E483E" w:rsidP="008E483E">
      <w:pPr>
        <w:widowControl w:val="0"/>
        <w:autoSpaceDE w:val="0"/>
        <w:autoSpaceDN w:val="0"/>
        <w:adjustRightInd w:val="0"/>
        <w:spacing w:before="12" w:line="240" w:lineRule="exact"/>
        <w:rPr>
          <w:b/>
          <w:bCs/>
          <w:spacing w:val="0"/>
        </w:rPr>
      </w:pPr>
    </w:p>
    <w:p w14:paraId="784594A8" w14:textId="28F2168E" w:rsidR="008E483E" w:rsidRPr="003B2076" w:rsidRDefault="008E483E" w:rsidP="003B7C17">
      <w:pPr>
        <w:pStyle w:val="ANNEX-heading3"/>
      </w:pPr>
      <w:r w:rsidRPr="003B2076">
        <w:t>A 1.</w:t>
      </w:r>
      <w:r w:rsidR="007852DA" w:rsidRPr="003B2076">
        <w:t>2</w:t>
      </w:r>
      <w:r w:rsidRPr="003B2076">
        <w:t>.</w:t>
      </w:r>
      <w:r w:rsidR="003F2E52" w:rsidRPr="003B2076">
        <w:t>4</w:t>
      </w:r>
      <w:r w:rsidRPr="003B2076">
        <w:tab/>
        <w:t>Loss of Mains Protection</w:t>
      </w:r>
    </w:p>
    <w:p w14:paraId="7912478F" w14:textId="269B0450" w:rsidR="00B41F6D" w:rsidRPr="00A068B0" w:rsidRDefault="008E483E" w:rsidP="008E483E">
      <w:pPr>
        <w:widowControl w:val="0"/>
        <w:autoSpaceDE w:val="0"/>
        <w:autoSpaceDN w:val="0"/>
        <w:adjustRightInd w:val="0"/>
        <w:rPr>
          <w:spacing w:val="0"/>
        </w:rPr>
      </w:pPr>
      <w:r w:rsidRPr="00A068B0">
        <w:rPr>
          <w:spacing w:val="0"/>
        </w:rPr>
        <w:t>The tests should be carried out in accordance with BS EN 62116 and a subset of results should be recorded as indicated in the Protection – Loss of Mains test section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00B24665" w:rsidRPr="003B2076">
        <w:rPr>
          <w:spacing w:val="0"/>
        </w:rPr>
        <w:t>Appendix 3</w:t>
      </w:r>
      <w:r w:rsidRPr="003B2076">
        <w:rPr>
          <w:spacing w:val="0"/>
        </w:rPr>
        <w:t xml:space="preserve"> Form C</w:t>
      </w:r>
      <w:r w:rsidRPr="00A068B0">
        <w:rPr>
          <w:spacing w:val="0"/>
        </w:rPr>
        <w:t>.</w:t>
      </w:r>
    </w:p>
    <w:p w14:paraId="4B976B4E" w14:textId="77777777" w:rsidR="007962C9" w:rsidRPr="00A068B0" w:rsidRDefault="007962C9" w:rsidP="008E483E">
      <w:pPr>
        <w:widowControl w:val="0"/>
        <w:autoSpaceDE w:val="0"/>
        <w:autoSpaceDN w:val="0"/>
        <w:adjustRightInd w:val="0"/>
        <w:rPr>
          <w:spacing w:val="0"/>
        </w:rPr>
      </w:pPr>
    </w:p>
    <w:p w14:paraId="5AEF0379" w14:textId="6AABE8F4" w:rsidR="008E483E" w:rsidRPr="003B2076" w:rsidRDefault="008E483E" w:rsidP="003B7C17">
      <w:pPr>
        <w:pStyle w:val="ANNEX-heading3"/>
        <w:rPr>
          <w:rFonts w:eastAsia="Batang"/>
        </w:rPr>
      </w:pPr>
      <w:r w:rsidRPr="003B2076">
        <w:t>A 1.</w:t>
      </w:r>
      <w:r w:rsidR="007852DA" w:rsidRPr="003B2076">
        <w:t>2</w:t>
      </w:r>
      <w:r w:rsidRPr="003B2076">
        <w:t>.</w:t>
      </w:r>
      <w:r w:rsidR="003F2E52" w:rsidRPr="003B2076">
        <w:t>5</w:t>
      </w:r>
      <w:r w:rsidRPr="003B2076">
        <w:tab/>
        <w:t>Reconnection</w:t>
      </w:r>
    </w:p>
    <w:p w14:paraId="1E651486" w14:textId="1E898863" w:rsidR="008E483E" w:rsidRPr="00A068B0" w:rsidRDefault="008E483E" w:rsidP="008E483E">
      <w:pPr>
        <w:widowControl w:val="0"/>
        <w:autoSpaceDE w:val="0"/>
        <w:autoSpaceDN w:val="0"/>
        <w:adjustRightInd w:val="0"/>
        <w:ind w:right="-46"/>
        <w:rPr>
          <w:rFonts w:eastAsia="Batang"/>
          <w:spacing w:val="0"/>
        </w:rPr>
      </w:pPr>
      <w:r w:rsidRPr="00A068B0">
        <w:rPr>
          <w:rFonts w:eastAsia="Batang"/>
          <w:spacing w:val="0"/>
        </w:rPr>
        <w:t xml:space="preserve">Further tests will confirm that once the AC supply voltage and frequency have returned to be </w:t>
      </w:r>
      <w:r w:rsidRPr="00A068B0">
        <w:rPr>
          <w:rFonts w:eastAsia="Batang"/>
          <w:bCs/>
          <w:spacing w:val="0"/>
        </w:rPr>
        <w:t>within the stage 1 settings specified</w:t>
      </w:r>
      <w:r w:rsidR="00B24665" w:rsidRPr="00A068B0">
        <w:rPr>
          <w:rFonts w:eastAsia="Batang"/>
          <w:bCs/>
          <w:spacing w:val="0"/>
        </w:rPr>
        <w:t xml:space="preserve"> in 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00F66135">
        <w:rPr>
          <w:rFonts w:eastAsia="Batang"/>
          <w:b/>
          <w:spacing w:val="0"/>
        </w:rPr>
        <w:t>Micro-generator</w:t>
      </w:r>
      <w:r w:rsidRPr="00A068B0">
        <w:rPr>
          <w:rFonts w:eastAsia="Batang"/>
          <w:spacing w:val="0"/>
        </w:rPr>
        <w:t xml:space="preserve"> output is restored (</w:t>
      </w:r>
      <w:r w:rsidR="00410A30">
        <w:rPr>
          <w:rFonts w:eastAsia="Batang"/>
          <w:spacing w:val="0"/>
        </w:rPr>
        <w:t>ie</w:t>
      </w:r>
      <w:r w:rsidRPr="00A068B0">
        <w:rPr>
          <w:rFonts w:eastAsia="Batang"/>
          <w:spacing w:val="0"/>
        </w:rPr>
        <w:t xml:space="preserve"> before the </w:t>
      </w:r>
      <w:r w:rsidR="00F66135">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755574BE" w14:textId="77777777" w:rsidR="007962C9" w:rsidRPr="00A068B0" w:rsidRDefault="007962C9" w:rsidP="008E483E">
      <w:pPr>
        <w:widowControl w:val="0"/>
        <w:autoSpaceDE w:val="0"/>
        <w:autoSpaceDN w:val="0"/>
        <w:adjustRightInd w:val="0"/>
        <w:ind w:right="-46"/>
        <w:rPr>
          <w:rFonts w:eastAsia="Batang"/>
          <w:spacing w:val="0"/>
        </w:rPr>
      </w:pPr>
    </w:p>
    <w:p w14:paraId="26D10ACF" w14:textId="49A30CD6" w:rsidR="008E483E" w:rsidRPr="003B2076" w:rsidRDefault="008E483E" w:rsidP="003B7C17">
      <w:pPr>
        <w:pStyle w:val="ANNEX-heading3"/>
        <w:rPr>
          <w:rFonts w:eastAsia="Batang"/>
        </w:rPr>
      </w:pPr>
      <w:r w:rsidRPr="003B2076">
        <w:rPr>
          <w:rFonts w:eastAsia="Batang"/>
        </w:rPr>
        <w:t>A 1.</w:t>
      </w:r>
      <w:r w:rsidR="007852DA" w:rsidRPr="003B2076">
        <w:rPr>
          <w:rFonts w:eastAsia="Batang"/>
        </w:rPr>
        <w:t>2</w:t>
      </w:r>
      <w:r w:rsidRPr="003B2076">
        <w:rPr>
          <w:rFonts w:eastAsia="Batang"/>
        </w:rPr>
        <w:t>.</w:t>
      </w:r>
      <w:r w:rsidR="003F2E52" w:rsidRPr="003B2076">
        <w:rPr>
          <w:rFonts w:eastAsia="Batang"/>
        </w:rPr>
        <w:t>6</w:t>
      </w:r>
      <w:r w:rsidRPr="003B2076">
        <w:rPr>
          <w:rFonts w:eastAsia="Batang"/>
        </w:rPr>
        <w:t xml:space="preserve"> </w:t>
      </w:r>
      <w:r w:rsidRPr="003B2076">
        <w:rPr>
          <w:rFonts w:eastAsia="Batang"/>
        </w:rPr>
        <w:tab/>
        <w:t>Frequency Drift and Step Change Stability test</w:t>
      </w:r>
    </w:p>
    <w:p w14:paraId="3C986E88" w14:textId="4BEBDD2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The tests will be carried out using the same circuit as specified in A1.</w:t>
      </w:r>
      <w:r w:rsidR="00E43FB2" w:rsidRPr="00A068B0">
        <w:rPr>
          <w:spacing w:val="0"/>
        </w:rPr>
        <w:t>2</w:t>
      </w:r>
      <w:r w:rsidRPr="00A068B0">
        <w:rPr>
          <w:spacing w:val="0"/>
        </w:rPr>
        <w:t>.</w:t>
      </w:r>
      <w:r w:rsidR="00F66135">
        <w:rPr>
          <w:spacing w:val="0"/>
        </w:rPr>
        <w:t>3</w:t>
      </w:r>
      <w:r w:rsidRPr="00A068B0">
        <w:rPr>
          <w:spacing w:val="0"/>
        </w:rPr>
        <w:t xml:space="preserve"> 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0A0FAA08"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3ED52E40" w14:textId="328FA13E"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lastRenderedPageBreak/>
        <w:t xml:space="preserve">Four tests are required to be carried out with all protection functions enabled including loss of mains.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31AC79C7"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135C14BC" w14:textId="4B29A85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25BED64E"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4E942EB6" w14:textId="07FD5506" w:rsidR="008E483E"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4A5C7A">
        <w:rPr>
          <w:spacing w:val="0"/>
        </w:rPr>
        <w:t>95</w:t>
      </w:r>
      <w:r w:rsidR="004A5C7A" w:rsidRPr="00A068B0">
        <w:rPr>
          <w:spacing w:val="0"/>
        </w:rPr>
        <w:t xml:space="preserve">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maintained for a period of at least 10</w:t>
      </w:r>
      <w:r w:rsidR="004168B0" w:rsidRPr="00A068B0">
        <w:rPr>
          <w:spacing w:val="0"/>
        </w:rPr>
        <w:t> </w:t>
      </w:r>
      <w:r w:rsidRPr="00A068B0">
        <w:rPr>
          <w:spacing w:val="0"/>
        </w:rPr>
        <w:t xml:space="preserve">s. The </w:t>
      </w:r>
      <w:r w:rsidRPr="003B2076">
        <w:rPr>
          <w:b/>
          <w:bCs/>
          <w:spacing w:val="0"/>
        </w:rPr>
        <w:t>Micro-generator</w:t>
      </w:r>
      <w:r w:rsidRPr="003B2076">
        <w:rPr>
          <w:spacing w:val="0"/>
        </w:rPr>
        <w:t xml:space="preserve"> </w:t>
      </w:r>
      <w:r w:rsidRPr="00A068B0">
        <w:rPr>
          <w:spacing w:val="0"/>
        </w:rPr>
        <w:t>should not trip during this test.</w:t>
      </w:r>
    </w:p>
    <w:p w14:paraId="4CEF475F" w14:textId="02DB1009" w:rsidR="00D4246A" w:rsidRDefault="00D4246A" w:rsidP="008E483E">
      <w:pPr>
        <w:widowControl w:val="0"/>
        <w:tabs>
          <w:tab w:val="left" w:pos="3040"/>
        </w:tabs>
        <w:autoSpaceDE w:val="0"/>
        <w:autoSpaceDN w:val="0"/>
        <w:adjustRightInd w:val="0"/>
        <w:spacing w:before="31"/>
        <w:ind w:right="-20"/>
        <w:rPr>
          <w:spacing w:val="0"/>
        </w:rPr>
      </w:pPr>
    </w:p>
    <w:p w14:paraId="2902E8A9" w14:textId="5D127E3B" w:rsidR="00D4246A" w:rsidRPr="00A068B0" w:rsidRDefault="00D4246A" w:rsidP="00DE0CB0">
      <w:pPr>
        <w:widowControl w:val="0"/>
        <w:autoSpaceDE w:val="0"/>
        <w:autoSpaceDN w:val="0"/>
        <w:adjustRightInd w:val="0"/>
        <w:rPr>
          <w:spacing w:val="0"/>
        </w:rPr>
      </w:pPr>
      <w:r>
        <w:rPr>
          <w:spacing w:val="0"/>
        </w:rPr>
        <w:t xml:space="preserve">The results shall be recorded on the </w:t>
      </w:r>
      <w:r w:rsidRPr="00A068B0">
        <w:rPr>
          <w:b/>
          <w:spacing w:val="0"/>
        </w:rPr>
        <w:t>Type Test Verification Report</w:t>
      </w:r>
      <w:r w:rsidRPr="00A068B0">
        <w:rPr>
          <w:spacing w:val="0"/>
        </w:rPr>
        <w:t xml:space="preserve">, </w:t>
      </w:r>
      <w:r w:rsidRPr="003B2076">
        <w:rPr>
          <w:spacing w:val="0"/>
        </w:rPr>
        <w:t>Appendix 3 Form C</w:t>
      </w:r>
      <w:r w:rsidRPr="00A068B0">
        <w:rPr>
          <w:spacing w:val="0"/>
        </w:rPr>
        <w:t>.</w:t>
      </w:r>
    </w:p>
    <w:p w14:paraId="50F67C74"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25D0E1B9" w14:textId="48F3DB73" w:rsidR="008E483E" w:rsidRPr="003B2076" w:rsidRDefault="008E483E" w:rsidP="003B7C17">
      <w:pPr>
        <w:pStyle w:val="ANNEX-heading3"/>
      </w:pPr>
      <w:r w:rsidRPr="003B2076">
        <w:t>A 1.</w:t>
      </w:r>
      <w:r w:rsidR="007852DA" w:rsidRPr="003B2076">
        <w:t>2</w:t>
      </w:r>
      <w:r w:rsidRPr="003B2076">
        <w:t>.</w:t>
      </w:r>
      <w:r w:rsidR="003F2E52" w:rsidRPr="003B2076">
        <w:t>7</w:t>
      </w:r>
      <w:r w:rsidRPr="003B2076">
        <w:tab/>
        <w:t xml:space="preserve">Active </w:t>
      </w:r>
      <w:del w:id="1807" w:author="ENA" w:date="2021-02-16T19:04:00Z">
        <w:r w:rsidRPr="003B2076">
          <w:delText>power</w:delText>
        </w:r>
      </w:del>
      <w:ins w:id="1808" w:author="ENA" w:date="2021-02-16T19:04:00Z">
        <w:r w:rsidR="005B75C1">
          <w:t>P</w:t>
        </w:r>
        <w:r w:rsidRPr="003B2076">
          <w:t>ower</w:t>
        </w:r>
      </w:ins>
      <w:r w:rsidRPr="003B2076">
        <w:t xml:space="preserve"> feed-in at under-frequency</w:t>
      </w:r>
    </w:p>
    <w:p w14:paraId="5970355F" w14:textId="1F286C29" w:rsidR="008E483E" w:rsidRDefault="008E483E" w:rsidP="008E483E">
      <w:pPr>
        <w:widowControl w:val="0"/>
        <w:tabs>
          <w:tab w:val="left" w:pos="1418"/>
          <w:tab w:val="left" w:pos="9026"/>
        </w:tabs>
        <w:autoSpaceDE w:val="0"/>
        <w:autoSpaceDN w:val="0"/>
        <w:adjustRightInd w:val="0"/>
        <w:ind w:right="-46"/>
        <w:rPr>
          <w:ins w:id="1809" w:author="ENA" w:date="2021-02-16T19:04:00Z"/>
          <w:bCs/>
          <w:spacing w:val="0"/>
        </w:rPr>
      </w:pPr>
      <w:del w:id="1810" w:author="ENA" w:date="2021-02-16T19:04:00Z">
        <w:r w:rsidRPr="003B2076">
          <w:rPr>
            <w:bCs/>
            <w:spacing w:val="0"/>
          </w:rPr>
          <w:delText>EN 50438</w:delText>
        </w:r>
      </w:del>
      <w:ins w:id="1811" w:author="ENA" w:date="2021-02-16T19:04:00Z">
        <w:r w:rsidR="005B75C1">
          <w:rPr>
            <w:bCs/>
            <w:spacing w:val="0"/>
          </w:rPr>
          <w:t>Tests</w:t>
        </w:r>
      </w:ins>
      <w:r w:rsidRPr="003B2076">
        <w:rPr>
          <w:bCs/>
          <w:spacing w:val="0"/>
        </w:rPr>
        <w:t xml:space="preserve"> shall be </w:t>
      </w:r>
      <w:del w:id="1812" w:author="ENA" w:date="2021-02-16T19:04:00Z">
        <w:r w:rsidRPr="003B2076">
          <w:rPr>
            <w:bCs/>
            <w:spacing w:val="0"/>
          </w:rPr>
          <w:delText xml:space="preserve">complied </w:delText>
        </w:r>
        <w:r w:rsidRPr="005068BD">
          <w:rPr>
            <w:b/>
            <w:spacing w:val="0"/>
          </w:rPr>
          <w:delText>with in respect</w:delText>
        </w:r>
      </w:del>
      <w:ins w:id="1813" w:author="ENA" w:date="2021-02-16T19:04:00Z">
        <w:r w:rsidR="005B75C1">
          <w:rPr>
            <w:bCs/>
            <w:spacing w:val="0"/>
          </w:rPr>
          <w:t xml:space="preserve">undertaken to verify the </w:t>
        </w:r>
        <w:r w:rsidR="005B75C1" w:rsidRPr="005068BD">
          <w:rPr>
            <w:b/>
            <w:spacing w:val="0"/>
          </w:rPr>
          <w:t>A</w:t>
        </w:r>
        <w:r w:rsidRPr="005068BD">
          <w:rPr>
            <w:b/>
            <w:spacing w:val="0"/>
          </w:rPr>
          <w:t xml:space="preserve">ctive </w:t>
        </w:r>
        <w:r w:rsidR="005B75C1" w:rsidRPr="005068BD">
          <w:rPr>
            <w:b/>
            <w:spacing w:val="0"/>
          </w:rPr>
          <w:t>Power</w:t>
        </w:r>
        <w:r w:rsidR="005B75C1" w:rsidRPr="003B2076">
          <w:rPr>
            <w:b/>
            <w:spacing w:val="0"/>
          </w:rPr>
          <w:t xml:space="preserve"> </w:t>
        </w:r>
        <w:r w:rsidRPr="003B2076">
          <w:rPr>
            <w:bCs/>
            <w:spacing w:val="0"/>
          </w:rPr>
          <w:t xml:space="preserve">feed-in at under-frequency. </w:t>
        </w:r>
      </w:ins>
    </w:p>
    <w:p w14:paraId="46A26AC8" w14:textId="77777777" w:rsidR="005B75C1" w:rsidRPr="003B2076" w:rsidRDefault="005B75C1" w:rsidP="008E483E">
      <w:pPr>
        <w:widowControl w:val="0"/>
        <w:tabs>
          <w:tab w:val="left" w:pos="1418"/>
          <w:tab w:val="left" w:pos="9026"/>
        </w:tabs>
        <w:autoSpaceDE w:val="0"/>
        <w:autoSpaceDN w:val="0"/>
        <w:adjustRightInd w:val="0"/>
        <w:ind w:right="-46"/>
        <w:rPr>
          <w:ins w:id="1814" w:author="ENA" w:date="2021-02-16T19:04:00Z"/>
          <w:bCs/>
          <w:spacing w:val="0"/>
        </w:rPr>
      </w:pPr>
    </w:p>
    <w:p w14:paraId="510A3E12" w14:textId="6CCA3423" w:rsidR="005B75C1" w:rsidRDefault="005B75C1" w:rsidP="005B75C1">
      <w:pPr>
        <w:widowControl w:val="0"/>
        <w:tabs>
          <w:tab w:val="left" w:pos="1418"/>
          <w:tab w:val="left" w:pos="9026"/>
        </w:tabs>
        <w:autoSpaceDE w:val="0"/>
        <w:autoSpaceDN w:val="0"/>
        <w:adjustRightInd w:val="0"/>
        <w:ind w:right="-46"/>
        <w:rPr>
          <w:bCs/>
          <w:spacing w:val="0"/>
        </w:rPr>
      </w:pPr>
      <w:ins w:id="1815" w:author="ENA" w:date="2021-02-16T19:04:00Z">
        <w:r w:rsidRPr="00A45554">
          <w:rPr>
            <w:bCs/>
            <w:spacing w:val="0"/>
          </w:rPr>
          <w:t>The tests for providing evidence</w:t>
        </w:r>
      </w:ins>
      <w:r w:rsidRPr="0074572D">
        <w:rPr>
          <w:spacing w:val="0"/>
        </w:rPr>
        <w:t xml:space="preserve"> of </w:t>
      </w:r>
      <w:ins w:id="1816" w:author="ENA" w:date="2021-02-16T19:04:00Z">
        <w:r w:rsidRPr="00A45554">
          <w:rPr>
            <w:bCs/>
            <w:spacing w:val="0"/>
          </w:rPr>
          <w:t xml:space="preserve">the frequency dependent </w:t>
        </w:r>
      </w:ins>
      <w:r w:rsidRPr="0074572D">
        <w:rPr>
          <w:spacing w:val="0"/>
        </w:rPr>
        <w:t xml:space="preserve">active power </w:t>
      </w:r>
      <w:r w:rsidRPr="00A45554">
        <w:rPr>
          <w:bCs/>
          <w:spacing w:val="0"/>
        </w:rPr>
        <w:t xml:space="preserve">feed-in </w:t>
      </w:r>
      <w:del w:id="1817" w:author="ENA" w:date="2021-02-16T19:04:00Z">
        <w:r w:rsidR="008E483E" w:rsidRPr="003B2076">
          <w:rPr>
            <w:bCs/>
            <w:spacing w:val="0"/>
          </w:rPr>
          <w:delText>at under-frequency</w:delText>
        </w:r>
      </w:del>
      <w:ins w:id="1818" w:author="ENA" w:date="2021-02-16T19:04:00Z">
        <w:r w:rsidRPr="00A45554">
          <w:rPr>
            <w:bCs/>
            <w:spacing w:val="0"/>
          </w:rPr>
          <w:t xml:space="preserve">of the </w:t>
        </w:r>
        <w:r w:rsidRPr="00C459D9">
          <w:rPr>
            <w:b/>
            <w:bCs/>
            <w:spacing w:val="0"/>
          </w:rPr>
          <w:t>Micro-generator</w:t>
        </w:r>
        <w:r w:rsidRPr="00A45554">
          <w:rPr>
            <w:bCs/>
            <w:spacing w:val="0"/>
          </w:rPr>
          <w:t xml:space="preserve"> shall be carried out on a network simulator</w:t>
        </w:r>
      </w:ins>
      <w:r w:rsidRPr="00A45554">
        <w:rPr>
          <w:bCs/>
          <w:spacing w:val="0"/>
        </w:rPr>
        <w:t xml:space="preserve">. </w:t>
      </w:r>
    </w:p>
    <w:p w14:paraId="10FC2A49" w14:textId="77777777" w:rsidR="005B75C1" w:rsidRDefault="005B75C1" w:rsidP="005B75C1">
      <w:pPr>
        <w:widowControl w:val="0"/>
        <w:tabs>
          <w:tab w:val="left" w:pos="1418"/>
          <w:tab w:val="left" w:pos="9026"/>
        </w:tabs>
        <w:autoSpaceDE w:val="0"/>
        <w:autoSpaceDN w:val="0"/>
        <w:adjustRightInd w:val="0"/>
        <w:ind w:right="-46"/>
        <w:rPr>
          <w:ins w:id="1819" w:author="ENA" w:date="2021-02-16T19:04:00Z"/>
          <w:bCs/>
          <w:spacing w:val="0"/>
        </w:rPr>
      </w:pPr>
    </w:p>
    <w:p w14:paraId="34EEDBA8" w14:textId="77777777" w:rsidR="005B75C1" w:rsidRPr="00A45554" w:rsidRDefault="005B75C1" w:rsidP="005B75C1">
      <w:pPr>
        <w:widowControl w:val="0"/>
        <w:tabs>
          <w:tab w:val="left" w:pos="1418"/>
          <w:tab w:val="left" w:pos="9026"/>
        </w:tabs>
        <w:autoSpaceDE w:val="0"/>
        <w:autoSpaceDN w:val="0"/>
        <w:adjustRightInd w:val="0"/>
        <w:ind w:right="-46"/>
        <w:rPr>
          <w:ins w:id="1820" w:author="ENA" w:date="2021-02-16T19:04:00Z"/>
          <w:bCs/>
          <w:spacing w:val="0"/>
        </w:rPr>
      </w:pPr>
      <w:ins w:id="1821" w:author="ENA" w:date="2021-02-16T19:04:00Z">
        <w:r w:rsidRPr="00A45554">
          <w:rPr>
            <w:bCs/>
            <w:spacing w:val="0"/>
          </w:rPr>
          <w:t xml:space="preserve">Measurements </w:t>
        </w:r>
        <w:r>
          <w:rPr>
            <w:bCs/>
            <w:spacing w:val="0"/>
          </w:rPr>
          <w:t>shall be</w:t>
        </w:r>
        <w:r w:rsidRPr="00A45554">
          <w:rPr>
            <w:bCs/>
            <w:spacing w:val="0"/>
          </w:rPr>
          <w:t xml:space="preserve"> carried out at the following operating points:</w:t>
        </w:r>
      </w:ins>
    </w:p>
    <w:p w14:paraId="4A6D8B28" w14:textId="77777777" w:rsidR="005B75C1" w:rsidRPr="00A45554" w:rsidRDefault="005B75C1" w:rsidP="005B75C1">
      <w:pPr>
        <w:widowControl w:val="0"/>
        <w:tabs>
          <w:tab w:val="left" w:pos="1418"/>
          <w:tab w:val="left" w:pos="9026"/>
        </w:tabs>
        <w:autoSpaceDE w:val="0"/>
        <w:autoSpaceDN w:val="0"/>
        <w:adjustRightInd w:val="0"/>
        <w:ind w:left="567" w:right="-46"/>
        <w:rPr>
          <w:ins w:id="1822" w:author="ENA" w:date="2021-02-16T19:04:00Z"/>
          <w:bCs/>
          <w:spacing w:val="0"/>
        </w:rPr>
      </w:pPr>
      <w:ins w:id="1823" w:author="ENA" w:date="2021-02-16T19:04:00Z">
        <w:r w:rsidRPr="00A45554">
          <w:rPr>
            <w:bCs/>
            <w:spacing w:val="0"/>
          </w:rPr>
          <w:t xml:space="preserve">a) </w:t>
        </w:r>
        <w:r>
          <w:rPr>
            <w:bCs/>
            <w:spacing w:val="0"/>
          </w:rPr>
          <w:t xml:space="preserve"> 50 Hz </w:t>
        </w:r>
        <w:r w:rsidRPr="00A45554">
          <w:rPr>
            <w:bCs/>
            <w:spacing w:val="0"/>
          </w:rPr>
          <w:t>± 0</w:t>
        </w:r>
        <w:r>
          <w:rPr>
            <w:bCs/>
            <w:spacing w:val="0"/>
          </w:rPr>
          <w:t>.</w:t>
        </w:r>
        <w:r w:rsidRPr="00A45554">
          <w:rPr>
            <w:bCs/>
            <w:spacing w:val="0"/>
          </w:rPr>
          <w:t>01 Hz;</w:t>
        </w:r>
      </w:ins>
    </w:p>
    <w:p w14:paraId="6780502D" w14:textId="77777777" w:rsidR="005B75C1" w:rsidRPr="00A45554" w:rsidRDefault="005B75C1" w:rsidP="005B75C1">
      <w:pPr>
        <w:widowControl w:val="0"/>
        <w:tabs>
          <w:tab w:val="left" w:pos="1418"/>
          <w:tab w:val="left" w:pos="9026"/>
        </w:tabs>
        <w:autoSpaceDE w:val="0"/>
        <w:autoSpaceDN w:val="0"/>
        <w:adjustRightInd w:val="0"/>
        <w:ind w:left="567" w:right="-46"/>
        <w:rPr>
          <w:ins w:id="1824" w:author="ENA" w:date="2021-02-16T19:04:00Z"/>
          <w:bCs/>
          <w:spacing w:val="0"/>
        </w:rPr>
      </w:pPr>
      <w:ins w:id="1825" w:author="ENA" w:date="2021-02-16T19:04:00Z">
        <w:r w:rsidRPr="00A45554">
          <w:rPr>
            <w:bCs/>
            <w:spacing w:val="0"/>
          </w:rPr>
          <w:t xml:space="preserve">b) a point between </w:t>
        </w:r>
        <w:r>
          <w:rPr>
            <w:bCs/>
            <w:spacing w:val="0"/>
          </w:rPr>
          <w:t>49.5 Hz and 49.6 Hz</w:t>
        </w:r>
        <w:r w:rsidRPr="00A45554">
          <w:rPr>
            <w:bCs/>
            <w:spacing w:val="0"/>
          </w:rPr>
          <w:t>;</w:t>
        </w:r>
      </w:ins>
    </w:p>
    <w:p w14:paraId="4090B599" w14:textId="77777777" w:rsidR="005B75C1" w:rsidRPr="00A45554" w:rsidRDefault="005B75C1" w:rsidP="005B75C1">
      <w:pPr>
        <w:widowControl w:val="0"/>
        <w:tabs>
          <w:tab w:val="left" w:pos="1418"/>
          <w:tab w:val="left" w:pos="9026"/>
        </w:tabs>
        <w:autoSpaceDE w:val="0"/>
        <w:autoSpaceDN w:val="0"/>
        <w:adjustRightInd w:val="0"/>
        <w:ind w:left="567" w:right="-46"/>
        <w:rPr>
          <w:ins w:id="1826" w:author="ENA" w:date="2021-02-16T19:04:00Z"/>
          <w:bCs/>
          <w:spacing w:val="0"/>
        </w:rPr>
      </w:pPr>
      <w:ins w:id="1827" w:author="ENA" w:date="2021-02-16T19:04:00Z">
        <w:r w:rsidRPr="00A45554">
          <w:rPr>
            <w:bCs/>
            <w:spacing w:val="0"/>
          </w:rPr>
          <w:t xml:space="preserve">c) a point between </w:t>
        </w:r>
        <w:r>
          <w:rPr>
            <w:bCs/>
            <w:spacing w:val="0"/>
          </w:rPr>
          <w:t>47.5 Hz and 47.6 Hz</w:t>
        </w:r>
        <w:r w:rsidRPr="00A45554">
          <w:rPr>
            <w:bCs/>
            <w:spacing w:val="0"/>
          </w:rPr>
          <w:t>.</w:t>
        </w:r>
      </w:ins>
    </w:p>
    <w:p w14:paraId="0A9393F7" w14:textId="77777777" w:rsidR="005B75C1" w:rsidRPr="00C459D9" w:rsidRDefault="005B75C1" w:rsidP="005B75C1">
      <w:pPr>
        <w:widowControl w:val="0"/>
        <w:tabs>
          <w:tab w:val="left" w:pos="1418"/>
          <w:tab w:val="left" w:pos="9026"/>
        </w:tabs>
        <w:autoSpaceDE w:val="0"/>
        <w:autoSpaceDN w:val="0"/>
        <w:adjustRightInd w:val="0"/>
        <w:ind w:right="-46"/>
        <w:rPr>
          <w:ins w:id="1828" w:author="ENA" w:date="2021-02-16T19:04:00Z"/>
          <w:bCs/>
          <w:spacing w:val="0"/>
        </w:rPr>
      </w:pPr>
      <w:ins w:id="1829" w:author="ENA" w:date="2021-02-16T19:04:00Z">
        <w:r w:rsidRPr="00A45554">
          <w:rPr>
            <w:bCs/>
            <w:spacing w:val="0"/>
          </w:rPr>
          <w:t>The operating point b) and c) shall be maintained for at least 5 min</w:t>
        </w:r>
        <w:r>
          <w:rPr>
            <w:bCs/>
            <w:spacing w:val="0"/>
          </w:rPr>
          <w:t>utes</w:t>
        </w:r>
        <w:r w:rsidRPr="00A45554">
          <w:rPr>
            <w:bCs/>
            <w:spacing w:val="0"/>
          </w:rPr>
          <w:t>.</w:t>
        </w:r>
      </w:ins>
    </w:p>
    <w:p w14:paraId="5AA014FD" w14:textId="77777777" w:rsidR="005B75C1" w:rsidRDefault="005B75C1" w:rsidP="005B75C1">
      <w:pPr>
        <w:autoSpaceDE w:val="0"/>
        <w:autoSpaceDN w:val="0"/>
        <w:adjustRightInd w:val="0"/>
        <w:jc w:val="left"/>
        <w:rPr>
          <w:ins w:id="1830" w:author="ENA" w:date="2021-02-16T19:04:00Z"/>
          <w:color w:val="000000"/>
          <w:spacing w:val="0"/>
          <w:sz w:val="20"/>
          <w:lang w:eastAsia="en-GB"/>
        </w:rPr>
      </w:pPr>
    </w:p>
    <w:p w14:paraId="4A5218D5" w14:textId="77777777" w:rsidR="005B75C1" w:rsidRPr="00A304DB" w:rsidRDefault="005B75C1" w:rsidP="005B75C1">
      <w:pPr>
        <w:autoSpaceDE w:val="0"/>
        <w:autoSpaceDN w:val="0"/>
        <w:adjustRightInd w:val="0"/>
        <w:jc w:val="left"/>
        <w:rPr>
          <w:ins w:id="1831" w:author="ENA" w:date="2021-02-16T19:04:00Z"/>
          <w:color w:val="000000"/>
          <w:spacing w:val="0"/>
          <w:szCs w:val="22"/>
          <w:lang w:eastAsia="en-GB"/>
        </w:rPr>
      </w:pPr>
      <w:ins w:id="1832" w:author="ENA" w:date="2021-02-16T19:04:00Z">
        <w:r w:rsidRPr="00A304DB">
          <w:rPr>
            <w:color w:val="000000"/>
            <w:spacing w:val="0"/>
            <w:szCs w:val="22"/>
            <w:lang w:eastAsia="en-GB"/>
          </w:rPr>
          <w:t xml:space="preserve">The test is regarded as passed if: </w:t>
        </w:r>
      </w:ins>
    </w:p>
    <w:p w14:paraId="4A8F84EF" w14:textId="77777777" w:rsidR="005B75C1" w:rsidRPr="00A304DB" w:rsidRDefault="005B75C1" w:rsidP="005B75C1">
      <w:pPr>
        <w:autoSpaceDE w:val="0"/>
        <w:autoSpaceDN w:val="0"/>
        <w:adjustRightInd w:val="0"/>
        <w:spacing w:after="48"/>
        <w:ind w:left="567"/>
        <w:jc w:val="left"/>
        <w:rPr>
          <w:ins w:id="1833" w:author="ENA" w:date="2021-02-16T19:04:00Z"/>
          <w:color w:val="000000"/>
          <w:spacing w:val="0"/>
          <w:szCs w:val="22"/>
          <w:lang w:eastAsia="en-GB"/>
        </w:rPr>
      </w:pPr>
      <w:ins w:id="1834" w:author="ENA" w:date="2021-02-16T19:04:00Z">
        <w:r w:rsidRPr="00A304DB">
          <w:rPr>
            <w:color w:val="000000"/>
            <w:spacing w:val="0"/>
            <w:szCs w:val="22"/>
            <w:lang w:eastAsia="en-GB"/>
          </w:rPr>
          <w:t xml:space="preserve">• the </w:t>
        </w:r>
        <w:r w:rsidRPr="00A304DB">
          <w:rPr>
            <w:b/>
            <w:color w:val="000000"/>
            <w:spacing w:val="0"/>
            <w:szCs w:val="22"/>
            <w:lang w:eastAsia="en-GB"/>
          </w:rPr>
          <w:t>Micro-generator</w:t>
        </w:r>
        <w:r w:rsidRPr="00A304DB">
          <w:rPr>
            <w:color w:val="000000"/>
            <w:spacing w:val="0"/>
            <w:szCs w:val="22"/>
            <w:lang w:eastAsia="en-GB"/>
          </w:rPr>
          <w:t xml:space="preserve"> does not disconnect from the network at the operating </w:t>
        </w:r>
        <w:r>
          <w:rPr>
            <w:color w:val="000000"/>
            <w:spacing w:val="0"/>
            <w:szCs w:val="22"/>
            <w:lang w:eastAsia="en-GB"/>
          </w:rPr>
          <w:t>p</w:t>
        </w:r>
        <w:r w:rsidRPr="00A304DB">
          <w:rPr>
            <w:color w:val="000000"/>
            <w:spacing w:val="0"/>
            <w:szCs w:val="22"/>
            <w:lang w:eastAsia="en-GB"/>
          </w:rPr>
          <w:t xml:space="preserve">oints a) to c) when the network frequency is changed and </w:t>
        </w:r>
      </w:ins>
    </w:p>
    <w:p w14:paraId="7EEBB1B1" w14:textId="3AB67B37" w:rsidR="005B75C1" w:rsidRPr="00A304DB" w:rsidRDefault="005B75C1" w:rsidP="005B75C1">
      <w:pPr>
        <w:autoSpaceDE w:val="0"/>
        <w:autoSpaceDN w:val="0"/>
        <w:adjustRightInd w:val="0"/>
        <w:spacing w:after="48"/>
        <w:ind w:left="567"/>
        <w:jc w:val="left"/>
        <w:rPr>
          <w:ins w:id="1835" w:author="ENA" w:date="2021-02-16T19:04:00Z"/>
          <w:color w:val="000000"/>
          <w:spacing w:val="0"/>
          <w:szCs w:val="22"/>
          <w:lang w:eastAsia="en-GB"/>
        </w:rPr>
      </w:pPr>
      <w:ins w:id="1836" w:author="ENA" w:date="2021-02-16T19:04:00Z">
        <w:r w:rsidRPr="00A304DB">
          <w:rPr>
            <w:color w:val="000000"/>
            <w:spacing w:val="0"/>
            <w:szCs w:val="22"/>
            <w:lang w:eastAsia="en-GB"/>
          </w:rPr>
          <w:t xml:space="preserve">• the </w:t>
        </w:r>
        <w:r w:rsidRPr="00A304DB">
          <w:rPr>
            <w:b/>
            <w:color w:val="000000"/>
            <w:spacing w:val="0"/>
            <w:szCs w:val="22"/>
            <w:lang w:eastAsia="en-GB"/>
          </w:rPr>
          <w:t>Micro-generator</w:t>
        </w:r>
        <w:r w:rsidRPr="00A304DB">
          <w:rPr>
            <w:color w:val="000000"/>
            <w:spacing w:val="0"/>
            <w:szCs w:val="22"/>
            <w:lang w:eastAsia="en-GB"/>
          </w:rPr>
          <w:t xml:space="preserve"> does not reduce output energy at </w:t>
        </w:r>
      </w:ins>
      <w:ins w:id="1837" w:author="ENA" w:date="2021-07-11T07:48:00Z">
        <w:r w:rsidR="00C15120">
          <w:rPr>
            <w:color w:val="000000"/>
            <w:spacing w:val="0"/>
            <w:szCs w:val="22"/>
            <w:lang w:eastAsia="en-GB"/>
          </w:rPr>
          <w:t>p</w:t>
        </w:r>
      </w:ins>
      <w:ins w:id="1838" w:author="ENA" w:date="2021-02-16T19:04:00Z">
        <w:r w:rsidRPr="00A304DB">
          <w:rPr>
            <w:color w:val="000000"/>
            <w:spacing w:val="0"/>
            <w:szCs w:val="22"/>
            <w:lang w:eastAsia="en-GB"/>
          </w:rPr>
          <w:t xml:space="preserve">oint b) and </w:t>
        </w:r>
      </w:ins>
    </w:p>
    <w:p w14:paraId="330CD095" w14:textId="77777777" w:rsidR="005B75C1" w:rsidRPr="00A304DB" w:rsidRDefault="005B75C1" w:rsidP="005B75C1">
      <w:pPr>
        <w:autoSpaceDE w:val="0"/>
        <w:autoSpaceDN w:val="0"/>
        <w:adjustRightInd w:val="0"/>
        <w:ind w:left="567"/>
        <w:jc w:val="left"/>
        <w:rPr>
          <w:ins w:id="1839" w:author="ENA" w:date="2021-02-16T19:04:00Z"/>
          <w:color w:val="000000"/>
          <w:spacing w:val="0"/>
          <w:szCs w:val="22"/>
          <w:lang w:eastAsia="en-GB"/>
        </w:rPr>
      </w:pPr>
      <w:ins w:id="1840" w:author="ENA" w:date="2021-02-16T19:04:00Z">
        <w:r w:rsidRPr="00A304DB">
          <w:rPr>
            <w:color w:val="000000"/>
            <w:spacing w:val="0"/>
            <w:szCs w:val="22"/>
            <w:lang w:eastAsia="en-GB"/>
          </w:rPr>
          <w:t xml:space="preserve">• the power reduction </w:t>
        </w:r>
        <w:r>
          <w:rPr>
            <w:color w:val="000000"/>
            <w:spacing w:val="0"/>
            <w:szCs w:val="22"/>
            <w:lang w:eastAsia="en-GB"/>
          </w:rPr>
          <w:t>at</w:t>
        </w:r>
        <w:r w:rsidRPr="00A304DB">
          <w:rPr>
            <w:color w:val="000000"/>
            <w:spacing w:val="0"/>
            <w:szCs w:val="22"/>
            <w:lang w:eastAsia="en-GB"/>
          </w:rPr>
          <w:t xml:space="preserve"> point c) is less </w:t>
        </w:r>
        <w:r>
          <w:rPr>
            <w:color w:val="000000"/>
            <w:spacing w:val="0"/>
            <w:szCs w:val="22"/>
            <w:lang w:eastAsia="en-GB"/>
          </w:rPr>
          <w:t xml:space="preserve">than </w:t>
        </w:r>
        <w:r w:rsidRPr="00A304DB">
          <w:rPr>
            <w:color w:val="000000"/>
            <w:spacing w:val="0"/>
            <w:szCs w:val="22"/>
            <w:lang w:eastAsia="en-GB"/>
          </w:rPr>
          <w:t xml:space="preserve">or equal to the allowed power reduction according to </w:t>
        </w:r>
        <w:r>
          <w:rPr>
            <w:color w:val="000000"/>
            <w:spacing w:val="0"/>
            <w:szCs w:val="22"/>
            <w:lang w:eastAsia="en-GB"/>
          </w:rPr>
          <w:t>paragraph 9.4</w:t>
        </w:r>
        <w:r w:rsidRPr="00A304DB">
          <w:rPr>
            <w:color w:val="000000"/>
            <w:spacing w:val="0"/>
            <w:szCs w:val="22"/>
            <w:lang w:eastAsia="en-GB"/>
          </w:rPr>
          <w:t>.</w:t>
        </w:r>
        <w:r>
          <w:rPr>
            <w:color w:val="000000"/>
            <w:spacing w:val="0"/>
            <w:szCs w:val="22"/>
            <w:lang w:eastAsia="en-GB"/>
          </w:rPr>
          <w:t>2</w:t>
        </w:r>
        <w:r w:rsidRPr="00A304DB">
          <w:rPr>
            <w:color w:val="000000"/>
            <w:spacing w:val="0"/>
            <w:szCs w:val="22"/>
            <w:lang w:eastAsia="en-GB"/>
          </w:rPr>
          <w:t xml:space="preserve"> </w:t>
        </w:r>
      </w:ins>
    </w:p>
    <w:p w14:paraId="0DAAB295" w14:textId="77777777" w:rsidR="005B75C1" w:rsidRPr="00A45554" w:rsidRDefault="005B75C1" w:rsidP="005B75C1">
      <w:pPr>
        <w:autoSpaceDE w:val="0"/>
        <w:autoSpaceDN w:val="0"/>
        <w:adjustRightInd w:val="0"/>
        <w:jc w:val="left"/>
        <w:rPr>
          <w:ins w:id="1841" w:author="ENA" w:date="2021-02-16T19:04:00Z"/>
          <w:color w:val="000000"/>
          <w:spacing w:val="0"/>
          <w:sz w:val="20"/>
          <w:lang w:eastAsia="en-GB"/>
        </w:rPr>
      </w:pPr>
    </w:p>
    <w:p w14:paraId="6891B86C" w14:textId="77777777" w:rsidR="005B75C1" w:rsidRPr="00A304DB" w:rsidRDefault="005B75C1" w:rsidP="005B75C1">
      <w:pPr>
        <w:autoSpaceDE w:val="0"/>
        <w:autoSpaceDN w:val="0"/>
        <w:adjustRightInd w:val="0"/>
        <w:jc w:val="left"/>
        <w:rPr>
          <w:ins w:id="1842" w:author="ENA" w:date="2021-02-16T19:04:00Z"/>
          <w:color w:val="000000"/>
          <w:spacing w:val="0"/>
          <w:szCs w:val="22"/>
          <w:lang w:eastAsia="en-GB"/>
        </w:rPr>
      </w:pPr>
      <w:ins w:id="1843" w:author="ENA" w:date="2021-02-16T19:04:00Z">
        <w:r w:rsidRPr="00A304DB">
          <w:rPr>
            <w:color w:val="000000"/>
            <w:spacing w:val="0"/>
            <w:szCs w:val="22"/>
            <w:lang w:eastAsia="en-GB"/>
          </w:rPr>
          <w:t xml:space="preserve">The following data shall be documented: </w:t>
        </w:r>
      </w:ins>
    </w:p>
    <w:p w14:paraId="395CED36" w14:textId="77777777" w:rsidR="005B75C1" w:rsidRPr="00A304DB" w:rsidRDefault="005B75C1" w:rsidP="005B75C1">
      <w:pPr>
        <w:autoSpaceDE w:val="0"/>
        <w:autoSpaceDN w:val="0"/>
        <w:adjustRightInd w:val="0"/>
        <w:spacing w:after="48"/>
        <w:ind w:left="567"/>
        <w:jc w:val="left"/>
        <w:rPr>
          <w:ins w:id="1844" w:author="ENA" w:date="2021-02-16T19:04:00Z"/>
          <w:color w:val="000000"/>
          <w:spacing w:val="0"/>
          <w:szCs w:val="22"/>
          <w:lang w:eastAsia="en-GB"/>
        </w:rPr>
      </w:pPr>
      <w:ins w:id="1845" w:author="ENA" w:date="2021-02-16T19:04:00Z">
        <w:r w:rsidRPr="00A304DB">
          <w:rPr>
            <w:color w:val="000000"/>
            <w:spacing w:val="0"/>
            <w:szCs w:val="22"/>
            <w:lang w:eastAsia="en-GB"/>
          </w:rPr>
          <w:t xml:space="preserve">• variation of the network frequency with time; </w:t>
        </w:r>
      </w:ins>
    </w:p>
    <w:p w14:paraId="25D306AC" w14:textId="44BE0A8D" w:rsidR="007962C9" w:rsidRDefault="005B75C1" w:rsidP="00912D27">
      <w:pPr>
        <w:autoSpaceDE w:val="0"/>
        <w:autoSpaceDN w:val="0"/>
        <w:adjustRightInd w:val="0"/>
        <w:ind w:left="567"/>
        <w:jc w:val="left"/>
        <w:rPr>
          <w:color w:val="000000"/>
          <w:spacing w:val="0"/>
          <w:szCs w:val="22"/>
          <w:lang w:eastAsia="en-GB"/>
        </w:rPr>
      </w:pPr>
      <w:ins w:id="1846" w:author="ENA" w:date="2021-02-16T19:04:00Z">
        <w:r w:rsidRPr="00A304DB">
          <w:rPr>
            <w:color w:val="000000"/>
            <w:spacing w:val="0"/>
            <w:szCs w:val="22"/>
            <w:lang w:eastAsia="en-GB"/>
          </w:rPr>
          <w:t xml:space="preserve">• the measured </w:t>
        </w:r>
        <w:r w:rsidRPr="001C0746">
          <w:rPr>
            <w:b/>
            <w:bCs/>
            <w:color w:val="000000"/>
            <w:spacing w:val="0"/>
            <w:szCs w:val="22"/>
            <w:lang w:eastAsia="en-GB"/>
          </w:rPr>
          <w:t>Active Power</w:t>
        </w:r>
        <w:r w:rsidRPr="00A304DB">
          <w:rPr>
            <w:color w:val="000000"/>
            <w:spacing w:val="0"/>
            <w:szCs w:val="22"/>
            <w:lang w:eastAsia="en-GB"/>
          </w:rPr>
          <w:t xml:space="preserve"> with time. </w:t>
        </w:r>
      </w:ins>
    </w:p>
    <w:p w14:paraId="3F6F12E8" w14:textId="77777777" w:rsidR="00912D27" w:rsidRPr="00D46E53" w:rsidRDefault="00912D27" w:rsidP="00912D27">
      <w:pPr>
        <w:pStyle w:val="CONFORMSTATEMENT"/>
        <w:keepNext/>
        <w:rPr>
          <w:sz w:val="22"/>
        </w:rPr>
      </w:pPr>
      <w:r>
        <w:rPr>
          <w:b/>
          <w:bCs/>
          <w:sz w:val="22"/>
        </w:rPr>
        <w:t>A.1.2.8</w:t>
      </w:r>
      <w:r>
        <w:rPr>
          <w:b/>
          <w:bCs/>
          <w:sz w:val="22"/>
        </w:rPr>
        <w:tab/>
        <w:t>Micro-generators</w:t>
      </w:r>
      <w:r>
        <w:rPr>
          <w:sz w:val="22"/>
        </w:rPr>
        <w:t xml:space="preserve"> which include </w:t>
      </w:r>
      <w:r>
        <w:rPr>
          <w:b/>
          <w:bCs/>
          <w:sz w:val="22"/>
        </w:rPr>
        <w:t>Electricity Storage</w:t>
      </w:r>
    </w:p>
    <w:p w14:paraId="23351CF5" w14:textId="77777777" w:rsidR="00912D27" w:rsidRDefault="00912D27" w:rsidP="00912D27">
      <w:pPr>
        <w:pStyle w:val="CONFORMSTATEMENT"/>
        <w:rPr>
          <w:sz w:val="22"/>
        </w:rPr>
      </w:pPr>
      <w:r w:rsidRPr="009320E0">
        <w:rPr>
          <w:sz w:val="22"/>
          <w:szCs w:val="22"/>
        </w:rPr>
        <w:t>This paragraph provides a method for demonstrating compliance with the optional performance characteristic as discussed in the foreword</w:t>
      </w:r>
      <w:r>
        <w:rPr>
          <w:sz w:val="22"/>
          <w:szCs w:val="22"/>
        </w:rPr>
        <w:t>.</w:t>
      </w:r>
      <w:r w:rsidRPr="006E5CAC">
        <w:rPr>
          <w:sz w:val="22"/>
        </w:rPr>
        <w:t xml:space="preserve"> The </w:t>
      </w:r>
      <w:r>
        <w:rPr>
          <w:b/>
          <w:sz w:val="22"/>
        </w:rPr>
        <w:t>Manufacturer</w:t>
      </w:r>
      <w:r w:rsidRPr="006E5CAC">
        <w:rPr>
          <w:sz w:val="22"/>
        </w:rPr>
        <w:t xml:space="preserve"> </w:t>
      </w:r>
      <w:r>
        <w:rPr>
          <w:rFonts w:eastAsia="Batang"/>
          <w:sz w:val="22"/>
        </w:rPr>
        <w:t>shall</w:t>
      </w:r>
      <w:r w:rsidRPr="006E5CAC">
        <w:rPr>
          <w:sz w:val="22"/>
        </w:rPr>
        <w:t xml:space="preserve"> demonstrate how the </w:t>
      </w:r>
      <w:r>
        <w:rPr>
          <w:b/>
          <w:sz w:val="22"/>
        </w:rPr>
        <w:t>Micro-generator</w:t>
      </w:r>
      <w:r w:rsidRPr="006E5CAC">
        <w:rPr>
          <w:b/>
          <w:sz w:val="22"/>
        </w:rPr>
        <w:t xml:space="preserve"> Active Power</w:t>
      </w:r>
      <w:r w:rsidRPr="006E5CAC">
        <w:rPr>
          <w:sz w:val="22"/>
        </w:rPr>
        <w:t xml:space="preserve"> </w:t>
      </w:r>
      <w:r>
        <w:rPr>
          <w:sz w:val="22"/>
        </w:rPr>
        <w:t xml:space="preserve">when acting as a load (ie replenishing its energy store) </w:t>
      </w:r>
      <w:r w:rsidRPr="006E5CAC">
        <w:rPr>
          <w:sz w:val="22"/>
        </w:rPr>
        <w:t xml:space="preserve">responds to changes in system frequency. </w:t>
      </w:r>
    </w:p>
    <w:p w14:paraId="47A4B234" w14:textId="77777777" w:rsidR="00912D27" w:rsidRDefault="00912D27" w:rsidP="00912D27">
      <w:pPr>
        <w:pStyle w:val="CONFORMSTATEMENT"/>
        <w:rPr>
          <w:b/>
          <w:bCs/>
          <w:sz w:val="22"/>
        </w:rPr>
      </w:pPr>
      <w:r>
        <w:rPr>
          <w:sz w:val="22"/>
        </w:rPr>
        <w:t>In general four tests are proposed, one set of two at rated import capacity, and one set of two at 40% of rated import capacity</w:t>
      </w:r>
      <w:r>
        <w:rPr>
          <w:b/>
          <w:bCs/>
          <w:sz w:val="22"/>
        </w:rPr>
        <w:t>.</w:t>
      </w:r>
    </w:p>
    <w:p w14:paraId="14554E82" w14:textId="77777777" w:rsidR="00912D27" w:rsidRDefault="00912D27" w:rsidP="00912D27">
      <w:pPr>
        <w:pStyle w:val="CONFORMSTATEMENT"/>
        <w:rPr>
          <w:sz w:val="22"/>
        </w:rPr>
      </w:pPr>
      <w:r>
        <w:rPr>
          <w:sz w:val="22"/>
        </w:rPr>
        <w:t>In both cases the test is to reduce frequency from 50 Hz at 2 Hzs</w:t>
      </w:r>
      <w:r w:rsidRPr="002752B7">
        <w:rPr>
          <w:sz w:val="22"/>
          <w:vertAlign w:val="superscript"/>
        </w:rPr>
        <w:t>-1</w:t>
      </w:r>
      <w:r>
        <w:rPr>
          <w:sz w:val="22"/>
        </w:rPr>
        <w:t>. In the first case the lower frequency reached will be 49.0 Hz and the second case the lower frequency will be 48.8 Hz.</w:t>
      </w:r>
    </w:p>
    <w:p w14:paraId="27B18DFF" w14:textId="77777777" w:rsidR="00912D27" w:rsidRPr="003B2076" w:rsidRDefault="00912D27" w:rsidP="00912D27">
      <w:pPr>
        <w:pStyle w:val="CONFORMSTATEMENT"/>
        <w:rPr>
          <w:bCs/>
        </w:rPr>
      </w:pPr>
      <w:r>
        <w:rPr>
          <w:sz w:val="22"/>
        </w:rPr>
        <w:lastRenderedPageBreak/>
        <w:t xml:space="preserve">In all cases the response </w:t>
      </w:r>
      <w:r>
        <w:rPr>
          <w:rFonts w:eastAsia="Batang"/>
          <w:sz w:val="22"/>
        </w:rPr>
        <w:t>shall</w:t>
      </w:r>
      <w:r>
        <w:rPr>
          <w:sz w:val="22"/>
        </w:rPr>
        <w:t xml:space="preserve"> meet the requirements of 9.4.3.</w:t>
      </w:r>
    </w:p>
    <w:p w14:paraId="40BC5C12" w14:textId="091E1CB6" w:rsidR="008E483E" w:rsidRPr="003B2076" w:rsidRDefault="008E483E" w:rsidP="003B7C17">
      <w:pPr>
        <w:pStyle w:val="ANNEX-heading3"/>
      </w:pPr>
      <w:r w:rsidRPr="003B2076">
        <w:t>A 1.</w:t>
      </w:r>
      <w:r w:rsidR="007852DA" w:rsidRPr="003B2076">
        <w:t>2</w:t>
      </w:r>
      <w:r w:rsidRPr="003B2076">
        <w:t>.</w:t>
      </w:r>
      <w:r w:rsidR="00912D27">
        <w:t>9</w:t>
      </w:r>
      <w:r w:rsidRPr="003B2076">
        <w:tab/>
        <w:t>Power response to over-frequency</w:t>
      </w:r>
    </w:p>
    <w:p w14:paraId="6FF42C62" w14:textId="39D2B17E" w:rsidR="001C37D1" w:rsidRPr="0099001E" w:rsidRDefault="008E483E" w:rsidP="001C37D1">
      <w:pPr>
        <w:widowControl w:val="0"/>
        <w:tabs>
          <w:tab w:val="left" w:pos="1418"/>
          <w:tab w:val="left" w:pos="9026"/>
        </w:tabs>
        <w:autoSpaceDE w:val="0"/>
        <w:autoSpaceDN w:val="0"/>
        <w:adjustRightInd w:val="0"/>
        <w:ind w:right="-46"/>
        <w:rPr>
          <w:ins w:id="1847" w:author="ENA" w:date="2021-02-16T19:04:00Z"/>
          <w:b/>
          <w:bCs/>
          <w:spacing w:val="0"/>
        </w:rPr>
      </w:pPr>
      <w:del w:id="1848" w:author="ENA" w:date="2021-02-16T19:04:00Z">
        <w:r w:rsidRPr="003B2076">
          <w:rPr>
            <w:bCs/>
            <w:spacing w:val="0"/>
          </w:rPr>
          <w:delText>EN 50438</w:delText>
        </w:r>
      </w:del>
      <w:ins w:id="1849" w:author="ENA" w:date="2021-02-16T19:04:00Z">
        <w:r w:rsidR="001C37D1">
          <w:rPr>
            <w:bCs/>
            <w:spacing w:val="0"/>
          </w:rPr>
          <w:t>Tests</w:t>
        </w:r>
      </w:ins>
      <w:r w:rsidR="001C37D1">
        <w:rPr>
          <w:bCs/>
          <w:spacing w:val="0"/>
        </w:rPr>
        <w:t xml:space="preserve"> shall be </w:t>
      </w:r>
      <w:del w:id="1850" w:author="ENA" w:date="2021-02-16T19:04:00Z">
        <w:r w:rsidRPr="003B2076">
          <w:rPr>
            <w:bCs/>
            <w:spacing w:val="0"/>
          </w:rPr>
          <w:delText xml:space="preserve">complied with </w:delText>
        </w:r>
      </w:del>
      <w:ins w:id="1851" w:author="ENA" w:date="2021-02-16T19:04:00Z">
        <w:r w:rsidR="001C37D1">
          <w:rPr>
            <w:bCs/>
            <w:spacing w:val="0"/>
          </w:rPr>
          <w:t xml:space="preserve">undertaken using the test set up </w:t>
        </w:r>
      </w:ins>
      <w:r w:rsidR="001C37D1">
        <w:rPr>
          <w:bCs/>
          <w:spacing w:val="0"/>
        </w:rPr>
        <w:t xml:space="preserve">in </w:t>
      </w:r>
      <w:del w:id="1852" w:author="ENA" w:date="2021-02-16T19:04:00Z">
        <w:r w:rsidRPr="003B2076">
          <w:rPr>
            <w:bCs/>
            <w:spacing w:val="0"/>
          </w:rPr>
          <w:delText xml:space="preserve">respect of </w:delText>
        </w:r>
        <w:r w:rsidR="007962C9" w:rsidRPr="003B2076">
          <w:rPr>
            <w:bCs/>
            <w:spacing w:val="0"/>
          </w:rPr>
          <w:delText>p</w:delText>
        </w:r>
        <w:r w:rsidRPr="003B2076">
          <w:rPr>
            <w:bCs/>
            <w:spacing w:val="0"/>
          </w:rPr>
          <w:delText>ower response</w:delText>
        </w:r>
      </w:del>
      <w:ins w:id="1853" w:author="ENA" w:date="2021-02-16T19:04:00Z">
        <w:r w:rsidR="001C37D1">
          <w:rPr>
            <w:bCs/>
            <w:spacing w:val="0"/>
          </w:rPr>
          <w:t xml:space="preserve">Figure A1.2 to verify the </w:t>
        </w:r>
        <w:r w:rsidR="001C37D1" w:rsidRPr="0099001E">
          <w:rPr>
            <w:b/>
            <w:bCs/>
            <w:spacing w:val="0"/>
          </w:rPr>
          <w:t>Active Power</w:t>
        </w:r>
        <w:r w:rsidR="001C37D1" w:rsidRPr="003B2076">
          <w:rPr>
            <w:bCs/>
            <w:spacing w:val="0"/>
          </w:rPr>
          <w:t xml:space="preserve"> </w:t>
        </w:r>
        <w:r w:rsidR="001C37D1">
          <w:rPr>
            <w:bCs/>
            <w:spacing w:val="0"/>
          </w:rPr>
          <w:t>reduction</w:t>
        </w:r>
      </w:ins>
      <w:r w:rsidR="001C37D1" w:rsidRPr="003B2076">
        <w:rPr>
          <w:bCs/>
          <w:spacing w:val="0"/>
        </w:rPr>
        <w:t xml:space="preserve"> to over-frequency using a specific standard frequency threshold of 50.4 Hz and a </w:t>
      </w:r>
      <w:r w:rsidR="001C37D1" w:rsidRPr="003B2076">
        <w:rPr>
          <w:b/>
          <w:bCs/>
          <w:spacing w:val="0"/>
        </w:rPr>
        <w:t>Droop</w:t>
      </w:r>
      <w:r w:rsidR="001C37D1" w:rsidRPr="003B2076">
        <w:rPr>
          <w:bCs/>
          <w:spacing w:val="0"/>
        </w:rPr>
        <w:t xml:space="preserve"> </w:t>
      </w:r>
      <w:del w:id="1854" w:author="ENA" w:date="2021-02-16T19:04:00Z">
        <w:r w:rsidRPr="003B2076">
          <w:rPr>
            <w:bCs/>
            <w:spacing w:val="0"/>
          </w:rPr>
          <w:delText>setting</w:delText>
        </w:r>
      </w:del>
      <w:ins w:id="1855" w:author="ENA" w:date="2021-02-16T19:04:00Z">
        <w:r w:rsidR="001C37D1" w:rsidRPr="003B2076">
          <w:rPr>
            <w:bCs/>
            <w:spacing w:val="0"/>
          </w:rPr>
          <w:t>of 10%.</w:t>
        </w:r>
        <w:r w:rsidR="001C37D1" w:rsidRPr="00014A99">
          <w:rPr>
            <w:bCs/>
            <w:spacing w:val="0"/>
          </w:rPr>
          <w:t xml:space="preserve"> The test should be carried out above 80% </w:t>
        </w:r>
        <w:r w:rsidR="001C37D1" w:rsidRPr="0099001E">
          <w:rPr>
            <w:b/>
            <w:bCs/>
            <w:spacing w:val="0"/>
          </w:rPr>
          <w:t>Registered Capacity</w:t>
        </w:r>
        <w:r w:rsidR="001C37D1" w:rsidRPr="00014A99">
          <w:rPr>
            <w:bCs/>
            <w:spacing w:val="0"/>
          </w:rPr>
          <w:t xml:space="preserve"> and repeated at 40-60% </w:t>
        </w:r>
        <w:r w:rsidR="001C37D1" w:rsidRPr="0099001E">
          <w:rPr>
            <w:b/>
            <w:bCs/>
            <w:spacing w:val="0"/>
          </w:rPr>
          <w:t>Registered Capacity</w:t>
        </w:r>
        <w:r w:rsidR="001C37D1" w:rsidRPr="0099001E">
          <w:rPr>
            <w:bCs/>
            <w:spacing w:val="0"/>
          </w:rPr>
          <w:t>.</w:t>
        </w:r>
      </w:ins>
    </w:p>
    <w:p w14:paraId="0557A165" w14:textId="77777777" w:rsidR="001C37D1" w:rsidRDefault="001C37D1" w:rsidP="001C37D1">
      <w:pPr>
        <w:widowControl w:val="0"/>
        <w:tabs>
          <w:tab w:val="left" w:pos="1418"/>
          <w:tab w:val="left" w:pos="9026"/>
        </w:tabs>
        <w:autoSpaceDE w:val="0"/>
        <w:autoSpaceDN w:val="0"/>
        <w:adjustRightInd w:val="0"/>
        <w:ind w:right="-46"/>
        <w:rPr>
          <w:ins w:id="1856" w:author="ENA" w:date="2021-02-16T19:04:00Z"/>
          <w:bCs/>
          <w:spacing w:val="0"/>
        </w:rPr>
      </w:pPr>
    </w:p>
    <w:p w14:paraId="0DD7417D" w14:textId="77777777" w:rsidR="001C37D1" w:rsidRPr="00A304DB" w:rsidRDefault="001C37D1" w:rsidP="001C37D1">
      <w:pPr>
        <w:autoSpaceDE w:val="0"/>
        <w:autoSpaceDN w:val="0"/>
        <w:adjustRightInd w:val="0"/>
        <w:rPr>
          <w:ins w:id="1857" w:author="ENA" w:date="2021-02-16T19:04:00Z"/>
          <w:color w:val="000000"/>
          <w:spacing w:val="0"/>
          <w:szCs w:val="22"/>
          <w:lang w:eastAsia="en-GB"/>
        </w:rPr>
      </w:pPr>
      <w:ins w:id="1858" w:author="ENA" w:date="2021-02-16T19:04:00Z">
        <w:r w:rsidRPr="00A304DB">
          <w:rPr>
            <w:color w:val="000000"/>
            <w:spacing w:val="0"/>
            <w:szCs w:val="22"/>
            <w:lang w:eastAsia="en-GB"/>
          </w:rPr>
          <w:t xml:space="preserve">The </w:t>
        </w:r>
        <w:r w:rsidRPr="0099001E">
          <w:rPr>
            <w:b/>
            <w:color w:val="000000"/>
            <w:spacing w:val="0"/>
            <w:szCs w:val="22"/>
            <w:lang w:eastAsia="en-GB"/>
          </w:rPr>
          <w:t>Micro-generator</w:t>
        </w:r>
        <w:r>
          <w:rPr>
            <w:color w:val="000000"/>
            <w:spacing w:val="0"/>
            <w:szCs w:val="22"/>
            <w:lang w:eastAsia="en-GB"/>
          </w:rPr>
          <w:t xml:space="preserve"> shall be at the following frequencies </w:t>
        </w:r>
        <w:r w:rsidRPr="00A304DB">
          <w:rPr>
            <w:color w:val="000000"/>
            <w:spacing w:val="0"/>
            <w:szCs w:val="22"/>
            <w:lang w:eastAsia="en-GB"/>
          </w:rPr>
          <w:t xml:space="preserve">(refer to Figure A1.3): </w:t>
        </w:r>
      </w:ins>
    </w:p>
    <w:p w14:paraId="15F808D1" w14:textId="77777777" w:rsidR="001C37D1" w:rsidRPr="00A304DB" w:rsidRDefault="001C37D1" w:rsidP="001C37D1">
      <w:pPr>
        <w:autoSpaceDE w:val="0"/>
        <w:autoSpaceDN w:val="0"/>
        <w:adjustRightInd w:val="0"/>
        <w:ind w:left="360"/>
        <w:rPr>
          <w:ins w:id="1859" w:author="ENA" w:date="2021-02-16T19:04:00Z"/>
          <w:color w:val="000000"/>
          <w:lang w:eastAsia="en-GB"/>
        </w:rPr>
      </w:pPr>
    </w:p>
    <w:p w14:paraId="6776FA70" w14:textId="77777777" w:rsidR="001C37D1" w:rsidRPr="00A304DB" w:rsidRDefault="001C37D1" w:rsidP="001C37D1">
      <w:pPr>
        <w:pStyle w:val="ListParagraph"/>
        <w:numPr>
          <w:ilvl w:val="1"/>
          <w:numId w:val="51"/>
        </w:numPr>
        <w:autoSpaceDE w:val="0"/>
        <w:autoSpaceDN w:val="0"/>
        <w:adjustRightInd w:val="0"/>
        <w:rPr>
          <w:ins w:id="1860" w:author="ENA" w:date="2021-02-16T19:04:00Z"/>
          <w:rFonts w:ascii="Arial" w:hAnsi="Arial" w:cs="Arial"/>
          <w:color w:val="000000"/>
          <w:lang w:eastAsia="en-GB"/>
        </w:rPr>
      </w:pPr>
      <w:ins w:id="1861" w:author="ENA" w:date="2021-02-16T19:04:00Z">
        <w:r w:rsidRPr="00A304DB">
          <w:rPr>
            <w:rFonts w:ascii="Arial" w:hAnsi="Arial" w:cs="Arial"/>
            <w:color w:val="000000"/>
            <w:lang w:eastAsia="en-GB"/>
          </w:rPr>
          <w:t>a) 50</w:t>
        </w:r>
        <w:r>
          <w:rPr>
            <w:rFonts w:ascii="Arial" w:hAnsi="Arial" w:cs="Arial"/>
            <w:color w:val="000000"/>
            <w:lang w:eastAsia="en-GB"/>
          </w:rPr>
          <w:t>.00</w:t>
        </w:r>
        <w:r w:rsidRPr="00A304DB">
          <w:rPr>
            <w:rFonts w:ascii="Arial" w:hAnsi="Arial" w:cs="Arial"/>
            <w:color w:val="000000"/>
            <w:lang w:eastAsia="en-GB"/>
          </w:rPr>
          <w:t xml:space="preserve"> Hz ± 0</w:t>
        </w:r>
        <w:r>
          <w:rPr>
            <w:rFonts w:ascii="Arial" w:hAnsi="Arial" w:cs="Arial"/>
            <w:color w:val="000000"/>
            <w:lang w:eastAsia="en-GB"/>
          </w:rPr>
          <w:t>.</w:t>
        </w:r>
        <w:r w:rsidRPr="00A304DB">
          <w:rPr>
            <w:rFonts w:ascii="Arial" w:hAnsi="Arial" w:cs="Arial"/>
            <w:color w:val="000000"/>
            <w:lang w:eastAsia="en-GB"/>
          </w:rPr>
          <w:t xml:space="preserve">01 Hz; </w:t>
        </w:r>
      </w:ins>
    </w:p>
    <w:p w14:paraId="5A728396" w14:textId="77777777" w:rsidR="001C37D1" w:rsidRPr="00A304DB" w:rsidRDefault="001C37D1" w:rsidP="001C37D1">
      <w:pPr>
        <w:pStyle w:val="ListParagraph"/>
        <w:numPr>
          <w:ilvl w:val="1"/>
          <w:numId w:val="51"/>
        </w:numPr>
        <w:autoSpaceDE w:val="0"/>
        <w:autoSpaceDN w:val="0"/>
        <w:adjustRightInd w:val="0"/>
        <w:rPr>
          <w:ins w:id="1862" w:author="ENA" w:date="2021-02-16T19:04:00Z"/>
          <w:rFonts w:ascii="Arial" w:hAnsi="Arial" w:cs="Arial"/>
          <w:color w:val="000000"/>
          <w:lang w:eastAsia="en-GB"/>
        </w:rPr>
      </w:pPr>
      <w:ins w:id="1863" w:author="ENA" w:date="2021-02-16T19:04:00Z">
        <w:r w:rsidRPr="00A304DB">
          <w:rPr>
            <w:rFonts w:ascii="Arial" w:hAnsi="Arial" w:cs="Arial"/>
            <w:color w:val="000000"/>
            <w:lang w:eastAsia="en-GB"/>
          </w:rPr>
          <w:t xml:space="preserve">b) </w:t>
        </w:r>
        <w:r>
          <w:rPr>
            <w:rFonts w:ascii="Arial" w:hAnsi="Arial" w:cs="Arial"/>
            <w:color w:val="000000"/>
            <w:lang w:eastAsia="en-GB"/>
          </w:rPr>
          <w:t>50.40</w:t>
        </w:r>
        <w:r w:rsidRPr="00A304DB">
          <w:rPr>
            <w:rFonts w:ascii="Arial" w:hAnsi="Arial" w:cs="Arial"/>
            <w:color w:val="000000"/>
            <w:lang w:eastAsia="en-GB"/>
          </w:rPr>
          <w:t>+0</w:t>
        </w:r>
        <w:r>
          <w:rPr>
            <w:rFonts w:ascii="Arial" w:hAnsi="Arial" w:cs="Arial"/>
            <w:color w:val="000000"/>
            <w:lang w:eastAsia="en-GB"/>
          </w:rPr>
          <w:t>.</w:t>
        </w:r>
        <w:r w:rsidRPr="00A304DB">
          <w:rPr>
            <w:rFonts w:ascii="Arial" w:hAnsi="Arial" w:cs="Arial"/>
            <w:color w:val="000000"/>
            <w:lang w:eastAsia="en-GB"/>
          </w:rPr>
          <w:t>05 Hz ± 0</w:t>
        </w:r>
        <w:r>
          <w:rPr>
            <w:rFonts w:ascii="Arial" w:hAnsi="Arial" w:cs="Arial"/>
            <w:color w:val="000000"/>
            <w:lang w:eastAsia="en-GB"/>
          </w:rPr>
          <w:t>.</w:t>
        </w:r>
        <w:r w:rsidRPr="00A304DB">
          <w:rPr>
            <w:rFonts w:ascii="Arial" w:hAnsi="Arial" w:cs="Arial"/>
            <w:color w:val="000000"/>
            <w:lang w:eastAsia="en-GB"/>
          </w:rPr>
          <w:t xml:space="preserve">05 Hz; </w:t>
        </w:r>
      </w:ins>
    </w:p>
    <w:p w14:paraId="762EF6B8" w14:textId="77777777" w:rsidR="001C37D1" w:rsidRPr="00A304DB" w:rsidRDefault="001C37D1" w:rsidP="001C37D1">
      <w:pPr>
        <w:pStyle w:val="ListParagraph"/>
        <w:numPr>
          <w:ilvl w:val="1"/>
          <w:numId w:val="51"/>
        </w:numPr>
        <w:autoSpaceDE w:val="0"/>
        <w:autoSpaceDN w:val="0"/>
        <w:adjustRightInd w:val="0"/>
        <w:rPr>
          <w:ins w:id="1864" w:author="ENA" w:date="2021-02-16T19:04:00Z"/>
          <w:rFonts w:ascii="Arial" w:hAnsi="Arial" w:cs="Arial"/>
          <w:color w:val="000000"/>
          <w:lang w:eastAsia="en-GB"/>
        </w:rPr>
      </w:pPr>
      <w:ins w:id="1865" w:author="ENA" w:date="2021-02-16T19:04:00Z">
        <w:r w:rsidRPr="00A304DB">
          <w:rPr>
            <w:rFonts w:ascii="Arial" w:hAnsi="Arial" w:cs="Arial"/>
            <w:color w:val="000000"/>
            <w:lang w:eastAsia="en-GB"/>
          </w:rPr>
          <w:t>c) 50</w:t>
        </w:r>
        <w:r>
          <w:rPr>
            <w:rFonts w:ascii="Arial" w:hAnsi="Arial" w:cs="Arial"/>
            <w:color w:val="000000"/>
            <w:lang w:eastAsia="en-GB"/>
          </w:rPr>
          <w:t>.</w:t>
        </w:r>
        <w:r w:rsidRPr="00A304DB">
          <w:rPr>
            <w:rFonts w:ascii="Arial" w:hAnsi="Arial" w:cs="Arial"/>
            <w:color w:val="000000"/>
            <w:lang w:eastAsia="en-GB"/>
          </w:rPr>
          <w:t>70 Hz ± 0</w:t>
        </w:r>
        <w:r>
          <w:rPr>
            <w:rFonts w:ascii="Arial" w:hAnsi="Arial" w:cs="Arial"/>
            <w:color w:val="000000"/>
            <w:lang w:eastAsia="en-GB"/>
          </w:rPr>
          <w:t>.</w:t>
        </w:r>
        <w:r w:rsidRPr="00A304DB">
          <w:rPr>
            <w:rFonts w:ascii="Arial" w:hAnsi="Arial" w:cs="Arial"/>
            <w:color w:val="000000"/>
            <w:lang w:eastAsia="en-GB"/>
          </w:rPr>
          <w:t xml:space="preserve">10 Hz; </w:t>
        </w:r>
      </w:ins>
    </w:p>
    <w:p w14:paraId="02BBD9E6" w14:textId="77777777" w:rsidR="001C37D1" w:rsidRPr="00A304DB" w:rsidRDefault="001C37D1" w:rsidP="001C37D1">
      <w:pPr>
        <w:pStyle w:val="ListParagraph"/>
        <w:numPr>
          <w:ilvl w:val="1"/>
          <w:numId w:val="51"/>
        </w:numPr>
        <w:autoSpaceDE w:val="0"/>
        <w:autoSpaceDN w:val="0"/>
        <w:adjustRightInd w:val="0"/>
        <w:rPr>
          <w:ins w:id="1866" w:author="ENA" w:date="2021-02-16T19:04:00Z"/>
          <w:rFonts w:ascii="Arial" w:hAnsi="Arial" w:cs="Arial"/>
          <w:color w:val="000000"/>
          <w:lang w:eastAsia="en-GB"/>
        </w:rPr>
      </w:pPr>
      <w:ins w:id="1867" w:author="ENA" w:date="2021-02-16T19:04:00Z">
        <w:r w:rsidRPr="00A304DB">
          <w:rPr>
            <w:rFonts w:ascii="Arial" w:hAnsi="Arial" w:cs="Arial"/>
            <w:color w:val="000000"/>
            <w:lang w:eastAsia="en-GB"/>
          </w:rPr>
          <w:t>d) 51</w:t>
        </w:r>
        <w:r>
          <w:rPr>
            <w:rFonts w:ascii="Arial" w:hAnsi="Arial" w:cs="Arial"/>
            <w:color w:val="000000"/>
            <w:lang w:eastAsia="en-GB"/>
          </w:rPr>
          <w:t>.</w:t>
        </w:r>
        <w:r w:rsidRPr="00A304DB">
          <w:rPr>
            <w:rFonts w:ascii="Arial" w:hAnsi="Arial" w:cs="Arial"/>
            <w:color w:val="000000"/>
            <w:lang w:eastAsia="en-GB"/>
          </w:rPr>
          <w:t>15 Hz ± 0</w:t>
        </w:r>
        <w:r>
          <w:rPr>
            <w:rFonts w:ascii="Arial" w:hAnsi="Arial" w:cs="Arial"/>
            <w:color w:val="000000"/>
            <w:lang w:eastAsia="en-GB"/>
          </w:rPr>
          <w:t>.</w:t>
        </w:r>
        <w:r w:rsidRPr="00A304DB">
          <w:rPr>
            <w:rFonts w:ascii="Arial" w:hAnsi="Arial" w:cs="Arial"/>
            <w:color w:val="000000"/>
            <w:lang w:eastAsia="en-GB"/>
          </w:rPr>
          <w:t xml:space="preserve">05 Hz; </w:t>
        </w:r>
      </w:ins>
    </w:p>
    <w:p w14:paraId="7BA2F324" w14:textId="77777777" w:rsidR="001C37D1" w:rsidRPr="00A304DB" w:rsidRDefault="001C37D1" w:rsidP="001C37D1">
      <w:pPr>
        <w:pStyle w:val="ListParagraph"/>
        <w:numPr>
          <w:ilvl w:val="1"/>
          <w:numId w:val="51"/>
        </w:numPr>
        <w:autoSpaceDE w:val="0"/>
        <w:autoSpaceDN w:val="0"/>
        <w:adjustRightInd w:val="0"/>
        <w:rPr>
          <w:ins w:id="1868" w:author="ENA" w:date="2021-02-16T19:04:00Z"/>
          <w:rFonts w:ascii="Arial" w:hAnsi="Arial" w:cs="Arial"/>
          <w:color w:val="000000"/>
          <w:lang w:eastAsia="en-GB"/>
        </w:rPr>
      </w:pPr>
      <w:ins w:id="1869" w:author="ENA" w:date="2021-02-16T19:04:00Z">
        <w:r w:rsidRPr="00A304DB">
          <w:rPr>
            <w:rFonts w:ascii="Arial" w:hAnsi="Arial" w:cs="Arial"/>
            <w:color w:val="000000"/>
            <w:lang w:eastAsia="en-GB"/>
          </w:rPr>
          <w:t>e) 50</w:t>
        </w:r>
        <w:r>
          <w:rPr>
            <w:rFonts w:ascii="Arial" w:hAnsi="Arial" w:cs="Arial"/>
            <w:color w:val="000000"/>
            <w:lang w:eastAsia="en-GB"/>
          </w:rPr>
          <w:t>.</w:t>
        </w:r>
        <w:r w:rsidRPr="00A304DB">
          <w:rPr>
            <w:rFonts w:ascii="Arial" w:hAnsi="Arial" w:cs="Arial"/>
            <w:color w:val="000000"/>
            <w:lang w:eastAsia="en-GB"/>
          </w:rPr>
          <w:t>70 Hz ± 0</w:t>
        </w:r>
        <w:r>
          <w:rPr>
            <w:rFonts w:ascii="Arial" w:hAnsi="Arial" w:cs="Arial"/>
            <w:color w:val="000000"/>
            <w:lang w:eastAsia="en-GB"/>
          </w:rPr>
          <w:t>.</w:t>
        </w:r>
        <w:r w:rsidRPr="00A304DB">
          <w:rPr>
            <w:rFonts w:ascii="Arial" w:hAnsi="Arial" w:cs="Arial"/>
            <w:color w:val="000000"/>
            <w:lang w:eastAsia="en-GB"/>
          </w:rPr>
          <w:t xml:space="preserve">10 Hz; </w:t>
        </w:r>
      </w:ins>
    </w:p>
    <w:p w14:paraId="35569AD3" w14:textId="77777777" w:rsidR="001C37D1" w:rsidRPr="00A304DB" w:rsidRDefault="001C37D1" w:rsidP="001C37D1">
      <w:pPr>
        <w:pStyle w:val="ListParagraph"/>
        <w:numPr>
          <w:ilvl w:val="1"/>
          <w:numId w:val="51"/>
        </w:numPr>
        <w:autoSpaceDE w:val="0"/>
        <w:autoSpaceDN w:val="0"/>
        <w:adjustRightInd w:val="0"/>
        <w:rPr>
          <w:ins w:id="1870" w:author="ENA" w:date="2021-02-16T19:04:00Z"/>
          <w:rFonts w:ascii="Arial" w:hAnsi="Arial" w:cs="Arial"/>
          <w:color w:val="000000"/>
          <w:lang w:eastAsia="en-GB"/>
        </w:rPr>
      </w:pPr>
      <w:ins w:id="1871" w:author="ENA" w:date="2021-02-16T19:04:00Z">
        <w:r w:rsidRPr="00A304DB">
          <w:rPr>
            <w:rFonts w:ascii="Arial" w:hAnsi="Arial" w:cs="Arial"/>
            <w:color w:val="000000"/>
            <w:lang w:eastAsia="en-GB"/>
          </w:rPr>
          <w:t xml:space="preserve">f) </w:t>
        </w:r>
        <w:r>
          <w:rPr>
            <w:rFonts w:ascii="Arial" w:hAnsi="Arial" w:cs="Arial"/>
            <w:color w:val="000000"/>
            <w:lang w:eastAsia="en-GB"/>
          </w:rPr>
          <w:t>50.40</w:t>
        </w:r>
        <w:r w:rsidRPr="00A304DB">
          <w:rPr>
            <w:rFonts w:ascii="Arial" w:hAnsi="Arial" w:cs="Arial"/>
            <w:color w:val="000000"/>
            <w:lang w:eastAsia="en-GB"/>
          </w:rPr>
          <w:t>+0</w:t>
        </w:r>
        <w:r>
          <w:rPr>
            <w:rFonts w:ascii="Arial" w:hAnsi="Arial" w:cs="Arial"/>
            <w:color w:val="000000"/>
            <w:lang w:eastAsia="en-GB"/>
          </w:rPr>
          <w:t>.</w:t>
        </w:r>
        <w:r w:rsidRPr="00A304DB">
          <w:rPr>
            <w:rFonts w:ascii="Arial" w:hAnsi="Arial" w:cs="Arial"/>
            <w:color w:val="000000"/>
            <w:lang w:eastAsia="en-GB"/>
          </w:rPr>
          <w:t>05 Hz ± 0</w:t>
        </w:r>
        <w:r>
          <w:rPr>
            <w:rFonts w:ascii="Arial" w:hAnsi="Arial" w:cs="Arial"/>
            <w:color w:val="000000"/>
            <w:lang w:eastAsia="en-GB"/>
          </w:rPr>
          <w:t>.</w:t>
        </w:r>
        <w:r w:rsidRPr="00A304DB">
          <w:rPr>
            <w:rFonts w:ascii="Arial" w:hAnsi="Arial" w:cs="Arial"/>
            <w:color w:val="000000"/>
            <w:lang w:eastAsia="en-GB"/>
          </w:rPr>
          <w:t xml:space="preserve">05 Hz; </w:t>
        </w:r>
      </w:ins>
    </w:p>
    <w:p w14:paraId="567E6D0A" w14:textId="77777777" w:rsidR="001C37D1" w:rsidRPr="00A304DB" w:rsidRDefault="001C37D1" w:rsidP="001C37D1">
      <w:pPr>
        <w:pStyle w:val="ListParagraph"/>
        <w:numPr>
          <w:ilvl w:val="1"/>
          <w:numId w:val="51"/>
        </w:numPr>
        <w:autoSpaceDE w:val="0"/>
        <w:autoSpaceDN w:val="0"/>
        <w:adjustRightInd w:val="0"/>
        <w:rPr>
          <w:ins w:id="1872" w:author="ENA" w:date="2021-02-16T19:04:00Z"/>
          <w:rFonts w:ascii="Arial" w:hAnsi="Arial" w:cs="Arial"/>
          <w:color w:val="000000"/>
          <w:lang w:eastAsia="en-GB"/>
        </w:rPr>
      </w:pPr>
      <w:ins w:id="1873" w:author="ENA" w:date="2021-02-16T19:04:00Z">
        <w:r w:rsidRPr="00A304DB">
          <w:rPr>
            <w:rFonts w:ascii="Arial" w:hAnsi="Arial" w:cs="Arial"/>
            <w:color w:val="000000"/>
            <w:lang w:eastAsia="en-GB"/>
          </w:rPr>
          <w:t>g) 5</w:t>
        </w:r>
        <w:r>
          <w:rPr>
            <w:rFonts w:ascii="Arial" w:hAnsi="Arial" w:cs="Arial"/>
            <w:color w:val="000000"/>
            <w:lang w:eastAsia="en-GB"/>
          </w:rPr>
          <w:t>0.00</w:t>
        </w:r>
        <w:r w:rsidRPr="00A304DB">
          <w:rPr>
            <w:rFonts w:ascii="Arial" w:hAnsi="Arial" w:cs="Arial"/>
            <w:color w:val="000000"/>
            <w:lang w:eastAsia="en-GB"/>
          </w:rPr>
          <w:t xml:space="preserve"> Hz ± 0</w:t>
        </w:r>
        <w:r>
          <w:rPr>
            <w:rFonts w:ascii="Arial" w:hAnsi="Arial" w:cs="Arial"/>
            <w:color w:val="000000"/>
            <w:lang w:eastAsia="en-GB"/>
          </w:rPr>
          <w:t>.</w:t>
        </w:r>
        <w:r w:rsidRPr="00A304DB">
          <w:rPr>
            <w:rFonts w:ascii="Arial" w:hAnsi="Arial" w:cs="Arial"/>
            <w:color w:val="000000"/>
            <w:lang w:eastAsia="en-GB"/>
          </w:rPr>
          <w:t xml:space="preserve">01 Hz. </w:t>
        </w:r>
      </w:ins>
    </w:p>
    <w:p w14:paraId="4B29F10C" w14:textId="7F972924" w:rsidR="001C37D1" w:rsidRDefault="001C37D1" w:rsidP="001C37D1">
      <w:pPr>
        <w:widowControl w:val="0"/>
        <w:tabs>
          <w:tab w:val="left" w:pos="1418"/>
          <w:tab w:val="left" w:pos="9026"/>
        </w:tabs>
        <w:autoSpaceDE w:val="0"/>
        <w:autoSpaceDN w:val="0"/>
        <w:adjustRightInd w:val="0"/>
        <w:ind w:right="-46"/>
        <w:rPr>
          <w:ins w:id="1874" w:author="ENA" w:date="2021-02-16T19:04:00Z"/>
          <w:color w:val="000000"/>
          <w:spacing w:val="0"/>
          <w:szCs w:val="22"/>
          <w:lang w:eastAsia="en-GB"/>
        </w:rPr>
      </w:pPr>
      <w:ins w:id="1875" w:author="ENA" w:date="2021-02-16T19:04:00Z">
        <w:r w:rsidRPr="00014A99">
          <w:rPr>
            <w:color w:val="000000"/>
            <w:spacing w:val="0"/>
            <w:szCs w:val="22"/>
            <w:lang w:eastAsia="en-GB"/>
          </w:rPr>
          <w:t xml:space="preserve">The frequency at each step should be maintained for at least one minute and the </w:t>
        </w:r>
        <w:r w:rsidRPr="0099001E">
          <w:rPr>
            <w:b/>
            <w:color w:val="000000"/>
            <w:spacing w:val="0"/>
            <w:szCs w:val="22"/>
            <w:lang w:eastAsia="en-GB"/>
          </w:rPr>
          <w:t>Active Power</w:t>
        </w:r>
        <w:r w:rsidRPr="00014A99">
          <w:rPr>
            <w:color w:val="000000"/>
            <w:spacing w:val="0"/>
            <w:szCs w:val="22"/>
            <w:lang w:eastAsia="en-GB"/>
          </w:rPr>
          <w:t xml:space="preserve"> reduction in the form</w:t>
        </w:r>
      </w:ins>
      <w:r w:rsidRPr="0074572D">
        <w:rPr>
          <w:color w:val="000000"/>
          <w:spacing w:val="0"/>
        </w:rPr>
        <w:t xml:space="preserve"> of </w:t>
      </w:r>
      <w:ins w:id="1876" w:author="ENA" w:date="2021-02-16T19:04:00Z">
        <w:r w:rsidRPr="00014A99">
          <w:rPr>
            <w:color w:val="000000"/>
            <w:spacing w:val="0"/>
            <w:szCs w:val="22"/>
            <w:lang w:eastAsia="en-GB"/>
          </w:rPr>
          <w:t>a gradient determined and assessed for compliance with paragraph</w:t>
        </w:r>
        <w:r>
          <w:rPr>
            <w:color w:val="000000"/>
            <w:spacing w:val="0"/>
            <w:szCs w:val="22"/>
            <w:lang w:eastAsia="en-GB"/>
          </w:rPr>
          <w:t xml:space="preserve"> 9.4.</w:t>
        </w:r>
      </w:ins>
    </w:p>
    <w:p w14:paraId="651236E0" w14:textId="77777777" w:rsidR="001C37D1" w:rsidRDefault="001C37D1" w:rsidP="001C37D1">
      <w:pPr>
        <w:widowControl w:val="0"/>
        <w:tabs>
          <w:tab w:val="left" w:pos="1418"/>
          <w:tab w:val="left" w:pos="9026"/>
        </w:tabs>
        <w:autoSpaceDE w:val="0"/>
        <w:autoSpaceDN w:val="0"/>
        <w:adjustRightInd w:val="0"/>
        <w:ind w:right="-46"/>
        <w:rPr>
          <w:ins w:id="1877" w:author="ENA" w:date="2021-02-16T19:04:00Z"/>
          <w:bCs/>
        </w:rPr>
      </w:pPr>
    </w:p>
    <w:p w14:paraId="23114017" w14:textId="77777777" w:rsidR="001C37D1" w:rsidRDefault="001C37D1" w:rsidP="001C37D1">
      <w:pPr>
        <w:widowControl w:val="0"/>
        <w:tabs>
          <w:tab w:val="left" w:pos="1418"/>
          <w:tab w:val="left" w:pos="9026"/>
        </w:tabs>
        <w:autoSpaceDE w:val="0"/>
        <w:autoSpaceDN w:val="0"/>
        <w:adjustRightInd w:val="0"/>
        <w:ind w:right="-46"/>
        <w:rPr>
          <w:ins w:id="1878" w:author="ENA" w:date="2021-02-16T19:04:00Z"/>
          <w:bCs/>
        </w:rPr>
      </w:pPr>
      <w:ins w:id="1879" w:author="ENA" w:date="2021-02-16T19:04:00Z">
        <w:r>
          <w:rPr>
            <w:noProof/>
            <w:lang w:eastAsia="en-GB"/>
          </w:rPr>
          <w:drawing>
            <wp:inline distT="0" distB="0" distL="0" distR="0" wp14:anchorId="5A40C320" wp14:editId="018A92CC">
              <wp:extent cx="5720080" cy="3696970"/>
              <wp:effectExtent l="0" t="0" r="13970" b="17780"/>
              <wp:docPr id="9" name="Chart 9">
                <a:extLst xmlns:a="http://schemas.openxmlformats.org/drawingml/2006/main">
                  <a:ext uri="{FF2B5EF4-FFF2-40B4-BE49-F238E27FC236}">
                    <a16:creationId xmlns:a16="http://schemas.microsoft.com/office/drawing/2014/main" id="{B97CA5EF-9D0A-42D9-9338-23662B15B9F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ins>
    </w:p>
    <w:p w14:paraId="67D466F4" w14:textId="77777777" w:rsidR="001C37D1" w:rsidRDefault="001C37D1" w:rsidP="001C37D1">
      <w:pPr>
        <w:widowControl w:val="0"/>
        <w:tabs>
          <w:tab w:val="left" w:pos="1418"/>
          <w:tab w:val="left" w:pos="9026"/>
        </w:tabs>
        <w:autoSpaceDE w:val="0"/>
        <w:autoSpaceDN w:val="0"/>
        <w:adjustRightInd w:val="0"/>
        <w:ind w:right="-46"/>
        <w:rPr>
          <w:ins w:id="1880" w:author="ENA" w:date="2021-02-16T19:04:00Z"/>
          <w:bCs/>
          <w:spacing w:val="0"/>
        </w:rPr>
      </w:pPr>
      <w:ins w:id="1881" w:author="ENA" w:date="2021-02-16T19:04:00Z">
        <w:r>
          <w:rPr>
            <w:bCs/>
          </w:rPr>
          <w:t xml:space="preserve">Figure A1.3 Testing the </w:t>
        </w:r>
        <w:r w:rsidRPr="001C0746">
          <w:rPr>
            <w:b/>
            <w:spacing w:val="0"/>
          </w:rPr>
          <w:t>Active Power</w:t>
        </w:r>
        <w:r w:rsidRPr="00594ACF">
          <w:rPr>
            <w:bCs/>
            <w:spacing w:val="0"/>
          </w:rPr>
          <w:t xml:space="preserve"> feed-in of the </w:t>
        </w:r>
        <w:r w:rsidRPr="00C459D9">
          <w:rPr>
            <w:b/>
            <w:bCs/>
            <w:spacing w:val="0"/>
          </w:rPr>
          <w:t>Micro-generator</w:t>
        </w:r>
        <w:r>
          <w:rPr>
            <w:b/>
            <w:bCs/>
            <w:spacing w:val="0"/>
          </w:rPr>
          <w:t xml:space="preserve"> </w:t>
        </w:r>
        <w:r w:rsidRPr="00A304DB">
          <w:rPr>
            <w:bCs/>
            <w:spacing w:val="0"/>
          </w:rPr>
          <w:t>at over frequency</w:t>
        </w:r>
        <w:r>
          <w:rPr>
            <w:bCs/>
            <w:spacing w:val="0"/>
          </w:rPr>
          <w:t>.</w:t>
        </w:r>
      </w:ins>
    </w:p>
    <w:p w14:paraId="5A7E8C1C" w14:textId="77777777" w:rsidR="001C37D1" w:rsidRDefault="001C37D1" w:rsidP="001C37D1">
      <w:pPr>
        <w:widowControl w:val="0"/>
        <w:tabs>
          <w:tab w:val="left" w:pos="1418"/>
          <w:tab w:val="left" w:pos="9026"/>
        </w:tabs>
        <w:autoSpaceDE w:val="0"/>
        <w:autoSpaceDN w:val="0"/>
        <w:adjustRightInd w:val="0"/>
        <w:ind w:right="-46"/>
        <w:rPr>
          <w:ins w:id="1882" w:author="ENA" w:date="2021-02-16T19:04:00Z"/>
          <w:bCs/>
          <w:spacing w:val="0"/>
        </w:rPr>
      </w:pPr>
    </w:p>
    <w:p w14:paraId="43D1F679" w14:textId="2B8F3E46" w:rsidR="001C37D1" w:rsidRDefault="001C37D1" w:rsidP="001C37D1">
      <w:pPr>
        <w:pStyle w:val="CONFORMSTATEMENT"/>
        <w:rPr>
          <w:ins w:id="1883" w:author="ENA" w:date="2021-02-16T19:04:00Z"/>
          <w:sz w:val="22"/>
          <w:szCs w:val="22"/>
          <w:lang w:eastAsia="en-GB"/>
        </w:rPr>
      </w:pPr>
      <w:ins w:id="1884" w:author="ENA" w:date="2021-02-16T19:04:00Z">
        <w:r w:rsidRPr="001C51D0">
          <w:rPr>
            <w:sz w:val="22"/>
            <w:szCs w:val="22"/>
            <w:lang w:eastAsia="en-GB"/>
          </w:rPr>
          <w:t xml:space="preserve">The </w:t>
        </w:r>
        <w:r w:rsidRPr="001C51D0">
          <w:rPr>
            <w:b/>
            <w:sz w:val="22"/>
            <w:szCs w:val="22"/>
            <w:lang w:eastAsia="en-GB"/>
          </w:rPr>
          <w:t>Droop</w:t>
        </w:r>
        <w:r w:rsidRPr="001C51D0">
          <w:rPr>
            <w:sz w:val="22"/>
            <w:szCs w:val="22"/>
            <w:lang w:eastAsia="en-GB"/>
          </w:rPr>
          <w:t xml:space="preserve"> should be determined from the measurements between 50.4 Hz and 51.15 Hz.</w:t>
        </w:r>
        <w:r>
          <w:rPr>
            <w:sz w:val="22"/>
            <w:szCs w:val="22"/>
            <w:lang w:eastAsia="en-GB"/>
          </w:rPr>
          <w:t xml:space="preserve"> </w:t>
        </w:r>
        <w:r w:rsidRPr="001C51D0">
          <w:rPr>
            <w:sz w:val="22"/>
            <w:szCs w:val="22"/>
            <w:lang w:eastAsia="en-GB"/>
          </w:rPr>
          <w:t xml:space="preserve">The allowed tolerance for the frequency measurement shall be ± 0.05 Hz. The allowed tolerance for </w:t>
        </w:r>
        <w:r w:rsidRPr="001C51D0">
          <w:rPr>
            <w:b/>
            <w:sz w:val="22"/>
            <w:szCs w:val="22"/>
            <w:lang w:eastAsia="en-GB"/>
          </w:rPr>
          <w:t>Active Power</w:t>
        </w:r>
        <w:r w:rsidRPr="001C51D0">
          <w:rPr>
            <w:sz w:val="22"/>
            <w:szCs w:val="22"/>
            <w:lang w:eastAsia="en-GB"/>
          </w:rPr>
          <w:t xml:space="preserve"> output measurement shall be ±10% of the required change</w:t>
        </w:r>
        <w:r>
          <w:rPr>
            <w:sz w:val="22"/>
            <w:szCs w:val="22"/>
            <w:lang w:eastAsia="en-GB"/>
          </w:rPr>
          <w:t xml:space="preserve"> in </w:t>
        </w:r>
        <w:r w:rsidRPr="00A82C51">
          <w:rPr>
            <w:b/>
            <w:sz w:val="22"/>
            <w:szCs w:val="22"/>
            <w:lang w:eastAsia="en-GB"/>
          </w:rPr>
          <w:lastRenderedPageBreak/>
          <w:t>Active Power</w:t>
        </w:r>
        <w:r w:rsidRPr="001C51D0">
          <w:rPr>
            <w:sz w:val="22"/>
            <w:szCs w:val="22"/>
            <w:lang w:eastAsia="en-GB"/>
          </w:rPr>
          <w:t xml:space="preserve">. The resulting overall tolerance range for a nominal 10% </w:t>
        </w:r>
        <w:r w:rsidRPr="001C51D0">
          <w:rPr>
            <w:b/>
            <w:sz w:val="22"/>
            <w:szCs w:val="22"/>
            <w:lang w:eastAsia="en-GB"/>
          </w:rPr>
          <w:t>Droop</w:t>
        </w:r>
        <w:r w:rsidRPr="001C51D0">
          <w:rPr>
            <w:sz w:val="22"/>
            <w:szCs w:val="22"/>
            <w:lang w:eastAsia="en-GB"/>
          </w:rPr>
          <w:t xml:space="preserve"> is +2.8% and – 1.5%, ie a </w:t>
        </w:r>
        <w:r w:rsidRPr="001C51D0">
          <w:rPr>
            <w:b/>
            <w:sz w:val="22"/>
            <w:szCs w:val="22"/>
            <w:lang w:eastAsia="en-GB"/>
          </w:rPr>
          <w:t>Droop</w:t>
        </w:r>
        <w:r w:rsidRPr="001C51D0">
          <w:rPr>
            <w:sz w:val="22"/>
            <w:szCs w:val="22"/>
            <w:lang w:eastAsia="en-GB"/>
          </w:rPr>
          <w:t xml:space="preserve"> less than 12.8% </w:t>
        </w:r>
        <w:r>
          <w:rPr>
            <w:sz w:val="22"/>
            <w:szCs w:val="22"/>
            <w:lang w:eastAsia="en-GB"/>
          </w:rPr>
          <w:t xml:space="preserve">and </w:t>
        </w:r>
        <w:r w:rsidRPr="001C51D0">
          <w:rPr>
            <w:sz w:val="22"/>
            <w:szCs w:val="22"/>
            <w:lang w:eastAsia="en-GB"/>
          </w:rPr>
          <w:t>greater than 8.5%.</w:t>
        </w:r>
      </w:ins>
    </w:p>
    <w:p w14:paraId="1CF6518E" w14:textId="4C50BCBC" w:rsidR="001C37D1" w:rsidRDefault="001C37D1">
      <w:pPr>
        <w:pStyle w:val="ANNEX-heading3"/>
        <w:rPr>
          <w:ins w:id="1885" w:author="ENA" w:date="2021-02-16T19:04:00Z"/>
        </w:rPr>
      </w:pPr>
      <w:ins w:id="1886" w:author="ENA" w:date="2021-02-16T19:04:00Z">
        <w:r>
          <w:t>A.1.2.</w:t>
        </w:r>
      </w:ins>
      <w:ins w:id="1887" w:author="ENA" w:date="2021-07-11T07:05:00Z">
        <w:r w:rsidR="00912D27">
          <w:t>10</w:t>
        </w:r>
      </w:ins>
      <w:ins w:id="1888" w:author="ENA" w:date="2021-02-16T19:04:00Z">
        <w:r>
          <w:t xml:space="preserve"> Operating Range</w:t>
        </w:r>
      </w:ins>
    </w:p>
    <w:p w14:paraId="30A377F3" w14:textId="042BBCE5" w:rsidR="001C37D1" w:rsidRDefault="00CA3900" w:rsidP="001C37D1">
      <w:pPr>
        <w:widowControl w:val="0"/>
        <w:tabs>
          <w:tab w:val="left" w:pos="1418"/>
          <w:tab w:val="left" w:pos="9026"/>
        </w:tabs>
        <w:autoSpaceDE w:val="0"/>
        <w:autoSpaceDN w:val="0"/>
        <w:adjustRightInd w:val="0"/>
        <w:ind w:right="-46"/>
        <w:rPr>
          <w:ins w:id="1889" w:author="ENA" w:date="2021-02-16T19:04:00Z"/>
          <w:bCs/>
          <w:spacing w:val="0"/>
        </w:rPr>
      </w:pPr>
      <w:ins w:id="1890" w:author="ENA" w:date="2021-02-16T19:04:00Z">
        <w:r>
          <w:rPr>
            <w:bCs/>
            <w:spacing w:val="0"/>
          </w:rPr>
          <w:t>Six</w:t>
        </w:r>
        <w:r w:rsidR="001C37D1">
          <w:rPr>
            <w:bCs/>
            <w:spacing w:val="0"/>
          </w:rPr>
          <w:t xml:space="preserve"> tests shall be conducted with the Micro-generator operating at </w:t>
        </w:r>
        <w:r w:rsidR="001C37D1" w:rsidRPr="001C0746">
          <w:rPr>
            <w:b/>
            <w:spacing w:val="0"/>
          </w:rPr>
          <w:t>Registered Capacity</w:t>
        </w:r>
        <w:r w:rsidR="001C37D1">
          <w:rPr>
            <w:bCs/>
            <w:spacing w:val="0"/>
          </w:rPr>
          <w:t xml:space="preserve"> connected to a grid simulator set as follows:</w:t>
        </w:r>
      </w:ins>
    </w:p>
    <w:p w14:paraId="0A3D6412" w14:textId="77777777" w:rsidR="001C37D1" w:rsidRDefault="001C37D1" w:rsidP="001C37D1">
      <w:pPr>
        <w:pStyle w:val="ListParagraph"/>
        <w:widowControl w:val="0"/>
        <w:numPr>
          <w:ilvl w:val="0"/>
          <w:numId w:val="52"/>
        </w:numPr>
        <w:tabs>
          <w:tab w:val="left" w:pos="1418"/>
          <w:tab w:val="left" w:pos="9026"/>
        </w:tabs>
        <w:autoSpaceDE w:val="0"/>
        <w:autoSpaceDN w:val="0"/>
        <w:adjustRightInd w:val="0"/>
        <w:ind w:right="-46"/>
        <w:rPr>
          <w:ins w:id="1891" w:author="ENA" w:date="2021-02-16T19:04:00Z"/>
          <w:rFonts w:ascii="Arial" w:hAnsi="Arial" w:cs="Arial"/>
          <w:bCs/>
        </w:rPr>
      </w:pPr>
      <w:ins w:id="1892" w:author="ENA" w:date="2021-02-16T19:04:00Z">
        <w:r w:rsidRPr="00C459D9">
          <w:rPr>
            <w:rFonts w:ascii="Arial" w:hAnsi="Arial" w:cs="Arial"/>
            <w:bCs/>
          </w:rPr>
          <w:t xml:space="preserve">Test </w:t>
        </w:r>
        <w:r>
          <w:rPr>
            <w:rFonts w:ascii="Arial" w:hAnsi="Arial" w:cs="Arial"/>
            <w:bCs/>
          </w:rPr>
          <w:t>1</w:t>
        </w:r>
        <w:r w:rsidRPr="00C459D9">
          <w:rPr>
            <w:rFonts w:ascii="Arial" w:hAnsi="Arial" w:cs="Arial"/>
            <w:bCs/>
          </w:rPr>
          <w:t>, Voltage = 85% of nominal,</w:t>
        </w:r>
        <w:r>
          <w:rPr>
            <w:rFonts w:ascii="Arial" w:hAnsi="Arial" w:cs="Arial"/>
            <w:bCs/>
          </w:rPr>
          <w:t xml:space="preserve"> frequency = 47 Hz, Power factor = 1, Period of test 20 s.</w:t>
        </w:r>
      </w:ins>
    </w:p>
    <w:p w14:paraId="7034C241" w14:textId="77777777" w:rsidR="001C37D1" w:rsidRDefault="001C37D1" w:rsidP="001C37D1">
      <w:pPr>
        <w:pStyle w:val="ListParagraph"/>
        <w:widowControl w:val="0"/>
        <w:numPr>
          <w:ilvl w:val="0"/>
          <w:numId w:val="52"/>
        </w:numPr>
        <w:tabs>
          <w:tab w:val="left" w:pos="1418"/>
          <w:tab w:val="left" w:pos="9026"/>
        </w:tabs>
        <w:autoSpaceDE w:val="0"/>
        <w:autoSpaceDN w:val="0"/>
        <w:adjustRightInd w:val="0"/>
        <w:ind w:right="-46"/>
        <w:rPr>
          <w:ins w:id="1893" w:author="ENA" w:date="2021-02-16T19:04:00Z"/>
          <w:rFonts w:ascii="Arial" w:hAnsi="Arial" w:cs="Arial"/>
          <w:bCs/>
        </w:rPr>
      </w:pPr>
      <w:ins w:id="1894" w:author="ENA" w:date="2021-02-16T19:04:00Z">
        <w:r w:rsidRPr="00A304DB">
          <w:rPr>
            <w:rFonts w:ascii="Arial" w:hAnsi="Arial" w:cs="Arial"/>
            <w:bCs/>
          </w:rPr>
          <w:t xml:space="preserve">Test </w:t>
        </w:r>
        <w:r>
          <w:rPr>
            <w:rFonts w:ascii="Arial" w:hAnsi="Arial" w:cs="Arial"/>
            <w:bCs/>
          </w:rPr>
          <w:t>2</w:t>
        </w:r>
        <w:r w:rsidRPr="00A304DB">
          <w:rPr>
            <w:rFonts w:ascii="Arial" w:hAnsi="Arial" w:cs="Arial"/>
            <w:bCs/>
          </w:rPr>
          <w:t>, Voltage = 85% of nominal,</w:t>
        </w:r>
        <w:r>
          <w:rPr>
            <w:rFonts w:ascii="Arial" w:hAnsi="Arial" w:cs="Arial"/>
            <w:bCs/>
          </w:rPr>
          <w:t xml:space="preserve"> frequency = 47.5 Hz, Power factor = 1, Period of test 90 minutes.</w:t>
        </w:r>
      </w:ins>
    </w:p>
    <w:p w14:paraId="330D2EE6" w14:textId="77777777" w:rsidR="001C37D1" w:rsidRDefault="001C37D1" w:rsidP="001C37D1">
      <w:pPr>
        <w:pStyle w:val="ListParagraph"/>
        <w:widowControl w:val="0"/>
        <w:numPr>
          <w:ilvl w:val="0"/>
          <w:numId w:val="52"/>
        </w:numPr>
        <w:tabs>
          <w:tab w:val="left" w:pos="1418"/>
          <w:tab w:val="left" w:pos="9026"/>
        </w:tabs>
        <w:autoSpaceDE w:val="0"/>
        <w:autoSpaceDN w:val="0"/>
        <w:adjustRightInd w:val="0"/>
        <w:ind w:right="-46"/>
        <w:rPr>
          <w:ins w:id="1895" w:author="ENA" w:date="2021-02-16T19:04:00Z"/>
          <w:rFonts w:ascii="Arial" w:hAnsi="Arial" w:cs="Arial"/>
          <w:bCs/>
        </w:rPr>
      </w:pPr>
      <w:ins w:id="1896" w:author="ENA" w:date="2021-02-16T19:04:00Z">
        <w:r>
          <w:rPr>
            <w:rFonts w:ascii="Arial" w:hAnsi="Arial" w:cs="Arial"/>
            <w:bCs/>
          </w:rPr>
          <w:t xml:space="preserve">Test 3, </w:t>
        </w:r>
        <w:r w:rsidRPr="00C459D9">
          <w:rPr>
            <w:rFonts w:ascii="Arial" w:hAnsi="Arial" w:cs="Arial"/>
            <w:bCs/>
          </w:rPr>
          <w:t xml:space="preserve">Voltage = </w:t>
        </w:r>
        <w:r>
          <w:rPr>
            <w:rFonts w:ascii="Arial" w:hAnsi="Arial" w:cs="Arial"/>
            <w:bCs/>
          </w:rPr>
          <w:t>110</w:t>
        </w:r>
        <w:r w:rsidRPr="00C459D9">
          <w:rPr>
            <w:rFonts w:ascii="Arial" w:hAnsi="Arial" w:cs="Arial"/>
            <w:bCs/>
          </w:rPr>
          <w:t>% of nominal,</w:t>
        </w:r>
        <w:r>
          <w:rPr>
            <w:rFonts w:ascii="Arial" w:hAnsi="Arial" w:cs="Arial"/>
            <w:bCs/>
          </w:rPr>
          <w:t xml:space="preserve"> frequency = 51.5 Hz, Power factor = 1, Period of test 90 minutes.</w:t>
        </w:r>
      </w:ins>
    </w:p>
    <w:p w14:paraId="1BCD0DFD" w14:textId="6AD7FA46" w:rsidR="001C37D1" w:rsidRDefault="001C37D1" w:rsidP="001C37D1">
      <w:pPr>
        <w:pStyle w:val="ListParagraph"/>
        <w:widowControl w:val="0"/>
        <w:numPr>
          <w:ilvl w:val="0"/>
          <w:numId w:val="52"/>
        </w:numPr>
        <w:tabs>
          <w:tab w:val="left" w:pos="1418"/>
          <w:tab w:val="left" w:pos="9026"/>
        </w:tabs>
        <w:autoSpaceDE w:val="0"/>
        <w:autoSpaceDN w:val="0"/>
        <w:adjustRightInd w:val="0"/>
        <w:ind w:right="-46"/>
        <w:rPr>
          <w:ins w:id="1897" w:author="ENA" w:date="2021-02-16T19:04:00Z"/>
          <w:rFonts w:ascii="Arial" w:hAnsi="Arial" w:cs="Arial"/>
          <w:bCs/>
        </w:rPr>
      </w:pPr>
      <w:ins w:id="1898" w:author="ENA" w:date="2021-02-16T19:04:00Z">
        <w:r>
          <w:rPr>
            <w:rFonts w:ascii="Arial" w:hAnsi="Arial" w:cs="Arial"/>
            <w:bCs/>
          </w:rPr>
          <w:t xml:space="preserve">Test 4, </w:t>
        </w:r>
        <w:r w:rsidRPr="00C459D9">
          <w:rPr>
            <w:rFonts w:ascii="Arial" w:hAnsi="Arial" w:cs="Arial"/>
            <w:bCs/>
          </w:rPr>
          <w:t xml:space="preserve">Voltage = </w:t>
        </w:r>
        <w:r>
          <w:rPr>
            <w:rFonts w:ascii="Arial" w:hAnsi="Arial" w:cs="Arial"/>
            <w:bCs/>
          </w:rPr>
          <w:t>110</w:t>
        </w:r>
        <w:r w:rsidRPr="00C459D9">
          <w:rPr>
            <w:rFonts w:ascii="Arial" w:hAnsi="Arial" w:cs="Arial"/>
            <w:bCs/>
          </w:rPr>
          <w:t>% of nominal,</w:t>
        </w:r>
        <w:r>
          <w:rPr>
            <w:rFonts w:ascii="Arial" w:hAnsi="Arial" w:cs="Arial"/>
            <w:bCs/>
          </w:rPr>
          <w:t xml:space="preserve"> frequency = 52.0 Hz, Power factor = 1, Period of test 15 minutes.</w:t>
        </w:r>
      </w:ins>
    </w:p>
    <w:p w14:paraId="79FF99B7" w14:textId="77777777" w:rsidR="00CA3900" w:rsidRDefault="00CA3900" w:rsidP="00CA3900">
      <w:pPr>
        <w:pStyle w:val="ListParagraph"/>
        <w:widowControl w:val="0"/>
        <w:numPr>
          <w:ilvl w:val="0"/>
          <w:numId w:val="52"/>
        </w:numPr>
        <w:tabs>
          <w:tab w:val="left" w:pos="1418"/>
          <w:tab w:val="left" w:pos="9026"/>
        </w:tabs>
        <w:autoSpaceDE w:val="0"/>
        <w:autoSpaceDN w:val="0"/>
        <w:adjustRightInd w:val="0"/>
        <w:ind w:right="-46"/>
        <w:rPr>
          <w:ins w:id="1899" w:author="ENA" w:date="2021-02-16T19:04:00Z"/>
          <w:rFonts w:ascii="Arial" w:hAnsi="Arial" w:cs="Arial"/>
          <w:bCs/>
        </w:rPr>
      </w:pPr>
      <w:ins w:id="1900" w:author="ENA" w:date="2021-02-16T19:04:00Z">
        <w:r>
          <w:rPr>
            <w:rFonts w:ascii="Arial" w:hAnsi="Arial" w:cs="Arial"/>
            <w:bCs/>
          </w:rPr>
          <w:t>Test 5, Voltage = 100% of nominal, frequency = 50.0 Hz, Power factor = 1, Period of test 90 minutes.</w:t>
        </w:r>
      </w:ins>
    </w:p>
    <w:p w14:paraId="7AA9345B" w14:textId="012190CD" w:rsidR="00CA3900" w:rsidRPr="00EC3C5C" w:rsidRDefault="00CA3900" w:rsidP="00CA3900">
      <w:pPr>
        <w:pStyle w:val="ListParagraph"/>
        <w:widowControl w:val="0"/>
        <w:numPr>
          <w:ilvl w:val="0"/>
          <w:numId w:val="52"/>
        </w:numPr>
        <w:tabs>
          <w:tab w:val="left" w:pos="1418"/>
          <w:tab w:val="left" w:pos="9026"/>
        </w:tabs>
        <w:autoSpaceDE w:val="0"/>
        <w:autoSpaceDN w:val="0"/>
        <w:adjustRightInd w:val="0"/>
        <w:ind w:right="-46"/>
        <w:rPr>
          <w:ins w:id="1901" w:author="ENA" w:date="2021-02-16T19:04:00Z"/>
          <w:rFonts w:ascii="Arial" w:hAnsi="Arial" w:cs="Arial"/>
          <w:bCs/>
        </w:rPr>
      </w:pPr>
      <w:ins w:id="1902" w:author="ENA" w:date="2021-02-16T19:04:00Z">
        <w:r>
          <w:rPr>
            <w:rFonts w:ascii="Arial" w:hAnsi="Arial" w:cs="Arial"/>
            <w:bCs/>
          </w:rPr>
          <w:t xml:space="preserve">Test 6, </w:t>
        </w:r>
        <w:r w:rsidRPr="00CA3900">
          <w:rPr>
            <w:rFonts w:ascii="Arial" w:hAnsi="Arial" w:cs="Arial"/>
            <w:bCs/>
          </w:rPr>
          <w:t xml:space="preserve">Confirm that the </w:t>
        </w:r>
        <w:r w:rsidRPr="00EC3C5C">
          <w:rPr>
            <w:rFonts w:ascii="Arial" w:hAnsi="Arial" w:cs="Arial"/>
            <w:b/>
          </w:rPr>
          <w:t>Micro-Generating Plant</w:t>
        </w:r>
        <w:r w:rsidRPr="00CA3900">
          <w:rPr>
            <w:rFonts w:ascii="Arial" w:hAnsi="Arial" w:cs="Arial"/>
            <w:bCs/>
          </w:rPr>
          <w:t xml:space="preserve"> is capable of staying connected to the </w:t>
        </w:r>
        <w:r w:rsidRPr="00EC3C5C">
          <w:rPr>
            <w:rFonts w:ascii="Arial" w:hAnsi="Arial" w:cs="Arial"/>
            <w:b/>
          </w:rPr>
          <w:t>Distribution Network</w:t>
        </w:r>
        <w:r w:rsidRPr="00CA3900">
          <w:rPr>
            <w:rFonts w:ascii="Arial" w:hAnsi="Arial" w:cs="Arial"/>
            <w:bCs/>
          </w:rPr>
          <w:t xml:space="preserve"> and operate at rates of change of frequency up to 1 Hzs</w:t>
        </w:r>
        <w:r w:rsidRPr="00423250">
          <w:rPr>
            <w:rFonts w:ascii="Arial" w:hAnsi="Arial" w:cs="Arial"/>
            <w:bCs/>
            <w:vertAlign w:val="superscript"/>
          </w:rPr>
          <w:t>-1</w:t>
        </w:r>
        <w:r w:rsidRPr="00CA3900">
          <w:rPr>
            <w:rFonts w:ascii="Arial" w:hAnsi="Arial" w:cs="Arial"/>
            <w:bCs/>
          </w:rPr>
          <w:t xml:space="preserve"> as measured over a period of 500 ms.</w:t>
        </w:r>
      </w:ins>
    </w:p>
    <w:p w14:paraId="249E73FC" w14:textId="77777777" w:rsidR="001C37D1" w:rsidRDefault="001C37D1" w:rsidP="001C37D1">
      <w:pPr>
        <w:widowControl w:val="0"/>
        <w:tabs>
          <w:tab w:val="left" w:pos="1418"/>
          <w:tab w:val="left" w:pos="9026"/>
        </w:tabs>
        <w:autoSpaceDE w:val="0"/>
        <w:autoSpaceDN w:val="0"/>
        <w:adjustRightInd w:val="0"/>
        <w:ind w:right="-46"/>
        <w:rPr>
          <w:ins w:id="1903" w:author="ENA" w:date="2021-02-16T19:04:00Z"/>
          <w:bCs/>
          <w:spacing w:val="0"/>
        </w:rPr>
      </w:pPr>
      <w:ins w:id="1904" w:author="ENA" w:date="2021-02-16T19:04:00Z">
        <w:r w:rsidRPr="0074572D">
          <w:rPr>
            <w:spacing w:val="0"/>
          </w:rPr>
          <w:t xml:space="preserve">The </w:t>
        </w:r>
        <w:r w:rsidRPr="0074572D">
          <w:rPr>
            <w:b/>
            <w:spacing w:val="0"/>
          </w:rPr>
          <w:t>Interface Protection</w:t>
        </w:r>
        <w:r w:rsidRPr="0074572D">
          <w:rPr>
            <w:spacing w:val="0"/>
          </w:rPr>
          <w:t xml:space="preserve"> shall be disabled during the tests.</w:t>
        </w:r>
      </w:ins>
    </w:p>
    <w:p w14:paraId="6DD4528D" w14:textId="77777777" w:rsidR="001C37D1" w:rsidRDefault="001C37D1" w:rsidP="001C37D1">
      <w:pPr>
        <w:widowControl w:val="0"/>
        <w:tabs>
          <w:tab w:val="left" w:pos="1418"/>
          <w:tab w:val="left" w:pos="9026"/>
        </w:tabs>
        <w:autoSpaceDE w:val="0"/>
        <w:autoSpaceDN w:val="0"/>
        <w:adjustRightInd w:val="0"/>
        <w:ind w:right="-46"/>
        <w:rPr>
          <w:ins w:id="1905" w:author="ENA" w:date="2021-02-16T19:04:00Z"/>
          <w:bCs/>
          <w:spacing w:val="0"/>
        </w:rPr>
      </w:pPr>
      <w:ins w:id="1906" w:author="ENA" w:date="2021-02-16T19:04:00Z">
        <w:r>
          <w:rPr>
            <w:bCs/>
            <w:spacing w:val="0"/>
          </w:rPr>
          <w:t>Automatic adjustment to reduce power in the case of over frequency shall be disabled for Tests 3 and 4.</w:t>
        </w:r>
      </w:ins>
    </w:p>
    <w:p w14:paraId="056FDA6C" w14:textId="77777777" w:rsidR="001C37D1" w:rsidRPr="00A304DB" w:rsidRDefault="001C37D1" w:rsidP="001C37D1">
      <w:pPr>
        <w:spacing w:before="120" w:after="120"/>
        <w:rPr>
          <w:ins w:id="1907" w:author="ENA" w:date="2021-02-16T19:04:00Z"/>
          <w:spacing w:val="0"/>
          <w:szCs w:val="22"/>
        </w:rPr>
      </w:pPr>
      <w:ins w:id="1908" w:author="ENA" w:date="2021-02-16T19:04:00Z">
        <w:r w:rsidRPr="00A304DB">
          <w:rPr>
            <w:b/>
            <w:spacing w:val="0"/>
            <w:szCs w:val="22"/>
          </w:rPr>
          <w:t>Active Power</w:t>
        </w:r>
        <w:r w:rsidRPr="00A304DB">
          <w:rPr>
            <w:spacing w:val="0"/>
            <w:szCs w:val="22"/>
          </w:rPr>
          <w:t xml:space="preserve"> shall be recorded every second. The tests will verify that the </w:t>
        </w:r>
        <w:r w:rsidRPr="00A304DB">
          <w:rPr>
            <w:b/>
            <w:spacing w:val="0"/>
            <w:szCs w:val="22"/>
          </w:rPr>
          <w:t>Micro-generator</w:t>
        </w:r>
        <w:r w:rsidRPr="00A304DB">
          <w:rPr>
            <w:spacing w:val="0"/>
            <w:szCs w:val="22"/>
          </w:rPr>
          <w:t xml:space="preserve"> can operate within the required ranges for the specified period of time. </w:t>
        </w:r>
      </w:ins>
    </w:p>
    <w:p w14:paraId="2F1B03A1" w14:textId="77777777" w:rsidR="001C37D1" w:rsidRPr="0074572D" w:rsidRDefault="001C37D1" w:rsidP="001C37D1">
      <w:pPr>
        <w:autoSpaceDE w:val="0"/>
        <w:autoSpaceDN w:val="0"/>
        <w:adjustRightInd w:val="0"/>
        <w:spacing w:before="120" w:after="120"/>
        <w:rPr>
          <w:ins w:id="1909" w:author="ENA" w:date="2021-02-16T19:04:00Z"/>
          <w:spacing w:val="0"/>
        </w:rPr>
      </w:pPr>
      <w:ins w:id="1910" w:author="ENA" w:date="2021-02-16T19:04:00Z">
        <w:r w:rsidRPr="0074572D">
          <w:rPr>
            <w:spacing w:val="0"/>
          </w:rPr>
          <w:t xml:space="preserve">In case of a PV </w:t>
        </w:r>
        <w:r w:rsidRPr="0074572D">
          <w:rPr>
            <w:b/>
            <w:spacing w:val="0"/>
          </w:rPr>
          <w:t>Micro-generator</w:t>
        </w:r>
        <w:r w:rsidRPr="0074572D">
          <w:rPr>
            <w:spacing w:val="0"/>
          </w:rPr>
          <w:t xml:space="preserve"> the PV primary source may be replaced by a </w:t>
        </w:r>
        <w:r w:rsidRPr="0074572D">
          <w:rPr>
            <w:b/>
            <w:spacing w:val="0"/>
          </w:rPr>
          <w:t>DC</w:t>
        </w:r>
        <w:r w:rsidRPr="0074572D">
          <w:rPr>
            <w:spacing w:val="0"/>
          </w:rPr>
          <w:t xml:space="preserve"> source.</w:t>
        </w:r>
      </w:ins>
    </w:p>
    <w:p w14:paraId="3A66F947" w14:textId="77777777" w:rsidR="001C37D1" w:rsidRPr="0074572D" w:rsidRDefault="001C37D1" w:rsidP="001C37D1">
      <w:pPr>
        <w:autoSpaceDE w:val="0"/>
        <w:autoSpaceDN w:val="0"/>
        <w:adjustRightInd w:val="0"/>
        <w:spacing w:before="120" w:after="120"/>
        <w:rPr>
          <w:ins w:id="1911" w:author="ENA" w:date="2021-02-16T19:04:00Z"/>
          <w:spacing w:val="0"/>
        </w:rPr>
      </w:pPr>
      <w:ins w:id="1912" w:author="ENA" w:date="2021-02-16T19:04:00Z">
        <w:r w:rsidRPr="0074572D">
          <w:rPr>
            <w:spacing w:val="0"/>
          </w:rPr>
          <w:t xml:space="preserve">In case of a full converter </w:t>
        </w:r>
        <w:r w:rsidRPr="0074572D">
          <w:rPr>
            <w:b/>
            <w:spacing w:val="0"/>
          </w:rPr>
          <w:t xml:space="preserve">Micro-generator </w:t>
        </w:r>
        <w:r w:rsidRPr="0074572D">
          <w:rPr>
            <w:spacing w:val="0"/>
          </w:rPr>
          <w:t xml:space="preserve">(eg wind) the primary source and the prime mover </w:t>
        </w:r>
        <w:r w:rsidRPr="0074572D">
          <w:rPr>
            <w:b/>
            <w:spacing w:val="0"/>
          </w:rPr>
          <w:t>Inverter</w:t>
        </w:r>
        <w:r w:rsidRPr="0074572D">
          <w:rPr>
            <w:spacing w:val="0"/>
          </w:rPr>
          <w:t xml:space="preserve">/rectifier may be replaced by a </w:t>
        </w:r>
        <w:r w:rsidRPr="0074572D">
          <w:rPr>
            <w:b/>
            <w:spacing w:val="0"/>
          </w:rPr>
          <w:t>DC</w:t>
        </w:r>
        <w:r w:rsidRPr="0074572D">
          <w:rPr>
            <w:spacing w:val="0"/>
          </w:rPr>
          <w:t xml:space="preserve"> source.</w:t>
        </w:r>
      </w:ins>
    </w:p>
    <w:p w14:paraId="3154CAD6" w14:textId="62F005B0" w:rsidR="001C37D1" w:rsidRDefault="001C37D1" w:rsidP="005068BD">
      <w:pPr>
        <w:widowControl w:val="0"/>
        <w:tabs>
          <w:tab w:val="left" w:pos="1418"/>
          <w:tab w:val="left" w:pos="9026"/>
        </w:tabs>
        <w:autoSpaceDE w:val="0"/>
        <w:autoSpaceDN w:val="0"/>
        <w:adjustRightInd w:val="0"/>
        <w:ind w:right="-46"/>
        <w:rPr>
          <w:ins w:id="1913" w:author="ENA" w:date="2021-02-16T19:04:00Z"/>
          <w:bCs/>
        </w:rPr>
      </w:pPr>
      <w:ins w:id="1914" w:author="ENA" w:date="2021-02-16T19:04:00Z">
        <w:r w:rsidRPr="0074572D">
          <w:rPr>
            <w:spacing w:val="0"/>
          </w:rPr>
          <w:t xml:space="preserve">In case of a DFIG </w:t>
        </w:r>
        <w:r w:rsidRPr="0074572D">
          <w:rPr>
            <w:b/>
            <w:spacing w:val="0"/>
          </w:rPr>
          <w:t>Micro-generator</w:t>
        </w:r>
        <w:r w:rsidRPr="0074572D">
          <w:rPr>
            <w:spacing w:val="0"/>
          </w:rPr>
          <w:t xml:space="preserve"> the mechanical drive system may be replaced by a test bench motor</w:t>
        </w:r>
      </w:ins>
      <w:del w:id="1915" w:author="ENA" w:date="2021-02-16T19:04:00Z">
        <w:r w:rsidR="008E483E" w:rsidRPr="003B2076">
          <w:rPr>
            <w:bCs/>
            <w:spacing w:val="0"/>
          </w:rPr>
          <w:delText>10%.</w:delText>
        </w:r>
      </w:del>
      <w:ins w:id="1916" w:author="ENA" w:date="2021-02-16T19:04:00Z">
        <w:r>
          <w:rPr>
            <w:spacing w:val="0"/>
            <w:szCs w:val="22"/>
            <w:lang w:eastAsia="en-GB"/>
          </w:rPr>
          <w:t>.</w:t>
        </w:r>
      </w:ins>
    </w:p>
    <w:p w14:paraId="15250139" w14:textId="68E953CD" w:rsidR="008E483E" w:rsidRPr="003B2076" w:rsidRDefault="008E483E" w:rsidP="008E483E">
      <w:pPr>
        <w:widowControl w:val="0"/>
        <w:tabs>
          <w:tab w:val="left" w:pos="1418"/>
          <w:tab w:val="left" w:pos="9026"/>
        </w:tabs>
        <w:autoSpaceDE w:val="0"/>
        <w:autoSpaceDN w:val="0"/>
        <w:adjustRightInd w:val="0"/>
        <w:ind w:right="-46"/>
        <w:rPr>
          <w:bCs/>
          <w:spacing w:val="0"/>
        </w:rPr>
      </w:pPr>
    </w:p>
    <w:p w14:paraId="47ACA3A6" w14:textId="51C5D3C0" w:rsidR="008E483E" w:rsidRPr="003B2076" w:rsidRDefault="008E483E" w:rsidP="003B7C17">
      <w:pPr>
        <w:pStyle w:val="ANNEX-heading2"/>
        <w:rPr>
          <w:rFonts w:eastAsia="Batang"/>
        </w:rPr>
      </w:pPr>
      <w:r w:rsidRPr="003B2076">
        <w:rPr>
          <w:rFonts w:eastAsia="Batang"/>
        </w:rPr>
        <w:t xml:space="preserve">POWER QUALITY </w:t>
      </w:r>
    </w:p>
    <w:p w14:paraId="450EFD22" w14:textId="49DC7F2B"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.1</w:t>
      </w:r>
      <w:r w:rsidRPr="003B2076">
        <w:rPr>
          <w:rFonts w:eastAsia="Batang"/>
        </w:rPr>
        <w:tab/>
        <w:t>Harmonics</w:t>
      </w:r>
    </w:p>
    <w:p w14:paraId="6B11D56B" w14:textId="725483BC" w:rsidR="008E483E" w:rsidRPr="00A068B0" w:rsidRDefault="008E483E" w:rsidP="008E483E">
      <w:pPr>
        <w:widowControl w:val="0"/>
        <w:autoSpaceDE w:val="0"/>
        <w:autoSpaceDN w:val="0"/>
        <w:adjustRightInd w:val="0"/>
        <w:spacing w:before="4"/>
        <w:ind w:right="58"/>
        <w:rPr>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p>
    <w:p w14:paraId="2F4EADEC" w14:textId="77777777" w:rsidR="007962C9" w:rsidRPr="00A068B0" w:rsidRDefault="007962C9" w:rsidP="008E483E">
      <w:pPr>
        <w:widowControl w:val="0"/>
        <w:autoSpaceDE w:val="0"/>
        <w:autoSpaceDN w:val="0"/>
        <w:adjustRightInd w:val="0"/>
        <w:spacing w:before="4"/>
        <w:ind w:right="58"/>
        <w:rPr>
          <w:rFonts w:eastAsia="Batang"/>
          <w:spacing w:val="0"/>
        </w:rPr>
      </w:pPr>
    </w:p>
    <w:p w14:paraId="2635626F" w14:textId="28F09113" w:rsidR="008E483E" w:rsidRPr="00A068B0" w:rsidRDefault="008E483E" w:rsidP="008E483E">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5AA74043" w14:textId="77777777" w:rsidR="007962C9" w:rsidRPr="00A068B0" w:rsidRDefault="007962C9" w:rsidP="008E483E">
      <w:pPr>
        <w:widowControl w:val="0"/>
        <w:autoSpaceDE w:val="0"/>
        <w:autoSpaceDN w:val="0"/>
        <w:adjustRightInd w:val="0"/>
        <w:spacing w:before="37"/>
        <w:rPr>
          <w:spacing w:val="0"/>
        </w:rPr>
      </w:pPr>
    </w:p>
    <w:p w14:paraId="690DF9D7" w14:textId="59D75780"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all </w:t>
      </w:r>
      <w:r w:rsidR="00F66135">
        <w:rPr>
          <w:b/>
          <w:spacing w:val="0"/>
        </w:rPr>
        <w:t>Micro-generators</w:t>
      </w:r>
      <w:r w:rsidR="00F66135" w:rsidRPr="00A068B0">
        <w:rPr>
          <w:spacing w:val="0"/>
        </w:rPr>
        <w:t xml:space="preserve"> </w:t>
      </w:r>
      <w:r w:rsidRPr="00A068B0">
        <w:rPr>
          <w:spacing w:val="0"/>
        </w:rPr>
        <w:t>should be normalised to a rating of 3.68</w:t>
      </w:r>
      <w:r w:rsidR="00E22770" w:rsidRPr="00A068B0">
        <w:rPr>
          <w:spacing w:val="0"/>
        </w:rPr>
        <w:t xml:space="preserve"> </w:t>
      </w:r>
      <w:r w:rsidRPr="00A068B0">
        <w:rPr>
          <w:spacing w:val="0"/>
        </w:rPr>
        <w:t xml:space="preserve">kW. The </w:t>
      </w:r>
      <w:r w:rsidRPr="003B2076">
        <w:rPr>
          <w:b/>
          <w:spacing w:val="0"/>
        </w:rPr>
        <w:t>Micro-generator</w:t>
      </w:r>
      <w:r w:rsidRPr="003B2076">
        <w:rPr>
          <w:spacing w:val="0"/>
        </w:rPr>
        <w:t xml:space="preserve"> </w:t>
      </w:r>
      <w:r w:rsidRPr="00A068B0">
        <w:rPr>
          <w:spacing w:val="0"/>
        </w:rPr>
        <w:t>or group shall meet the harmonic emissions</w:t>
      </w:r>
      <w:r w:rsidR="00B24665" w:rsidRPr="00A068B0">
        <w:rPr>
          <w:spacing w:val="0"/>
        </w:rPr>
        <w:t xml:space="preserve"> of T</w:t>
      </w:r>
      <w:r w:rsidRPr="00A068B0">
        <w:rPr>
          <w:spacing w:val="0"/>
        </w:rPr>
        <w:t>able 1 in BS EN 61000-3-2 with a scaling factor applied as follows for each harmonic current:</w:t>
      </w:r>
    </w:p>
    <w:p w14:paraId="06CD44BF" w14:textId="77777777" w:rsidR="007962C9" w:rsidRPr="00A068B0" w:rsidRDefault="007962C9" w:rsidP="008E483E">
      <w:pPr>
        <w:widowControl w:val="0"/>
        <w:autoSpaceDE w:val="0"/>
        <w:autoSpaceDN w:val="0"/>
        <w:adjustRightInd w:val="0"/>
        <w:spacing w:before="37"/>
        <w:rPr>
          <w:spacing w:val="0"/>
        </w:rPr>
      </w:pPr>
    </w:p>
    <w:p w14:paraId="58368BD0" w14:textId="77777777" w:rsidR="008E483E" w:rsidRPr="00A068B0" w:rsidRDefault="008E483E" w:rsidP="008E483E">
      <w:pPr>
        <w:widowControl w:val="0"/>
        <w:tabs>
          <w:tab w:val="left" w:pos="3040"/>
        </w:tabs>
        <w:autoSpaceDE w:val="0"/>
        <w:autoSpaceDN w:val="0"/>
        <w:adjustRightInd w:val="0"/>
        <w:spacing w:before="31"/>
        <w:ind w:right="-20"/>
        <w:rPr>
          <w:b/>
          <w:bCs/>
          <w:spacing w:val="0"/>
        </w:rPr>
      </w:pPr>
      <w:r w:rsidRPr="00A068B0">
        <w:rPr>
          <w:spacing w:val="0"/>
        </w:rPr>
        <w:t xml:space="preserve">BS EN 61000-3-2 Table 1 current limit </w:t>
      </w:r>
      <w:r w:rsidRPr="00A068B0">
        <w:rPr>
          <w:b/>
          <w:bCs/>
          <w:spacing w:val="0"/>
        </w:rPr>
        <w:t xml:space="preserve">× </w:t>
      </w:r>
      <w:r w:rsidRPr="00A068B0">
        <w:rPr>
          <w:spacing w:val="0"/>
        </w:rPr>
        <w:t xml:space="preserve">rating of </w:t>
      </w:r>
      <w:r w:rsidRPr="003B2076">
        <w:rPr>
          <w:b/>
          <w:spacing w:val="0"/>
        </w:rPr>
        <w:t>Micro-generator</w:t>
      </w:r>
      <w:r w:rsidRPr="003B2076">
        <w:rPr>
          <w:spacing w:val="0"/>
        </w:rPr>
        <w:t xml:space="preserve"> </w:t>
      </w:r>
      <w:r w:rsidRPr="00A068B0">
        <w:rPr>
          <w:spacing w:val="0"/>
        </w:rPr>
        <w:t>being tested (kW) per phase / 3.68</w:t>
      </w:r>
    </w:p>
    <w:p w14:paraId="3F9F3633" w14:textId="77777777" w:rsidR="007962C9" w:rsidRPr="00A068B0" w:rsidRDefault="007962C9" w:rsidP="008E483E">
      <w:pPr>
        <w:widowControl w:val="0"/>
        <w:autoSpaceDE w:val="0"/>
        <w:autoSpaceDN w:val="0"/>
        <w:adjustRightInd w:val="0"/>
        <w:ind w:right="26"/>
        <w:rPr>
          <w:rFonts w:eastAsia="Batang"/>
          <w:b/>
          <w:bCs/>
          <w:spacing w:val="0"/>
        </w:rPr>
      </w:pPr>
    </w:p>
    <w:p w14:paraId="3F9E9B2E" w14:textId="3544AB48"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.2</w:t>
      </w:r>
      <w:r w:rsidRPr="003B2076">
        <w:rPr>
          <w:rFonts w:eastAsia="Batang"/>
        </w:rPr>
        <w:tab/>
        <w:t>Power Factor</w:t>
      </w:r>
    </w:p>
    <w:p w14:paraId="4C8EF48D" w14:textId="290AA6D6" w:rsidR="001C37D1" w:rsidRPr="005614AE" w:rsidRDefault="001C37D1" w:rsidP="001C37D1">
      <w:pPr>
        <w:widowControl w:val="0"/>
        <w:autoSpaceDE w:val="0"/>
        <w:autoSpaceDN w:val="0"/>
        <w:adjustRightInd w:val="0"/>
        <w:ind w:right="26"/>
        <w:rPr>
          <w:rFonts w:eastAsia="Batang"/>
          <w:spacing w:val="0"/>
          <w:szCs w:val="22"/>
        </w:rPr>
      </w:pPr>
      <w:r w:rsidRPr="00A304DB">
        <w:rPr>
          <w:rFonts w:eastAsia="Batang"/>
          <w:spacing w:val="0"/>
          <w:szCs w:val="22"/>
        </w:rPr>
        <w:t xml:space="preserve">The test </w:t>
      </w:r>
      <w:ins w:id="1917" w:author="ENA" w:date="2021-02-16T19:04:00Z">
        <w:r w:rsidRPr="00A304DB">
          <w:rPr>
            <w:rFonts w:eastAsia="Batang"/>
            <w:spacing w:val="0"/>
            <w:szCs w:val="22"/>
          </w:rPr>
          <w:t xml:space="preserve">set up shall be such that the </w:t>
        </w:r>
        <w:r w:rsidRPr="00A304DB">
          <w:rPr>
            <w:rFonts w:eastAsia="Batang"/>
            <w:b/>
            <w:spacing w:val="0"/>
            <w:szCs w:val="22"/>
          </w:rPr>
          <w:t>Inverter</w:t>
        </w:r>
        <w:r w:rsidRPr="00A304DB">
          <w:rPr>
            <w:rFonts w:eastAsia="Batang"/>
            <w:spacing w:val="0"/>
            <w:szCs w:val="22"/>
          </w:rPr>
          <w:t xml:space="preserve"> supplies full load to the </w:t>
        </w:r>
        <w:r w:rsidRPr="00A304DB">
          <w:rPr>
            <w:rFonts w:eastAsia="Batang"/>
            <w:b/>
            <w:spacing w:val="0"/>
            <w:szCs w:val="22"/>
          </w:rPr>
          <w:t>DNO</w:t>
        </w:r>
        <w:r w:rsidRPr="00A304DB">
          <w:rPr>
            <w:rFonts w:eastAsia="Batang"/>
            <w:spacing w:val="0"/>
            <w:szCs w:val="22"/>
          </w:rPr>
          <w:t>’s</w:t>
        </w:r>
        <w:r w:rsidRPr="00A304DB">
          <w:rPr>
            <w:rFonts w:eastAsia="Batang"/>
            <w:b/>
            <w:spacing w:val="0"/>
            <w:szCs w:val="22"/>
          </w:rPr>
          <w:t xml:space="preserve"> Distribution </w:t>
        </w:r>
        <w:r>
          <w:rPr>
            <w:rFonts w:eastAsia="Batang"/>
            <w:b/>
            <w:spacing w:val="0"/>
            <w:szCs w:val="22"/>
          </w:rPr>
          <w:t>Network</w:t>
        </w:r>
        <w:r w:rsidRPr="00A304DB">
          <w:rPr>
            <w:rFonts w:eastAsia="Batang"/>
            <w:b/>
            <w:spacing w:val="0"/>
            <w:szCs w:val="22"/>
          </w:rPr>
          <w:t xml:space="preserve"> </w:t>
        </w:r>
        <w:r w:rsidRPr="00A304DB">
          <w:rPr>
            <w:rFonts w:eastAsia="Batang"/>
            <w:spacing w:val="0"/>
            <w:szCs w:val="22"/>
          </w:rPr>
          <w:t xml:space="preserve">via the power factor (pf) meter and the variac as shown below in </w:t>
        </w:r>
      </w:ins>
      <w:ins w:id="1918" w:author="ENA" w:date="2021-07-11T07:48:00Z">
        <w:r w:rsidR="00C15120">
          <w:rPr>
            <w:rFonts w:eastAsia="Batang"/>
            <w:spacing w:val="0"/>
            <w:szCs w:val="22"/>
          </w:rPr>
          <w:t>F</w:t>
        </w:r>
      </w:ins>
      <w:ins w:id="1919" w:author="ENA" w:date="2021-02-16T19:04:00Z">
        <w:r w:rsidRPr="00A304DB">
          <w:rPr>
            <w:rFonts w:eastAsia="Batang"/>
            <w:spacing w:val="0"/>
            <w:szCs w:val="22"/>
          </w:rPr>
          <w:t>igure A</w:t>
        </w:r>
        <w:r>
          <w:rPr>
            <w:rFonts w:eastAsia="Batang"/>
            <w:spacing w:val="0"/>
            <w:szCs w:val="22"/>
          </w:rPr>
          <w:t>1.4</w:t>
        </w:r>
        <w:r w:rsidRPr="00A304DB">
          <w:rPr>
            <w:rFonts w:eastAsia="Batang"/>
            <w:spacing w:val="0"/>
            <w:szCs w:val="22"/>
          </w:rPr>
          <w:t xml:space="preserve">. The </w:t>
        </w:r>
        <w:r w:rsidRPr="00A304DB">
          <w:rPr>
            <w:rFonts w:eastAsia="Batang"/>
            <w:b/>
            <w:spacing w:val="0"/>
            <w:szCs w:val="22"/>
          </w:rPr>
          <w:t>Inverter</w:t>
        </w:r>
        <w:r w:rsidRPr="00A304DB">
          <w:rPr>
            <w:rFonts w:eastAsia="Batang"/>
            <w:spacing w:val="0"/>
            <w:szCs w:val="22"/>
          </w:rPr>
          <w:t xml:space="preserve"> pf </w:t>
        </w:r>
      </w:ins>
      <w:r w:rsidRPr="00A304DB">
        <w:rPr>
          <w:rFonts w:eastAsia="Batang"/>
          <w:spacing w:val="0"/>
          <w:szCs w:val="22"/>
        </w:rPr>
        <w:t xml:space="preserve">should be </w:t>
      </w:r>
      <w:del w:id="1920" w:author="ENA" w:date="2021-02-16T19:04:00Z">
        <w:r w:rsidR="008E483E" w:rsidRPr="003B2076">
          <w:rPr>
            <w:spacing w:val="0"/>
          </w:rPr>
          <w:delText>undertaken as laid out in EN 50438 with the following</w:delText>
        </w:r>
      </w:del>
      <w:ins w:id="1921" w:author="ENA" w:date="2021-02-16T19:04:00Z">
        <w:r w:rsidRPr="00A304DB">
          <w:rPr>
            <w:rFonts w:eastAsia="Batang"/>
            <w:spacing w:val="0"/>
            <w:szCs w:val="22"/>
          </w:rPr>
          <w:t xml:space="preserve">within the limits given in </w:t>
        </w:r>
        <w:r>
          <w:rPr>
            <w:rFonts w:eastAsia="Batang"/>
            <w:spacing w:val="0"/>
          </w:rPr>
          <w:t xml:space="preserve">paragraph 9.6 </w:t>
        </w:r>
        <w:r>
          <w:rPr>
            <w:rFonts w:eastAsia="Batang"/>
            <w:spacing w:val="0"/>
            <w:szCs w:val="22"/>
          </w:rPr>
          <w:t>for</w:t>
        </w:r>
      </w:ins>
      <w:r w:rsidRPr="003B2076">
        <w:rPr>
          <w:spacing w:val="0"/>
        </w:rPr>
        <w:t xml:space="preserve"> three test voltages </w:t>
      </w:r>
      <w:r w:rsidRPr="00A068B0">
        <w:rPr>
          <w:rFonts w:eastAsia="Batang"/>
          <w:spacing w:val="0"/>
        </w:rPr>
        <w:t xml:space="preserve">230 V –6%, </w:t>
      </w:r>
      <w:del w:id="1922" w:author="ENA" w:date="2021-02-16T19:04:00Z">
        <w:r w:rsidR="008E483E" w:rsidRPr="00A068B0">
          <w:rPr>
            <w:rFonts w:eastAsia="Batang"/>
            <w:spacing w:val="0"/>
          </w:rPr>
          <w:delText>230V</w:delText>
        </w:r>
      </w:del>
      <w:ins w:id="1923" w:author="ENA" w:date="2021-02-16T19:04:00Z">
        <w:r w:rsidRPr="00A068B0">
          <w:rPr>
            <w:rFonts w:eastAsia="Batang"/>
            <w:spacing w:val="0"/>
          </w:rPr>
          <w:t>230</w:t>
        </w:r>
        <w:r w:rsidR="00BD28D6">
          <w:rPr>
            <w:rFonts w:eastAsia="Batang"/>
            <w:spacing w:val="0"/>
          </w:rPr>
          <w:t xml:space="preserve"> </w:t>
        </w:r>
        <w:r w:rsidRPr="00A068B0">
          <w:rPr>
            <w:rFonts w:eastAsia="Batang"/>
            <w:spacing w:val="0"/>
          </w:rPr>
          <w:t>V</w:t>
        </w:r>
      </w:ins>
      <w:r w:rsidRPr="00A068B0">
        <w:rPr>
          <w:rFonts w:eastAsia="Batang"/>
          <w:spacing w:val="0"/>
        </w:rPr>
        <w:t xml:space="preserve"> and 230 V +</w:t>
      </w:r>
      <w:r w:rsidRPr="0074572D">
        <w:rPr>
          <w:rFonts w:eastAsia="Batang"/>
          <w:spacing w:val="0"/>
        </w:rPr>
        <w:t>10%.</w:t>
      </w:r>
      <w:ins w:id="1924" w:author="ENA" w:date="2021-02-16T19:04:00Z">
        <w:r w:rsidRPr="00B63B6D">
          <w:rPr>
            <w:rFonts w:eastAsia="Batang"/>
            <w:spacing w:val="0"/>
            <w:szCs w:val="22"/>
          </w:rPr>
          <w:t xml:space="preserve"> </w:t>
        </w:r>
        <w:r w:rsidRPr="005614AE">
          <w:rPr>
            <w:rFonts w:eastAsia="Batang"/>
            <w:spacing w:val="0"/>
            <w:szCs w:val="22"/>
          </w:rPr>
          <w:t>The v</w:t>
        </w:r>
        <w:r w:rsidRPr="00C459D9">
          <w:rPr>
            <w:spacing w:val="0"/>
            <w:szCs w:val="22"/>
            <w:lang w:eastAsia="en-GB"/>
          </w:rPr>
          <w:t xml:space="preserve">oltage </w:t>
        </w:r>
        <w:r>
          <w:rPr>
            <w:spacing w:val="0"/>
            <w:szCs w:val="22"/>
            <w:lang w:eastAsia="en-GB"/>
          </w:rPr>
          <w:t>shall</w:t>
        </w:r>
        <w:r w:rsidRPr="00C459D9">
          <w:rPr>
            <w:spacing w:val="0"/>
            <w:szCs w:val="22"/>
            <w:lang w:eastAsia="en-GB"/>
          </w:rPr>
          <w:t xml:space="preserve"> be maintained within ±1.5% of the stated level during the test.</w:t>
        </w:r>
      </w:ins>
    </w:p>
    <w:p w14:paraId="585C897B" w14:textId="77777777" w:rsidR="001C37D1" w:rsidRPr="00A304DB" w:rsidRDefault="001C37D1" w:rsidP="001C37D1">
      <w:pPr>
        <w:widowControl w:val="0"/>
        <w:autoSpaceDE w:val="0"/>
        <w:autoSpaceDN w:val="0"/>
        <w:adjustRightInd w:val="0"/>
        <w:ind w:right="26"/>
        <w:rPr>
          <w:ins w:id="1925" w:author="ENA" w:date="2021-02-16T19:04:00Z"/>
          <w:rFonts w:eastAsia="Batang"/>
          <w:spacing w:val="0"/>
          <w:sz w:val="20"/>
        </w:rPr>
      </w:pPr>
      <w:ins w:id="1926" w:author="ENA" w:date="2021-02-16T19:04:00Z">
        <w:r>
          <w:rPr>
            <w:rFonts w:eastAsia="Batang"/>
            <w:noProof/>
            <w:spacing w:val="0"/>
            <w:sz w:val="20"/>
            <w:lang w:eastAsia="en-GB"/>
          </w:rPr>
          <mc:AlternateContent>
            <mc:Choice Requires="wpg">
              <w:drawing>
                <wp:anchor distT="0" distB="0" distL="114300" distR="114300" simplePos="0" relativeHeight="251708928" behindDoc="0" locked="0" layoutInCell="1" allowOverlap="1" wp14:anchorId="5D77625C" wp14:editId="48055ADB">
                  <wp:simplePos x="0" y="0"/>
                  <wp:positionH relativeFrom="column">
                    <wp:posOffset>148856</wp:posOffset>
                  </wp:positionH>
                  <wp:positionV relativeFrom="paragraph">
                    <wp:posOffset>147305</wp:posOffset>
                  </wp:positionV>
                  <wp:extent cx="5914390" cy="956945"/>
                  <wp:effectExtent l="0" t="0" r="10160" b="14605"/>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4390" cy="956945"/>
                            <a:chOff x="1473" y="2480"/>
                            <a:chExt cx="9314" cy="1507"/>
                          </a:xfrm>
                        </wpg:grpSpPr>
                        <wps:wsp>
                          <wps:cNvPr id="31" name="AutoShape 133"/>
                          <wps:cNvCnPr/>
                          <wps:spPr bwMode="auto">
                            <a:xfrm flipV="1">
                              <a:off x="7093" y="2722"/>
                              <a:ext cx="1067" cy="10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62" name="Rectangle 134"/>
                          <wps:cNvSpPr>
                            <a:spLocks noChangeArrowheads="1"/>
                          </wps:cNvSpPr>
                          <wps:spPr bwMode="auto">
                            <a:xfrm>
                              <a:off x="1473" y="2480"/>
                              <a:ext cx="4000" cy="1507"/>
                            </a:xfrm>
                            <a:prstGeom prst="rect">
                              <a:avLst/>
                            </a:prstGeom>
                            <a:solidFill>
                              <a:srgbClr val="FFFFFF"/>
                            </a:solidFill>
                            <a:ln w="9525">
                              <a:solidFill>
                                <a:srgbClr val="000000"/>
                              </a:solidFill>
                              <a:prstDash val="dash"/>
                              <a:miter lim="800000"/>
                              <a:headEnd/>
                              <a:tailEnd/>
                            </a:ln>
                          </wps:spPr>
                          <wps:txbx>
                            <w:txbxContent>
                              <w:p w14:paraId="0D5B5D27" w14:textId="77777777" w:rsidR="00503766" w:rsidRPr="0099001E" w:rsidRDefault="00503766" w:rsidP="001C37D1">
                                <w:pPr>
                                  <w:rPr>
                                    <w:ins w:id="1927" w:author="ENA" w:date="2021-02-16T19:04:00Z"/>
                                    <w:rFonts w:ascii="Arial Bold" w:hAnsi="Arial Bold"/>
                                    <w:b/>
                                    <w:spacing w:val="0"/>
                                  </w:rPr>
                                </w:pPr>
                                <w:ins w:id="1928" w:author="ENA" w:date="2021-02-16T19:04:00Z">
                                  <w:r w:rsidRPr="0099001E">
                                    <w:rPr>
                                      <w:rFonts w:ascii="Arial Bold" w:hAnsi="Arial Bold"/>
                                      <w:b/>
                                      <w:spacing w:val="0"/>
                                    </w:rPr>
                                    <w:t>Micro-generator</w:t>
                                  </w:r>
                                </w:ins>
                              </w:p>
                            </w:txbxContent>
                          </wps:txbx>
                          <wps:bodyPr rot="0" vert="horz" wrap="square" lIns="91440" tIns="45720" rIns="91440" bIns="45720" anchor="t" anchorCtr="0" upright="1">
                            <a:noAutofit/>
                          </wps:bodyPr>
                        </wps:wsp>
                        <wps:wsp>
                          <wps:cNvPr id="14565" name="Rectangle 135"/>
                          <wps:cNvSpPr>
                            <a:spLocks noChangeArrowheads="1"/>
                          </wps:cNvSpPr>
                          <wps:spPr bwMode="auto">
                            <a:xfrm>
                              <a:off x="1705" y="2855"/>
                              <a:ext cx="1842" cy="1015"/>
                            </a:xfrm>
                            <a:prstGeom prst="rect">
                              <a:avLst/>
                            </a:prstGeom>
                            <a:solidFill>
                              <a:srgbClr val="FFFFFF"/>
                            </a:solidFill>
                            <a:ln w="9525">
                              <a:solidFill>
                                <a:srgbClr val="000000"/>
                              </a:solidFill>
                              <a:miter lim="800000"/>
                              <a:headEnd/>
                              <a:tailEnd/>
                            </a:ln>
                          </wps:spPr>
                          <wps:txbx>
                            <w:txbxContent>
                              <w:p w14:paraId="03ACDDD8" w14:textId="77777777" w:rsidR="00503766" w:rsidRPr="0099001E" w:rsidRDefault="00503766" w:rsidP="001C37D1">
                                <w:pPr>
                                  <w:rPr>
                                    <w:ins w:id="1929" w:author="ENA" w:date="2021-02-16T19:04:00Z"/>
                                    <w:spacing w:val="0"/>
                                    <w:szCs w:val="22"/>
                                  </w:rPr>
                                </w:pPr>
                                <w:ins w:id="1930" w:author="ENA" w:date="2021-02-16T19:04:00Z">
                                  <w:r w:rsidRPr="0099001E">
                                    <w:rPr>
                                      <w:b/>
                                      <w:spacing w:val="0"/>
                                      <w:szCs w:val="22"/>
                                    </w:rPr>
                                    <w:t>Micro-generator</w:t>
                                  </w:r>
                                  <w:r w:rsidRPr="0099001E">
                                    <w:rPr>
                                      <w:spacing w:val="0"/>
                                      <w:szCs w:val="22"/>
                                    </w:rPr>
                                    <w:t xml:space="preserve"> or</w:t>
                                  </w:r>
                                </w:ins>
                              </w:p>
                              <w:p w14:paraId="19C75374" w14:textId="77777777" w:rsidR="00503766" w:rsidRPr="0099001E" w:rsidRDefault="00503766" w:rsidP="001C37D1">
                                <w:pPr>
                                  <w:rPr>
                                    <w:ins w:id="1931" w:author="ENA" w:date="2021-02-16T19:04:00Z"/>
                                    <w:spacing w:val="0"/>
                                    <w:szCs w:val="22"/>
                                  </w:rPr>
                                </w:pPr>
                                <w:ins w:id="1932" w:author="ENA" w:date="2021-02-16T19:04:00Z">
                                  <w:r w:rsidRPr="0099001E">
                                    <w:rPr>
                                      <w:spacing w:val="0"/>
                                      <w:szCs w:val="22"/>
                                    </w:rPr>
                                    <w:t>Simulator</w:t>
                                  </w:r>
                                </w:ins>
                              </w:p>
                            </w:txbxContent>
                          </wps:txbx>
                          <wps:bodyPr rot="0" vert="horz" wrap="square" lIns="91440" tIns="45720" rIns="91440" bIns="45720" anchor="t" anchorCtr="0" upright="1">
                            <a:noAutofit/>
                          </wps:bodyPr>
                        </wps:wsp>
                        <wps:wsp>
                          <wps:cNvPr id="32" name="Rectangle 136"/>
                          <wps:cNvSpPr>
                            <a:spLocks noChangeArrowheads="1"/>
                          </wps:cNvSpPr>
                          <wps:spPr bwMode="auto">
                            <a:xfrm>
                              <a:off x="3777" y="2855"/>
                              <a:ext cx="1585" cy="900"/>
                            </a:xfrm>
                            <a:prstGeom prst="rect">
                              <a:avLst/>
                            </a:prstGeom>
                            <a:solidFill>
                              <a:srgbClr val="FFFFFF"/>
                            </a:solidFill>
                            <a:ln w="9525">
                              <a:solidFill>
                                <a:srgbClr val="000000"/>
                              </a:solidFill>
                              <a:miter lim="800000"/>
                              <a:headEnd/>
                              <a:tailEnd/>
                            </a:ln>
                          </wps:spPr>
                          <wps:txbx>
                            <w:txbxContent>
                              <w:p w14:paraId="428C41D1" w14:textId="77777777" w:rsidR="00503766" w:rsidRPr="0099001E" w:rsidRDefault="00503766" w:rsidP="001C37D1">
                                <w:pPr>
                                  <w:rPr>
                                    <w:ins w:id="1933" w:author="ENA" w:date="2021-02-16T19:04:00Z"/>
                                    <w:rFonts w:ascii="Arial Bold" w:hAnsi="Arial Bold"/>
                                    <w:b/>
                                    <w:spacing w:val="0"/>
                                    <w:szCs w:val="22"/>
                                  </w:rPr>
                                </w:pPr>
                                <w:ins w:id="1934" w:author="ENA" w:date="2021-02-16T19:04:00Z">
                                  <w:r w:rsidRPr="0099001E">
                                    <w:rPr>
                                      <w:rFonts w:ascii="Arial Bold" w:hAnsi="Arial Bold"/>
                                      <w:b/>
                                      <w:spacing w:val="0"/>
                                      <w:szCs w:val="22"/>
                                    </w:rPr>
                                    <w:t>Inverter</w:t>
                                  </w:r>
                                </w:ins>
                              </w:p>
                            </w:txbxContent>
                          </wps:txbx>
                          <wps:bodyPr rot="0" vert="horz" wrap="square" lIns="91440" tIns="45720" rIns="91440" bIns="45720" anchor="t" anchorCtr="0" upright="1">
                            <a:noAutofit/>
                          </wps:bodyPr>
                        </wps:wsp>
                        <wps:wsp>
                          <wps:cNvPr id="38" name="Rectangle 137"/>
                          <wps:cNvSpPr>
                            <a:spLocks noChangeArrowheads="1"/>
                          </wps:cNvSpPr>
                          <wps:spPr bwMode="auto">
                            <a:xfrm>
                              <a:off x="9058" y="2716"/>
                              <a:ext cx="1729" cy="1039"/>
                            </a:xfrm>
                            <a:prstGeom prst="rect">
                              <a:avLst/>
                            </a:prstGeom>
                            <a:solidFill>
                              <a:srgbClr val="FFFFFF"/>
                            </a:solidFill>
                            <a:ln w="9525">
                              <a:solidFill>
                                <a:srgbClr val="000000"/>
                              </a:solidFill>
                              <a:miter lim="800000"/>
                              <a:headEnd/>
                              <a:tailEnd/>
                            </a:ln>
                          </wps:spPr>
                          <wps:txbx>
                            <w:txbxContent>
                              <w:p w14:paraId="5218CB5E" w14:textId="77777777" w:rsidR="00503766" w:rsidRPr="0099001E" w:rsidRDefault="00503766" w:rsidP="001C37D1">
                                <w:pPr>
                                  <w:jc w:val="center"/>
                                  <w:rPr>
                                    <w:ins w:id="1935" w:author="ENA" w:date="2021-02-16T19:04:00Z"/>
                                    <w:rFonts w:ascii="Arial Bold" w:hAnsi="Arial Bold"/>
                                    <w:b/>
                                    <w:spacing w:val="0"/>
                                    <w:szCs w:val="22"/>
                                  </w:rPr>
                                </w:pPr>
                                <w:ins w:id="1936" w:author="ENA" w:date="2021-02-16T19:04:00Z">
                                  <w:r w:rsidRPr="0099001E">
                                    <w:rPr>
                                      <w:rFonts w:ascii="Arial Bold" w:hAnsi="Arial Bold"/>
                                      <w:b/>
                                      <w:spacing w:val="0"/>
                                      <w:szCs w:val="22"/>
                                    </w:rPr>
                                    <w:t>DNO’s Distribution Network</w:t>
                                  </w:r>
                                </w:ins>
                              </w:p>
                            </w:txbxContent>
                          </wps:txbx>
                          <wps:bodyPr rot="0" vert="horz" wrap="square" lIns="91440" tIns="45720" rIns="91440" bIns="45720" anchor="t" anchorCtr="0" upright="1">
                            <a:noAutofit/>
                          </wps:bodyPr>
                        </wps:wsp>
                        <wps:wsp>
                          <wps:cNvPr id="39" name="AutoShape 138"/>
                          <wps:cNvCnPr>
                            <a:stCxn id="40" idx="3"/>
                            <a:endCxn id="38" idx="1"/>
                          </wps:cNvCnPr>
                          <wps:spPr bwMode="auto">
                            <a:xfrm flipV="1">
                              <a:off x="8331" y="3236"/>
                              <a:ext cx="727" cy="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Rectangle 139"/>
                          <wps:cNvSpPr>
                            <a:spLocks noChangeArrowheads="1"/>
                          </wps:cNvSpPr>
                          <wps:spPr bwMode="auto">
                            <a:xfrm>
                              <a:off x="6959" y="2930"/>
                              <a:ext cx="1372" cy="660"/>
                            </a:xfrm>
                            <a:prstGeom prst="rect">
                              <a:avLst/>
                            </a:prstGeom>
                            <a:solidFill>
                              <a:srgbClr val="FFFFFF"/>
                            </a:solidFill>
                            <a:ln w="9525">
                              <a:solidFill>
                                <a:srgbClr val="000000"/>
                              </a:solidFill>
                              <a:miter lim="800000"/>
                              <a:headEnd/>
                              <a:tailEnd/>
                            </a:ln>
                          </wps:spPr>
                          <wps:txbx>
                            <w:txbxContent>
                              <w:p w14:paraId="2DCE7A6F" w14:textId="77777777" w:rsidR="00503766" w:rsidRPr="0099001E" w:rsidRDefault="00503766" w:rsidP="001C37D1">
                                <w:pPr>
                                  <w:jc w:val="center"/>
                                  <w:rPr>
                                    <w:ins w:id="1937" w:author="ENA" w:date="2021-02-16T19:04:00Z"/>
                                    <w:spacing w:val="0"/>
                                    <w:szCs w:val="22"/>
                                  </w:rPr>
                                </w:pPr>
                                <w:proofErr w:type="spellStart"/>
                                <w:ins w:id="1938" w:author="ENA" w:date="2021-02-16T19:04:00Z">
                                  <w:r w:rsidRPr="0099001E">
                                    <w:rPr>
                                      <w:spacing w:val="0"/>
                                      <w:szCs w:val="22"/>
                                    </w:rPr>
                                    <w:t>Variac</w:t>
                                  </w:r>
                                  <w:proofErr w:type="spellEnd"/>
                                </w:ins>
                              </w:p>
                            </w:txbxContent>
                          </wps:txbx>
                          <wps:bodyPr rot="0" vert="horz" wrap="square" lIns="91440" tIns="45720" rIns="91440" bIns="45720" anchor="ctr" anchorCtr="0" upright="1">
                            <a:noAutofit/>
                          </wps:bodyPr>
                        </wps:wsp>
                        <wps:wsp>
                          <wps:cNvPr id="41" name="AutoShape 140"/>
                          <wps:cNvCnPr/>
                          <wps:spPr bwMode="auto">
                            <a:xfrm>
                              <a:off x="5362" y="3215"/>
                              <a:ext cx="617"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Oval 141"/>
                          <wps:cNvSpPr>
                            <a:spLocks noChangeArrowheads="1"/>
                          </wps:cNvSpPr>
                          <wps:spPr bwMode="auto">
                            <a:xfrm>
                              <a:off x="5979" y="2855"/>
                              <a:ext cx="768" cy="690"/>
                            </a:xfrm>
                            <a:prstGeom prst="ellipse">
                              <a:avLst/>
                            </a:prstGeom>
                            <a:solidFill>
                              <a:srgbClr val="FFFFFF"/>
                            </a:solidFill>
                            <a:ln w="9525">
                              <a:solidFill>
                                <a:srgbClr val="000000"/>
                              </a:solidFill>
                              <a:round/>
                              <a:headEnd/>
                              <a:tailEnd/>
                            </a:ln>
                          </wps:spPr>
                          <wps:txbx>
                            <w:txbxContent>
                              <w:p w14:paraId="40FF62D6" w14:textId="77777777" w:rsidR="00503766" w:rsidRPr="0099001E" w:rsidRDefault="00503766" w:rsidP="001C37D1">
                                <w:pPr>
                                  <w:jc w:val="center"/>
                                  <w:rPr>
                                    <w:ins w:id="1939" w:author="ENA" w:date="2021-02-16T19:04:00Z"/>
                                    <w:spacing w:val="0"/>
                                    <w:szCs w:val="22"/>
                                  </w:rPr>
                                </w:pPr>
                                <w:ins w:id="1940" w:author="ENA" w:date="2021-02-16T19:04:00Z">
                                  <w:r w:rsidRPr="0099001E">
                                    <w:rPr>
                                      <w:spacing w:val="0"/>
                                      <w:szCs w:val="22"/>
                                    </w:rPr>
                                    <w:t>pf</w:t>
                                  </w:r>
                                </w:ins>
                              </w:p>
                            </w:txbxContent>
                          </wps:txbx>
                          <wps:bodyPr rot="0" vert="horz" wrap="square" lIns="91440" tIns="45720" rIns="91440" bIns="45720" anchor="ctr" anchorCtr="0" upright="1">
                            <a:noAutofit/>
                          </wps:bodyPr>
                        </wps:wsp>
                        <wps:wsp>
                          <wps:cNvPr id="43" name="AutoShape 142"/>
                          <wps:cNvCnPr>
                            <a:stCxn id="42" idx="6"/>
                          </wps:cNvCnPr>
                          <wps:spPr bwMode="auto">
                            <a:xfrm>
                              <a:off x="6747" y="3200"/>
                              <a:ext cx="212" cy="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77625C" id="Group 28" o:spid="_x0000_s1053" style="position:absolute;left:0;text-align:left;margin-left:11.7pt;margin-top:11.6pt;width:465.7pt;height:75.35pt;z-index:251708928;mso-position-horizontal-relative:text;mso-position-vertical-relative:text" coordorigin="1473,2480" coordsize="9314,1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">
                  <v:shape id="AutoShape 133" o:spid="_x0000_s1054" type="#_x0000_t32" style="position:absolute;left:7093;top:2722;width:1067;height:10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mgwwAAANsAAAAPAAAAZHJzL2Rvd25yZXYueG1sRI9PawIx&#10;FMTvBb9DeEJv3ayW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k4PpoMMAAADbAAAADwAA&#10;AAAAAAAAAAAAAAAHAgAAZHJzL2Rvd25yZXYueG1sUEsFBgAAAAADAAMAtwAAAPcCAAAAAA==&#10;">
                    <v:stroke endarrow="block"/>
                  </v:shape>
                  <v:rect id="Rectangle 134" o:spid="_x0000_s1055" style="position:absolute;left:1473;top:2480;width:400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">
                    <v:stroke dashstyle="dash"/>
                    <v:textbox>
                      <w:txbxContent>
                        <w:p w14:paraId="0D5B5D27" w14:textId="77777777" w:rsidR="00503766" w:rsidRPr="0099001E" w:rsidRDefault="00503766" w:rsidP="001C37D1">
                          <w:pPr>
                            <w:rPr>
                              <w:ins w:id="1948" w:author="ENA" w:date="2021-02-16T19:04:00Z"/>
                              <w:rFonts w:ascii="Arial Bold" w:hAnsi="Arial Bold"/>
                              <w:b/>
                              <w:spacing w:val="0"/>
                            </w:rPr>
                          </w:pPr>
                          <w:ins w:id="1949" w:author="ENA" w:date="2021-02-16T19:04:00Z">
                            <w:r w:rsidRPr="0099001E">
                              <w:rPr>
                                <w:rFonts w:ascii="Arial Bold" w:hAnsi="Arial Bold"/>
                                <w:b/>
                                <w:spacing w:val="0"/>
                              </w:rPr>
                              <w:t>Micro-generator</w:t>
                            </w:r>
                          </w:ins>
                        </w:p>
                      </w:txbxContent>
                    </v:textbox>
                  </v:rect>
                  <v:rect id="Rectangle 135" o:spid="_x0000_s1056" style="position:absolute;left:1705;top:2855;width:1842;height:1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">
                    <v:textbox>
                      <w:txbxContent>
                        <w:p w14:paraId="03ACDDD8" w14:textId="77777777" w:rsidR="00503766" w:rsidRPr="0099001E" w:rsidRDefault="00503766" w:rsidP="001C37D1">
                          <w:pPr>
                            <w:rPr>
                              <w:ins w:id="1950" w:author="ENA" w:date="2021-02-16T19:04:00Z"/>
                              <w:spacing w:val="0"/>
                              <w:szCs w:val="22"/>
                            </w:rPr>
                          </w:pPr>
                          <w:ins w:id="1951" w:author="ENA" w:date="2021-02-16T19:04:00Z">
                            <w:r w:rsidRPr="0099001E">
                              <w:rPr>
                                <w:b/>
                                <w:spacing w:val="0"/>
                                <w:szCs w:val="22"/>
                              </w:rPr>
                              <w:t>Micro-generator</w:t>
                            </w:r>
                            <w:r w:rsidRPr="0099001E">
                              <w:rPr>
                                <w:spacing w:val="0"/>
                                <w:szCs w:val="22"/>
                              </w:rPr>
                              <w:t xml:space="preserve"> or</w:t>
                            </w:r>
                          </w:ins>
                        </w:p>
                        <w:p w14:paraId="19C75374" w14:textId="77777777" w:rsidR="00503766" w:rsidRPr="0099001E" w:rsidRDefault="00503766" w:rsidP="001C37D1">
                          <w:pPr>
                            <w:rPr>
                              <w:ins w:id="1952" w:author="ENA" w:date="2021-02-16T19:04:00Z"/>
                              <w:spacing w:val="0"/>
                              <w:szCs w:val="22"/>
                            </w:rPr>
                          </w:pPr>
                          <w:ins w:id="1953" w:author="ENA" w:date="2021-02-16T19:04:00Z">
                            <w:r w:rsidRPr="0099001E">
                              <w:rPr>
                                <w:spacing w:val="0"/>
                                <w:szCs w:val="22"/>
                              </w:rPr>
                              <w:t>Simulator</w:t>
                            </w:r>
                          </w:ins>
                        </w:p>
                      </w:txbxContent>
                    </v:textbox>
                  </v:rect>
                  <v:rect id="Rectangle 136" o:spid="_x0000_s1057" style="position:absolute;left:3777;top:2855;width:1585;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textbox>
                      <w:txbxContent>
                        <w:p w14:paraId="428C41D1" w14:textId="77777777" w:rsidR="00503766" w:rsidRPr="0099001E" w:rsidRDefault="00503766" w:rsidP="001C37D1">
                          <w:pPr>
                            <w:rPr>
                              <w:ins w:id="1954" w:author="ENA" w:date="2021-02-16T19:04:00Z"/>
                              <w:rFonts w:ascii="Arial Bold" w:hAnsi="Arial Bold"/>
                              <w:b/>
                              <w:spacing w:val="0"/>
                              <w:szCs w:val="22"/>
                            </w:rPr>
                          </w:pPr>
                          <w:ins w:id="1955" w:author="ENA" w:date="2021-02-16T19:04:00Z">
                            <w:r w:rsidRPr="0099001E">
                              <w:rPr>
                                <w:rFonts w:ascii="Arial Bold" w:hAnsi="Arial Bold"/>
                                <w:b/>
                                <w:spacing w:val="0"/>
                                <w:szCs w:val="22"/>
                              </w:rPr>
                              <w:t>Inverter</w:t>
                            </w:r>
                          </w:ins>
                        </w:p>
                      </w:txbxContent>
                    </v:textbox>
                  </v:rect>
                  <v:rect id="Rectangle 137" o:spid="_x0000_s1058" style="position:absolute;left:9058;top:2716;width:1729;height:1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14:paraId="5218CB5E" w14:textId="77777777" w:rsidR="00503766" w:rsidRPr="0099001E" w:rsidRDefault="00503766" w:rsidP="001C37D1">
                          <w:pPr>
                            <w:jc w:val="center"/>
                            <w:rPr>
                              <w:ins w:id="1956" w:author="ENA" w:date="2021-02-16T19:04:00Z"/>
                              <w:rFonts w:ascii="Arial Bold" w:hAnsi="Arial Bold"/>
                              <w:b/>
                              <w:spacing w:val="0"/>
                              <w:szCs w:val="22"/>
                            </w:rPr>
                          </w:pPr>
                          <w:ins w:id="1957" w:author="ENA" w:date="2021-02-16T19:04:00Z">
                            <w:r w:rsidRPr="0099001E">
                              <w:rPr>
                                <w:rFonts w:ascii="Arial Bold" w:hAnsi="Arial Bold"/>
                                <w:b/>
                                <w:spacing w:val="0"/>
                                <w:szCs w:val="22"/>
                              </w:rPr>
                              <w:t>DNO’s Distribution Network</w:t>
                            </w:r>
                          </w:ins>
                        </w:p>
                      </w:txbxContent>
                    </v:textbox>
                  </v:rect>
                  <v:shape id="AutoShape 138" o:spid="_x0000_s1059" type="#_x0000_t32" style="position:absolute;left:8331;top:3236;width:727;height: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">
                    <v:stroke endarrow="block"/>
                  </v:shape>
                  <v:rect id="Rectangle 139" o:spid="_x0000_s1060" style="position:absolute;left:6959;top:2930;width:1372;height:6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">
                    <v:textbox>
                      <w:txbxContent>
                        <w:p w14:paraId="2DCE7A6F" w14:textId="77777777" w:rsidR="00503766" w:rsidRPr="0099001E" w:rsidRDefault="00503766" w:rsidP="001C37D1">
                          <w:pPr>
                            <w:jc w:val="center"/>
                            <w:rPr>
                              <w:ins w:id="1958" w:author="ENA" w:date="2021-02-16T19:04:00Z"/>
                              <w:spacing w:val="0"/>
                              <w:szCs w:val="22"/>
                            </w:rPr>
                          </w:pPr>
                          <w:proofErr w:type="spellStart"/>
                          <w:ins w:id="1959" w:author="ENA" w:date="2021-02-16T19:04:00Z">
                            <w:r w:rsidRPr="0099001E">
                              <w:rPr>
                                <w:spacing w:val="0"/>
                                <w:szCs w:val="22"/>
                              </w:rPr>
                              <w:t>Variac</w:t>
                            </w:r>
                            <w:proofErr w:type="spellEnd"/>
                          </w:ins>
                        </w:p>
                      </w:txbxContent>
                    </v:textbox>
                  </v:rect>
                  <v:shape id="AutoShape 140" o:spid="_x0000_s1061" type="#_x0000_t32" style="position:absolute;left:5362;top:3215;width:61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v:oval id="Oval 141" o:spid="_x0000_s1062" style="position:absolute;left:5979;top:2855;width:768;height:6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">
                    <v:textbox>
                      <w:txbxContent>
                        <w:p w14:paraId="40FF62D6" w14:textId="77777777" w:rsidR="00503766" w:rsidRPr="0099001E" w:rsidRDefault="00503766" w:rsidP="001C37D1">
                          <w:pPr>
                            <w:jc w:val="center"/>
                            <w:rPr>
                              <w:ins w:id="1960" w:author="ENA" w:date="2021-02-16T19:04:00Z"/>
                              <w:spacing w:val="0"/>
                              <w:szCs w:val="22"/>
                            </w:rPr>
                          </w:pPr>
                          <w:ins w:id="1961" w:author="ENA" w:date="2021-02-16T19:04:00Z">
                            <w:r w:rsidRPr="0099001E">
                              <w:rPr>
                                <w:spacing w:val="0"/>
                                <w:szCs w:val="22"/>
                              </w:rPr>
                              <w:t>pf</w:t>
                            </w:r>
                          </w:ins>
                        </w:p>
                      </w:txbxContent>
                    </v:textbox>
                  </v:oval>
                  <v:shape id="AutoShape 142" o:spid="_x0000_s1063" type="#_x0000_t32" style="position:absolute;left:6747;top:3200;width:212;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group>
              </w:pict>
            </mc:Fallback>
          </mc:AlternateContent>
        </w:r>
      </w:ins>
    </w:p>
    <w:p w14:paraId="71130A99" w14:textId="77777777" w:rsidR="001C37D1" w:rsidRPr="00A304DB" w:rsidRDefault="001C37D1" w:rsidP="001C37D1">
      <w:pPr>
        <w:widowControl w:val="0"/>
        <w:autoSpaceDE w:val="0"/>
        <w:autoSpaceDN w:val="0"/>
        <w:adjustRightInd w:val="0"/>
        <w:ind w:right="26"/>
        <w:rPr>
          <w:ins w:id="1941" w:author="ENA" w:date="2021-02-16T19:04:00Z"/>
          <w:rFonts w:eastAsia="Batang"/>
          <w:spacing w:val="0"/>
          <w:sz w:val="20"/>
        </w:rPr>
      </w:pPr>
    </w:p>
    <w:p w14:paraId="028A8466" w14:textId="77777777" w:rsidR="001C37D1" w:rsidRPr="00A304DB" w:rsidRDefault="001C37D1" w:rsidP="001C37D1">
      <w:pPr>
        <w:widowControl w:val="0"/>
        <w:autoSpaceDE w:val="0"/>
        <w:autoSpaceDN w:val="0"/>
        <w:adjustRightInd w:val="0"/>
        <w:ind w:right="26"/>
        <w:rPr>
          <w:ins w:id="1942" w:author="ENA" w:date="2021-02-16T19:04:00Z"/>
          <w:rFonts w:eastAsia="Batang"/>
          <w:spacing w:val="0"/>
          <w:sz w:val="20"/>
        </w:rPr>
      </w:pPr>
    </w:p>
    <w:p w14:paraId="1705F76D" w14:textId="77777777" w:rsidR="001C37D1" w:rsidRPr="00A304DB" w:rsidRDefault="001C37D1" w:rsidP="001C37D1">
      <w:pPr>
        <w:widowControl w:val="0"/>
        <w:autoSpaceDE w:val="0"/>
        <w:autoSpaceDN w:val="0"/>
        <w:adjustRightInd w:val="0"/>
        <w:ind w:right="26"/>
        <w:rPr>
          <w:ins w:id="1943" w:author="ENA" w:date="2021-02-16T19:04:00Z"/>
          <w:rFonts w:eastAsia="Batang"/>
          <w:spacing w:val="0"/>
          <w:sz w:val="20"/>
        </w:rPr>
      </w:pPr>
    </w:p>
    <w:p w14:paraId="5AF1D72E" w14:textId="77777777" w:rsidR="001C37D1" w:rsidRPr="00A304DB" w:rsidRDefault="001C37D1" w:rsidP="001C37D1">
      <w:pPr>
        <w:widowControl w:val="0"/>
        <w:autoSpaceDE w:val="0"/>
        <w:autoSpaceDN w:val="0"/>
        <w:adjustRightInd w:val="0"/>
        <w:ind w:right="26"/>
        <w:rPr>
          <w:ins w:id="1944" w:author="ENA" w:date="2021-02-16T19:04:00Z"/>
          <w:rFonts w:eastAsia="Batang"/>
          <w:spacing w:val="0"/>
          <w:sz w:val="20"/>
        </w:rPr>
      </w:pPr>
    </w:p>
    <w:p w14:paraId="0AD8F49A" w14:textId="77777777" w:rsidR="001C37D1" w:rsidRPr="00A304DB" w:rsidRDefault="001C37D1" w:rsidP="001C37D1">
      <w:pPr>
        <w:widowControl w:val="0"/>
        <w:autoSpaceDE w:val="0"/>
        <w:autoSpaceDN w:val="0"/>
        <w:adjustRightInd w:val="0"/>
        <w:ind w:right="26"/>
        <w:rPr>
          <w:ins w:id="1945" w:author="ENA" w:date="2021-02-16T19:04:00Z"/>
          <w:rFonts w:eastAsia="Batang"/>
          <w:spacing w:val="0"/>
          <w:sz w:val="20"/>
        </w:rPr>
      </w:pPr>
    </w:p>
    <w:p w14:paraId="402C7935" w14:textId="77777777" w:rsidR="001C37D1" w:rsidRPr="00A304DB" w:rsidRDefault="001C37D1" w:rsidP="001C37D1">
      <w:pPr>
        <w:widowControl w:val="0"/>
        <w:autoSpaceDE w:val="0"/>
        <w:autoSpaceDN w:val="0"/>
        <w:adjustRightInd w:val="0"/>
        <w:ind w:right="26"/>
        <w:rPr>
          <w:ins w:id="1946" w:author="ENA" w:date="2021-02-16T19:04:00Z"/>
          <w:rFonts w:eastAsia="Batang"/>
          <w:spacing w:val="0"/>
          <w:sz w:val="20"/>
        </w:rPr>
      </w:pPr>
    </w:p>
    <w:p w14:paraId="0532C81D" w14:textId="77777777" w:rsidR="001C37D1" w:rsidRPr="00A304DB" w:rsidRDefault="001C37D1" w:rsidP="001C37D1">
      <w:pPr>
        <w:widowControl w:val="0"/>
        <w:autoSpaceDE w:val="0"/>
        <w:autoSpaceDN w:val="0"/>
        <w:adjustRightInd w:val="0"/>
        <w:ind w:right="26"/>
        <w:rPr>
          <w:ins w:id="1947" w:author="ENA" w:date="2021-02-16T19:04:00Z"/>
          <w:rFonts w:eastAsia="Batang"/>
          <w:spacing w:val="0"/>
          <w:sz w:val="20"/>
        </w:rPr>
      </w:pPr>
    </w:p>
    <w:p w14:paraId="0833BC8E" w14:textId="77777777" w:rsidR="001C37D1" w:rsidRPr="00A304DB" w:rsidRDefault="001C37D1" w:rsidP="001C37D1">
      <w:pPr>
        <w:widowControl w:val="0"/>
        <w:autoSpaceDE w:val="0"/>
        <w:autoSpaceDN w:val="0"/>
        <w:adjustRightInd w:val="0"/>
        <w:ind w:right="26"/>
        <w:rPr>
          <w:ins w:id="1948" w:author="ENA" w:date="2021-02-16T19:04:00Z"/>
          <w:rFonts w:eastAsia="Batang"/>
          <w:spacing w:val="0"/>
          <w:sz w:val="20"/>
        </w:rPr>
      </w:pPr>
    </w:p>
    <w:p w14:paraId="43D55A05" w14:textId="77777777" w:rsidR="001C37D1" w:rsidRPr="00A304DB" w:rsidRDefault="001C37D1" w:rsidP="001C37D1">
      <w:pPr>
        <w:widowControl w:val="0"/>
        <w:autoSpaceDE w:val="0"/>
        <w:autoSpaceDN w:val="0"/>
        <w:adjustRightInd w:val="0"/>
        <w:ind w:right="26"/>
        <w:rPr>
          <w:ins w:id="1949" w:author="ENA" w:date="2021-02-16T19:04:00Z"/>
          <w:rFonts w:eastAsia="Batang"/>
          <w:spacing w:val="0"/>
          <w:sz w:val="20"/>
        </w:rPr>
      </w:pPr>
      <w:ins w:id="1950" w:author="ENA" w:date="2021-02-16T19:04:00Z">
        <w:r w:rsidRPr="00A304DB">
          <w:rPr>
            <w:rFonts w:eastAsia="Batang"/>
            <w:spacing w:val="0"/>
            <w:sz w:val="20"/>
          </w:rPr>
          <w:t>NOTE 1.</w:t>
        </w:r>
        <w:r>
          <w:rPr>
            <w:rFonts w:eastAsia="Batang"/>
            <w:spacing w:val="0"/>
            <w:sz w:val="20"/>
          </w:rPr>
          <w:tab/>
        </w:r>
        <w:r w:rsidRPr="00A304DB">
          <w:rPr>
            <w:rFonts w:eastAsia="Batang"/>
            <w:spacing w:val="0"/>
            <w:sz w:val="20"/>
          </w:rPr>
          <w:t>For reasons of clarity the points of isolation are not shown</w:t>
        </w:r>
        <w:r w:rsidRPr="00A304DB">
          <w:rPr>
            <w:rFonts w:eastAsia="Batang"/>
            <w:spacing w:val="0"/>
            <w:sz w:val="20"/>
          </w:rPr>
          <w:tab/>
        </w:r>
      </w:ins>
    </w:p>
    <w:p w14:paraId="6AEB41C3" w14:textId="3D153C4F" w:rsidR="001C37D1" w:rsidRDefault="001C37D1" w:rsidP="001C37D1">
      <w:pPr>
        <w:widowControl w:val="0"/>
        <w:autoSpaceDE w:val="0"/>
        <w:autoSpaceDN w:val="0"/>
        <w:adjustRightInd w:val="0"/>
        <w:ind w:left="1134" w:right="26" w:hanging="1134"/>
        <w:rPr>
          <w:ins w:id="1951" w:author="ENA" w:date="2021-02-16T19:04:00Z"/>
          <w:rFonts w:eastAsia="Batang"/>
          <w:spacing w:val="0"/>
          <w:sz w:val="20"/>
        </w:rPr>
      </w:pPr>
      <w:ins w:id="1952" w:author="ENA" w:date="2021-02-16T19:04:00Z">
        <w:r w:rsidRPr="00A304DB">
          <w:rPr>
            <w:rFonts w:eastAsia="Batang"/>
            <w:spacing w:val="0"/>
            <w:sz w:val="20"/>
          </w:rPr>
          <w:t>NOTE 2:</w:t>
        </w:r>
        <w:r>
          <w:rPr>
            <w:rFonts w:eastAsia="Batang"/>
            <w:spacing w:val="0"/>
            <w:sz w:val="20"/>
          </w:rPr>
          <w:tab/>
        </w:r>
        <w:r w:rsidRPr="00A304DB">
          <w:rPr>
            <w:rFonts w:eastAsia="Batang"/>
            <w:spacing w:val="0"/>
            <w:sz w:val="20"/>
          </w:rPr>
          <w:t>It is permissible to use a voltage regulator or tapped transformer to perform this test rather than a variac as shown</w:t>
        </w:r>
      </w:ins>
    </w:p>
    <w:p w14:paraId="72B7757E" w14:textId="77777777" w:rsidR="005068BD" w:rsidRDefault="005068BD" w:rsidP="001C37D1">
      <w:pPr>
        <w:widowControl w:val="0"/>
        <w:autoSpaceDE w:val="0"/>
        <w:autoSpaceDN w:val="0"/>
        <w:adjustRightInd w:val="0"/>
        <w:ind w:left="1134" w:right="26" w:hanging="1134"/>
        <w:rPr>
          <w:ins w:id="1953" w:author="ENA" w:date="2021-02-16T19:04:00Z"/>
          <w:rFonts w:eastAsia="Batang"/>
          <w:spacing w:val="0"/>
          <w:sz w:val="20"/>
        </w:rPr>
      </w:pPr>
    </w:p>
    <w:p w14:paraId="5E46CEC6" w14:textId="48F653FA" w:rsidR="001C37D1" w:rsidRPr="005068BD" w:rsidRDefault="001C37D1" w:rsidP="001C37D1">
      <w:pPr>
        <w:widowControl w:val="0"/>
        <w:autoSpaceDE w:val="0"/>
        <w:autoSpaceDN w:val="0"/>
        <w:adjustRightInd w:val="0"/>
        <w:ind w:right="26"/>
        <w:jc w:val="center"/>
        <w:rPr>
          <w:ins w:id="1954" w:author="ENA" w:date="2021-02-16T19:04:00Z"/>
          <w:rFonts w:eastAsia="Batang"/>
          <w:b/>
          <w:bCs/>
          <w:spacing w:val="0"/>
          <w:position w:val="-1"/>
        </w:rPr>
      </w:pPr>
      <w:ins w:id="1955" w:author="ENA" w:date="2021-02-16T19:04:00Z">
        <w:r w:rsidRPr="005068BD">
          <w:rPr>
            <w:b/>
            <w:bCs/>
            <w:spacing w:val="0"/>
          </w:rPr>
          <w:t>Figure A1.4</w:t>
        </w:r>
        <w:r>
          <w:rPr>
            <w:b/>
            <w:bCs/>
            <w:spacing w:val="0"/>
          </w:rPr>
          <w:t xml:space="preserve"> </w:t>
        </w:r>
        <w:r w:rsidRPr="007D2435">
          <w:rPr>
            <w:b/>
            <w:bCs/>
            <w:vanish/>
            <w:spacing w:val="0"/>
          </w:rPr>
          <w:t>Micro-generator</w:t>
        </w:r>
        <w:r w:rsidRPr="005068BD">
          <w:rPr>
            <w:b/>
            <w:bCs/>
            <w:spacing w:val="0"/>
          </w:rPr>
          <w:t xml:space="preserve"> test set up – Power Factor</w:t>
        </w:r>
      </w:ins>
    </w:p>
    <w:p w14:paraId="25C37423" w14:textId="77777777" w:rsidR="007962C9" w:rsidRPr="00A068B0" w:rsidRDefault="007962C9" w:rsidP="008E483E">
      <w:pPr>
        <w:widowControl w:val="0"/>
        <w:autoSpaceDE w:val="0"/>
        <w:autoSpaceDN w:val="0"/>
        <w:adjustRightInd w:val="0"/>
        <w:ind w:right="26"/>
        <w:rPr>
          <w:rFonts w:eastAsia="Batang"/>
          <w:b/>
          <w:spacing w:val="0"/>
          <w:sz w:val="20"/>
        </w:rPr>
      </w:pPr>
    </w:p>
    <w:p w14:paraId="10814B82" w14:textId="266BC492"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.3</w:t>
      </w:r>
      <w:r w:rsidRPr="003B2076">
        <w:rPr>
          <w:rFonts w:eastAsia="Batang"/>
        </w:rPr>
        <w:tab/>
        <w:t>Voltage Flicker</w:t>
      </w:r>
    </w:p>
    <w:p w14:paraId="4B3A8741" w14:textId="5BE44743" w:rsidR="008E483E" w:rsidRPr="00A068B0" w:rsidRDefault="008E483E" w:rsidP="008E483E">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351CD2D3" w14:textId="77777777" w:rsidR="007962C9" w:rsidRPr="00A068B0" w:rsidRDefault="007962C9" w:rsidP="008E483E">
      <w:pPr>
        <w:widowControl w:val="0"/>
        <w:autoSpaceDE w:val="0"/>
        <w:autoSpaceDN w:val="0"/>
        <w:adjustRightInd w:val="0"/>
        <w:spacing w:before="37"/>
        <w:rPr>
          <w:spacing w:val="0"/>
        </w:rPr>
      </w:pPr>
    </w:p>
    <w:p w14:paraId="1F6397F7" w14:textId="77777777" w:rsidR="008E483E" w:rsidRPr="00A068B0" w:rsidRDefault="008E483E" w:rsidP="008E483E">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requirements of BS EN 61000-3-3 with a scaling factor applied as follows for each voltage change component.</w:t>
      </w:r>
    </w:p>
    <w:p w14:paraId="4AC99FEB" w14:textId="77777777" w:rsidR="008E483E" w:rsidRPr="00A068B0" w:rsidRDefault="008E483E" w:rsidP="003B7C17">
      <w:pPr>
        <w:widowControl w:val="0"/>
        <w:autoSpaceDE w:val="0"/>
        <w:autoSpaceDN w:val="0"/>
        <w:adjustRightInd w:val="0"/>
        <w:spacing w:before="37"/>
        <w:ind w:left="720" w:right="265"/>
        <w:rPr>
          <w:spacing w:val="0"/>
        </w:rPr>
      </w:pP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551B92A1" w14:textId="77777777" w:rsidR="007962C9" w:rsidRPr="00A068B0" w:rsidRDefault="007962C9" w:rsidP="008E483E">
      <w:pPr>
        <w:widowControl w:val="0"/>
        <w:autoSpaceDE w:val="0"/>
        <w:autoSpaceDN w:val="0"/>
        <w:adjustRightInd w:val="0"/>
        <w:spacing w:before="37"/>
        <w:rPr>
          <w:spacing w:val="0"/>
        </w:rPr>
      </w:pPr>
    </w:p>
    <w:p w14:paraId="3408D543" w14:textId="2C54C4A2"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groups of </w:t>
      </w:r>
      <w:r w:rsidR="00F66135">
        <w:rPr>
          <w:b/>
          <w:spacing w:val="0"/>
        </w:rPr>
        <w:t>Micro-generators</w:t>
      </w:r>
      <w:r w:rsidR="00F66135" w:rsidRPr="00A068B0">
        <w:rPr>
          <w:spacing w:val="0"/>
        </w:rPr>
        <w:t xml:space="preserve"> </w:t>
      </w:r>
      <w:r w:rsidRPr="00A068B0">
        <w:rPr>
          <w:spacing w:val="0"/>
        </w:rPr>
        <w:t>should be normalised to a rating of 3.68</w:t>
      </w:r>
      <w:r w:rsidR="001E7EC4" w:rsidRPr="00A068B0">
        <w:rPr>
          <w:spacing w:val="0"/>
        </w:rPr>
        <w:t xml:space="preserve"> </w:t>
      </w:r>
      <w:r w:rsidRPr="00A068B0">
        <w:rPr>
          <w:spacing w:val="0"/>
        </w:rPr>
        <w:t xml:space="preserve">kW and to the standard source impedance. Single </w:t>
      </w:r>
      <w:r w:rsidR="00F66135">
        <w:rPr>
          <w:b/>
          <w:spacing w:val="0"/>
        </w:rPr>
        <w:t>Micro-generators</w:t>
      </w:r>
      <w:r w:rsidR="00F66135" w:rsidRPr="00A068B0">
        <w:rPr>
          <w:spacing w:val="0"/>
        </w:rPr>
        <w:t xml:space="preserve"> </w:t>
      </w:r>
      <w:r w:rsidRPr="00A068B0">
        <w:rPr>
          <w:spacing w:val="0"/>
        </w:rPr>
        <w:t xml:space="preserve">need to be normalised to the standard source impedance, these normalised results need to </w:t>
      </w:r>
      <w:r w:rsidR="00C52A0F" w:rsidRPr="003B2076">
        <w:rPr>
          <w:spacing w:val="0"/>
        </w:rPr>
        <w:t>conform to</w:t>
      </w:r>
      <w:r w:rsidRPr="00A068B0">
        <w:rPr>
          <w:spacing w:val="0"/>
        </w:rPr>
        <w:t xml:space="preserve"> the limits set out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3B2076">
        <w:rPr>
          <w:spacing w:val="0"/>
        </w:rPr>
        <w:t xml:space="preserve">Appendix </w:t>
      </w:r>
      <w:r w:rsidR="00B24665" w:rsidRPr="003B2076">
        <w:rPr>
          <w:spacing w:val="0"/>
        </w:rPr>
        <w:t>3</w:t>
      </w:r>
      <w:r w:rsidRPr="003B2076">
        <w:rPr>
          <w:spacing w:val="0"/>
        </w:rPr>
        <w:t xml:space="preserve"> Form C. </w:t>
      </w:r>
    </w:p>
    <w:p w14:paraId="4C7672DC" w14:textId="77777777" w:rsidR="007962C9" w:rsidRPr="00A068B0" w:rsidRDefault="007962C9" w:rsidP="008E483E">
      <w:pPr>
        <w:rPr>
          <w:spacing w:val="0"/>
        </w:rPr>
      </w:pPr>
    </w:p>
    <w:p w14:paraId="51EA2B7A" w14:textId="51400769" w:rsidR="008E483E" w:rsidRPr="00A068B0" w:rsidRDefault="008E483E" w:rsidP="008E483E">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98F9ED4" w14:textId="77777777" w:rsidR="007962C9" w:rsidRPr="00A068B0" w:rsidRDefault="007962C9" w:rsidP="008E483E">
      <w:pPr>
        <w:rPr>
          <w:spacing w:val="0"/>
        </w:rPr>
      </w:pPr>
    </w:p>
    <w:p w14:paraId="1F92D3BE" w14:textId="6C8D9B30" w:rsidR="008E483E" w:rsidRPr="00A068B0" w:rsidRDefault="008E483E" w:rsidP="008E483E">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0F8763CC" w14:textId="77777777" w:rsidR="007962C9" w:rsidRPr="00A068B0" w:rsidRDefault="007962C9" w:rsidP="008E483E">
      <w:pPr>
        <w:rPr>
          <w:spacing w:val="0"/>
        </w:rPr>
      </w:pPr>
    </w:p>
    <w:p w14:paraId="5ED1F37E" w14:textId="3800A1EA" w:rsidR="008E483E" w:rsidRPr="00A068B0" w:rsidRDefault="008E483E" w:rsidP="008E483E">
      <w:pPr>
        <w:rPr>
          <w:spacing w:val="0"/>
        </w:rPr>
      </w:pPr>
      <w:r w:rsidRPr="00A068B0">
        <w:rPr>
          <w:spacing w:val="0"/>
        </w:rPr>
        <w:t>And for units which are tested as a group.</w:t>
      </w:r>
    </w:p>
    <w:p w14:paraId="0B506C32" w14:textId="77777777" w:rsidR="007962C9" w:rsidRPr="00A068B0" w:rsidRDefault="007962C9" w:rsidP="008E483E">
      <w:pPr>
        <w:rPr>
          <w:spacing w:val="0"/>
        </w:rPr>
      </w:pPr>
    </w:p>
    <w:p w14:paraId="37770FF3" w14:textId="077FE4BE" w:rsidR="008E483E" w:rsidRPr="00A068B0" w:rsidRDefault="008E483E" w:rsidP="008E483E">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5076F1F6" w14:textId="77777777" w:rsidR="007962C9" w:rsidRPr="00A068B0" w:rsidRDefault="007962C9" w:rsidP="008E483E">
      <w:pPr>
        <w:rPr>
          <w:spacing w:val="0"/>
        </w:rPr>
      </w:pPr>
    </w:p>
    <w:p w14:paraId="6DABBBAF" w14:textId="384AA541" w:rsidR="008E483E" w:rsidRPr="00A068B0" w:rsidRDefault="008E483E" w:rsidP="008E483E">
      <w:pPr>
        <w:rPr>
          <w:spacing w:val="0"/>
        </w:rPr>
      </w:pPr>
      <w:r w:rsidRPr="00A068B0">
        <w:rPr>
          <w:spacing w:val="0"/>
        </w:rPr>
        <w:t xml:space="preserve">Single phase units reference source resistance is 0.4 </w:t>
      </w:r>
      <w:r w:rsidR="001E7EC4" w:rsidRPr="00A068B0">
        <w:rPr>
          <w:spacing w:val="0"/>
        </w:rPr>
        <w:t>Ω</w:t>
      </w:r>
      <w:r w:rsidRPr="00A068B0">
        <w:rPr>
          <w:spacing w:val="0"/>
        </w:rPr>
        <w:t>.</w:t>
      </w:r>
    </w:p>
    <w:p w14:paraId="2B4C0C81" w14:textId="77777777" w:rsidR="007962C9" w:rsidRPr="00A068B0" w:rsidRDefault="007962C9" w:rsidP="008E483E">
      <w:pPr>
        <w:rPr>
          <w:spacing w:val="0"/>
        </w:rPr>
      </w:pPr>
    </w:p>
    <w:p w14:paraId="704C23AE" w14:textId="46DD1298" w:rsidR="008E483E" w:rsidRPr="00A068B0" w:rsidRDefault="008E483E" w:rsidP="008E483E">
      <w:pPr>
        <w:rPr>
          <w:spacing w:val="0"/>
        </w:rPr>
      </w:pPr>
      <w:r w:rsidRPr="00A068B0">
        <w:rPr>
          <w:spacing w:val="0"/>
        </w:rPr>
        <w:t xml:space="preserve">Two phase units in a three phase system reference source resistance is 0.4 </w:t>
      </w:r>
      <w:r w:rsidR="001E7EC4" w:rsidRPr="00A068B0">
        <w:rPr>
          <w:spacing w:val="0"/>
        </w:rPr>
        <w:t>Ω</w:t>
      </w:r>
      <w:r w:rsidRPr="00A068B0">
        <w:rPr>
          <w:spacing w:val="0"/>
        </w:rPr>
        <w:t>.</w:t>
      </w:r>
    </w:p>
    <w:p w14:paraId="12967061" w14:textId="77777777" w:rsidR="007962C9" w:rsidRPr="00A068B0" w:rsidRDefault="007962C9" w:rsidP="008E483E">
      <w:pPr>
        <w:rPr>
          <w:spacing w:val="0"/>
        </w:rPr>
      </w:pPr>
    </w:p>
    <w:p w14:paraId="3401B4D6" w14:textId="07B91942" w:rsidR="008E483E" w:rsidRPr="00A068B0" w:rsidRDefault="008E483E" w:rsidP="008E483E">
      <w:pPr>
        <w:rPr>
          <w:spacing w:val="0"/>
        </w:rPr>
      </w:pPr>
      <w:r w:rsidRPr="00A068B0">
        <w:rPr>
          <w:spacing w:val="0"/>
        </w:rPr>
        <w:t xml:space="preserve">Two phase units in a split phase system reference source resistance is 0.24 </w:t>
      </w:r>
      <w:r w:rsidR="001E7EC4" w:rsidRPr="00A068B0">
        <w:rPr>
          <w:spacing w:val="0"/>
        </w:rPr>
        <w:t>Ω</w:t>
      </w:r>
      <w:r w:rsidRPr="00A068B0">
        <w:rPr>
          <w:spacing w:val="0"/>
        </w:rPr>
        <w:t>.</w:t>
      </w:r>
    </w:p>
    <w:p w14:paraId="244DCACB" w14:textId="77777777" w:rsidR="007962C9" w:rsidRPr="00A068B0" w:rsidRDefault="007962C9" w:rsidP="008E483E">
      <w:pPr>
        <w:rPr>
          <w:spacing w:val="0"/>
        </w:rPr>
      </w:pPr>
    </w:p>
    <w:p w14:paraId="40833B80" w14:textId="5C5B3CF3" w:rsidR="008E483E" w:rsidRPr="00A068B0" w:rsidRDefault="008E483E" w:rsidP="008E483E">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D3A843" w14:textId="77777777" w:rsidR="007962C9" w:rsidRPr="00A068B0" w:rsidRDefault="007962C9" w:rsidP="008E483E">
      <w:pPr>
        <w:rPr>
          <w:spacing w:val="0"/>
        </w:rPr>
      </w:pPr>
    </w:p>
    <w:p w14:paraId="058E7B77" w14:textId="299931A8" w:rsidR="008E483E" w:rsidRPr="00A068B0" w:rsidRDefault="008E483E" w:rsidP="008E483E">
      <w:pPr>
        <w:rPr>
          <w:spacing w:val="0"/>
        </w:rPr>
      </w:pPr>
      <w:r w:rsidRPr="00A068B0">
        <w:rPr>
          <w:spacing w:val="0"/>
        </w:rPr>
        <w:t xml:space="preserve">The stopping test should be a trip from full load </w:t>
      </w:r>
      <w:r w:rsidR="00D62A0B">
        <w:rPr>
          <w:spacing w:val="0"/>
        </w:rPr>
        <w:t>output</w:t>
      </w:r>
      <w:r w:rsidRPr="00A068B0">
        <w:rPr>
          <w:spacing w:val="0"/>
        </w:rPr>
        <w:t>.</w:t>
      </w:r>
    </w:p>
    <w:p w14:paraId="49C697F4" w14:textId="77777777" w:rsidR="007962C9" w:rsidRPr="00A068B0" w:rsidRDefault="007962C9" w:rsidP="008E483E">
      <w:pPr>
        <w:rPr>
          <w:spacing w:val="0"/>
        </w:rPr>
      </w:pPr>
    </w:p>
    <w:p w14:paraId="46232F2A" w14:textId="5E0439A8" w:rsidR="008E483E" w:rsidRPr="00A068B0" w:rsidRDefault="008E483E" w:rsidP="008E483E">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w:t>
      </w:r>
    </w:p>
    <w:p w14:paraId="20727753" w14:textId="77777777" w:rsidR="007962C9" w:rsidRPr="00A068B0" w:rsidRDefault="007962C9" w:rsidP="008E483E">
      <w:pPr>
        <w:widowControl w:val="0"/>
        <w:autoSpaceDE w:val="0"/>
        <w:autoSpaceDN w:val="0"/>
        <w:adjustRightInd w:val="0"/>
        <w:spacing w:before="37"/>
        <w:ind w:right="265"/>
        <w:rPr>
          <w:spacing w:val="0"/>
        </w:rPr>
      </w:pPr>
    </w:p>
    <w:p w14:paraId="4ED53B2B" w14:textId="15F70665" w:rsidR="008E483E" w:rsidRPr="00A068B0" w:rsidRDefault="008E483E" w:rsidP="008E483E">
      <w:pPr>
        <w:rPr>
          <w:spacing w:val="0"/>
        </w:rPr>
      </w:pPr>
      <w:r w:rsidRPr="00A068B0">
        <w:rPr>
          <w:spacing w:val="0"/>
        </w:rPr>
        <w:t>Note: For wind turbines, flicker testing should be carried out during the performance tests specified in IEC 61400-12-1. Flicker data should be recorded from wind speeds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xml:space="preserve"> below cut-in to 1.5 times 85% of the rated power. The wind speed range should be divided into contiguous bins of 1</w:t>
      </w:r>
      <w:r w:rsidR="001E7EC4" w:rsidRPr="00A068B0">
        <w:rPr>
          <w:spacing w:val="0"/>
        </w:rPr>
        <w:t xml:space="preserve"> </w:t>
      </w:r>
      <w:r w:rsidRPr="00A068B0">
        <w:rPr>
          <w:spacing w:val="0"/>
        </w:rPr>
        <w:t>m/s centred on multiples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The dataset shall be considered complete when each bin includes a minimum of 10 min</w:t>
      </w:r>
      <w:r w:rsidR="001E7EC4" w:rsidRPr="00A068B0">
        <w:rPr>
          <w:spacing w:val="0"/>
        </w:rPr>
        <w:t>s</w:t>
      </w:r>
      <w:r w:rsidRPr="00A068B0">
        <w:rPr>
          <w:spacing w:val="0"/>
        </w:rPr>
        <w:t xml:space="preserve"> of sampled data. The highest value of each parameter measured across the entire range of tests shall be recorded.</w:t>
      </w:r>
    </w:p>
    <w:p w14:paraId="70F6F5D8" w14:textId="77777777" w:rsidR="007962C9" w:rsidRPr="00A068B0" w:rsidRDefault="007962C9" w:rsidP="008E483E">
      <w:pPr>
        <w:rPr>
          <w:spacing w:val="0"/>
        </w:rPr>
      </w:pPr>
    </w:p>
    <w:p w14:paraId="654BC373" w14:textId="12F3DFDD" w:rsidR="008E483E" w:rsidRPr="00A068B0" w:rsidRDefault="008E483E" w:rsidP="008E483E">
      <w:pPr>
        <w:rPr>
          <w:spacing w:val="0"/>
        </w:rPr>
      </w:pPr>
      <w:r w:rsidRPr="00A068B0">
        <w:rPr>
          <w:spacing w:val="0"/>
        </w:rPr>
        <w:t xml:space="preserve">Note: As an alternative to type testing the </w:t>
      </w:r>
      <w:r w:rsidRPr="003B2076">
        <w:rPr>
          <w:b/>
          <w:spacing w:val="0"/>
        </w:rPr>
        <w:t>Manufacturer</w:t>
      </w:r>
      <w:r w:rsidRPr="00A068B0">
        <w:rPr>
          <w:b/>
          <w:spacing w:val="0"/>
        </w:rPr>
        <w:t xml:space="preserve"> </w:t>
      </w:r>
      <w:r w:rsidRPr="00A068B0">
        <w:rPr>
          <w:spacing w:val="0"/>
        </w:rPr>
        <w:t xml:space="preserve">of a </w:t>
      </w:r>
      <w:r w:rsidRPr="003B2076">
        <w:rPr>
          <w:b/>
          <w:spacing w:val="0"/>
        </w:rPr>
        <w:t>Micro-generator</w:t>
      </w:r>
      <w:r w:rsidRPr="003B2076">
        <w:rPr>
          <w:spacing w:val="0"/>
        </w:rPr>
        <w:t xml:space="preserve"> </w:t>
      </w:r>
      <w:r w:rsidRPr="00A068B0">
        <w:rPr>
          <w:spacing w:val="0"/>
        </w:rPr>
        <w:t xml:space="preserve">incorporating an </w:t>
      </w:r>
      <w:r w:rsidRPr="00A068B0">
        <w:rPr>
          <w:b/>
          <w:spacing w:val="0"/>
        </w:rPr>
        <w:t>Inverter</w:t>
      </w:r>
      <w:r w:rsidRPr="00A068B0">
        <w:rPr>
          <w:spacing w:val="0"/>
        </w:rPr>
        <w:t xml:space="preserve"> may give a guarantee that rates of change of output do not exceed the following ramp rate limits. Output needs to ramp up at a constant rate.</w:t>
      </w:r>
    </w:p>
    <w:p w14:paraId="30DFCE51" w14:textId="77777777" w:rsidR="001E7EC4" w:rsidRPr="00A068B0" w:rsidRDefault="001E7EC4" w:rsidP="008E483E">
      <w:pPr>
        <w:rPr>
          <w:spacing w:val="0"/>
        </w:rPr>
      </w:pPr>
    </w:p>
    <w:p w14:paraId="26960306" w14:textId="4C733AC4" w:rsidR="008E483E" w:rsidRPr="00A068B0" w:rsidRDefault="008E483E" w:rsidP="008E483E">
      <w:pPr>
        <w:rPr>
          <w:spacing w:val="0"/>
        </w:rPr>
      </w:pPr>
      <w:r w:rsidRPr="00A068B0">
        <w:rPr>
          <w:spacing w:val="0"/>
        </w:rPr>
        <w:t>This exception to site testing does not apply to devices where the output changes in steps of over 30</w:t>
      </w:r>
      <w:r w:rsidR="001E7EC4" w:rsidRPr="00A068B0">
        <w:rPr>
          <w:spacing w:val="0"/>
        </w:rPr>
        <w:t xml:space="preserve"> </w:t>
      </w:r>
      <w:r w:rsidRPr="00A068B0">
        <w:rPr>
          <w:spacing w:val="0"/>
        </w:rPr>
        <w:t>ms rather than as a ramp function, a site test is required for these units.</w:t>
      </w:r>
    </w:p>
    <w:p w14:paraId="63FEB466" w14:textId="77777777" w:rsidR="008E483E" w:rsidRPr="00A068B0" w:rsidRDefault="008E483E" w:rsidP="008E483E">
      <w:pPr>
        <w:numPr>
          <w:ilvl w:val="0"/>
          <w:numId w:val="24"/>
        </w:numPr>
        <w:spacing w:after="160" w:line="259" w:lineRule="auto"/>
        <w:rPr>
          <w:spacing w:val="0"/>
        </w:rPr>
      </w:pPr>
      <w:r w:rsidRPr="00A068B0">
        <w:rPr>
          <w:spacing w:val="0"/>
        </w:rPr>
        <w:t>Single phase units and two phase units in a three phase system, maximum ramp up rate 333</w:t>
      </w:r>
      <w:r w:rsidRPr="003B2076">
        <w:rPr>
          <w:spacing w:val="0"/>
          <w:sz w:val="24"/>
        </w:rPr>
        <w:t> </w:t>
      </w:r>
      <w:r w:rsidRPr="00A068B0">
        <w:rPr>
          <w:spacing w:val="0"/>
        </w:rPr>
        <w:t>Ws</w:t>
      </w:r>
      <w:r w:rsidRPr="00A068B0">
        <w:rPr>
          <w:spacing w:val="0"/>
          <w:vertAlign w:val="superscript"/>
        </w:rPr>
        <w:t>-1</w:t>
      </w:r>
      <w:r w:rsidRPr="00A068B0">
        <w:rPr>
          <w:spacing w:val="0"/>
        </w:rPr>
        <w:t>;</w:t>
      </w:r>
    </w:p>
    <w:p w14:paraId="3D5BA83D" w14:textId="77777777" w:rsidR="008E483E" w:rsidRPr="00A068B0" w:rsidRDefault="008E483E" w:rsidP="008E483E">
      <w:pPr>
        <w:numPr>
          <w:ilvl w:val="0"/>
          <w:numId w:val="24"/>
        </w:numPr>
        <w:spacing w:after="160" w:line="259" w:lineRule="auto"/>
        <w:rPr>
          <w:spacing w:val="0"/>
        </w:rPr>
      </w:pPr>
      <w:r w:rsidRPr="00A068B0">
        <w:rPr>
          <w:spacing w:val="0"/>
        </w:rPr>
        <w:t>Two phase units in a split phase system and three phase units, maximum ramp up rate 860 Ws</w:t>
      </w:r>
      <w:r w:rsidRPr="00A068B0">
        <w:rPr>
          <w:spacing w:val="0"/>
          <w:vertAlign w:val="superscript"/>
        </w:rPr>
        <w:t>- 1</w:t>
      </w:r>
      <w:r w:rsidRPr="00A068B0">
        <w:rPr>
          <w:spacing w:val="0"/>
        </w:rPr>
        <w:t>.</w:t>
      </w:r>
    </w:p>
    <w:p w14:paraId="0051F751" w14:textId="4A6E1802" w:rsidR="008E483E" w:rsidRPr="00A068B0" w:rsidRDefault="008E483E" w:rsidP="008E483E">
      <w:pPr>
        <w:rPr>
          <w:spacing w:val="0"/>
        </w:rPr>
      </w:pPr>
      <w:r w:rsidRPr="00A068B0">
        <w:rPr>
          <w:spacing w:val="0"/>
        </w:rPr>
        <w:t xml:space="preserve">It should be noted that units </w:t>
      </w:r>
      <w:r w:rsidR="00C52A0F" w:rsidRPr="003B2076">
        <w:rPr>
          <w:spacing w:val="0"/>
        </w:rPr>
        <w:t>conforming to</w:t>
      </w:r>
      <w:r w:rsidRPr="00A068B0">
        <w:rPr>
          <w:spacing w:val="0"/>
        </w:rPr>
        <w:t xml:space="preserve"> this declaration are likely to be less efficient at capturing energy during times when the energy source is changing.</w:t>
      </w:r>
    </w:p>
    <w:p w14:paraId="77B85B61" w14:textId="77777777" w:rsidR="00B24665" w:rsidRPr="00A068B0" w:rsidRDefault="00B24665" w:rsidP="008E483E">
      <w:pPr>
        <w:rPr>
          <w:spacing w:val="0"/>
        </w:rPr>
      </w:pPr>
    </w:p>
    <w:p w14:paraId="63899905" w14:textId="6FFF2D15" w:rsidR="008E483E" w:rsidRPr="00A068B0" w:rsidRDefault="008E483E" w:rsidP="008E483E">
      <w:pPr>
        <w:widowControl w:val="0"/>
        <w:autoSpaceDE w:val="0"/>
        <w:autoSpaceDN w:val="0"/>
        <w:adjustRightInd w:val="0"/>
        <w:spacing w:before="11" w:line="240" w:lineRule="exact"/>
        <w:rPr>
          <w:spacing w:val="0"/>
        </w:rPr>
      </w:pPr>
      <w:r w:rsidRPr="00A068B0">
        <w:rPr>
          <w:spacing w:val="0"/>
        </w:rPr>
        <w:t>For technologies other than wind turbines, testing should ensure that the controls or automatic programs used produce the most unfavourable sequence of voltage changes.</w:t>
      </w:r>
    </w:p>
    <w:p w14:paraId="2B717AC9" w14:textId="77777777" w:rsidR="007962C9" w:rsidRPr="00A068B0" w:rsidRDefault="007962C9" w:rsidP="008E483E">
      <w:pPr>
        <w:widowControl w:val="0"/>
        <w:autoSpaceDE w:val="0"/>
        <w:autoSpaceDN w:val="0"/>
        <w:adjustRightInd w:val="0"/>
        <w:spacing w:before="11" w:line="240" w:lineRule="exact"/>
        <w:rPr>
          <w:rFonts w:eastAsia="Batang"/>
          <w:spacing w:val="0"/>
        </w:rPr>
      </w:pPr>
    </w:p>
    <w:p w14:paraId="30C0304E" w14:textId="40BD0CB6" w:rsidR="008E483E" w:rsidRPr="00A068B0" w:rsidRDefault="008E483E" w:rsidP="008E483E">
      <w:pPr>
        <w:rPr>
          <w:spacing w:val="0"/>
        </w:rPr>
      </w:pPr>
      <w:r w:rsidRPr="00A068B0">
        <w:rPr>
          <w:b/>
          <w:spacing w:val="0"/>
        </w:rPr>
        <w:t xml:space="preserve">Hydro </w:t>
      </w:r>
      <w:r w:rsidRPr="003B2076">
        <w:rPr>
          <w:b/>
          <w:spacing w:val="0"/>
        </w:rPr>
        <w:t>Micro-generators</w:t>
      </w:r>
      <w:r w:rsidRPr="003B2076">
        <w:rPr>
          <w:spacing w:val="0"/>
        </w:rPr>
        <w:t xml:space="preserve"> </w:t>
      </w:r>
      <w:r w:rsidRPr="00A068B0">
        <w:rPr>
          <w:spacing w:val="0"/>
        </w:rPr>
        <w:t xml:space="preserve">where the output is controlled by varying the load on the generator using the </w:t>
      </w:r>
      <w:r w:rsidRPr="00A068B0">
        <w:rPr>
          <w:b/>
          <w:spacing w:val="0"/>
        </w:rPr>
        <w:t>Inverter</w:t>
      </w:r>
      <w:r w:rsidRPr="00A068B0">
        <w:rPr>
          <w:spacing w:val="0"/>
        </w:rPr>
        <w:t xml:space="preserve"> and which therefore produce variable output need to </w:t>
      </w:r>
      <w:r w:rsidR="00C52A0F" w:rsidRPr="003B2076">
        <w:rPr>
          <w:spacing w:val="0"/>
        </w:rPr>
        <w:t>conform to</w:t>
      </w:r>
      <w:r w:rsidRPr="00A068B0">
        <w:rPr>
          <w:spacing w:val="0"/>
        </w:rPr>
        <w:t xml:space="preserve"> the maximum voltage change requirements of BS EN 61000-3-2 and also need to be tested for P</w:t>
      </w:r>
      <w:r w:rsidRPr="00A068B0">
        <w:rPr>
          <w:spacing w:val="0"/>
          <w:vertAlign w:val="subscript"/>
        </w:rPr>
        <w:t>st</w:t>
      </w:r>
      <w:r w:rsidRPr="00A068B0">
        <w:rPr>
          <w:spacing w:val="0"/>
        </w:rPr>
        <w:t xml:space="preserve"> and P</w:t>
      </w:r>
      <w:r w:rsidRPr="00A068B0">
        <w:rPr>
          <w:spacing w:val="0"/>
          <w:vertAlign w:val="subscript"/>
        </w:rPr>
        <w:t>lt</w:t>
      </w:r>
      <w:r w:rsidRPr="00A068B0">
        <w:rPr>
          <w:spacing w:val="0"/>
        </w:rPr>
        <w:t xml:space="preserve"> over a period where the range of flows varies over the design range of the turbine with a period of at least 2 hours at each step with there being 10 steps from min flow to maximum flow.  P</w:t>
      </w:r>
      <w:r w:rsidRPr="00A068B0">
        <w:rPr>
          <w:spacing w:val="0"/>
          <w:vertAlign w:val="subscript"/>
        </w:rPr>
        <w:t>st</w:t>
      </w:r>
      <w:r w:rsidRPr="00A068B0">
        <w:rPr>
          <w:spacing w:val="0"/>
        </w:rPr>
        <w:t xml:space="preserve"> and P</w:t>
      </w:r>
      <w:r w:rsidRPr="00A068B0">
        <w:rPr>
          <w:spacing w:val="0"/>
          <w:vertAlign w:val="subscript"/>
        </w:rPr>
        <w:t>lt</w:t>
      </w:r>
      <w:r w:rsidRPr="00A068B0">
        <w:rPr>
          <w:spacing w:val="0"/>
        </w:rPr>
        <w:t xml:space="preserve"> values to recorded and normalised as per the method laid down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37EB748A" w14:textId="77777777" w:rsidR="007962C9" w:rsidRPr="00A068B0" w:rsidRDefault="007962C9" w:rsidP="008E483E">
      <w:pPr>
        <w:rPr>
          <w:spacing w:val="0"/>
        </w:rPr>
      </w:pPr>
    </w:p>
    <w:p w14:paraId="580A003E" w14:textId="2F9D688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.4</w:t>
      </w:r>
      <w:r w:rsidRPr="003B2076">
        <w:rPr>
          <w:rFonts w:eastAsia="Batang"/>
        </w:rPr>
        <w:tab/>
        <w:t xml:space="preserve">DC Injection for Inverters </w:t>
      </w:r>
    </w:p>
    <w:p w14:paraId="405ED6C2" w14:textId="77777777" w:rsidR="008E483E" w:rsidRPr="003B2076" w:rsidRDefault="008E483E" w:rsidP="008E483E">
      <w:pPr>
        <w:widowControl w:val="0"/>
        <w:autoSpaceDE w:val="0"/>
        <w:autoSpaceDN w:val="0"/>
        <w:adjustRightInd w:val="0"/>
        <w:rPr>
          <w:del w:id="1956" w:author="ENA" w:date="2021-02-16T19:04:00Z"/>
          <w:bCs/>
          <w:spacing w:val="0"/>
        </w:rPr>
      </w:pPr>
      <w:del w:id="1957" w:author="ENA" w:date="2021-02-16T19:04:00Z">
        <w:r w:rsidRPr="003B2076">
          <w:rPr>
            <w:b/>
            <w:bCs/>
            <w:spacing w:val="0"/>
          </w:rPr>
          <w:delText>DC</w:delText>
        </w:r>
        <w:r w:rsidRPr="003B2076">
          <w:rPr>
            <w:bCs/>
            <w:spacing w:val="0"/>
          </w:rPr>
          <w:delText xml:space="preserve"> injection compliance testing in EN 50438 shall be applicable to all </w:delText>
        </w:r>
        <w:r w:rsidRPr="00A068B0">
          <w:rPr>
            <w:b/>
            <w:bCs/>
            <w:spacing w:val="0"/>
          </w:rPr>
          <w:delText>Inverter</w:delText>
        </w:r>
        <w:r w:rsidRPr="003B2076">
          <w:rPr>
            <w:bCs/>
            <w:spacing w:val="0"/>
          </w:rPr>
          <w:delText xml:space="preserve"> connected </w:delText>
        </w:r>
        <w:r w:rsidRPr="003B2076">
          <w:rPr>
            <w:b/>
            <w:bCs/>
            <w:spacing w:val="0"/>
          </w:rPr>
          <w:delText>Micro-generators</w:delText>
        </w:r>
        <w:r w:rsidRPr="003B2076">
          <w:rPr>
            <w:bCs/>
            <w:spacing w:val="0"/>
          </w:rPr>
          <w:delText xml:space="preserve"> regardless of connection configuration. </w:delText>
        </w:r>
      </w:del>
    </w:p>
    <w:p w14:paraId="5D3ED2C1" w14:textId="77777777" w:rsidR="001C37D1" w:rsidRDefault="001C37D1" w:rsidP="001C37D1">
      <w:pPr>
        <w:widowControl w:val="0"/>
        <w:autoSpaceDE w:val="0"/>
        <w:autoSpaceDN w:val="0"/>
        <w:adjustRightInd w:val="0"/>
        <w:ind w:right="26"/>
        <w:rPr>
          <w:ins w:id="1958" w:author="ENA" w:date="2021-02-16T19:04:00Z"/>
          <w:spacing w:val="0"/>
        </w:rPr>
      </w:pPr>
      <w:ins w:id="1959" w:author="ENA" w:date="2021-02-16T19:04:00Z">
        <w:r w:rsidRPr="0099001E">
          <w:rPr>
            <w:spacing w:val="0"/>
          </w:rPr>
          <w:t xml:space="preserve">Where a </w:t>
        </w:r>
        <w:r w:rsidRPr="0099001E">
          <w:rPr>
            <w:b/>
            <w:spacing w:val="0"/>
          </w:rPr>
          <w:t>Micro-generator</w:t>
        </w:r>
        <w:r w:rsidRPr="0099001E">
          <w:rPr>
            <w:spacing w:val="0"/>
          </w:rPr>
          <w:t xml:space="preserve"> is designed to be installed singly in an installation, for example a domestic CHP unit, then this </w:t>
        </w:r>
        <w:r w:rsidRPr="0099001E">
          <w:rPr>
            <w:b/>
            <w:spacing w:val="0"/>
          </w:rPr>
          <w:t>DC</w:t>
        </w:r>
        <w:r w:rsidRPr="0099001E">
          <w:rPr>
            <w:spacing w:val="0"/>
          </w:rPr>
          <w:t xml:space="preserve"> injection limit can be a maximum value of 20 mA for sub 2 kW </w:t>
        </w:r>
        <w:r w:rsidRPr="0099001E">
          <w:rPr>
            <w:b/>
            <w:spacing w:val="0"/>
          </w:rPr>
          <w:t>Micro-generator</w:t>
        </w:r>
        <w:r w:rsidRPr="0099001E">
          <w:rPr>
            <w:spacing w:val="0"/>
          </w:rPr>
          <w:t xml:space="preserve"> and can be tested alone.  Where </w:t>
        </w:r>
        <w:r w:rsidRPr="0099001E">
          <w:rPr>
            <w:b/>
            <w:spacing w:val="0"/>
          </w:rPr>
          <w:t>Micro-generator</w:t>
        </w:r>
        <w:r w:rsidRPr="0099001E">
          <w:rPr>
            <w:spacing w:val="0"/>
          </w:rPr>
          <w:t xml:space="preserve">s are designed such </w:t>
        </w:r>
        <w:r w:rsidRPr="0099001E">
          <w:rPr>
            <w:spacing w:val="0"/>
          </w:rPr>
          <w:lastRenderedPageBreak/>
          <w:t xml:space="preserve">that multiple units may be installed in an installation for example roof mounted wind turbines and PV with micro </w:t>
        </w:r>
        <w:r w:rsidRPr="0099001E">
          <w:rPr>
            <w:b/>
            <w:spacing w:val="0"/>
          </w:rPr>
          <w:t>Inverter</w:t>
        </w:r>
        <w:r w:rsidRPr="0099001E">
          <w:rPr>
            <w:spacing w:val="0"/>
          </w:rPr>
          <w:t>s on each panel, then they should be tested as a group of at least 2 kW and with a maximum group size of 4 kW.</w:t>
        </w:r>
      </w:ins>
    </w:p>
    <w:p w14:paraId="4E281678" w14:textId="77777777" w:rsidR="001C37D1" w:rsidRPr="0099001E" w:rsidRDefault="001C37D1" w:rsidP="001C37D1">
      <w:pPr>
        <w:widowControl w:val="0"/>
        <w:autoSpaceDE w:val="0"/>
        <w:autoSpaceDN w:val="0"/>
        <w:adjustRightInd w:val="0"/>
        <w:ind w:right="26"/>
        <w:rPr>
          <w:ins w:id="1960" w:author="ENA" w:date="2021-02-16T19:04:00Z"/>
          <w:spacing w:val="0"/>
        </w:rPr>
      </w:pPr>
    </w:p>
    <w:p w14:paraId="72F2EA0F" w14:textId="6A617E38" w:rsidR="001C37D1" w:rsidRPr="00C43DA5" w:rsidRDefault="001C37D1" w:rsidP="001C37D1">
      <w:pPr>
        <w:widowControl w:val="0"/>
        <w:autoSpaceDE w:val="0"/>
        <w:autoSpaceDN w:val="0"/>
        <w:adjustRightInd w:val="0"/>
        <w:ind w:right="26"/>
        <w:rPr>
          <w:ins w:id="1961" w:author="ENA" w:date="2021-02-16T19:04:00Z"/>
          <w:rFonts w:eastAsia="Batang"/>
          <w:spacing w:val="0"/>
          <w:szCs w:val="22"/>
        </w:rPr>
      </w:pPr>
      <w:ins w:id="1962" w:author="ENA" w:date="2021-02-16T19:04:00Z">
        <w:r w:rsidRPr="0056096F">
          <w:rPr>
            <w:rFonts w:eastAsia="Batang"/>
            <w:spacing w:val="0"/>
            <w:szCs w:val="22"/>
          </w:rPr>
          <w:t xml:space="preserve">The level of </w:t>
        </w:r>
        <w:r w:rsidRPr="0056096F">
          <w:rPr>
            <w:rFonts w:eastAsia="Batang"/>
            <w:b/>
            <w:spacing w:val="0"/>
            <w:szCs w:val="22"/>
          </w:rPr>
          <w:t>DC</w:t>
        </w:r>
        <w:r w:rsidRPr="0056096F">
          <w:rPr>
            <w:rFonts w:eastAsia="Batang"/>
            <w:spacing w:val="0"/>
            <w:szCs w:val="22"/>
          </w:rPr>
          <w:t xml:space="preserve"> injection from the </w:t>
        </w:r>
        <w:r w:rsidRPr="0056096F">
          <w:rPr>
            <w:rFonts w:eastAsia="Batang"/>
            <w:b/>
            <w:spacing w:val="0"/>
            <w:szCs w:val="22"/>
          </w:rPr>
          <w:t>Inverter</w:t>
        </w:r>
        <w:r w:rsidRPr="0056096F">
          <w:rPr>
            <w:rFonts w:eastAsia="Batang"/>
            <w:spacing w:val="0"/>
            <w:szCs w:val="22"/>
          </w:rPr>
          <w:t xml:space="preserve">-connected </w:t>
        </w:r>
        <w:r w:rsidRPr="0056096F">
          <w:rPr>
            <w:rFonts w:eastAsia="Batang"/>
            <w:b/>
            <w:spacing w:val="0"/>
            <w:szCs w:val="22"/>
          </w:rPr>
          <w:t>Micro-generator</w:t>
        </w:r>
        <w:r w:rsidRPr="0056096F">
          <w:rPr>
            <w:rFonts w:eastAsia="Batang"/>
            <w:spacing w:val="0"/>
            <w:szCs w:val="22"/>
          </w:rPr>
          <w:t xml:space="preserve"> into the </w:t>
        </w:r>
        <w:r w:rsidRPr="0056096F">
          <w:rPr>
            <w:rFonts w:eastAsia="Batang"/>
            <w:b/>
            <w:spacing w:val="0"/>
            <w:szCs w:val="22"/>
          </w:rPr>
          <w:t xml:space="preserve">DNO’s Distribution Network </w:t>
        </w:r>
        <w:r w:rsidRPr="00E24F79">
          <w:rPr>
            <w:rFonts w:eastAsia="Batang"/>
            <w:spacing w:val="0"/>
            <w:szCs w:val="22"/>
          </w:rPr>
          <w:t xml:space="preserve">shall not exceed the levels specified in </w:t>
        </w:r>
        <w:r w:rsidRPr="00265F22">
          <w:rPr>
            <w:rFonts w:eastAsia="Batang"/>
            <w:spacing w:val="0"/>
            <w:szCs w:val="22"/>
          </w:rPr>
          <w:t xml:space="preserve">Section 11 when measured during operation at three levels, 10%, 55% and 100% of </w:t>
        </w:r>
        <w:r w:rsidRPr="00FE67F8">
          <w:rPr>
            <w:rFonts w:eastAsia="Batang"/>
            <w:b/>
            <w:spacing w:val="0"/>
            <w:szCs w:val="22"/>
          </w:rPr>
          <w:t>Registered Capacity</w:t>
        </w:r>
        <w:r w:rsidRPr="00C43DA5">
          <w:rPr>
            <w:rFonts w:eastAsia="Batang"/>
            <w:spacing w:val="0"/>
            <w:szCs w:val="22"/>
          </w:rPr>
          <w:t xml:space="preserve"> with a tolerance of plus or minus 5%.</w:t>
        </w:r>
      </w:ins>
    </w:p>
    <w:p w14:paraId="6C0A33F0" w14:textId="77777777" w:rsidR="001C37D1" w:rsidRDefault="001C37D1" w:rsidP="001C37D1">
      <w:pPr>
        <w:widowControl w:val="0"/>
        <w:autoSpaceDE w:val="0"/>
        <w:autoSpaceDN w:val="0"/>
        <w:adjustRightInd w:val="0"/>
        <w:ind w:right="26"/>
        <w:rPr>
          <w:ins w:id="1963" w:author="ENA" w:date="2021-02-16T19:04:00Z"/>
          <w:rFonts w:eastAsia="Batang"/>
          <w:szCs w:val="22"/>
        </w:rPr>
      </w:pPr>
    </w:p>
    <w:p w14:paraId="5E776D01" w14:textId="77777777" w:rsidR="001C37D1" w:rsidRPr="00A304DB" w:rsidRDefault="001C37D1" w:rsidP="001C37D1">
      <w:pPr>
        <w:widowControl w:val="0"/>
        <w:autoSpaceDE w:val="0"/>
        <w:autoSpaceDN w:val="0"/>
        <w:adjustRightInd w:val="0"/>
        <w:ind w:right="26"/>
        <w:rPr>
          <w:ins w:id="1964" w:author="ENA" w:date="2021-02-16T19:04:00Z"/>
          <w:rFonts w:eastAsia="Batang"/>
          <w:spacing w:val="0"/>
          <w:szCs w:val="22"/>
        </w:rPr>
      </w:pPr>
      <w:ins w:id="1965" w:author="ENA" w:date="2021-02-16T19:04:00Z">
        <w:r w:rsidRPr="00A304DB">
          <w:rPr>
            <w:rFonts w:eastAsia="Batang"/>
            <w:spacing w:val="0"/>
            <w:szCs w:val="22"/>
          </w:rPr>
          <w:t xml:space="preserve">The </w:t>
        </w:r>
        <w:r w:rsidRPr="00A304DB">
          <w:rPr>
            <w:rFonts w:eastAsia="Batang"/>
            <w:b/>
            <w:spacing w:val="0"/>
            <w:szCs w:val="22"/>
          </w:rPr>
          <w:t>DC</w:t>
        </w:r>
        <w:r w:rsidRPr="00A304DB">
          <w:rPr>
            <w:rFonts w:eastAsia="Batang"/>
            <w:spacing w:val="0"/>
            <w:szCs w:val="22"/>
          </w:rPr>
          <w:t xml:space="preserve"> component can be measured by one of the following two methods:</w:t>
        </w:r>
      </w:ins>
    </w:p>
    <w:p w14:paraId="269DB215" w14:textId="77777777" w:rsidR="001C37D1" w:rsidRPr="00A304DB" w:rsidRDefault="001C37D1" w:rsidP="001C37D1">
      <w:pPr>
        <w:widowControl w:val="0"/>
        <w:autoSpaceDE w:val="0"/>
        <w:autoSpaceDN w:val="0"/>
        <w:adjustRightInd w:val="0"/>
        <w:ind w:left="709" w:right="26"/>
        <w:rPr>
          <w:ins w:id="1966" w:author="ENA" w:date="2021-02-16T19:04:00Z"/>
          <w:rFonts w:eastAsia="Batang"/>
          <w:spacing w:val="0"/>
          <w:szCs w:val="22"/>
        </w:rPr>
      </w:pPr>
      <w:ins w:id="1967" w:author="ENA" w:date="2021-02-16T19:04:00Z">
        <w:r w:rsidRPr="00A304DB">
          <w:rPr>
            <w:rFonts w:eastAsia="Batang"/>
            <w:spacing w:val="0"/>
            <w:szCs w:val="22"/>
          </w:rPr>
          <w:t>• the average of the current samples (preferred);</w:t>
        </w:r>
      </w:ins>
    </w:p>
    <w:p w14:paraId="0AC586A1" w14:textId="77777777" w:rsidR="001C37D1" w:rsidRPr="00A304DB" w:rsidRDefault="001C37D1" w:rsidP="001C37D1">
      <w:pPr>
        <w:widowControl w:val="0"/>
        <w:autoSpaceDE w:val="0"/>
        <w:autoSpaceDN w:val="0"/>
        <w:adjustRightInd w:val="0"/>
        <w:ind w:left="709" w:right="26"/>
        <w:rPr>
          <w:ins w:id="1968" w:author="ENA" w:date="2021-02-16T19:04:00Z"/>
          <w:rFonts w:eastAsia="Batang"/>
          <w:spacing w:val="0"/>
          <w:szCs w:val="22"/>
        </w:rPr>
      </w:pPr>
      <w:ins w:id="1969" w:author="ENA" w:date="2021-02-16T19:04:00Z">
        <w:r w:rsidRPr="00A304DB">
          <w:rPr>
            <w:rFonts w:eastAsia="Batang"/>
            <w:spacing w:val="0"/>
            <w:szCs w:val="22"/>
          </w:rPr>
          <w:t>• root mean square of frequencies components below 1 Hz.</w:t>
        </w:r>
      </w:ins>
    </w:p>
    <w:p w14:paraId="56CA8E67" w14:textId="77777777" w:rsidR="001C37D1" w:rsidRDefault="001C37D1" w:rsidP="001C37D1">
      <w:pPr>
        <w:widowControl w:val="0"/>
        <w:autoSpaceDE w:val="0"/>
        <w:autoSpaceDN w:val="0"/>
        <w:adjustRightInd w:val="0"/>
        <w:ind w:right="26"/>
        <w:rPr>
          <w:ins w:id="1970" w:author="ENA" w:date="2021-02-16T19:04:00Z"/>
          <w:rFonts w:eastAsia="Batang"/>
          <w:spacing w:val="0"/>
          <w:szCs w:val="22"/>
        </w:rPr>
      </w:pPr>
      <w:ins w:id="1971" w:author="ENA" w:date="2021-02-16T19:04:00Z">
        <w:r w:rsidRPr="00A304DB">
          <w:rPr>
            <w:rFonts w:eastAsia="Batang"/>
            <w:spacing w:val="0"/>
            <w:szCs w:val="22"/>
          </w:rPr>
          <w:t xml:space="preserve">The </w:t>
        </w:r>
        <w:r w:rsidRPr="00A304DB">
          <w:rPr>
            <w:rFonts w:eastAsia="Batang"/>
            <w:b/>
            <w:spacing w:val="0"/>
            <w:szCs w:val="22"/>
          </w:rPr>
          <w:t>DC</w:t>
        </w:r>
        <w:r w:rsidRPr="00A304DB">
          <w:rPr>
            <w:rFonts w:eastAsia="Batang"/>
            <w:spacing w:val="0"/>
            <w:szCs w:val="22"/>
          </w:rPr>
          <w:t xml:space="preserve"> component level shall be measured with an observation period large enough to ensure repeatability</w:t>
        </w:r>
        <w:r>
          <w:rPr>
            <w:rFonts w:eastAsia="Batang"/>
            <w:spacing w:val="0"/>
            <w:szCs w:val="22"/>
          </w:rPr>
          <w:t>, and of at least</w:t>
        </w:r>
        <w:r w:rsidRPr="00A304DB">
          <w:rPr>
            <w:rFonts w:eastAsia="Batang"/>
            <w:spacing w:val="0"/>
            <w:szCs w:val="22"/>
          </w:rPr>
          <w:t xml:space="preserve"> </w:t>
        </w:r>
        <w:r>
          <w:rPr>
            <w:rFonts w:eastAsia="Batang"/>
            <w:spacing w:val="0"/>
            <w:szCs w:val="22"/>
          </w:rPr>
          <w:t>60 s</w:t>
        </w:r>
        <w:r w:rsidRPr="00A304DB">
          <w:rPr>
            <w:rFonts w:eastAsia="Batang"/>
            <w:spacing w:val="0"/>
            <w:szCs w:val="22"/>
          </w:rPr>
          <w:t>.</w:t>
        </w:r>
      </w:ins>
    </w:p>
    <w:p w14:paraId="33C5DCEF" w14:textId="77777777" w:rsidR="001C37D1" w:rsidRDefault="001C37D1" w:rsidP="001C37D1">
      <w:pPr>
        <w:widowControl w:val="0"/>
        <w:autoSpaceDE w:val="0"/>
        <w:autoSpaceDN w:val="0"/>
        <w:adjustRightInd w:val="0"/>
        <w:ind w:right="26"/>
        <w:rPr>
          <w:ins w:id="1972" w:author="ENA" w:date="2021-02-16T19:04:00Z"/>
          <w:rFonts w:eastAsia="Batang"/>
          <w:spacing w:val="0"/>
          <w:szCs w:val="22"/>
        </w:rPr>
      </w:pPr>
    </w:p>
    <w:p w14:paraId="48B99CA8" w14:textId="77777777" w:rsidR="001C37D1" w:rsidRPr="0056096F" w:rsidRDefault="001C37D1" w:rsidP="001C37D1">
      <w:pPr>
        <w:widowControl w:val="0"/>
        <w:autoSpaceDE w:val="0"/>
        <w:autoSpaceDN w:val="0"/>
        <w:adjustRightInd w:val="0"/>
        <w:ind w:right="26"/>
        <w:rPr>
          <w:ins w:id="1973" w:author="ENA" w:date="2021-02-16T19:04:00Z"/>
          <w:rFonts w:eastAsia="Batang"/>
          <w:spacing w:val="0"/>
          <w:szCs w:val="22"/>
        </w:rPr>
      </w:pPr>
      <w:ins w:id="1974" w:author="ENA" w:date="2021-02-16T19:04:00Z">
        <w:r>
          <w:rPr>
            <w:spacing w:val="0"/>
          </w:rPr>
          <w:t>As an example, a</w:t>
        </w:r>
        <w:r w:rsidRPr="0099001E">
          <w:rPr>
            <w:spacing w:val="0"/>
          </w:rPr>
          <w:t>t 230</w:t>
        </w:r>
        <w:r w:rsidRPr="0099001E">
          <w:rPr>
            <w:b/>
            <w:spacing w:val="0"/>
          </w:rPr>
          <w:t> </w:t>
        </w:r>
        <w:r w:rsidRPr="0099001E">
          <w:rPr>
            <w:spacing w:val="0"/>
          </w:rPr>
          <w:t>V a 2</w:t>
        </w:r>
        <w:r w:rsidRPr="0099001E">
          <w:rPr>
            <w:b/>
            <w:spacing w:val="0"/>
          </w:rPr>
          <w:t> </w:t>
        </w:r>
        <w:r w:rsidRPr="0099001E">
          <w:rPr>
            <w:spacing w:val="0"/>
          </w:rPr>
          <w:t xml:space="preserve">kW single phase </w:t>
        </w:r>
        <w:r w:rsidRPr="0099001E">
          <w:rPr>
            <w:b/>
            <w:bCs/>
            <w:spacing w:val="0"/>
          </w:rPr>
          <w:t>Inverter</w:t>
        </w:r>
        <w:r w:rsidRPr="0099001E">
          <w:rPr>
            <w:spacing w:val="0"/>
          </w:rPr>
          <w:t xml:space="preserve"> has a current output of 8.7</w:t>
        </w:r>
        <w:r w:rsidRPr="0099001E">
          <w:rPr>
            <w:b/>
            <w:spacing w:val="0"/>
          </w:rPr>
          <w:t> </w:t>
        </w:r>
        <w:r w:rsidRPr="0099001E">
          <w:rPr>
            <w:spacing w:val="0"/>
          </w:rPr>
          <w:t xml:space="preserve">A so </w:t>
        </w:r>
        <w:r w:rsidRPr="0099001E">
          <w:rPr>
            <w:b/>
            <w:bCs/>
            <w:spacing w:val="0"/>
          </w:rPr>
          <w:t>DC</w:t>
        </w:r>
        <w:r w:rsidRPr="0099001E">
          <w:rPr>
            <w:spacing w:val="0"/>
          </w:rPr>
          <w:t xml:space="preserve"> limit is 21.75</w:t>
        </w:r>
        <w:r w:rsidRPr="0099001E">
          <w:rPr>
            <w:b/>
            <w:spacing w:val="0"/>
          </w:rPr>
          <w:t> </w:t>
        </w:r>
        <w:r w:rsidRPr="0099001E">
          <w:rPr>
            <w:spacing w:val="0"/>
          </w:rPr>
          <w:t>mA; a 10</w:t>
        </w:r>
        <w:r w:rsidRPr="0099001E">
          <w:rPr>
            <w:b/>
            <w:spacing w:val="0"/>
          </w:rPr>
          <w:t> </w:t>
        </w:r>
        <w:r w:rsidRPr="0099001E">
          <w:rPr>
            <w:spacing w:val="0"/>
          </w:rPr>
          <w:t xml:space="preserve">kW three phase </w:t>
        </w:r>
        <w:r w:rsidRPr="0099001E">
          <w:rPr>
            <w:b/>
            <w:bCs/>
            <w:spacing w:val="0"/>
          </w:rPr>
          <w:t>Inverter</w:t>
        </w:r>
        <w:r w:rsidRPr="0099001E">
          <w:rPr>
            <w:spacing w:val="0"/>
          </w:rPr>
          <w:t xml:space="preserve"> has a current output of 14.5</w:t>
        </w:r>
        <w:r w:rsidRPr="0099001E">
          <w:rPr>
            <w:b/>
            <w:spacing w:val="0"/>
          </w:rPr>
          <w:t> </w:t>
        </w:r>
        <w:r w:rsidRPr="0099001E">
          <w:rPr>
            <w:spacing w:val="0"/>
          </w:rPr>
          <w:t>A per phase which is equivalent to a total of 43.5</w:t>
        </w:r>
        <w:r w:rsidRPr="0099001E">
          <w:rPr>
            <w:b/>
            <w:spacing w:val="0"/>
          </w:rPr>
          <w:t> </w:t>
        </w:r>
        <w:r w:rsidRPr="0099001E">
          <w:rPr>
            <w:spacing w:val="0"/>
          </w:rPr>
          <w:t>A at 230</w:t>
        </w:r>
        <w:r w:rsidRPr="0099001E">
          <w:rPr>
            <w:b/>
            <w:spacing w:val="0"/>
          </w:rPr>
          <w:t> </w:t>
        </w:r>
        <w:r w:rsidRPr="0099001E">
          <w:rPr>
            <w:spacing w:val="0"/>
          </w:rPr>
          <w:t xml:space="preserve">V so </w:t>
        </w:r>
        <w:r w:rsidRPr="0099001E">
          <w:rPr>
            <w:b/>
            <w:bCs/>
            <w:spacing w:val="0"/>
          </w:rPr>
          <w:t>DC</w:t>
        </w:r>
        <w:r w:rsidRPr="0099001E">
          <w:rPr>
            <w:spacing w:val="0"/>
          </w:rPr>
          <w:t xml:space="preserve"> limit is 108.75</w:t>
        </w:r>
        <w:r w:rsidRPr="0099001E">
          <w:rPr>
            <w:b/>
            <w:spacing w:val="0"/>
          </w:rPr>
          <w:t> </w:t>
        </w:r>
        <w:r w:rsidRPr="0099001E">
          <w:rPr>
            <w:spacing w:val="0"/>
          </w:rPr>
          <w:t>mA.</w:t>
        </w:r>
      </w:ins>
    </w:p>
    <w:p w14:paraId="65F3F12E" w14:textId="77777777" w:rsidR="007962C9" w:rsidRPr="003B2076" w:rsidRDefault="007962C9" w:rsidP="008E483E">
      <w:pPr>
        <w:widowControl w:val="0"/>
        <w:autoSpaceDE w:val="0"/>
        <w:autoSpaceDN w:val="0"/>
        <w:adjustRightInd w:val="0"/>
        <w:rPr>
          <w:bCs/>
          <w:spacing w:val="0"/>
        </w:rPr>
      </w:pPr>
    </w:p>
    <w:p w14:paraId="3125CD53" w14:textId="4F3FF20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5</w:t>
      </w:r>
      <w:r w:rsidRPr="003B2076">
        <w:rPr>
          <w:rFonts w:eastAsia="Batang"/>
        </w:rPr>
        <w:tab/>
        <w:t>Short Circuit Current Contribution for Inverters</w:t>
      </w:r>
    </w:p>
    <w:p w14:paraId="1242C817" w14:textId="1BE16AAE" w:rsidR="008E483E" w:rsidRPr="00A068B0" w:rsidRDefault="008E483E" w:rsidP="008E483E">
      <w:pPr>
        <w:rPr>
          <w:spacing w:val="0"/>
        </w:rPr>
      </w:pPr>
      <w:r w:rsidRPr="00A068B0">
        <w:rPr>
          <w:b/>
          <w:spacing w:val="0"/>
        </w:rPr>
        <w:t>Inverter</w:t>
      </w:r>
      <w:r w:rsidRPr="00A068B0">
        <w:rPr>
          <w:spacing w:val="0"/>
        </w:rPr>
        <w:t xml:space="preserve"> connected </w:t>
      </w:r>
      <w:r w:rsidRPr="003B2076">
        <w:rPr>
          <w:b/>
          <w:bCs/>
          <w:spacing w:val="0"/>
        </w:rPr>
        <w:t>Micro-generators</w:t>
      </w:r>
      <w:r w:rsidRPr="003B2076">
        <w:rPr>
          <w:spacing w:val="0"/>
        </w:rPr>
        <w:t xml:space="preserve"> </w:t>
      </w:r>
      <w:r w:rsidRPr="00A068B0">
        <w:rPr>
          <w:spacing w:val="0"/>
        </w:rPr>
        <w:t>generally have small short circuit fault contributions</w:t>
      </w:r>
      <w:r w:rsidR="0042094F">
        <w:rPr>
          <w:spacing w:val="0"/>
        </w:rPr>
        <w:t>,</w:t>
      </w:r>
      <w:r w:rsidRPr="00A068B0">
        <w:rPr>
          <w:spacing w:val="0"/>
        </w:rPr>
        <w:t xml:space="preserve"> however</w:t>
      </w:r>
      <w:r w:rsidR="0042094F">
        <w:rPr>
          <w:spacing w:val="0"/>
        </w:rPr>
        <w:t>,</w:t>
      </w:r>
      <w:r w:rsidRPr="00A068B0">
        <w:rPr>
          <w:spacing w:val="0"/>
        </w:rPr>
        <w:t xml:space="preserve"> </w:t>
      </w:r>
      <w:r w:rsidRPr="00A068B0">
        <w:rPr>
          <w:b/>
          <w:spacing w:val="0"/>
        </w:rPr>
        <w:t>DNO</w:t>
      </w:r>
      <w:r w:rsidRPr="00A068B0">
        <w:rPr>
          <w:spacing w:val="0"/>
        </w:rPr>
        <w:t>s need to understand the contribution that they make to system fault levels in order to determine that they can continue to safely operate without exceeding design fault levels for switchgear and other circuit components.</w:t>
      </w:r>
    </w:p>
    <w:p w14:paraId="665A44BB" w14:textId="77777777" w:rsidR="007962C9" w:rsidRPr="00A068B0" w:rsidRDefault="007962C9" w:rsidP="008E483E">
      <w:pPr>
        <w:rPr>
          <w:spacing w:val="0"/>
        </w:rPr>
      </w:pPr>
    </w:p>
    <w:p w14:paraId="2702D327" w14:textId="0802549E" w:rsidR="008E483E" w:rsidRPr="003B2076" w:rsidRDefault="008E483E" w:rsidP="008E483E">
      <w:pPr>
        <w:rPr>
          <w:spacing w:val="0"/>
        </w:rPr>
      </w:pPr>
      <w:r w:rsidRPr="00A068B0">
        <w:rPr>
          <w:spacing w:val="0"/>
        </w:rPr>
        <w:t>The following type tests shall be carried out and the results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w:t>
      </w:r>
      <w:r w:rsidR="00B24665" w:rsidRPr="003B2076">
        <w:rPr>
          <w:spacing w:val="0"/>
        </w:rPr>
        <w:t>Appendix 3</w:t>
      </w:r>
      <w:r w:rsidRPr="003B2076">
        <w:rPr>
          <w:spacing w:val="0"/>
        </w:rPr>
        <w:t xml:space="preserve"> Form C. </w:t>
      </w:r>
    </w:p>
    <w:p w14:paraId="058B451D" w14:textId="77777777" w:rsidR="001C37D1" w:rsidRDefault="001C37D1" w:rsidP="003B7C17">
      <w:pPr>
        <w:pStyle w:val="FIGURE-title"/>
        <w:rPr>
          <w:ins w:id="1975" w:author="ENA" w:date="2021-02-16T19:04:00Z"/>
        </w:rPr>
      </w:pPr>
    </w:p>
    <w:p w14:paraId="205661FF" w14:textId="77777777" w:rsidR="001C37D1" w:rsidRDefault="001C37D1" w:rsidP="003B7C17">
      <w:pPr>
        <w:pStyle w:val="FIGURE-title"/>
        <w:rPr>
          <w:ins w:id="1976" w:author="ENA" w:date="2021-02-16T19:04:00Z"/>
        </w:rPr>
      </w:pPr>
    </w:p>
    <w:p w14:paraId="326B4CDF" w14:textId="1161B290" w:rsidR="008E483E" w:rsidRPr="003B2076" w:rsidRDefault="00F8260E" w:rsidP="003B7C17">
      <w:pPr>
        <w:pStyle w:val="FIGURE-title"/>
        <w:rPr>
          <w:b w:val="0"/>
        </w:rPr>
      </w:pPr>
      <w:r w:rsidRPr="003B2076">
        <w:t xml:space="preserve">Figure </w:t>
      </w:r>
      <w:del w:id="1977" w:author="ENA" w:date="2021-02-16T19:04:00Z">
        <w:r w:rsidRPr="003B2076">
          <w:delText>A3.</w:delText>
        </w:r>
      </w:del>
      <w:ins w:id="1978" w:author="ENA" w:date="2021-02-16T19:04:00Z">
        <w:r w:rsidR="001C37D1" w:rsidRPr="003B2076">
          <w:t>A</w:t>
        </w:r>
        <w:r w:rsidR="001C37D1">
          <w:t>1</w:t>
        </w:r>
        <w:r w:rsidRPr="003B2076">
          <w:t>.</w:t>
        </w:r>
        <w:r w:rsidR="001C37D1">
          <w:t>5</w:t>
        </w:r>
      </w:ins>
      <w:r w:rsidRPr="003B2076">
        <w:t xml:space="preserve"> </w:t>
      </w:r>
      <w:r w:rsidR="008E483E" w:rsidRPr="003B2076">
        <w:t>Test circuit</w:t>
      </w:r>
    </w:p>
    <w:p w14:paraId="6C0BE8DF" w14:textId="77777777" w:rsidR="008E483E" w:rsidRPr="00A068B0" w:rsidRDefault="008E483E" w:rsidP="008E483E">
      <w:pPr>
        <w:widowControl w:val="0"/>
        <w:tabs>
          <w:tab w:val="left" w:pos="3040"/>
        </w:tabs>
        <w:autoSpaceDE w:val="0"/>
        <w:autoSpaceDN w:val="0"/>
        <w:adjustRightInd w:val="0"/>
        <w:spacing w:before="31"/>
        <w:ind w:right="-20"/>
        <w:jc w:val="center"/>
        <w:rPr>
          <w:del w:id="1979" w:author="ENA" w:date="2021-02-16T19:04:00Z"/>
          <w:b/>
          <w:bCs/>
          <w:spacing w:val="0"/>
        </w:rPr>
      </w:pPr>
      <w:del w:id="1980" w:author="ENA" w:date="2021-02-16T19:04:00Z">
        <w:r w:rsidRPr="00A068B0">
          <w:rPr>
            <w:noProof/>
            <w:spacing w:val="0"/>
            <w:lang w:eastAsia="en-GB"/>
          </w:rPr>
          <w:drawing>
            <wp:inline distT="0" distB="0" distL="0" distR="0" wp14:anchorId="1FF19372" wp14:editId="11B24D91">
              <wp:extent cx="4053205" cy="1301115"/>
              <wp:effectExtent l="0" t="0" r="0" b="0"/>
              <wp:docPr id="76"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53205" cy="1301115"/>
                      </a:xfrm>
                      <a:prstGeom prst="rect">
                        <a:avLst/>
                      </a:prstGeom>
                      <a:noFill/>
                      <a:ln>
                        <a:noFill/>
                      </a:ln>
                    </pic:spPr>
                  </pic:pic>
                </a:graphicData>
              </a:graphic>
            </wp:inline>
          </w:drawing>
        </w:r>
      </w:del>
    </w:p>
    <w:p w14:paraId="5970C859" w14:textId="671EABF4" w:rsidR="008E483E" w:rsidRPr="00A068B0" w:rsidRDefault="009E5F52" w:rsidP="008E483E">
      <w:pPr>
        <w:widowControl w:val="0"/>
        <w:tabs>
          <w:tab w:val="left" w:pos="3040"/>
        </w:tabs>
        <w:autoSpaceDE w:val="0"/>
        <w:autoSpaceDN w:val="0"/>
        <w:adjustRightInd w:val="0"/>
        <w:spacing w:before="31"/>
        <w:ind w:right="-20"/>
        <w:jc w:val="center"/>
        <w:rPr>
          <w:ins w:id="1981" w:author="ENA" w:date="2021-02-16T19:04:00Z"/>
          <w:b/>
          <w:bCs/>
          <w:spacing w:val="0"/>
        </w:rPr>
      </w:pPr>
      <w:ins w:id="1982" w:author="ENA" w:date="2021-02-16T19:04:00Z">
        <w:r>
          <w:rPr>
            <w:b/>
            <w:bCs/>
            <w:noProof/>
            <w:spacing w:val="0"/>
            <w:lang w:eastAsia="en-GB"/>
          </w:rPr>
          <w:drawing>
            <wp:inline distT="0" distB="0" distL="0" distR="0" wp14:anchorId="5B6A287A" wp14:editId="1DF4A66D">
              <wp:extent cx="4640239" cy="1745273"/>
              <wp:effectExtent l="0" t="0" r="8255" b="7620"/>
              <wp:docPr id="14470" name="Picture 14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648852" cy="1748513"/>
                      </a:xfrm>
                      <a:prstGeom prst="rect">
                        <a:avLst/>
                      </a:prstGeom>
                      <a:noFill/>
                    </pic:spPr>
                  </pic:pic>
                </a:graphicData>
              </a:graphic>
            </wp:inline>
          </w:drawing>
        </w:r>
      </w:ins>
    </w:p>
    <w:p w14:paraId="031E38EF" w14:textId="77777777" w:rsidR="00F8260E" w:rsidRPr="00A068B0" w:rsidRDefault="00F8260E" w:rsidP="008E483E">
      <w:pPr>
        <w:rPr>
          <w:b/>
          <w:spacing w:val="0"/>
        </w:rPr>
      </w:pPr>
    </w:p>
    <w:p w14:paraId="56C2E728" w14:textId="3954BE88" w:rsidR="008E483E" w:rsidRPr="00A068B0" w:rsidRDefault="008E483E" w:rsidP="008E483E">
      <w:pPr>
        <w:rPr>
          <w:b/>
          <w:spacing w:val="0"/>
        </w:rPr>
      </w:pPr>
      <w:r w:rsidRPr="00A068B0">
        <w:rPr>
          <w:b/>
          <w:spacing w:val="0"/>
        </w:rPr>
        <w:t>Test procedure</w:t>
      </w:r>
    </w:p>
    <w:p w14:paraId="0E2AC7CB" w14:textId="00565C4B" w:rsidR="008E483E" w:rsidRPr="00A068B0" w:rsidRDefault="00C3060A" w:rsidP="008E483E">
      <w:pPr>
        <w:rPr>
          <w:bCs/>
          <w:spacing w:val="0"/>
        </w:rPr>
      </w:pPr>
      <w:r w:rsidRPr="00A068B0">
        <w:rPr>
          <w:spacing w:val="0"/>
        </w:rPr>
        <w:t xml:space="preserve">In Figure </w:t>
      </w:r>
      <w:del w:id="1983" w:author="ENA" w:date="2021-02-16T19:04:00Z">
        <w:r w:rsidRPr="00A068B0">
          <w:rPr>
            <w:spacing w:val="0"/>
          </w:rPr>
          <w:delText>A3</w:delText>
        </w:r>
      </w:del>
      <w:ins w:id="1984" w:author="ENA" w:date="2021-02-16T19:04:00Z">
        <w:r w:rsidR="001C37D1" w:rsidRPr="00A068B0">
          <w:rPr>
            <w:spacing w:val="0"/>
          </w:rPr>
          <w:t>A</w:t>
        </w:r>
        <w:r w:rsidR="001C37D1">
          <w:rPr>
            <w:spacing w:val="0"/>
          </w:rPr>
          <w:t>1.5</w:t>
        </w:r>
      </w:ins>
      <w:r w:rsidR="001C37D1" w:rsidRPr="00A068B0">
        <w:rPr>
          <w:spacing w:val="0"/>
        </w:rPr>
        <w:t xml:space="preserve"> </w:t>
      </w:r>
      <w:r w:rsidR="008E483E" w:rsidRPr="00A068B0">
        <w:rPr>
          <w:spacing w:val="0"/>
        </w:rPr>
        <w:t xml:space="preserve">‘A’ and ‘V’ are ammeters and voltmeters used to record the test data required.  Component ‘D’ is a resistive load plus resonant circuit as required for the loss of mains test as specified in BS EN 62116 set up to absorb 100% </w:t>
      </w:r>
      <w:r w:rsidR="002812D3" w:rsidRPr="00A068B0">
        <w:rPr>
          <w:b/>
          <w:spacing w:val="0"/>
        </w:rPr>
        <w:t>Registered Capacity</w:t>
      </w:r>
      <w:r w:rsidR="008E483E" w:rsidRPr="00A068B0">
        <w:rPr>
          <w:spacing w:val="0"/>
        </w:rPr>
        <w:t xml:space="preserve"> of the </w:t>
      </w:r>
      <w:r w:rsidR="002812D3">
        <w:rPr>
          <w:b/>
          <w:spacing w:val="0"/>
        </w:rPr>
        <w:t>Micro-generator</w:t>
      </w:r>
      <w:r w:rsidR="008E483E" w:rsidRPr="00A068B0">
        <w:rPr>
          <w:spacing w:val="0"/>
        </w:rPr>
        <w:t xml:space="preserve">. Component ‘a’ is an ammeter used to confirm that all the output from the </w:t>
      </w:r>
      <w:r w:rsidR="008E483E" w:rsidRPr="00A068B0">
        <w:rPr>
          <w:b/>
          <w:spacing w:val="0"/>
        </w:rPr>
        <w:t>Inverter</w:t>
      </w:r>
      <w:r w:rsidR="008E483E" w:rsidRPr="00A068B0">
        <w:rPr>
          <w:spacing w:val="0"/>
        </w:rPr>
        <w:t xml:space="preserve"> is being absorbed by component D.  Components ‘B’ and ‘C’ are set up to provide a voltage of between 10% and </w:t>
      </w:r>
      <w:r w:rsidR="008E483E" w:rsidRPr="00A068B0">
        <w:rPr>
          <w:bCs/>
          <w:spacing w:val="0"/>
        </w:rPr>
        <w:t>40%</w:t>
      </w:r>
      <w:r w:rsidR="008E483E" w:rsidRPr="00A068B0">
        <w:rPr>
          <w:spacing w:val="0"/>
        </w:rPr>
        <w:t xml:space="preserve"> of nominal when component ‘C’ carries the </w:t>
      </w:r>
      <w:r w:rsidRPr="00A068B0">
        <w:rPr>
          <w:b/>
          <w:spacing w:val="0"/>
        </w:rPr>
        <w:t>Registered Capacity</w:t>
      </w:r>
      <w:r w:rsidR="008E483E" w:rsidRPr="00A068B0">
        <w:rPr>
          <w:spacing w:val="0"/>
        </w:rPr>
        <w:t xml:space="preserve"> of the </w:t>
      </w:r>
      <w:r w:rsidR="002812D3">
        <w:rPr>
          <w:b/>
          <w:bCs/>
          <w:spacing w:val="0"/>
        </w:rPr>
        <w:t>Micro-generator</w:t>
      </w:r>
      <w:r w:rsidR="002812D3" w:rsidRPr="00A068B0">
        <w:rPr>
          <w:b/>
          <w:bCs/>
          <w:spacing w:val="0"/>
        </w:rPr>
        <w:t xml:space="preserve"> </w:t>
      </w:r>
      <w:r w:rsidR="008E483E" w:rsidRPr="00A068B0">
        <w:rPr>
          <w:bCs/>
          <w:spacing w:val="0"/>
        </w:rPr>
        <w:t>in Amps.</w:t>
      </w:r>
    </w:p>
    <w:p w14:paraId="4ACBAB53" w14:textId="77777777" w:rsidR="00F8260E" w:rsidRPr="00A068B0" w:rsidRDefault="00F8260E" w:rsidP="008E483E">
      <w:pPr>
        <w:rPr>
          <w:spacing w:val="0"/>
        </w:rPr>
      </w:pPr>
    </w:p>
    <w:p w14:paraId="1A3F7D8E" w14:textId="7469A4BB" w:rsidR="008E483E" w:rsidRPr="00A068B0" w:rsidRDefault="008E483E" w:rsidP="008E483E">
      <w:pPr>
        <w:rPr>
          <w:spacing w:val="0"/>
        </w:rPr>
      </w:pPr>
      <w:r w:rsidRPr="00A068B0">
        <w:rPr>
          <w:spacing w:val="0"/>
        </w:rPr>
        <w:t>Component ‘C’ should be short term rated to carry the load which would appear through it should it be energised at 253</w:t>
      </w:r>
      <w:r w:rsidR="001E7EC4" w:rsidRPr="00A068B0">
        <w:rPr>
          <w:spacing w:val="0"/>
        </w:rPr>
        <w:t xml:space="preserve"> </w:t>
      </w:r>
      <w:r w:rsidRPr="00A068B0">
        <w:rPr>
          <w:spacing w:val="0"/>
        </w:rPr>
        <w:t>V for at least 1</w:t>
      </w:r>
      <w:r w:rsidR="001E7EC4" w:rsidRPr="00A068B0">
        <w:rPr>
          <w:spacing w:val="0"/>
        </w:rPr>
        <w:t xml:space="preserve"> </w:t>
      </w:r>
      <w:r w:rsidRPr="00A068B0">
        <w:rPr>
          <w:spacing w:val="0"/>
        </w:rPr>
        <w:t xml:space="preserve">s.  Component ‘B’ is to have an impedance of between 10 and 20 </w:t>
      </w:r>
      <w:r w:rsidR="001E7EC4" w:rsidRPr="00A068B0">
        <w:rPr>
          <w:spacing w:val="0"/>
        </w:rPr>
        <w:t xml:space="preserve">Ω </w:t>
      </w:r>
      <w:r w:rsidRPr="00A068B0">
        <w:rPr>
          <w:spacing w:val="0"/>
        </w:rPr>
        <w:t>per phase.  If components ‘B’ and ‘C’ are short time rated th</w:t>
      </w:r>
      <w:r w:rsidR="002812D3">
        <w:rPr>
          <w:spacing w:val="0"/>
        </w:rPr>
        <w:t>e</w:t>
      </w:r>
      <w:r w:rsidRPr="00A068B0">
        <w:rPr>
          <w:spacing w:val="0"/>
        </w:rPr>
        <w:t>n an additional switch in series with ‘B’ and ‘C’ can be inserted and arranged to be closed shortly before the main change over switch shown on the drawing and opened at the end of the test period.  Components ‘B’ and ‘C’ are to have an X to R ratio of 2.5 to 1.</w:t>
      </w:r>
    </w:p>
    <w:p w14:paraId="4CD4C9CF" w14:textId="77777777" w:rsidR="00F8260E" w:rsidRPr="00A068B0" w:rsidRDefault="00F8260E" w:rsidP="008E483E">
      <w:pPr>
        <w:rPr>
          <w:spacing w:val="0"/>
        </w:rPr>
      </w:pPr>
    </w:p>
    <w:p w14:paraId="10C07D04" w14:textId="5F6F82E9" w:rsidR="008E483E" w:rsidRPr="00A068B0" w:rsidRDefault="008E483E" w:rsidP="008E483E">
      <w:pPr>
        <w:rPr>
          <w:spacing w:val="0"/>
        </w:rPr>
      </w:pPr>
      <w:r w:rsidRPr="00A068B0">
        <w:rPr>
          <w:spacing w:val="0"/>
        </w:rPr>
        <w:t xml:space="preserve">The test is carried out by setting up the </w:t>
      </w:r>
      <w:r w:rsidR="002812D3">
        <w:rPr>
          <w:b/>
          <w:spacing w:val="0"/>
        </w:rPr>
        <w:t>Micro-generator</w:t>
      </w:r>
      <w:r w:rsidR="002812D3" w:rsidRPr="00A068B0">
        <w:rPr>
          <w:spacing w:val="0"/>
        </w:rPr>
        <w:t xml:space="preserve"> </w:t>
      </w:r>
      <w:r w:rsidRPr="00A068B0">
        <w:rPr>
          <w:spacing w:val="0"/>
        </w:rPr>
        <w:t xml:space="preserve">and load ‘D’ to produce and then absorb </w:t>
      </w:r>
      <w:r w:rsidR="002812D3">
        <w:rPr>
          <w:spacing w:val="0"/>
        </w:rPr>
        <w:t>the</w:t>
      </w:r>
      <w:r w:rsidR="002812D3" w:rsidRPr="00A068B0">
        <w:rPr>
          <w:spacing w:val="0"/>
        </w:rPr>
        <w:t xml:space="preserve"> </w:t>
      </w:r>
      <w:r w:rsidR="002812D3" w:rsidRPr="00A068B0">
        <w:rPr>
          <w:b/>
          <w:spacing w:val="0"/>
        </w:rPr>
        <w:t>Registered Capacity</w:t>
      </w:r>
      <w:r w:rsidRPr="00A068B0">
        <w:rPr>
          <w:spacing w:val="0"/>
        </w:rPr>
        <w:t xml:space="preserve"> of the </w:t>
      </w:r>
      <w:r w:rsidRPr="00A068B0">
        <w:rPr>
          <w:b/>
          <w:spacing w:val="0"/>
        </w:rPr>
        <w:t>Inverter</w:t>
      </w:r>
      <w:r w:rsidRPr="00A068B0">
        <w:rPr>
          <w:spacing w:val="0"/>
        </w:rPr>
        <w:t xml:space="preserve">.  When zero export is shown by ammeter ‘a’ then the changeover switch shown is operated connecting the </w:t>
      </w:r>
      <w:r w:rsidRPr="00A068B0">
        <w:rPr>
          <w:b/>
          <w:spacing w:val="0"/>
        </w:rPr>
        <w:t>Inverter</w:t>
      </w:r>
      <w:r w:rsidRPr="00A068B0">
        <w:rPr>
          <w:spacing w:val="0"/>
        </w:rPr>
        <w:t xml:space="preserve"> to the reduced voltage connection created by components ‘B’ and ‘C’ and disconnecting i</w:t>
      </w:r>
      <w:r w:rsidR="00141BB9">
        <w:rPr>
          <w:spacing w:val="0"/>
        </w:rPr>
        <w:t>t</w:t>
      </w:r>
      <w:r w:rsidRPr="00A068B0">
        <w:rPr>
          <w:spacing w:val="0"/>
        </w:rPr>
        <w:t xml:space="preserve"> from the normal connection.  The make contact is an early make and the break contact a late break so that the </w:t>
      </w:r>
      <w:r w:rsidR="00141BB9">
        <w:rPr>
          <w:b/>
          <w:spacing w:val="0"/>
        </w:rPr>
        <w:t>Micro-generator</w:t>
      </w:r>
      <w:r w:rsidR="00141BB9" w:rsidRPr="00A068B0">
        <w:rPr>
          <w:spacing w:val="0"/>
        </w:rPr>
        <w:t xml:space="preserve"> </w:t>
      </w:r>
      <w:r w:rsidRPr="00A068B0">
        <w:rPr>
          <w:spacing w:val="0"/>
        </w:rPr>
        <w:t xml:space="preserve">is not disconnected from a mains connection for any significant time. </w:t>
      </w:r>
    </w:p>
    <w:p w14:paraId="0543D2BE" w14:textId="77777777" w:rsidR="00F8260E" w:rsidRPr="00A068B0" w:rsidRDefault="00F8260E" w:rsidP="008E483E">
      <w:pPr>
        <w:rPr>
          <w:spacing w:val="0"/>
        </w:rPr>
      </w:pPr>
    </w:p>
    <w:p w14:paraId="4388C06B" w14:textId="3B1E5814" w:rsidR="008E483E" w:rsidRPr="00A068B0" w:rsidRDefault="008E483E" w:rsidP="008E483E">
      <w:pPr>
        <w:rPr>
          <w:spacing w:val="0"/>
        </w:rPr>
      </w:pPr>
      <w:r w:rsidRPr="00A068B0">
        <w:rPr>
          <w:spacing w:val="0"/>
        </w:rPr>
        <w:t xml:space="preserve">The values of voltage and current should be recorded for a period of up to 1 s when the changeover switch should be returned to the normal position.  The voltage and current at relevant times shall be recorded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 xml:space="preserve">) including the time taken for the </w:t>
      </w:r>
      <w:r w:rsidR="00141BB9">
        <w:rPr>
          <w:b/>
          <w:spacing w:val="0"/>
        </w:rPr>
        <w:t>Micro-generator</w:t>
      </w:r>
      <w:r w:rsidR="00141BB9" w:rsidRPr="00A068B0">
        <w:rPr>
          <w:spacing w:val="0"/>
        </w:rPr>
        <w:t xml:space="preserve"> </w:t>
      </w:r>
      <w:r w:rsidRPr="00A068B0">
        <w:rPr>
          <w:spacing w:val="0"/>
        </w:rPr>
        <w:t xml:space="preserve">to trip. (It is expected that the </w:t>
      </w:r>
      <w:r w:rsidR="00141BB9">
        <w:rPr>
          <w:b/>
          <w:spacing w:val="0"/>
        </w:rPr>
        <w:t>Micro-generator</w:t>
      </w:r>
      <w:r w:rsidR="00141BB9" w:rsidRPr="00A068B0">
        <w:rPr>
          <w:spacing w:val="0"/>
        </w:rPr>
        <w:t xml:space="preserve"> </w:t>
      </w:r>
      <w:r w:rsidRPr="00A068B0">
        <w:rPr>
          <w:spacing w:val="0"/>
        </w:rPr>
        <w:t xml:space="preserve">will trip on either loss of mains or under voltage in less than </w:t>
      </w:r>
      <w:r w:rsidR="00CC6C33" w:rsidRPr="00A068B0">
        <w:rPr>
          <w:spacing w:val="0"/>
        </w:rPr>
        <w:t>1 s</w:t>
      </w:r>
      <w:r w:rsidRPr="00A068B0">
        <w:rPr>
          <w:spacing w:val="0"/>
        </w:rPr>
        <w:t>).</w:t>
      </w:r>
    </w:p>
    <w:p w14:paraId="67E33C6C" w14:textId="77777777" w:rsidR="00F8260E" w:rsidRPr="00A068B0" w:rsidRDefault="00F8260E" w:rsidP="008E483E">
      <w:pPr>
        <w:rPr>
          <w:spacing w:val="0"/>
        </w:rPr>
      </w:pPr>
    </w:p>
    <w:p w14:paraId="704AAB06" w14:textId="42A8D7EE"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6</w:t>
      </w:r>
      <w:r w:rsidRPr="003B2076">
        <w:rPr>
          <w:rFonts w:eastAsia="Batang"/>
        </w:rPr>
        <w:tab/>
        <w:t>Self-Monitoring - Solid State Disconnection</w:t>
      </w:r>
    </w:p>
    <w:p w14:paraId="63EACFB1" w14:textId="261DBAA7" w:rsidR="001C37D1" w:rsidRDefault="008E483E" w:rsidP="008E483E">
      <w:pPr>
        <w:widowControl w:val="0"/>
        <w:autoSpaceDE w:val="0"/>
        <w:autoSpaceDN w:val="0"/>
        <w:adjustRightInd w:val="0"/>
        <w:ind w:right="26"/>
        <w:rPr>
          <w:rFonts w:eastAsia="Batang"/>
          <w:spacing w:val="0"/>
        </w:rPr>
      </w:pPr>
      <w:r w:rsidRPr="00A068B0">
        <w:rPr>
          <w:rFonts w:eastAsia="Batang"/>
          <w:spacing w:val="0"/>
        </w:rPr>
        <w:t xml:space="preserve">Some </w:t>
      </w:r>
      <w:r w:rsidR="00141BB9">
        <w:rPr>
          <w:rFonts w:eastAsia="Batang"/>
          <w:b/>
          <w:spacing w:val="0"/>
        </w:rPr>
        <w:t>Micro-generators</w:t>
      </w:r>
      <w:r w:rsidR="00141BB9" w:rsidRPr="00A068B0">
        <w:rPr>
          <w:rFonts w:eastAsia="Batang"/>
          <w:spacing w:val="0"/>
        </w:rPr>
        <w:t xml:space="preserve"> </w:t>
      </w:r>
      <w:r w:rsidRPr="00A068B0">
        <w:rPr>
          <w:rFonts w:eastAsia="Batang"/>
          <w:spacing w:val="0"/>
        </w:rPr>
        <w:t xml:space="preserve">include solid state switching devices to disconnect from the </w:t>
      </w:r>
      <w:r w:rsidRPr="00A068B0">
        <w:rPr>
          <w:rFonts w:eastAsia="Batang"/>
          <w:b/>
          <w:spacing w:val="0"/>
        </w:rPr>
        <w:t xml:space="preserve">DNO’s Distribution </w:t>
      </w:r>
      <w:r w:rsidRPr="003B2076">
        <w:rPr>
          <w:rFonts w:eastAsia="Batang"/>
          <w:b/>
          <w:spacing w:val="0"/>
        </w:rPr>
        <w:t>Network</w:t>
      </w:r>
      <w:r w:rsidRPr="00A068B0">
        <w:rPr>
          <w:rFonts w:eastAsia="Batang"/>
          <w:spacing w:val="0"/>
        </w:rPr>
        <w:t xml:space="preserve">.  In this case </w:t>
      </w:r>
      <w:ins w:id="1985" w:author="ENA" w:date="2021-07-11T07:48:00Z">
        <w:r w:rsidR="00C15120">
          <w:rPr>
            <w:rFonts w:eastAsia="Batang"/>
            <w:spacing w:val="0"/>
          </w:rPr>
          <w:t>paragraph</w:t>
        </w:r>
      </w:ins>
      <w:ins w:id="1986" w:author="ENA" w:date="2021-07-11T07:49:00Z">
        <w:r w:rsidR="00C15120">
          <w:rPr>
            <w:rFonts w:eastAsia="Batang"/>
            <w:spacing w:val="0"/>
          </w:rPr>
          <w:t xml:space="preserve"> </w:t>
        </w:r>
      </w:ins>
      <w:r w:rsidR="00F34F3A" w:rsidRPr="003B2076">
        <w:rPr>
          <w:rFonts w:eastAsia="Batang"/>
          <w:spacing w:val="0"/>
        </w:rPr>
        <w:t>10.1.9</w:t>
      </w:r>
      <w:r w:rsidRPr="003B2076">
        <w:rPr>
          <w:rFonts w:eastAsia="Batang"/>
          <w:spacing w:val="0"/>
        </w:rPr>
        <w:t xml:space="preserve"> </w:t>
      </w:r>
      <w:r w:rsidRPr="00A068B0">
        <w:rPr>
          <w:rFonts w:eastAsia="Batang"/>
          <w:spacing w:val="0"/>
        </w:rPr>
        <w:t xml:space="preserve">requires the control equipment to monitor the output stage of the </w:t>
      </w:r>
      <w:r w:rsidR="00141BB9">
        <w:rPr>
          <w:rFonts w:eastAsia="Batang"/>
          <w:b/>
          <w:spacing w:val="0"/>
        </w:rPr>
        <w:t>Micro-generator</w:t>
      </w:r>
      <w:r w:rsidR="00141BB9" w:rsidRPr="00A068B0">
        <w:rPr>
          <w:rFonts w:eastAsia="Batang"/>
          <w:spacing w:val="0"/>
        </w:rPr>
        <w:t xml:space="preserve"> </w:t>
      </w:r>
      <w:r w:rsidRPr="00A068B0">
        <w:rPr>
          <w:rFonts w:eastAsia="Batang"/>
          <w:spacing w:val="0"/>
        </w:rPr>
        <w:t xml:space="preserve">to ensure that in the event of a protection initiated trip the output voltage is either disconnected completely or reduced to a value below 50 </w:t>
      </w:r>
      <w:r w:rsidR="001E7EC4" w:rsidRPr="00A068B0">
        <w:rPr>
          <w:rFonts w:eastAsia="Batang"/>
          <w:spacing w:val="0"/>
        </w:rPr>
        <w:t>V</w:t>
      </w:r>
      <w:r w:rsidRPr="00A068B0">
        <w:rPr>
          <w:rFonts w:eastAsia="Batang"/>
          <w:spacing w:val="0"/>
        </w:rPr>
        <w:t xml:space="preserve"> AC. This shall be verified either by self-certification by the </w:t>
      </w:r>
      <w:r w:rsidRPr="00A068B0">
        <w:rPr>
          <w:rFonts w:eastAsia="Batang"/>
          <w:b/>
          <w:spacing w:val="0"/>
        </w:rPr>
        <w:t>Manufacturer</w:t>
      </w:r>
      <w:r w:rsidRPr="00A068B0">
        <w:rPr>
          <w:rFonts w:eastAsia="Batang"/>
          <w:spacing w:val="0"/>
        </w:rPr>
        <w:t>, or additional material shall be presented to the tester sufficient to allow an assessment to be made.</w:t>
      </w:r>
    </w:p>
    <w:p w14:paraId="270A5B5A" w14:textId="77777777" w:rsidR="000B1EDE" w:rsidRPr="00CE2C6E" w:rsidRDefault="008E483E" w:rsidP="0074572D">
      <w:pPr>
        <w:pStyle w:val="Heading2"/>
        <w:ind w:left="709" w:hanging="709"/>
        <w:rPr>
          <w:moveFrom w:id="1987" w:author="ENA" w:date="2021-02-16T19:04:00Z"/>
          <w:bCs w:val="0"/>
        </w:rPr>
      </w:pPr>
      <w:bookmarkStart w:id="1988" w:name="_Toc76882416"/>
      <w:del w:id="1989" w:author="ENA" w:date="2021-02-16T19:04:00Z">
        <w:r w:rsidRPr="003B2076">
          <w:rPr>
            <w:rFonts w:eastAsia="Batang"/>
          </w:rPr>
          <w:delText>A 1.</w:delText>
        </w:r>
        <w:r w:rsidR="007852DA" w:rsidRPr="003B2076">
          <w:rPr>
            <w:rFonts w:eastAsia="Batang"/>
          </w:rPr>
          <w:delText>3</w:delText>
        </w:r>
        <w:r w:rsidRPr="003B2076">
          <w:rPr>
            <w:rFonts w:eastAsia="Batang"/>
          </w:rPr>
          <w:delText>.</w:delText>
        </w:r>
        <w:r w:rsidR="00E93444" w:rsidRPr="003B2076">
          <w:rPr>
            <w:rFonts w:eastAsia="Batang"/>
          </w:rPr>
          <w:delText>7</w:delText>
        </w:r>
        <w:r w:rsidRPr="003B2076">
          <w:rPr>
            <w:rFonts w:eastAsia="Batang"/>
          </w:rPr>
          <w:tab/>
        </w:r>
      </w:del>
      <w:moveFromRangeStart w:id="1990" w:author="ENA" w:date="2021-02-16T19:04:00Z" w:name="move64394697"/>
      <w:moveFrom w:id="1991" w:author="ENA" w:date="2021-02-16T19:04:00Z">
        <w:r w:rsidR="000B1EDE" w:rsidRPr="00CE2C6E">
          <w:rPr>
            <w:bCs w:val="0"/>
          </w:rPr>
          <w:t>Electromagnetic Compatibility (EMC)</w:t>
        </w:r>
        <w:bookmarkEnd w:id="1988"/>
      </w:moveFrom>
    </w:p>
    <w:p w14:paraId="535F5856" w14:textId="77777777" w:rsidR="0029104E" w:rsidRPr="00A068B0" w:rsidRDefault="000B1EDE" w:rsidP="0074572D">
      <w:pPr>
        <w:pStyle w:val="NumberedPARAlevel3"/>
        <w:ind w:left="709" w:hanging="709"/>
        <w:rPr>
          <w:moveFrom w:id="1992" w:author="ENA" w:date="2021-02-16T19:04:00Z"/>
        </w:rPr>
      </w:pPr>
      <w:moveFrom w:id="1993" w:author="ENA" w:date="2021-02-16T19:04:00Z">
        <w:r>
          <w:t>All equipment shall conform to the generic EMC standards: BS EN61000-6-3: Electromagnetic Compatibility, Generic Emission Standard; and BS EN61000-6-1: Electromagnetic Compatibility, Generic Immunity Standard.</w:t>
        </w:r>
      </w:moveFrom>
    </w:p>
    <w:moveFromRangeEnd w:id="1990"/>
    <w:p w14:paraId="1028B9BE" w14:textId="0BCCC53B" w:rsidR="001C37D1" w:rsidRPr="00A068B0" w:rsidRDefault="001C37D1" w:rsidP="008E483E">
      <w:pPr>
        <w:widowControl w:val="0"/>
        <w:autoSpaceDE w:val="0"/>
        <w:autoSpaceDN w:val="0"/>
        <w:adjustRightInd w:val="0"/>
        <w:ind w:right="26"/>
        <w:rPr>
          <w:ins w:id="1994" w:author="ENA" w:date="2021-02-16T19:04:00Z"/>
          <w:rFonts w:eastAsia="Batang"/>
          <w:spacing w:val="0"/>
        </w:rPr>
      </w:pPr>
    </w:p>
    <w:p w14:paraId="68DC3F9B" w14:textId="465BAC96" w:rsidR="008E483E" w:rsidRPr="00A068B0" w:rsidRDefault="008E483E" w:rsidP="005068BD">
      <w:pPr>
        <w:widowControl w:val="0"/>
        <w:autoSpaceDE w:val="0"/>
        <w:autoSpaceDN w:val="0"/>
        <w:adjustRightInd w:val="0"/>
        <w:ind w:right="26"/>
        <w:rPr>
          <w:ins w:id="1995" w:author="ENA" w:date="2021-02-16T19:04:00Z"/>
          <w:rFonts w:eastAsia="Batang"/>
        </w:rPr>
      </w:pPr>
    </w:p>
    <w:p w14:paraId="72C599EE" w14:textId="77777777" w:rsidR="008E483E" w:rsidRPr="003B2076" w:rsidRDefault="008E483E">
      <w:pPr>
        <w:jc w:val="left"/>
        <w:rPr>
          <w:rFonts w:cs="Times New Roman"/>
          <w:b/>
          <w:bCs/>
          <w:spacing w:val="0"/>
          <w:sz w:val="24"/>
          <w:szCs w:val="22"/>
        </w:rPr>
      </w:pPr>
      <w:r w:rsidRPr="003B2076">
        <w:rPr>
          <w:spacing w:val="0"/>
        </w:rPr>
        <w:br w:type="page"/>
      </w:r>
    </w:p>
    <w:p w14:paraId="171AA47E" w14:textId="3CDB96ED" w:rsidR="00E67FF8" w:rsidRPr="003B2076" w:rsidRDefault="003E605B" w:rsidP="00A068B0">
      <w:pPr>
        <w:pStyle w:val="ANNEX-heading1"/>
      </w:pPr>
      <w:bookmarkStart w:id="1996" w:name="_Toc76882417"/>
      <w:r w:rsidRPr="003B2076">
        <w:lastRenderedPageBreak/>
        <w:t xml:space="preserve">Annex </w:t>
      </w:r>
      <w:r w:rsidR="00F8260E" w:rsidRPr="003B2076">
        <w:t>A2</w:t>
      </w:r>
      <w:r w:rsidRPr="003B2076">
        <w:t xml:space="preserve"> Requirements for </w:t>
      </w:r>
      <w:r w:rsidR="00BC4596">
        <w:t xml:space="preserve">Type </w:t>
      </w:r>
      <w:r w:rsidRPr="003B2076">
        <w:t xml:space="preserve">Testing of Synchronous </w:t>
      </w:r>
      <w:ins w:id="1997" w:author="ENA" w:date="2021-02-16T19:04:00Z">
        <w:r w:rsidR="00E17138">
          <w:t xml:space="preserve">and non-Inverter </w:t>
        </w:r>
      </w:ins>
      <w:r w:rsidRPr="003B2076">
        <w:t>Micro-generators</w:t>
      </w:r>
      <w:bookmarkEnd w:id="1996"/>
    </w:p>
    <w:p w14:paraId="147D1B3C" w14:textId="45A2F194" w:rsidR="003E605B" w:rsidRPr="003B2076" w:rsidRDefault="003E605B" w:rsidP="00A068B0">
      <w:pPr>
        <w:pStyle w:val="ANNEX-heading2"/>
        <w:numPr>
          <w:ilvl w:val="2"/>
          <w:numId w:val="39"/>
        </w:numPr>
      </w:pPr>
      <w:r w:rsidRPr="003B2076">
        <w:t>General</w:t>
      </w:r>
    </w:p>
    <w:p w14:paraId="49B72C78" w14:textId="77777777" w:rsidR="003E605B" w:rsidRPr="003B2076" w:rsidRDefault="003E605B" w:rsidP="003E605B">
      <w:pPr>
        <w:widowControl w:val="0"/>
        <w:autoSpaceDE w:val="0"/>
        <w:autoSpaceDN w:val="0"/>
        <w:adjustRightInd w:val="0"/>
        <w:ind w:right="58"/>
        <w:rPr>
          <w:del w:id="1998" w:author="ENA" w:date="2021-02-16T19:04:00Z"/>
          <w:spacing w:val="0"/>
          <w:sz w:val="20"/>
        </w:rPr>
      </w:pPr>
    </w:p>
    <w:p w14:paraId="1331CEBD" w14:textId="77777777" w:rsidR="003E605B" w:rsidRPr="003B2076" w:rsidRDefault="003E605B" w:rsidP="003E605B">
      <w:pPr>
        <w:widowControl w:val="0"/>
        <w:autoSpaceDE w:val="0"/>
        <w:autoSpaceDN w:val="0"/>
        <w:adjustRightInd w:val="0"/>
        <w:ind w:right="58"/>
        <w:rPr>
          <w:del w:id="1999" w:author="ENA" w:date="2021-02-16T19:04:00Z"/>
          <w:spacing w:val="0"/>
        </w:rPr>
      </w:pPr>
      <w:del w:id="2000" w:author="ENA" w:date="2021-02-16T19:04:00Z">
        <w:r w:rsidRPr="003B2076">
          <w:rPr>
            <w:spacing w:val="0"/>
          </w:rPr>
          <w:delText xml:space="preserve">The compliance testing annex of EN 50438 should be complied with except where </w:delText>
        </w:r>
        <w:r w:rsidR="00C30529" w:rsidRPr="003B2076">
          <w:rPr>
            <w:spacing w:val="0"/>
          </w:rPr>
          <w:delText>alternative requirements</w:delText>
        </w:r>
        <w:r w:rsidRPr="003B2076">
          <w:rPr>
            <w:spacing w:val="0"/>
          </w:rPr>
          <w:delText xml:space="preserve"> are detailed in this Annex.</w:delText>
        </w:r>
      </w:del>
    </w:p>
    <w:p w14:paraId="15CBA7D6" w14:textId="77777777" w:rsidR="003E605B" w:rsidRPr="0074572D" w:rsidRDefault="003E605B" w:rsidP="003E605B">
      <w:pPr>
        <w:widowControl w:val="0"/>
        <w:autoSpaceDE w:val="0"/>
        <w:autoSpaceDN w:val="0"/>
        <w:adjustRightInd w:val="0"/>
        <w:ind w:right="58"/>
        <w:rPr>
          <w:spacing w:val="0"/>
          <w:sz w:val="20"/>
        </w:rPr>
      </w:pPr>
    </w:p>
    <w:p w14:paraId="2B98F685" w14:textId="78D4E5A6" w:rsidR="003E605B" w:rsidRPr="003B2076" w:rsidRDefault="003E605B" w:rsidP="003E605B">
      <w:pPr>
        <w:widowControl w:val="0"/>
        <w:autoSpaceDE w:val="0"/>
        <w:autoSpaceDN w:val="0"/>
        <w:adjustRightInd w:val="0"/>
        <w:rPr>
          <w:spacing w:val="0"/>
        </w:rPr>
      </w:pPr>
      <w:r w:rsidRPr="00A068B0">
        <w:rPr>
          <w:spacing w:val="0"/>
        </w:rPr>
        <w:t xml:space="preserve">This Annex describes a methodology for obtaining type certification or type verification for the interface equipment between a directly coupled </w:t>
      </w:r>
      <w:r w:rsidR="0017454B" w:rsidRPr="003B2076">
        <w:rPr>
          <w:b/>
          <w:spacing w:val="0"/>
        </w:rPr>
        <w:t>Micro-generator</w:t>
      </w:r>
      <w:r w:rsidRPr="003B2076">
        <w:rPr>
          <w:spacing w:val="0"/>
        </w:rPr>
        <w:t xml:space="preserve"> </w:t>
      </w:r>
      <w:r w:rsidRPr="00A068B0">
        <w:rPr>
          <w:spacing w:val="0"/>
        </w:rPr>
        <w:t xml:space="preserve">and the </w:t>
      </w:r>
      <w:r w:rsidRPr="003B2076">
        <w:rPr>
          <w:b/>
          <w:spacing w:val="0"/>
        </w:rPr>
        <w:t>DNO’s Distribution Network</w:t>
      </w:r>
      <w:r w:rsidRPr="00A068B0">
        <w:rPr>
          <w:spacing w:val="0"/>
        </w:rPr>
        <w:t>.  Interfa</w:t>
      </w:r>
      <w:r w:rsidR="00FE7F08" w:rsidRPr="00A068B0">
        <w:rPr>
          <w:spacing w:val="0"/>
        </w:rPr>
        <w:t xml:space="preserve">ce functions can be provided </w:t>
      </w:r>
      <w:r w:rsidRPr="00A068B0">
        <w:rPr>
          <w:spacing w:val="0"/>
        </w:rPr>
        <w:t xml:space="preserve">either as an integrated part of the </w:t>
      </w:r>
      <w:del w:id="2001" w:author="ENA" w:date="2021-02-16T19:04:00Z">
        <w:r w:rsidRPr="00A068B0">
          <w:rPr>
            <w:b/>
            <w:spacing w:val="0"/>
          </w:rPr>
          <w:delText>Controller</w:delText>
        </w:r>
      </w:del>
      <w:ins w:id="2002" w:author="ENA" w:date="2021-02-16T19:04:00Z">
        <w:r w:rsidR="001C37D1">
          <w:rPr>
            <w:b/>
            <w:spacing w:val="0"/>
          </w:rPr>
          <w:t>Micro-generator</w:t>
        </w:r>
      </w:ins>
      <w:r w:rsidR="001C37D1" w:rsidRPr="00A068B0">
        <w:rPr>
          <w:spacing w:val="0"/>
        </w:rPr>
        <w:t xml:space="preserve"> </w:t>
      </w:r>
      <w:r w:rsidRPr="00A068B0">
        <w:rPr>
          <w:spacing w:val="0"/>
        </w:rPr>
        <w:t xml:space="preserve">or by incorporating a protection relay </w:t>
      </w:r>
      <w:r w:rsidRPr="003B2076">
        <w:rPr>
          <w:spacing w:val="0"/>
        </w:rPr>
        <w:t xml:space="preserve">but for a </w:t>
      </w:r>
      <w:r w:rsidRPr="003B2076">
        <w:rPr>
          <w:b/>
          <w:spacing w:val="0"/>
        </w:rPr>
        <w:t>Full</w:t>
      </w:r>
      <w:r w:rsidR="00E22770" w:rsidRPr="003B2076">
        <w:rPr>
          <w:b/>
          <w:spacing w:val="0"/>
        </w:rPr>
        <w:t>y</w:t>
      </w:r>
      <w:r w:rsidRPr="003B2076">
        <w:rPr>
          <w:b/>
          <w:spacing w:val="0"/>
        </w:rPr>
        <w:t xml:space="preserve"> Type Tested</w:t>
      </w:r>
      <w:r w:rsidRPr="003B2076">
        <w:rPr>
          <w:spacing w:val="0"/>
        </w:rPr>
        <w:t xml:space="preserve"> </w:t>
      </w:r>
      <w:r w:rsidR="00FE7F08" w:rsidRPr="003B2076">
        <w:rPr>
          <w:b/>
          <w:spacing w:val="0"/>
        </w:rPr>
        <w:t>Micro-generator</w:t>
      </w:r>
      <w:r w:rsidRPr="003B2076">
        <w:rPr>
          <w:spacing w:val="0"/>
        </w:rPr>
        <w:t xml:space="preserve"> the completed </w:t>
      </w:r>
      <w:r w:rsidR="00FE7F08" w:rsidRPr="003B2076">
        <w:rPr>
          <w:b/>
          <w:spacing w:val="0"/>
        </w:rPr>
        <w:t>Micro-generator</w:t>
      </w:r>
      <w:r w:rsidRPr="003B2076">
        <w:rPr>
          <w:b/>
          <w:spacing w:val="0"/>
        </w:rPr>
        <w:t>’s Interface Protection</w:t>
      </w:r>
      <w:r w:rsidRPr="003B2076">
        <w:rPr>
          <w:spacing w:val="0"/>
        </w:rPr>
        <w:t xml:space="preserve"> </w:t>
      </w:r>
      <w:r w:rsidR="006F1070">
        <w:rPr>
          <w:spacing w:val="0"/>
        </w:rPr>
        <w:t xml:space="preserve">shall </w:t>
      </w:r>
      <w:r w:rsidRPr="003B2076">
        <w:rPr>
          <w:spacing w:val="0"/>
        </w:rPr>
        <w:t xml:space="preserve">not rely on interconnection using cables which could be terminated incorrectly on site </w:t>
      </w:r>
      <w:r w:rsidR="002B6DE4">
        <w:rPr>
          <w:spacing w:val="0"/>
        </w:rPr>
        <w:t>i</w:t>
      </w:r>
      <w:r w:rsidR="002B6DE4" w:rsidRPr="003B2076">
        <w:rPr>
          <w:spacing w:val="0"/>
        </w:rPr>
        <w:t>e</w:t>
      </w:r>
      <w:r w:rsidRPr="003B2076">
        <w:rPr>
          <w:spacing w:val="0"/>
        </w:rPr>
        <w:t xml:space="preserve"> the interconnections </w:t>
      </w:r>
      <w:r w:rsidR="006F1070">
        <w:rPr>
          <w:spacing w:val="0"/>
        </w:rPr>
        <w:t>shall</w:t>
      </w:r>
      <w:r w:rsidRPr="003B2076">
        <w:rPr>
          <w:spacing w:val="0"/>
        </w:rPr>
        <w:t xml:space="preserve"> be made by non-reversible plug and socket which the </w:t>
      </w:r>
      <w:r w:rsidRPr="003B2076">
        <w:rPr>
          <w:b/>
          <w:spacing w:val="0"/>
        </w:rPr>
        <w:t>Manufacturer</w:t>
      </w:r>
      <w:r w:rsidRPr="003B2076">
        <w:rPr>
          <w:spacing w:val="0"/>
        </w:rPr>
        <w:t xml:space="preserve"> has made and tested prior to delivery to site.  </w:t>
      </w:r>
    </w:p>
    <w:p w14:paraId="461F28BE" w14:textId="60B8017D" w:rsidR="003F2E52" w:rsidRPr="003B2076" w:rsidRDefault="003F2E52" w:rsidP="003E605B">
      <w:pPr>
        <w:widowControl w:val="0"/>
        <w:autoSpaceDE w:val="0"/>
        <w:autoSpaceDN w:val="0"/>
        <w:adjustRightInd w:val="0"/>
        <w:rPr>
          <w:spacing w:val="0"/>
        </w:rPr>
      </w:pPr>
    </w:p>
    <w:p w14:paraId="70C463DD" w14:textId="480CE8AC" w:rsidR="003F2E52" w:rsidRPr="003B2076" w:rsidRDefault="003F2E52" w:rsidP="003F2E52">
      <w:pPr>
        <w:widowControl w:val="0"/>
        <w:autoSpaceDE w:val="0"/>
        <w:autoSpaceDN w:val="0"/>
        <w:adjustRightInd w:val="0"/>
        <w:rPr>
          <w:spacing w:val="0"/>
          <w:szCs w:val="22"/>
        </w:rPr>
      </w:pPr>
      <w:bookmarkStart w:id="2003" w:name="_Hlk503191876"/>
      <w:r w:rsidRPr="003B2076">
        <w:rPr>
          <w:spacing w:val="0"/>
          <w:szCs w:val="22"/>
        </w:rPr>
        <w:t xml:space="preserve">The </w:t>
      </w:r>
      <w:r w:rsidRPr="003B2076">
        <w:rPr>
          <w:b/>
          <w:spacing w:val="0"/>
          <w:szCs w:val="22"/>
        </w:rPr>
        <w:t>Interface Protection</w:t>
      </w:r>
      <w:r w:rsidRPr="003B2076">
        <w:rPr>
          <w:spacing w:val="0"/>
          <w:szCs w:val="22"/>
        </w:rPr>
        <w:t xml:space="preserve"> of </w:t>
      </w:r>
      <w:r w:rsidR="007E53B5" w:rsidRPr="00A068B0">
        <w:rPr>
          <w:spacing w:val="0"/>
          <w:szCs w:val="22"/>
        </w:rPr>
        <w:t>s</w:t>
      </w:r>
      <w:r w:rsidRPr="00A068B0">
        <w:rPr>
          <w:spacing w:val="0"/>
          <w:szCs w:val="22"/>
        </w:rPr>
        <w:t>ynchronous</w:t>
      </w:r>
      <w:r w:rsidRPr="003B2076">
        <w:rPr>
          <w:b/>
          <w:spacing w:val="0"/>
          <w:szCs w:val="22"/>
        </w:rPr>
        <w:t xml:space="preserve"> Micro-generators </w:t>
      </w:r>
      <w:r w:rsidRPr="003B2076">
        <w:rPr>
          <w:spacing w:val="0"/>
          <w:szCs w:val="22"/>
        </w:rPr>
        <w:t>shall satisfy the requirements of all of the following standards. Where these standards have more than one part, the requirements of all such parts shall be satisfied, so far as they are applicable.</w:t>
      </w:r>
    </w:p>
    <w:p w14:paraId="39380A06" w14:textId="77777777" w:rsidR="003F2E52" w:rsidRPr="003B2076" w:rsidRDefault="003F2E52" w:rsidP="003F2E52">
      <w:pPr>
        <w:widowControl w:val="0"/>
        <w:autoSpaceDE w:val="0"/>
        <w:autoSpaceDN w:val="0"/>
        <w:adjustRightInd w:val="0"/>
        <w:rPr>
          <w:spacing w:val="0"/>
          <w:szCs w:val="22"/>
        </w:rPr>
      </w:pPr>
    </w:p>
    <w:p w14:paraId="35E56205"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61000 (Electromagnetic Standards)</w:t>
      </w:r>
    </w:p>
    <w:p w14:paraId="3BEE2B7D"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60255 (Electrical Relays)</w:t>
      </w:r>
    </w:p>
    <w:p w14:paraId="3B0733CD"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61810 (Electrical Elementary Relays)</w:t>
      </w:r>
    </w:p>
    <w:p w14:paraId="1E5B0DB3"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60947 (Low Voltage Switchgear and Control gear)</w:t>
      </w:r>
    </w:p>
    <w:p w14:paraId="262957C8" w14:textId="31C64803"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w:t>
      </w:r>
      <w:r w:rsidR="00A85508">
        <w:rPr>
          <w:rFonts w:ascii="Arial" w:hAnsi="Arial" w:cs="Arial"/>
        </w:rPr>
        <w:t>1869 (Instrument Transformers: Additional requirements for current transformers)</w:t>
      </w:r>
    </w:p>
    <w:bookmarkEnd w:id="2003"/>
    <w:p w14:paraId="29318036" w14:textId="1A7B0BF7" w:rsidR="00A85508" w:rsidRDefault="003E605B" w:rsidP="003E605B">
      <w:pPr>
        <w:pStyle w:val="CONFORMSTATEMENT"/>
        <w:rPr>
          <w:sz w:val="22"/>
        </w:rPr>
      </w:pPr>
      <w:r w:rsidRPr="00A068B0">
        <w:rPr>
          <w:sz w:val="22"/>
        </w:rPr>
        <w:t xml:space="preserve">Currently there are no harmonised functional standards that apply to the </w:t>
      </w:r>
      <w:r w:rsidR="00FE7F08" w:rsidRPr="003B2076">
        <w:rPr>
          <w:b/>
          <w:sz w:val="22"/>
        </w:rPr>
        <w:t>Micro-generator</w:t>
      </w:r>
      <w:r w:rsidRPr="00A068B0">
        <w:rPr>
          <w:sz w:val="22"/>
        </w:rPr>
        <w:t xml:space="preserve"> </w:t>
      </w:r>
      <w:r w:rsidRPr="00A068B0">
        <w:rPr>
          <w:b/>
          <w:sz w:val="22"/>
        </w:rPr>
        <w:t>Interface Protection</w:t>
      </w:r>
      <w:r w:rsidRPr="00A068B0">
        <w:rPr>
          <w:sz w:val="22"/>
        </w:rPr>
        <w:t xml:space="preserve">, therefore in order to achieve </w:t>
      </w:r>
      <w:r w:rsidRPr="00A068B0">
        <w:rPr>
          <w:b/>
          <w:sz w:val="22"/>
        </w:rPr>
        <w:t>Full</w:t>
      </w:r>
      <w:r w:rsidR="00E22770" w:rsidRPr="00A068B0">
        <w:rPr>
          <w:b/>
          <w:sz w:val="22"/>
        </w:rPr>
        <w:t>y</w:t>
      </w:r>
      <w:r w:rsidRPr="00A068B0">
        <w:rPr>
          <w:b/>
          <w:sz w:val="22"/>
        </w:rPr>
        <w:t xml:space="preserve"> Type Tested</w:t>
      </w:r>
      <w:r w:rsidRPr="00A068B0">
        <w:rPr>
          <w:sz w:val="22"/>
        </w:rPr>
        <w:t xml:space="preserve"> status the </w:t>
      </w:r>
      <w:del w:id="2004" w:author="ENA" w:date="2021-02-16T19:04:00Z">
        <w:r w:rsidRPr="00A068B0">
          <w:rPr>
            <w:b/>
            <w:sz w:val="22"/>
          </w:rPr>
          <w:delText>Controller</w:delText>
        </w:r>
      </w:del>
      <w:ins w:id="2005" w:author="ENA" w:date="2021-02-16T19:04:00Z">
        <w:r w:rsidR="001C37D1">
          <w:rPr>
            <w:b/>
            <w:sz w:val="22"/>
          </w:rPr>
          <w:t>Micro-generator</w:t>
        </w:r>
      </w:ins>
      <w:r w:rsidR="001C37D1" w:rsidRPr="00A068B0">
        <w:rPr>
          <w:sz w:val="22"/>
        </w:rPr>
        <w:t xml:space="preserve"> </w:t>
      </w:r>
      <w:r w:rsidRPr="00A068B0">
        <w:rPr>
          <w:sz w:val="22"/>
        </w:rPr>
        <w:t xml:space="preserve">and any separate </w:t>
      </w:r>
      <w:r w:rsidRPr="00A068B0">
        <w:rPr>
          <w:b/>
          <w:sz w:val="22"/>
        </w:rPr>
        <w:t>Interface Protection</w:t>
      </w:r>
      <w:r w:rsidRPr="00A068B0">
        <w:rPr>
          <w:sz w:val="22"/>
        </w:rPr>
        <w:t xml:space="preserve"> unit will require their functionality to be </w:t>
      </w:r>
      <w:r w:rsidR="006F1070" w:rsidRPr="006F1070">
        <w:rPr>
          <w:b/>
          <w:sz w:val="22"/>
        </w:rPr>
        <w:t xml:space="preserve">Fully </w:t>
      </w:r>
      <w:r w:rsidRPr="00A068B0">
        <w:rPr>
          <w:b/>
          <w:sz w:val="22"/>
        </w:rPr>
        <w:t>Type Tested</w:t>
      </w:r>
      <w:r w:rsidRPr="00A068B0">
        <w:rPr>
          <w:sz w:val="22"/>
        </w:rPr>
        <w:t xml:space="preserve"> as described in this Annex, and recorded in format similar to that shown </w:t>
      </w:r>
      <w:r w:rsidR="00A72BF0" w:rsidRPr="00A068B0">
        <w:rPr>
          <w:sz w:val="22"/>
        </w:rPr>
        <w:t xml:space="preserve">in the </w:t>
      </w:r>
      <w:r w:rsidR="00A72BF0" w:rsidRPr="00A068B0">
        <w:rPr>
          <w:b/>
          <w:sz w:val="22"/>
        </w:rPr>
        <w:t>Type Test Verification Report</w:t>
      </w:r>
      <w:r w:rsidR="00A72BF0" w:rsidRPr="00A068B0">
        <w:rPr>
          <w:sz w:val="22"/>
        </w:rPr>
        <w:t xml:space="preserve">, </w:t>
      </w:r>
      <w:r w:rsidRPr="00A068B0">
        <w:rPr>
          <w:sz w:val="22"/>
        </w:rPr>
        <w:t xml:space="preserve">Appendix </w:t>
      </w:r>
      <w:r w:rsidR="00B24665" w:rsidRPr="003B2076">
        <w:rPr>
          <w:sz w:val="22"/>
        </w:rPr>
        <w:t>3</w:t>
      </w:r>
      <w:r w:rsidRPr="003B2076">
        <w:rPr>
          <w:sz w:val="22"/>
        </w:rPr>
        <w:t xml:space="preserve"> Form C. </w:t>
      </w:r>
    </w:p>
    <w:p w14:paraId="26361573" w14:textId="6A5710EF" w:rsidR="003E605B" w:rsidRPr="003B2076" w:rsidRDefault="003E605B" w:rsidP="003E605B">
      <w:pPr>
        <w:pStyle w:val="CONFORMSTATEMENT"/>
        <w:rPr>
          <w:sz w:val="22"/>
        </w:rPr>
      </w:pPr>
      <w:r w:rsidRPr="003B2076">
        <w:rPr>
          <w:sz w:val="22"/>
        </w:rPr>
        <w:t xml:space="preserve">Where the </w:t>
      </w:r>
      <w:r w:rsidRPr="003B2076">
        <w:rPr>
          <w:b/>
          <w:sz w:val="22"/>
        </w:rPr>
        <w:t>Interface Protection</w:t>
      </w:r>
      <w:r w:rsidRPr="003B2076">
        <w:rPr>
          <w:sz w:val="22"/>
        </w:rPr>
        <w:t xml:space="preserve"> is physically integrated within the overall </w:t>
      </w:r>
      <w:r w:rsidR="00FE7F08" w:rsidRPr="003B2076">
        <w:rPr>
          <w:b/>
          <w:sz w:val="22"/>
        </w:rPr>
        <w:t>Micro-generator</w:t>
      </w:r>
      <w:r w:rsidRPr="003B2076">
        <w:rPr>
          <w:sz w:val="22"/>
        </w:rPr>
        <w:t xml:space="preserve"> control system, the functionality of the </w:t>
      </w:r>
      <w:r w:rsidRPr="003B2076">
        <w:rPr>
          <w:b/>
          <w:sz w:val="22"/>
        </w:rPr>
        <w:t>Interface Protection</w:t>
      </w:r>
      <w:r w:rsidRPr="003B2076">
        <w:rPr>
          <w:sz w:val="22"/>
        </w:rPr>
        <w:t xml:space="preserve"> unit should not be compromised by any failure of other elements of the control system (fail safe).</w:t>
      </w:r>
    </w:p>
    <w:p w14:paraId="3E2809A2" w14:textId="77777777" w:rsidR="006F1070" w:rsidRPr="006F1070" w:rsidRDefault="006F1070" w:rsidP="006F1070">
      <w:pPr>
        <w:widowControl w:val="0"/>
        <w:autoSpaceDE w:val="0"/>
        <w:autoSpaceDN w:val="0"/>
        <w:adjustRightInd w:val="0"/>
        <w:rPr>
          <w:spacing w:val="0"/>
        </w:rPr>
      </w:pPr>
      <w:r w:rsidRPr="006F1070">
        <w:rPr>
          <w:spacing w:val="0"/>
        </w:rPr>
        <w:t xml:space="preserve">This Annex applies to </w:t>
      </w:r>
      <w:r w:rsidRPr="006F1070">
        <w:rPr>
          <w:b/>
          <w:spacing w:val="0"/>
        </w:rPr>
        <w:t>Micro-generator</w:t>
      </w:r>
      <w:r w:rsidRPr="006F1070">
        <w:rPr>
          <w:spacing w:val="0"/>
        </w:rPr>
        <w:t>s:</w:t>
      </w:r>
    </w:p>
    <w:p w14:paraId="210656EF" w14:textId="7D86C38A" w:rsidR="006F1070" w:rsidRPr="006F1070" w:rsidRDefault="006F1070" w:rsidP="006F1070">
      <w:pPr>
        <w:widowControl w:val="0"/>
        <w:numPr>
          <w:ilvl w:val="0"/>
          <w:numId w:val="49"/>
        </w:numPr>
        <w:autoSpaceDE w:val="0"/>
        <w:autoSpaceDN w:val="0"/>
        <w:adjustRightInd w:val="0"/>
        <w:rPr>
          <w:spacing w:val="0"/>
        </w:rPr>
      </w:pPr>
      <w:r w:rsidRPr="006F1070">
        <w:rPr>
          <w:spacing w:val="0"/>
        </w:rPr>
        <w:t xml:space="preserve">with or without </w:t>
      </w:r>
      <w:r w:rsidRPr="006F1070">
        <w:rPr>
          <w:b/>
          <w:spacing w:val="0"/>
        </w:rPr>
        <w:t>energy storage systems</w:t>
      </w:r>
      <w:r w:rsidRPr="006F1070">
        <w:rPr>
          <w:spacing w:val="0"/>
        </w:rPr>
        <w:t xml:space="preserve"> connected on the alternator side of the </w:t>
      </w:r>
      <w:del w:id="2006" w:author="ENA" w:date="2021-02-16T19:04:00Z">
        <w:r w:rsidRPr="006F1070">
          <w:rPr>
            <w:b/>
            <w:spacing w:val="0"/>
          </w:rPr>
          <w:delText>Controller</w:delText>
        </w:r>
      </w:del>
      <w:ins w:id="2007" w:author="ENA" w:date="2021-02-16T19:04:00Z">
        <w:r w:rsidR="001C37D1">
          <w:rPr>
            <w:b/>
            <w:spacing w:val="0"/>
          </w:rPr>
          <w:t>Micro-generator</w:t>
        </w:r>
      </w:ins>
      <w:r w:rsidRPr="005068BD">
        <w:rPr>
          <w:bCs/>
          <w:spacing w:val="0"/>
        </w:rPr>
        <w:t>;</w:t>
      </w:r>
      <w:r w:rsidRPr="006F1070">
        <w:rPr>
          <w:spacing w:val="0"/>
        </w:rPr>
        <w:t xml:space="preserve"> and</w:t>
      </w:r>
    </w:p>
    <w:p w14:paraId="0B41C274" w14:textId="77777777" w:rsidR="006F1070" w:rsidRPr="006F1070" w:rsidRDefault="006F1070" w:rsidP="006F1070">
      <w:pPr>
        <w:widowControl w:val="0"/>
        <w:numPr>
          <w:ilvl w:val="0"/>
          <w:numId w:val="49"/>
        </w:numPr>
        <w:autoSpaceDE w:val="0"/>
        <w:autoSpaceDN w:val="0"/>
        <w:adjustRightInd w:val="0"/>
        <w:rPr>
          <w:spacing w:val="0"/>
        </w:rPr>
      </w:pPr>
      <w:r w:rsidRPr="006F1070">
        <w:rPr>
          <w:spacing w:val="0"/>
        </w:rPr>
        <w:t>with or without load management devices.</w:t>
      </w:r>
    </w:p>
    <w:p w14:paraId="0E194D3E" w14:textId="504DCB01" w:rsidR="00DE3170" w:rsidRPr="00A068B0" w:rsidRDefault="00DE3170" w:rsidP="003E605B">
      <w:pPr>
        <w:widowControl w:val="0"/>
        <w:autoSpaceDE w:val="0"/>
        <w:autoSpaceDN w:val="0"/>
        <w:adjustRightInd w:val="0"/>
        <w:rPr>
          <w:spacing w:val="0"/>
        </w:rPr>
      </w:pPr>
    </w:p>
    <w:p w14:paraId="542B223C"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Wherever possible the type testing of a </w:t>
      </w:r>
      <w:r w:rsidRPr="003B2076">
        <w:rPr>
          <w:b/>
          <w:spacing w:val="0"/>
          <w:szCs w:val="22"/>
        </w:rPr>
        <w:t>Micro-generator</w:t>
      </w:r>
      <w:r w:rsidRPr="003B2076">
        <w:rPr>
          <w:spacing w:val="0"/>
          <w:szCs w:val="22"/>
        </w:rPr>
        <w:t xml:space="preserve"> utilising a particular type of prime mover should be proved under normal conditions of operation for that prime mover (unless otherwise noted).</w:t>
      </w:r>
    </w:p>
    <w:p w14:paraId="15CD3DA1" w14:textId="77777777" w:rsidR="00DE3170" w:rsidRPr="00A068B0" w:rsidRDefault="00DE3170" w:rsidP="00DE3170">
      <w:pPr>
        <w:widowControl w:val="0"/>
        <w:autoSpaceDE w:val="0"/>
        <w:autoSpaceDN w:val="0"/>
        <w:adjustRightInd w:val="0"/>
        <w:rPr>
          <w:spacing w:val="0"/>
        </w:rPr>
      </w:pPr>
    </w:p>
    <w:p w14:paraId="7DC1F731"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can also be used for asynchronous </w:t>
      </w:r>
      <w:r w:rsidRPr="003B2076">
        <w:rPr>
          <w:b/>
          <w:spacing w:val="0"/>
          <w:szCs w:val="22"/>
        </w:rPr>
        <w:t>Micro-generators</w:t>
      </w:r>
      <w:r w:rsidRPr="003B2076">
        <w:rPr>
          <w:spacing w:val="0"/>
          <w:szCs w:val="22"/>
        </w:rPr>
        <w:t xml:space="preserve"> that are not connected to the </w:t>
      </w:r>
      <w:r w:rsidRPr="003B2076">
        <w:rPr>
          <w:b/>
          <w:spacing w:val="0"/>
          <w:szCs w:val="22"/>
        </w:rPr>
        <w:t>Distribution Network</w:t>
      </w:r>
      <w:r w:rsidRPr="003B2076">
        <w:rPr>
          <w:spacing w:val="0"/>
          <w:szCs w:val="22"/>
        </w:rPr>
        <w:t xml:space="preserve"> via an </w:t>
      </w:r>
      <w:r w:rsidRPr="003B2076">
        <w:rPr>
          <w:b/>
          <w:spacing w:val="0"/>
          <w:szCs w:val="22"/>
        </w:rPr>
        <w:t>Inverter</w:t>
      </w:r>
      <w:r w:rsidRPr="003B2076">
        <w:rPr>
          <w:spacing w:val="0"/>
          <w:szCs w:val="22"/>
        </w:rPr>
        <w:t xml:space="preserve"> as appropriate.</w:t>
      </w:r>
    </w:p>
    <w:p w14:paraId="15350B5D" w14:textId="77777777" w:rsidR="00DE3170" w:rsidRPr="003B2076" w:rsidRDefault="00DE3170" w:rsidP="00DE3170">
      <w:pPr>
        <w:widowControl w:val="0"/>
        <w:autoSpaceDE w:val="0"/>
        <w:autoSpaceDN w:val="0"/>
        <w:adjustRightInd w:val="0"/>
        <w:ind w:right="52"/>
        <w:rPr>
          <w:spacing w:val="0"/>
          <w:szCs w:val="22"/>
        </w:rPr>
      </w:pPr>
    </w:p>
    <w:p w14:paraId="2F01AC4D" w14:textId="1CB38CB7"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also applies to any </w:t>
      </w:r>
      <w:r w:rsidR="007E53B5" w:rsidRPr="00A068B0">
        <w:rPr>
          <w:spacing w:val="0"/>
          <w:szCs w:val="22"/>
        </w:rPr>
        <w:t>s</w:t>
      </w:r>
      <w:r w:rsidRPr="00A068B0">
        <w:rPr>
          <w:spacing w:val="0"/>
          <w:szCs w:val="22"/>
        </w:rPr>
        <w:t>ynchronous</w:t>
      </w:r>
      <w:r w:rsidRPr="003B2076">
        <w:rPr>
          <w:b/>
          <w:spacing w:val="0"/>
          <w:szCs w:val="22"/>
        </w:rPr>
        <w:t xml:space="preserve"> Micro-generators</w:t>
      </w:r>
      <w:r w:rsidRPr="003B2076">
        <w:rPr>
          <w:spacing w:val="0"/>
          <w:szCs w:val="22"/>
        </w:rPr>
        <w:t xml:space="preserve"> that are powered by stored energy (</w:t>
      </w:r>
      <w:r w:rsidR="00410A30">
        <w:rPr>
          <w:spacing w:val="0"/>
          <w:szCs w:val="22"/>
        </w:rPr>
        <w:t>eg</w:t>
      </w:r>
      <w:r w:rsidRPr="003B2076">
        <w:rPr>
          <w:spacing w:val="0"/>
          <w:szCs w:val="22"/>
        </w:rPr>
        <w:t xml:space="preserve"> compressed air), but the requirement to demonstrate the </w:t>
      </w:r>
      <w:r w:rsidRPr="00A068B0">
        <w:rPr>
          <w:b/>
          <w:spacing w:val="0"/>
          <w:szCs w:val="22"/>
        </w:rPr>
        <w:t>LFSM-O</w:t>
      </w:r>
      <w:r w:rsidRPr="003B2076">
        <w:rPr>
          <w:spacing w:val="0"/>
          <w:szCs w:val="22"/>
        </w:rPr>
        <w:t xml:space="preserve"> will not be </w:t>
      </w:r>
      <w:r w:rsidRPr="003B2076">
        <w:rPr>
          <w:spacing w:val="0"/>
          <w:szCs w:val="22"/>
        </w:rPr>
        <w:lastRenderedPageBreak/>
        <w:t>required.</w:t>
      </w:r>
    </w:p>
    <w:p w14:paraId="5371D501" w14:textId="77777777" w:rsidR="00DE3170" w:rsidRPr="00A068B0" w:rsidRDefault="00DE3170" w:rsidP="003E605B">
      <w:pPr>
        <w:widowControl w:val="0"/>
        <w:autoSpaceDE w:val="0"/>
        <w:autoSpaceDN w:val="0"/>
        <w:adjustRightInd w:val="0"/>
        <w:rPr>
          <w:spacing w:val="0"/>
        </w:rPr>
      </w:pPr>
    </w:p>
    <w:p w14:paraId="72707868" w14:textId="40009192" w:rsidR="00516465" w:rsidRPr="003B2076" w:rsidRDefault="003E605B" w:rsidP="003B7C17">
      <w:pPr>
        <w:pStyle w:val="ANNEX-heading2"/>
      </w:pPr>
      <w:r w:rsidRPr="003B2076">
        <w:t>Type Verification Functional Testing of the Interface Protection</w:t>
      </w:r>
    </w:p>
    <w:p w14:paraId="3D64E938" w14:textId="77777777" w:rsidR="003E605B" w:rsidRPr="00A068B0" w:rsidRDefault="003E605B" w:rsidP="003E605B">
      <w:pPr>
        <w:widowControl w:val="0"/>
        <w:autoSpaceDE w:val="0"/>
        <w:autoSpaceDN w:val="0"/>
        <w:adjustRightInd w:val="0"/>
        <w:ind w:right="53"/>
        <w:rPr>
          <w:spacing w:val="0"/>
          <w:sz w:val="20"/>
        </w:rPr>
      </w:pPr>
    </w:p>
    <w:p w14:paraId="56895D2A" w14:textId="5193C1D6" w:rsidR="003E605B" w:rsidRPr="00A068B0" w:rsidRDefault="003E605B" w:rsidP="003E605B">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p>
    <w:p w14:paraId="0B1B5C7C" w14:textId="77777777" w:rsidR="003E605B" w:rsidRPr="00A068B0" w:rsidRDefault="003E605B" w:rsidP="003E605B">
      <w:pPr>
        <w:widowControl w:val="0"/>
        <w:autoSpaceDE w:val="0"/>
        <w:autoSpaceDN w:val="0"/>
        <w:adjustRightInd w:val="0"/>
        <w:rPr>
          <w:spacing w:val="0"/>
        </w:rPr>
      </w:pPr>
    </w:p>
    <w:p w14:paraId="6EC7F211" w14:textId="6F218EE6" w:rsidR="003E605B" w:rsidRPr="00A068B0" w:rsidRDefault="003E605B" w:rsidP="003E605B">
      <w:pPr>
        <w:widowControl w:val="0"/>
        <w:autoSpaceDE w:val="0"/>
        <w:autoSpaceDN w:val="0"/>
        <w:adjustRightInd w:val="0"/>
        <w:rPr>
          <w:spacing w:val="0"/>
        </w:rPr>
      </w:pPr>
      <w:r w:rsidRPr="00A068B0">
        <w:rPr>
          <w:spacing w:val="0"/>
        </w:rPr>
        <w:t xml:space="preserve">The type testing can be done by the </w:t>
      </w:r>
      <w:r w:rsidRPr="00A068B0">
        <w:rPr>
          <w:b/>
          <w:spacing w:val="0"/>
        </w:rPr>
        <w:t>Manufacturer</w:t>
      </w:r>
      <w:r w:rsidR="00FE7F08" w:rsidRPr="00A068B0">
        <w:rPr>
          <w:spacing w:val="0"/>
        </w:rPr>
        <w:t xml:space="preserve"> of an individual component, </w:t>
      </w:r>
      <w:r w:rsidRPr="00A068B0">
        <w:rPr>
          <w:spacing w:val="0"/>
        </w:rPr>
        <w:t>by an external test house or by the supplier of the complete system, or any combination of them as appropriate.</w:t>
      </w:r>
    </w:p>
    <w:p w14:paraId="26EBACA3" w14:textId="77777777" w:rsidR="003E605B" w:rsidRPr="003B2076" w:rsidRDefault="003E605B" w:rsidP="003E605B">
      <w:pPr>
        <w:widowControl w:val="0"/>
        <w:autoSpaceDE w:val="0"/>
        <w:autoSpaceDN w:val="0"/>
        <w:adjustRightInd w:val="0"/>
        <w:rPr>
          <w:spacing w:val="0"/>
        </w:rPr>
      </w:pPr>
    </w:p>
    <w:p w14:paraId="079E6B5E" w14:textId="6AA7155E" w:rsidR="003E605B" w:rsidRPr="00A068B0" w:rsidRDefault="003E605B" w:rsidP="003E605B">
      <w:pPr>
        <w:widowControl w:val="0"/>
        <w:autoSpaceDE w:val="0"/>
        <w:autoSpaceDN w:val="0"/>
        <w:adjustRightInd w:val="0"/>
        <w:rPr>
          <w:spacing w:val="0"/>
        </w:rPr>
      </w:pPr>
      <w:r w:rsidRPr="003B2076">
        <w:rPr>
          <w:spacing w:val="0"/>
        </w:rPr>
        <w:t>The type testing</w:t>
      </w:r>
      <w:r w:rsidRPr="00A068B0">
        <w:rPr>
          <w:spacing w:val="0"/>
        </w:rPr>
        <w:t xml:space="preserve"> will verify that the operation of the </w:t>
      </w:r>
      <w:r w:rsidRPr="003B2076">
        <w:rPr>
          <w:b/>
          <w:vanish/>
          <w:spacing w:val="0"/>
        </w:rPr>
        <w:t>Micro-generator</w:t>
      </w:r>
      <w:r w:rsidRPr="00A068B0">
        <w:rPr>
          <w:spacing w:val="0"/>
        </w:rPr>
        <w:t xml:space="preserve"> </w:t>
      </w:r>
      <w:r w:rsidRPr="00A068B0">
        <w:rPr>
          <w:b/>
          <w:spacing w:val="0"/>
        </w:rPr>
        <w:t>Interface Protection</w:t>
      </w:r>
      <w:r w:rsidRPr="00A068B0">
        <w:rPr>
          <w:spacing w:val="0"/>
        </w:rPr>
        <w:t xml:space="preserve"> shall result:</w:t>
      </w:r>
    </w:p>
    <w:p w14:paraId="6389ABEB" w14:textId="26335351" w:rsidR="003E605B" w:rsidRPr="00A068B0" w:rsidRDefault="003E605B" w:rsidP="003E605B">
      <w:pPr>
        <w:pStyle w:val="ListParagraph"/>
        <w:widowControl w:val="0"/>
        <w:numPr>
          <w:ilvl w:val="0"/>
          <w:numId w:val="34"/>
        </w:numPr>
        <w:autoSpaceDE w:val="0"/>
        <w:autoSpaceDN w:val="0"/>
        <w:adjustRightInd w:val="0"/>
        <w:spacing w:before="240" w:line="240" w:lineRule="auto"/>
        <w:ind w:left="709" w:hanging="425"/>
        <w:jc w:val="both"/>
        <w:rPr>
          <w:rFonts w:ascii="Arial" w:hAnsi="Arial" w:cs="Arial"/>
        </w:rPr>
      </w:pPr>
      <w:r w:rsidRPr="00A068B0">
        <w:rPr>
          <w:rFonts w:ascii="Arial" w:hAnsi="Arial" w:cs="Arial"/>
        </w:rPr>
        <w:t xml:space="preserve">in the safe disconnection of the </w:t>
      </w:r>
      <w:r w:rsidR="00F6538A">
        <w:rPr>
          <w:rFonts w:ascii="Arial" w:hAnsi="Arial" w:cs="Arial"/>
          <w:b/>
        </w:rPr>
        <w:t>Micro-generator</w:t>
      </w:r>
      <w:r w:rsidRPr="00A068B0">
        <w:rPr>
          <w:rFonts w:ascii="Arial" w:hAnsi="Arial" w:cs="Arial"/>
        </w:rPr>
        <w:t xml:space="preserve"> from the </w:t>
      </w:r>
      <w:r w:rsidRPr="00A068B0">
        <w:rPr>
          <w:rFonts w:ascii="Arial" w:hAnsi="Arial" w:cs="Arial"/>
          <w:b/>
        </w:rPr>
        <w:t>DNO’s Distribution Network</w:t>
      </w:r>
      <w:r w:rsidRPr="00A068B0">
        <w:rPr>
          <w:rFonts w:ascii="Arial" w:hAnsi="Arial" w:cs="Arial"/>
        </w:rPr>
        <w:t xml:space="preserve"> in the event that the protec</w:t>
      </w:r>
      <w:r w:rsidR="001E7EC4" w:rsidRPr="00A068B0">
        <w:rPr>
          <w:rFonts w:ascii="Arial" w:hAnsi="Arial" w:cs="Arial"/>
        </w:rPr>
        <w:t>tion settings specified in T</w:t>
      </w:r>
      <w:r w:rsidRPr="00A068B0">
        <w:rPr>
          <w:rFonts w:ascii="Arial" w:hAnsi="Arial" w:cs="Arial"/>
        </w:rPr>
        <w:t>able 2 are exceeded; and</w:t>
      </w:r>
    </w:p>
    <w:p w14:paraId="33954E1C" w14:textId="77777777" w:rsidR="003E605B" w:rsidRPr="00A068B0" w:rsidRDefault="003E605B" w:rsidP="003E605B">
      <w:pPr>
        <w:pStyle w:val="ListParagraph"/>
        <w:widowControl w:val="0"/>
        <w:autoSpaceDE w:val="0"/>
        <w:autoSpaceDN w:val="0"/>
        <w:adjustRightInd w:val="0"/>
        <w:spacing w:before="240" w:line="240" w:lineRule="auto"/>
        <w:ind w:left="643"/>
        <w:jc w:val="both"/>
        <w:rPr>
          <w:rFonts w:ascii="Arial" w:hAnsi="Arial" w:cs="Arial"/>
        </w:rPr>
      </w:pPr>
    </w:p>
    <w:p w14:paraId="01E245B1" w14:textId="1A0FFF07" w:rsidR="003E605B" w:rsidRPr="00A068B0" w:rsidRDefault="003E605B" w:rsidP="003E605B">
      <w:pPr>
        <w:pStyle w:val="ListParagraph"/>
        <w:widowControl w:val="0"/>
        <w:numPr>
          <w:ilvl w:val="0"/>
          <w:numId w:val="34"/>
        </w:numPr>
        <w:autoSpaceDE w:val="0"/>
        <w:autoSpaceDN w:val="0"/>
        <w:adjustRightInd w:val="0"/>
        <w:spacing w:before="240" w:line="240" w:lineRule="auto"/>
        <w:ind w:left="643"/>
        <w:jc w:val="both"/>
        <w:rPr>
          <w:rFonts w:ascii="Arial" w:hAnsi="Arial" w:cs="Arial"/>
        </w:rPr>
      </w:pPr>
      <w:r w:rsidRPr="00A068B0">
        <w:rPr>
          <w:rFonts w:ascii="Arial" w:hAnsi="Arial" w:cs="Arial"/>
        </w:rPr>
        <w:t xml:space="preserve">in the </w:t>
      </w:r>
      <w:r w:rsidR="00F6538A">
        <w:rPr>
          <w:rFonts w:ascii="Arial" w:hAnsi="Arial" w:cs="Arial"/>
          <w:b/>
        </w:rPr>
        <w:t>Micro-generator</w:t>
      </w:r>
      <w:r w:rsidRPr="00A068B0">
        <w:rPr>
          <w:rFonts w:ascii="Arial" w:hAnsi="Arial" w:cs="Arial"/>
        </w:rPr>
        <w:t xml:space="preserve"> remaining connected to the </w:t>
      </w:r>
      <w:r w:rsidRPr="00A068B0">
        <w:rPr>
          <w:rFonts w:ascii="Arial" w:hAnsi="Arial" w:cs="Arial"/>
          <w:b/>
        </w:rPr>
        <w:t>DNO’s Distribution Network</w:t>
      </w:r>
      <w:r w:rsidRPr="00A068B0">
        <w:rPr>
          <w:rFonts w:ascii="Arial" w:hAnsi="Arial" w:cs="Arial"/>
        </w:rPr>
        <w:t xml:space="preserve"> while </w:t>
      </w:r>
      <w:r w:rsidRPr="00A068B0">
        <w:rPr>
          <w:rFonts w:ascii="Arial" w:hAnsi="Arial" w:cs="Arial"/>
          <w:b/>
          <w:lang w:val="en-US"/>
        </w:rPr>
        <w:t>Distribution</w:t>
      </w:r>
      <w:r w:rsidRPr="00A068B0">
        <w:rPr>
          <w:rFonts w:ascii="Arial" w:hAnsi="Arial" w:cs="Arial"/>
          <w:b/>
        </w:rPr>
        <w:t xml:space="preserve"> Network</w:t>
      </w:r>
      <w:r w:rsidRPr="00A068B0">
        <w:rPr>
          <w:rFonts w:ascii="Arial" w:hAnsi="Arial" w:cs="Arial"/>
        </w:rPr>
        <w:t xml:space="preserve"> conditions are:</w:t>
      </w:r>
    </w:p>
    <w:p w14:paraId="60984FA5" w14:textId="2F942D5E" w:rsidR="003E605B" w:rsidRPr="00A068B0" w:rsidRDefault="003E605B" w:rsidP="00A068B0">
      <w:pPr>
        <w:pStyle w:val="ListParagraph"/>
        <w:widowControl w:val="0"/>
        <w:numPr>
          <w:ilvl w:val="1"/>
          <w:numId w:val="43"/>
        </w:numPr>
        <w:autoSpaceDE w:val="0"/>
        <w:autoSpaceDN w:val="0"/>
        <w:adjustRightInd w:val="0"/>
        <w:spacing w:after="0" w:line="240" w:lineRule="auto"/>
        <w:jc w:val="both"/>
        <w:rPr>
          <w:rFonts w:ascii="Arial" w:hAnsi="Arial" w:cs="Arial"/>
        </w:rPr>
      </w:pPr>
      <w:r w:rsidRPr="00A068B0">
        <w:rPr>
          <w:rFonts w:ascii="Arial" w:hAnsi="Arial" w:cs="Arial"/>
        </w:rPr>
        <w:t>within the envelope specified by the settings plus and minus the tolerances specified for equi</w:t>
      </w:r>
      <w:r w:rsidR="00B24665" w:rsidRPr="00A068B0">
        <w:rPr>
          <w:rFonts w:ascii="Arial" w:hAnsi="Arial" w:cs="Arial"/>
        </w:rPr>
        <w:t>pment operation in T</w:t>
      </w:r>
      <w:r w:rsidRPr="00A068B0">
        <w:rPr>
          <w:rFonts w:ascii="Arial" w:hAnsi="Arial" w:cs="Arial"/>
        </w:rPr>
        <w:t xml:space="preserve">able 2; and </w:t>
      </w:r>
    </w:p>
    <w:p w14:paraId="4E345D8F" w14:textId="76150192" w:rsidR="003E605B" w:rsidRDefault="003E605B" w:rsidP="00A068B0">
      <w:pPr>
        <w:pStyle w:val="ListParagraph"/>
        <w:widowControl w:val="0"/>
        <w:numPr>
          <w:ilvl w:val="1"/>
          <w:numId w:val="43"/>
        </w:numPr>
        <w:autoSpaceDE w:val="0"/>
        <w:autoSpaceDN w:val="0"/>
        <w:adjustRightInd w:val="0"/>
        <w:spacing w:after="0" w:line="240" w:lineRule="auto"/>
        <w:ind w:right="53"/>
        <w:jc w:val="both"/>
        <w:rPr>
          <w:rFonts w:ascii="Arial" w:hAnsi="Arial" w:cs="Arial"/>
        </w:rPr>
      </w:pPr>
      <w:r w:rsidRPr="00A068B0">
        <w:rPr>
          <w:rFonts w:ascii="Arial" w:hAnsi="Arial" w:cs="Arial"/>
        </w:rPr>
        <w:t>within the t</w:t>
      </w:r>
      <w:r w:rsidRPr="003B2076">
        <w:rPr>
          <w:rFonts w:ascii="Arial" w:hAnsi="Arial" w:cs="Arial"/>
        </w:rPr>
        <w:t>ime</w:t>
      </w:r>
      <w:r w:rsidR="00B24665" w:rsidRPr="00A068B0">
        <w:rPr>
          <w:rFonts w:ascii="Arial" w:hAnsi="Arial" w:cs="Arial"/>
        </w:rPr>
        <w:t xml:space="preserve"> delay settings specified in T</w:t>
      </w:r>
      <w:r w:rsidRPr="00A068B0">
        <w:rPr>
          <w:rFonts w:ascii="Arial" w:hAnsi="Arial" w:cs="Arial"/>
        </w:rPr>
        <w:t>able 2.</w:t>
      </w:r>
    </w:p>
    <w:p w14:paraId="1EEA30FB" w14:textId="0581D350" w:rsidR="00A85508" w:rsidRDefault="00A85508" w:rsidP="00DE0CB0">
      <w:pPr>
        <w:widowControl w:val="0"/>
        <w:autoSpaceDE w:val="0"/>
        <w:autoSpaceDN w:val="0"/>
        <w:adjustRightInd w:val="0"/>
        <w:ind w:right="53"/>
      </w:pPr>
    </w:p>
    <w:p w14:paraId="26A07380" w14:textId="0657AE6F" w:rsidR="00C841D0" w:rsidRPr="00AE30ED" w:rsidRDefault="00C841D0" w:rsidP="00A068B0">
      <w:pPr>
        <w:pStyle w:val="ANNEX-heading3"/>
        <w:numPr>
          <w:ilvl w:val="3"/>
          <w:numId w:val="12"/>
        </w:numPr>
      </w:pPr>
      <w:r w:rsidRPr="009A1D22">
        <w:t>Disconnection times</w:t>
      </w:r>
    </w:p>
    <w:p w14:paraId="6A2EA3C2" w14:textId="35E560A7" w:rsidR="00C841D0" w:rsidRPr="00A068B0" w:rsidRDefault="00C841D0" w:rsidP="00C841D0">
      <w:pPr>
        <w:rPr>
          <w:spacing w:val="0"/>
        </w:rPr>
      </w:pPr>
      <w:bookmarkStart w:id="2008" w:name="_Hlk503243890"/>
      <w:r w:rsidRPr="00A068B0">
        <w:rPr>
          <w:spacing w:val="0"/>
        </w:rPr>
        <w:t>The minimum trip time delay settings, for over / under voltage, over / under frequency and loss of mains tests below, are presented in Table 2.</w:t>
      </w:r>
    </w:p>
    <w:p w14:paraId="1A4D4B2E" w14:textId="77777777" w:rsidR="00C841D0" w:rsidRPr="00A068B0" w:rsidRDefault="00C841D0" w:rsidP="00C841D0">
      <w:pPr>
        <w:rPr>
          <w:spacing w:val="0"/>
        </w:rPr>
      </w:pPr>
    </w:p>
    <w:p w14:paraId="2249E74C" w14:textId="77777777" w:rsidR="00C841D0" w:rsidRPr="00A068B0" w:rsidRDefault="00C841D0" w:rsidP="00C841D0">
      <w:pPr>
        <w:rPr>
          <w:spacing w:val="0"/>
        </w:rPr>
      </w:pPr>
      <w:r w:rsidRPr="00A068B0">
        <w:rPr>
          <w:spacing w:val="0"/>
        </w:rPr>
        <w:t>For over / under voltage, over / under frequency and loss of mains tests, reconnection shall be checked as detailed below.</w:t>
      </w:r>
    </w:p>
    <w:p w14:paraId="083B224F" w14:textId="77777777" w:rsidR="00C841D0" w:rsidRPr="00A068B0" w:rsidRDefault="00C841D0" w:rsidP="00C841D0">
      <w:pPr>
        <w:rPr>
          <w:spacing w:val="0"/>
        </w:rPr>
      </w:pPr>
    </w:p>
    <w:p w14:paraId="1DCE5E4F" w14:textId="360889E8" w:rsidR="00C841D0" w:rsidRPr="009A1D22" w:rsidRDefault="00C841D0" w:rsidP="00A068B0">
      <w:r w:rsidRPr="00A068B0">
        <w:rPr>
          <w:spacing w:val="0"/>
        </w:rPr>
        <w:t xml:space="preserve">In some systems it may be safer and more convenient to test the trip delay time and the disconnection time separately. This will allow the trip delay time to be measured in a test environment (in a similar way as for a protection relay). The disconnection time can be measured in the </w:t>
      </w:r>
      <w:r w:rsidRPr="00A068B0">
        <w:rPr>
          <w:b/>
          <w:spacing w:val="0"/>
        </w:rPr>
        <w:t>Mi</w:t>
      </w:r>
      <w:r w:rsidR="004D2414">
        <w:rPr>
          <w:b/>
          <w:spacing w:val="0"/>
        </w:rPr>
        <w:t>c</w:t>
      </w:r>
      <w:r w:rsidRPr="00A068B0">
        <w:rPr>
          <w:b/>
          <w:spacing w:val="0"/>
        </w:rPr>
        <w:t>ro-generator</w:t>
      </w:r>
      <w:r w:rsidRPr="00A068B0">
        <w:rPr>
          <w:spacing w:val="0"/>
        </w:rPr>
        <w:t xml:space="preserve"> normal operation, allowing accurate measurement with correct inertia and prime mover characteristics. This is permitted providing the total disconnection time does not exceed the value specified in Table 2. When measuring the disconnection time where the </w:t>
      </w:r>
      <w:r w:rsidRPr="00A068B0">
        <w:rPr>
          <w:b/>
          <w:spacing w:val="0"/>
        </w:rPr>
        <w:t>Interface Protection</w:t>
      </w:r>
      <w:r w:rsidRPr="00A068B0">
        <w:rPr>
          <w:spacing w:val="0"/>
        </w:rPr>
        <w:t xml:space="preserve"> is included in the </w:t>
      </w:r>
      <w:del w:id="2009" w:author="ENA" w:date="2021-02-16T19:04:00Z">
        <w:r w:rsidRPr="00A068B0">
          <w:rPr>
            <w:b/>
            <w:spacing w:val="0"/>
          </w:rPr>
          <w:delText>Controller</w:delText>
        </w:r>
      </w:del>
      <w:ins w:id="2010" w:author="ENA" w:date="2021-02-16T19:04:00Z">
        <w:r w:rsidR="001C37D1">
          <w:rPr>
            <w:b/>
            <w:spacing w:val="0"/>
          </w:rPr>
          <w:t>Micro-generator</w:t>
        </w:r>
      </w:ins>
      <w:r w:rsidRPr="00A068B0">
        <w:rPr>
          <w:spacing w:val="0"/>
        </w:rPr>
        <w:t>, 5 s disconnections should be initiated, and the average time recorded.</w:t>
      </w:r>
    </w:p>
    <w:bookmarkEnd w:id="2008"/>
    <w:p w14:paraId="012F30E4" w14:textId="77777777" w:rsidR="00C841D0" w:rsidRPr="00AE30ED" w:rsidRDefault="00C841D0" w:rsidP="00A068B0">
      <w:pPr>
        <w:widowControl w:val="0"/>
        <w:autoSpaceDE w:val="0"/>
        <w:autoSpaceDN w:val="0"/>
        <w:adjustRightInd w:val="0"/>
        <w:ind w:right="53"/>
      </w:pPr>
    </w:p>
    <w:p w14:paraId="0369FEF8" w14:textId="09E64DC5" w:rsidR="003E605B" w:rsidRPr="003B2076" w:rsidRDefault="00516465" w:rsidP="003B7C17">
      <w:pPr>
        <w:pStyle w:val="ANNEX-heading3"/>
      </w:pPr>
      <w:r w:rsidRPr="003B2076">
        <w:t>A.2.2.</w:t>
      </w:r>
      <w:r w:rsidR="008070FC" w:rsidRPr="003B2076">
        <w:t>2</w:t>
      </w:r>
      <w:r w:rsidRPr="003B2076">
        <w:t xml:space="preserve"> </w:t>
      </w:r>
      <w:r w:rsidRPr="003B2076">
        <w:tab/>
        <w:t>O</w:t>
      </w:r>
      <w:r w:rsidR="003E605B" w:rsidRPr="003B2076">
        <w:t>ver / Under Voltage</w:t>
      </w:r>
    </w:p>
    <w:p w14:paraId="66F8C9C2" w14:textId="77777777" w:rsidR="003E605B" w:rsidRPr="00A068B0" w:rsidRDefault="003E605B" w:rsidP="003E605B">
      <w:pPr>
        <w:rPr>
          <w:bCs/>
          <w:spacing w:val="0"/>
          <w:sz w:val="20"/>
        </w:rPr>
      </w:pPr>
      <w:bookmarkStart w:id="2011" w:name="_Hlk503244791"/>
    </w:p>
    <w:p w14:paraId="009F5E08" w14:textId="77777777" w:rsidR="003E605B" w:rsidRPr="00A068B0" w:rsidRDefault="003E605B" w:rsidP="003E605B">
      <w:pPr>
        <w:rPr>
          <w:del w:id="2012" w:author="ENA" w:date="2021-02-16T19:04:00Z"/>
          <w:bCs/>
          <w:spacing w:val="0"/>
        </w:rPr>
      </w:pPr>
      <w:del w:id="2013" w:author="ENA" w:date="2021-02-16T19:04:00Z">
        <w:r w:rsidRPr="00A068B0">
          <w:rPr>
            <w:bCs/>
            <w:spacing w:val="0"/>
          </w:rPr>
          <w:delText>In addition to the EN 50438 over / under voltage tests the tests in this paragraph shall be undertaken.</w:delText>
        </w:r>
      </w:del>
    </w:p>
    <w:p w14:paraId="7CE6F6B9" w14:textId="77777777" w:rsidR="003E605B" w:rsidRPr="00A068B0" w:rsidRDefault="003E605B" w:rsidP="003E605B">
      <w:pPr>
        <w:widowControl w:val="0"/>
        <w:autoSpaceDE w:val="0"/>
        <w:autoSpaceDN w:val="0"/>
        <w:adjustRightInd w:val="0"/>
        <w:rPr>
          <w:del w:id="2014" w:author="ENA" w:date="2021-02-16T19:04:00Z"/>
          <w:spacing w:val="0"/>
        </w:rPr>
      </w:pPr>
    </w:p>
    <w:p w14:paraId="52007E67" w14:textId="439422A6" w:rsidR="003E605B" w:rsidRPr="00A068B0" w:rsidRDefault="003E605B" w:rsidP="003E605B">
      <w:pPr>
        <w:widowControl w:val="0"/>
        <w:autoSpaceDE w:val="0"/>
        <w:autoSpaceDN w:val="0"/>
        <w:adjustRightInd w:val="0"/>
        <w:rPr>
          <w:spacing w:val="0"/>
        </w:rPr>
      </w:pPr>
      <w:r w:rsidRPr="00A068B0">
        <w:rPr>
          <w:spacing w:val="0"/>
        </w:rPr>
        <w:t xml:space="preserve">The </w:t>
      </w:r>
      <w:r w:rsidR="00C3060A" w:rsidRPr="00A068B0">
        <w:rPr>
          <w:b/>
          <w:spacing w:val="0"/>
        </w:rPr>
        <w:t>Interface Protection</w:t>
      </w:r>
      <w:r w:rsidR="00640267">
        <w:rPr>
          <w:spacing w:val="0"/>
        </w:rPr>
        <w:t xml:space="preserve"> </w:t>
      </w:r>
      <w:r w:rsidRPr="00A068B0">
        <w:rPr>
          <w:spacing w:val="0"/>
        </w:rPr>
        <w:t xml:space="preserve">shall be tested by operating the </w:t>
      </w:r>
      <w:del w:id="2015" w:author="ENA" w:date="2021-02-16T19:04:00Z">
        <w:r w:rsidRPr="00A068B0">
          <w:rPr>
            <w:b/>
            <w:spacing w:val="0"/>
          </w:rPr>
          <w:delText>Controller</w:delText>
        </w:r>
      </w:del>
      <w:ins w:id="2016" w:author="ENA" w:date="2021-02-16T19:04:00Z">
        <w:r w:rsidR="001C37D1">
          <w:rPr>
            <w:b/>
            <w:spacing w:val="0"/>
          </w:rPr>
          <w:t>Micro-generator</w:t>
        </w:r>
      </w:ins>
      <w:r w:rsidR="001C37D1" w:rsidRPr="00A068B0">
        <w:rPr>
          <w:spacing w:val="0"/>
        </w:rPr>
        <w:t xml:space="preserve"> </w:t>
      </w:r>
      <w:r w:rsidRPr="00A068B0">
        <w:rPr>
          <w:spacing w:val="0"/>
        </w:rPr>
        <w:t>in parallel with a variable AC test supply,</w:t>
      </w:r>
      <w:r w:rsidR="008C3275">
        <w:rPr>
          <w:spacing w:val="0"/>
        </w:rPr>
        <w:t xml:space="preserve"> as an example </w:t>
      </w:r>
      <w:r w:rsidRPr="00A068B0">
        <w:rPr>
          <w:spacing w:val="0"/>
        </w:rPr>
        <w:t xml:space="preserve">see </w:t>
      </w:r>
      <w:r w:rsidR="00FE7F08" w:rsidRPr="00A068B0">
        <w:rPr>
          <w:spacing w:val="0"/>
        </w:rPr>
        <w:t>F</w:t>
      </w:r>
      <w:r w:rsidRPr="00A068B0">
        <w:rPr>
          <w:spacing w:val="0"/>
        </w:rPr>
        <w:t xml:space="preserve">igure </w:t>
      </w:r>
      <w:r w:rsidR="00B24665" w:rsidRPr="00A068B0">
        <w:rPr>
          <w:spacing w:val="0"/>
        </w:rPr>
        <w:t>A2.1</w:t>
      </w:r>
      <w:r w:rsidRPr="00A068B0">
        <w:rPr>
          <w:spacing w:val="0"/>
        </w:rPr>
        <w:t>. Correct protection and ride-through operation shall be confirmed</w:t>
      </w:r>
      <w:r w:rsidRPr="00A068B0">
        <w:rPr>
          <w:b/>
          <w:spacing w:val="0"/>
        </w:rPr>
        <w:t>.</w:t>
      </w:r>
      <w:r w:rsidRPr="00A068B0">
        <w:rPr>
          <w:spacing w:val="0"/>
        </w:rPr>
        <w:t xml:space="preserve"> The set points for over and under voltage at which the </w:t>
      </w:r>
      <w:r w:rsidR="008070FC" w:rsidRPr="00A068B0">
        <w:rPr>
          <w:b/>
          <w:spacing w:val="0"/>
        </w:rPr>
        <w:t>Interface Protection</w:t>
      </w:r>
      <w:r w:rsidR="0025429E">
        <w:rPr>
          <w:b/>
          <w:spacing w:val="0"/>
        </w:rPr>
        <w:t xml:space="preserve"> </w:t>
      </w:r>
      <w:r w:rsidRPr="00A068B0">
        <w:rPr>
          <w:spacing w:val="0"/>
        </w:rPr>
        <w:t xml:space="preserve"> disconnects from the supply will be established by varying the AC supply voltage.  The disconnect sequence should be in</w:t>
      </w:r>
      <w:r w:rsidR="00B24665" w:rsidRPr="00A068B0">
        <w:rPr>
          <w:spacing w:val="0"/>
        </w:rPr>
        <w:t xml:space="preserve">itiated when the </w:t>
      </w:r>
      <w:r w:rsidR="008070FC" w:rsidRPr="00A068B0">
        <w:rPr>
          <w:spacing w:val="0"/>
        </w:rPr>
        <w:t xml:space="preserve">network </w:t>
      </w:r>
      <w:r w:rsidR="00B24665" w:rsidRPr="00A068B0">
        <w:rPr>
          <w:spacing w:val="0"/>
        </w:rPr>
        <w:t>conditions of T</w:t>
      </w:r>
      <w:r w:rsidRPr="00A068B0">
        <w:rPr>
          <w:spacing w:val="0"/>
        </w:rPr>
        <w:t>able 2 are met, otherwise normal operation should continue.</w:t>
      </w:r>
    </w:p>
    <w:p w14:paraId="114F59CF" w14:textId="77777777" w:rsidR="003E605B" w:rsidRPr="00A068B0" w:rsidRDefault="003E605B" w:rsidP="003E605B">
      <w:pPr>
        <w:autoSpaceDE w:val="0"/>
        <w:autoSpaceDN w:val="0"/>
        <w:rPr>
          <w:spacing w:val="0"/>
        </w:rPr>
      </w:pPr>
    </w:p>
    <w:p w14:paraId="77FE15FF" w14:textId="655EE848" w:rsidR="003E605B" w:rsidRPr="00A068B0" w:rsidRDefault="003E605B" w:rsidP="003E605B">
      <w:pPr>
        <w:autoSpaceDE w:val="0"/>
        <w:autoSpaceDN w:val="0"/>
        <w:rPr>
          <w:spacing w:val="0"/>
        </w:rPr>
      </w:pPr>
      <w:r w:rsidRPr="00A068B0">
        <w:rPr>
          <w:spacing w:val="0"/>
        </w:rPr>
        <w:t xml:space="preserve">To establish </w:t>
      </w:r>
      <w:r w:rsidR="008070FC" w:rsidRPr="00A068B0">
        <w:rPr>
          <w:spacing w:val="0"/>
        </w:rPr>
        <w:t xml:space="preserve">the certified </w:t>
      </w:r>
      <w:r w:rsidRPr="00A068B0">
        <w:rPr>
          <w:spacing w:val="0"/>
        </w:rPr>
        <w:t xml:space="preserve">trip voltage, the test voltage should be applied in steps of ± 0.5% </w:t>
      </w:r>
      <w:r w:rsidR="008070FC" w:rsidRPr="00A068B0">
        <w:rPr>
          <w:spacing w:val="0"/>
        </w:rPr>
        <w:t>of setting</w:t>
      </w:r>
      <w:r w:rsidRPr="00A068B0">
        <w:rPr>
          <w:spacing w:val="0"/>
        </w:rPr>
        <w:t xml:space="preserve"> for a duration that is longer than the trip time delay, for example 1 s in the case of a </w:t>
      </w:r>
      <w:r w:rsidRPr="00A068B0">
        <w:rPr>
          <w:spacing w:val="0"/>
        </w:rPr>
        <w:lastRenderedPageBreak/>
        <w:t xml:space="preserve">delay setting of 0.5 s. </w:t>
      </w:r>
      <w:r w:rsidR="008070FC" w:rsidRPr="00A068B0">
        <w:rPr>
          <w:spacing w:val="0"/>
        </w:rPr>
        <w:t xml:space="preserve">It will be necessary to carry out five tests for each trip setting. </w:t>
      </w:r>
      <w:r w:rsidRPr="00A068B0">
        <w:rPr>
          <w:spacing w:val="0"/>
        </w:rPr>
        <w:t>The test voltage at which this trip occur</w:t>
      </w:r>
      <w:r w:rsidR="008C3275">
        <w:rPr>
          <w:spacing w:val="0"/>
        </w:rPr>
        <w:t xml:space="preserve">s </w:t>
      </w:r>
      <w:r w:rsidRPr="00A068B0">
        <w:rPr>
          <w:spacing w:val="0"/>
        </w:rPr>
        <w:t>is to be recorded</w:t>
      </w:r>
      <w:r w:rsidR="008070FC" w:rsidRPr="00A068B0">
        <w:rPr>
          <w:spacing w:val="0"/>
        </w:rPr>
        <w:t xml:space="preserve"> as the certified trip voltage</w:t>
      </w:r>
      <w:r w:rsidRPr="00A068B0">
        <w:rPr>
          <w:spacing w:val="0"/>
        </w:rPr>
        <w:t xml:space="preserve">.  </w:t>
      </w:r>
    </w:p>
    <w:p w14:paraId="5C77E462" w14:textId="77777777" w:rsidR="003E605B" w:rsidRPr="00A068B0" w:rsidRDefault="003E605B" w:rsidP="003E605B">
      <w:pPr>
        <w:autoSpaceDE w:val="0"/>
        <w:autoSpaceDN w:val="0"/>
        <w:rPr>
          <w:spacing w:val="0"/>
        </w:rPr>
      </w:pPr>
    </w:p>
    <w:p w14:paraId="28EA82EF" w14:textId="25022109" w:rsidR="008070FC" w:rsidRPr="003B2076" w:rsidRDefault="003E605B" w:rsidP="003E605B">
      <w:pPr>
        <w:autoSpaceDE w:val="0"/>
        <w:autoSpaceDN w:val="0"/>
        <w:rPr>
          <w:spacing w:val="0"/>
        </w:rPr>
      </w:pPr>
      <w:r w:rsidRPr="00A068B0">
        <w:rPr>
          <w:spacing w:val="0"/>
        </w:rPr>
        <w:t>To establish the</w:t>
      </w:r>
      <w:r w:rsidR="008070FC" w:rsidRPr="00A068B0">
        <w:rPr>
          <w:spacing w:val="0"/>
        </w:rPr>
        <w:t xml:space="preserve"> certified</w:t>
      </w:r>
      <w:r w:rsidRPr="00A068B0">
        <w:rPr>
          <w:spacing w:val="0"/>
        </w:rPr>
        <w:t xml:space="preserve"> trip time, the test voltage should be applied starting from </w:t>
      </w:r>
      <w:r w:rsidR="008070FC" w:rsidRPr="00A068B0">
        <w:rPr>
          <w:spacing w:val="0"/>
        </w:rPr>
        <w:t>± 1.8%</w:t>
      </w:r>
      <w:r w:rsidRPr="00A068B0">
        <w:rPr>
          <w:spacing w:val="0"/>
        </w:rPr>
        <w:t xml:space="preserve"> below</w:t>
      </w:r>
      <w:r w:rsidR="008070FC" w:rsidRPr="00A068B0">
        <w:rPr>
          <w:spacing w:val="0"/>
        </w:rPr>
        <w:t xml:space="preserve"> </w:t>
      </w:r>
      <w:r w:rsidRPr="00A068B0">
        <w:rPr>
          <w:spacing w:val="0"/>
        </w:rPr>
        <w:t xml:space="preserve">the </w:t>
      </w:r>
      <w:r w:rsidR="008070FC" w:rsidRPr="00A068B0">
        <w:rPr>
          <w:spacing w:val="0"/>
        </w:rPr>
        <w:t>certified</w:t>
      </w:r>
      <w:r w:rsidRPr="00A068B0">
        <w:rPr>
          <w:spacing w:val="0"/>
        </w:rPr>
        <w:t xml:space="preserve"> trip voltage </w:t>
      </w:r>
      <w:r w:rsidR="008070FC" w:rsidRPr="00A068B0">
        <w:rPr>
          <w:spacing w:val="0"/>
        </w:rPr>
        <w:t xml:space="preserve">in a step of at least ± 0.5% of setting for a duration that is longer than the trip time delay, for example 1 s in the case of a delay setting of 0.5 s. Where the </w:t>
      </w:r>
      <w:r w:rsidR="008070FC" w:rsidRPr="00A068B0">
        <w:rPr>
          <w:b/>
          <w:spacing w:val="0"/>
        </w:rPr>
        <w:t>Interface Protection</w:t>
      </w:r>
      <w:r w:rsidR="008070FC" w:rsidRPr="003B2076">
        <w:rPr>
          <w:b/>
          <w:spacing w:val="0"/>
        </w:rPr>
        <w:t xml:space="preserve"> </w:t>
      </w:r>
      <w:r w:rsidR="008070FC" w:rsidRPr="003B2076">
        <w:rPr>
          <w:spacing w:val="0"/>
        </w:rPr>
        <w:t xml:space="preserve">functionality is implemented in the </w:t>
      </w:r>
      <w:del w:id="2017" w:author="ENA" w:date="2021-02-16T19:04:00Z">
        <w:r w:rsidR="008070FC" w:rsidRPr="00A068B0">
          <w:rPr>
            <w:b/>
            <w:spacing w:val="0"/>
          </w:rPr>
          <w:delText>Controller</w:delText>
        </w:r>
      </w:del>
      <w:ins w:id="2018" w:author="ENA" w:date="2021-02-16T19:04:00Z">
        <w:r w:rsidR="001C37D1">
          <w:rPr>
            <w:b/>
            <w:spacing w:val="0"/>
          </w:rPr>
          <w:t>Micro-generator</w:t>
        </w:r>
      </w:ins>
      <w:r w:rsidR="008070FC" w:rsidRPr="003B2076">
        <w:rPr>
          <w:spacing w:val="0"/>
        </w:rPr>
        <w:t>, it will be necessary</w:t>
      </w:r>
      <w:r w:rsidR="00153C87" w:rsidRPr="003B2076">
        <w:rPr>
          <w:spacing w:val="0"/>
        </w:rPr>
        <w:t xml:space="preserve"> to carry out five tests for each trip setting. The longest trip time is to be recorded as the certified trip time.</w:t>
      </w:r>
    </w:p>
    <w:p w14:paraId="0EDBEEC9" w14:textId="7C39CF5F" w:rsidR="00153C87" w:rsidRPr="003B2076" w:rsidRDefault="00153C87" w:rsidP="003E605B">
      <w:pPr>
        <w:autoSpaceDE w:val="0"/>
        <w:autoSpaceDN w:val="0"/>
        <w:rPr>
          <w:spacing w:val="0"/>
        </w:rPr>
      </w:pPr>
    </w:p>
    <w:p w14:paraId="28799B9B" w14:textId="7403137D" w:rsidR="00153C87" w:rsidRPr="003B2076" w:rsidRDefault="00153C87" w:rsidP="00153C87">
      <w:pPr>
        <w:widowControl w:val="0"/>
        <w:autoSpaceDE w:val="0"/>
        <w:autoSpaceDN w:val="0"/>
        <w:adjustRightInd w:val="0"/>
        <w:rPr>
          <w:spacing w:val="0"/>
          <w:szCs w:val="22"/>
        </w:rPr>
      </w:pPr>
      <w:r w:rsidRPr="003B2076">
        <w:rPr>
          <w:spacing w:val="0"/>
          <w:szCs w:val="22"/>
        </w:rPr>
        <w:t xml:space="preserve">For example, to test overvoltage setting stage 1 which is required to be set at </w:t>
      </w:r>
      <w:r w:rsidRPr="003B2076">
        <w:rPr>
          <w:bCs/>
          <w:spacing w:val="0"/>
          <w:szCs w:val="22"/>
        </w:rPr>
        <w:t>nominally</w:t>
      </w:r>
      <w:r w:rsidRPr="003B2076">
        <w:rPr>
          <w:spacing w:val="0"/>
          <w:szCs w:val="22"/>
        </w:rPr>
        <w:t xml:space="preserve"> 262.2 </w:t>
      </w:r>
      <w:r w:rsidRPr="003B2076">
        <w:rPr>
          <w:bCs/>
          <w:spacing w:val="0"/>
          <w:szCs w:val="22"/>
        </w:rPr>
        <w:t>V</w:t>
      </w:r>
      <w:r w:rsidRPr="003B2076">
        <w:rPr>
          <w:spacing w:val="0"/>
          <w:szCs w:val="22"/>
        </w:rPr>
        <w:t xml:space="preserve"> the circuit can be set up as shown below and the voltage adjusted to 254.2 V. In integrated designs where there is no separate way of establishing that the </w:t>
      </w:r>
      <w:r w:rsidRPr="003B2076">
        <w:rPr>
          <w:b/>
          <w:spacing w:val="0"/>
          <w:szCs w:val="22"/>
        </w:rPr>
        <w:t>Micro-generator</w:t>
      </w:r>
      <w:r w:rsidRPr="003B2076">
        <w:rPr>
          <w:spacing w:val="0"/>
          <w:szCs w:val="22"/>
        </w:rPr>
        <w:t xml:space="preserve"> is disconnected, the </w:t>
      </w:r>
      <w:r w:rsidRPr="003B2076">
        <w:rPr>
          <w:b/>
          <w:spacing w:val="0"/>
          <w:szCs w:val="22"/>
        </w:rPr>
        <w:t>Micro-generator</w:t>
      </w:r>
      <w:r w:rsidRPr="003B2076">
        <w:rPr>
          <w:spacing w:val="0"/>
          <w:szCs w:val="22"/>
        </w:rPr>
        <w:t xml:space="preserve"> should be powered up to export a measurable amount of energy so that it can be confirmed that the</w:t>
      </w:r>
      <w:r w:rsidRPr="003B2076">
        <w:rPr>
          <w:b/>
          <w:spacing w:val="0"/>
          <w:szCs w:val="22"/>
        </w:rPr>
        <w:t xml:space="preserve"> Micro-generator</w:t>
      </w:r>
      <w:r w:rsidRPr="003B2076">
        <w:rPr>
          <w:spacing w:val="0"/>
          <w:szCs w:val="22"/>
        </w:rPr>
        <w:t xml:space="preserve"> has ceased to output energy.  The variable voltage supply is then increased in steps of no more than 0.5% of nominal voltage (1.15 V) maintaining the voltage for at least 1.5 s (trip time plus 0.5 s) at each voltage level. At each voltage level confirmation that the </w:t>
      </w:r>
      <w:r w:rsidRPr="003B2076">
        <w:rPr>
          <w:b/>
          <w:spacing w:val="0"/>
          <w:szCs w:val="22"/>
        </w:rPr>
        <w:t>Micro-generator</w:t>
      </w:r>
      <w:r w:rsidRPr="003B2076">
        <w:rPr>
          <w:spacing w:val="0"/>
          <w:szCs w:val="22"/>
        </w:rPr>
        <w:t xml:space="preserve"> has not tripped after the 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3B2076">
        <w:rPr>
          <w:bCs/>
          <w:spacing w:val="0"/>
          <w:szCs w:val="22"/>
        </w:rPr>
        <w:t>being</w:t>
      </w:r>
      <w:r w:rsidRPr="003B2076">
        <w:rPr>
          <w:spacing w:val="0"/>
          <w:szCs w:val="22"/>
        </w:rPr>
        <w:t xml:space="preserve"> </w:t>
      </w:r>
      <w:r w:rsidRPr="003B2076">
        <w:rPr>
          <w:bCs/>
          <w:spacing w:val="0"/>
          <w:szCs w:val="22"/>
        </w:rPr>
        <w:t>261 V</w:t>
      </w:r>
      <w:r w:rsidRPr="003B2076">
        <w:rPr>
          <w:spacing w:val="0"/>
          <w:szCs w:val="22"/>
        </w:rPr>
        <w:t xml:space="preserve">. The variable voltage supply should be set to </w:t>
      </w:r>
      <w:r w:rsidRPr="003B2076">
        <w:rPr>
          <w:bCs/>
          <w:spacing w:val="0"/>
          <w:szCs w:val="22"/>
        </w:rPr>
        <w:t>257 V</w:t>
      </w:r>
      <w:r w:rsidR="00EF4095">
        <w:rPr>
          <w:bCs/>
          <w:spacing w:val="0"/>
          <w:szCs w:val="22"/>
        </w:rPr>
        <w:t>,</w:t>
      </w:r>
      <w:r w:rsidRPr="003B2076">
        <w:rPr>
          <w:spacing w:val="0"/>
          <w:szCs w:val="22"/>
        </w:rPr>
        <w:t xml:space="preserve"> the </w:t>
      </w:r>
      <w:r w:rsidRPr="003B2076">
        <w:rPr>
          <w:b/>
          <w:spacing w:val="0"/>
          <w:szCs w:val="22"/>
        </w:rPr>
        <w:t>Micro-generator</w:t>
      </w:r>
      <w:r w:rsidRPr="003B2076">
        <w:rPr>
          <w:b/>
          <w:bCs/>
          <w:spacing w:val="0"/>
          <w:szCs w:val="22"/>
        </w:rPr>
        <w:t xml:space="preserve"> </w:t>
      </w:r>
      <w:r w:rsidRPr="003B2076">
        <w:rPr>
          <w:spacing w:val="0"/>
          <w:szCs w:val="22"/>
        </w:rPr>
        <w:t xml:space="preserve">set to produce a measurable output (if necessary) and then the voltage raised to </w:t>
      </w:r>
      <w:r w:rsidRPr="003B2076">
        <w:rPr>
          <w:bCs/>
          <w:spacing w:val="0"/>
          <w:szCs w:val="22"/>
        </w:rPr>
        <w:t>265 V</w:t>
      </w:r>
      <w:r w:rsidRPr="003B2076">
        <w:rPr>
          <w:spacing w:val="0"/>
          <w:szCs w:val="22"/>
        </w:rPr>
        <w:t xml:space="preserve"> in a single step. The time from the step change to the disconnection of the </w:t>
      </w:r>
      <w:r w:rsidRPr="003B2076">
        <w:rPr>
          <w:b/>
          <w:spacing w:val="0"/>
          <w:szCs w:val="22"/>
        </w:rPr>
        <w:t>Micro-generator</w:t>
      </w:r>
      <w:r w:rsidRPr="003B2076">
        <w:rPr>
          <w:spacing w:val="0"/>
          <w:szCs w:val="22"/>
        </w:rPr>
        <w:t xml:space="preserve">, the output of the </w:t>
      </w:r>
      <w:r w:rsidRPr="003B2076">
        <w:rPr>
          <w:b/>
          <w:spacing w:val="0"/>
          <w:szCs w:val="22"/>
        </w:rPr>
        <w:t>Micro-generator</w:t>
      </w:r>
      <w:r w:rsidRPr="003B2076">
        <w:rPr>
          <w:b/>
          <w:bCs/>
          <w:spacing w:val="0"/>
          <w:szCs w:val="22"/>
        </w:rPr>
        <w:t xml:space="preserve"> </w:t>
      </w:r>
      <w:r w:rsidRPr="003B2076">
        <w:rPr>
          <w:spacing w:val="0"/>
          <w:szCs w:val="22"/>
        </w:rPr>
        <w:t>falling to zero</w:t>
      </w:r>
      <w:r w:rsidR="00EF4095">
        <w:rPr>
          <w:spacing w:val="0"/>
          <w:szCs w:val="22"/>
        </w:rPr>
        <w:t>,</w:t>
      </w:r>
      <w:r w:rsidRPr="003B2076">
        <w:rPr>
          <w:spacing w:val="0"/>
          <w:szCs w:val="22"/>
        </w:rPr>
        <w:t xml:space="preserve"> should be recorded as the trip time.</w:t>
      </w:r>
    </w:p>
    <w:p w14:paraId="5C534EFE" w14:textId="77777777" w:rsidR="00153C87" w:rsidRPr="003B2076" w:rsidRDefault="00153C87" w:rsidP="00153C87">
      <w:pPr>
        <w:widowControl w:val="0"/>
        <w:autoSpaceDE w:val="0"/>
        <w:autoSpaceDN w:val="0"/>
        <w:adjustRightInd w:val="0"/>
        <w:ind w:left="709" w:right="51"/>
        <w:rPr>
          <w:spacing w:val="0"/>
          <w:szCs w:val="22"/>
        </w:rPr>
      </w:pPr>
    </w:p>
    <w:p w14:paraId="030A3D45" w14:textId="5DBA0ADE" w:rsidR="00153C87" w:rsidRPr="003B2076" w:rsidRDefault="00153C87" w:rsidP="00153C87">
      <w:pPr>
        <w:widowControl w:val="0"/>
        <w:autoSpaceDE w:val="0"/>
        <w:autoSpaceDN w:val="0"/>
        <w:adjustRightInd w:val="0"/>
        <w:rPr>
          <w:spacing w:val="0"/>
          <w:szCs w:val="22"/>
        </w:rPr>
      </w:pPr>
      <w:r w:rsidRPr="003B2076">
        <w:rPr>
          <w:spacing w:val="0"/>
          <w:szCs w:val="22"/>
        </w:rPr>
        <w:t xml:space="preserve">To confirm that the protection does not trip before the required time, the test voltage should be applied at each setting </w:t>
      </w:r>
      <w:r w:rsidRPr="003B2076">
        <w:rPr>
          <w:spacing w:val="0"/>
          <w:szCs w:val="22"/>
          <w:lang w:eastAsia="en-GB"/>
        </w:rPr>
        <w:t>±</w:t>
      </w:r>
      <w:r w:rsidRPr="003B2076">
        <w:rPr>
          <w:spacing w:val="0"/>
          <w:szCs w:val="22"/>
        </w:rPr>
        <w:t xml:space="preserve"> </w:t>
      </w:r>
      <w:del w:id="2019" w:author="ENA" w:date="2021-02-16T19:04:00Z">
        <w:r w:rsidRPr="003B2076">
          <w:rPr>
            <w:spacing w:val="0"/>
            <w:szCs w:val="22"/>
          </w:rPr>
          <w:delText>4V</w:delText>
        </w:r>
      </w:del>
      <w:ins w:id="2020" w:author="ENA" w:date="2021-02-16T19:04:00Z">
        <w:r w:rsidRPr="003B2076">
          <w:rPr>
            <w:spacing w:val="0"/>
            <w:szCs w:val="22"/>
          </w:rPr>
          <w:t>4</w:t>
        </w:r>
        <w:r w:rsidR="00BD28D6">
          <w:rPr>
            <w:spacing w:val="0"/>
            <w:szCs w:val="22"/>
          </w:rPr>
          <w:t xml:space="preserve"> </w:t>
        </w:r>
        <w:r w:rsidRPr="003B2076">
          <w:rPr>
            <w:spacing w:val="0"/>
            <w:szCs w:val="22"/>
          </w:rPr>
          <w:t>V</w:t>
        </w:r>
      </w:ins>
      <w:r w:rsidRPr="003B2076">
        <w:rPr>
          <w:spacing w:val="0"/>
          <w:szCs w:val="22"/>
        </w:rPr>
        <w:t xml:space="preserve"> and for the relevant times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w:t>
      </w:r>
    </w:p>
    <w:p w14:paraId="3ADD2F1F" w14:textId="77777777" w:rsidR="00153C87" w:rsidRPr="003B2076" w:rsidRDefault="00153C87" w:rsidP="00153C87">
      <w:pPr>
        <w:widowControl w:val="0"/>
        <w:autoSpaceDE w:val="0"/>
        <w:autoSpaceDN w:val="0"/>
        <w:adjustRightInd w:val="0"/>
        <w:ind w:left="720" w:right="51"/>
        <w:rPr>
          <w:spacing w:val="0"/>
          <w:szCs w:val="22"/>
        </w:rPr>
      </w:pPr>
    </w:p>
    <w:p w14:paraId="526594CD" w14:textId="1349DE32" w:rsidR="00153C87" w:rsidRPr="003B2076" w:rsidRDefault="00153C87" w:rsidP="00153C87">
      <w:pPr>
        <w:widowControl w:val="0"/>
        <w:autoSpaceDE w:val="0"/>
        <w:autoSpaceDN w:val="0"/>
        <w:adjustRightInd w:val="0"/>
        <w:ind w:right="51"/>
        <w:rPr>
          <w:spacing w:val="0"/>
          <w:szCs w:val="22"/>
        </w:rPr>
      </w:pPr>
      <w:r w:rsidRPr="003B2076">
        <w:rPr>
          <w:spacing w:val="0"/>
          <w:szCs w:val="22"/>
        </w:rPr>
        <w:t xml:space="preserve">Test results should be recorded on the Test Sheet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 xml:space="preserve">. </w:t>
      </w:r>
    </w:p>
    <w:bookmarkEnd w:id="2011"/>
    <w:p w14:paraId="1455B963" w14:textId="112A0467" w:rsidR="001E7EC4" w:rsidRPr="003B2076" w:rsidRDefault="001E7EC4">
      <w:pPr>
        <w:jc w:val="left"/>
        <w:rPr>
          <w:rFonts w:cs="Times New Roman"/>
          <w:b/>
          <w:bCs/>
          <w:spacing w:val="0"/>
        </w:rPr>
      </w:pPr>
    </w:p>
    <w:p w14:paraId="09F6C05F" w14:textId="3CB96B33" w:rsidR="003E605B" w:rsidRPr="003B2076" w:rsidRDefault="003E605B" w:rsidP="003B7C17">
      <w:pPr>
        <w:pStyle w:val="FIGURE-title"/>
        <w:rPr>
          <w:b w:val="0"/>
          <w:bCs w:val="0"/>
        </w:rPr>
      </w:pPr>
      <w:r w:rsidRPr="003B2076">
        <w:t xml:space="preserve">Figure </w:t>
      </w:r>
      <w:r w:rsidR="00B24665" w:rsidRPr="003B2076">
        <w:t>A2.1</w:t>
      </w:r>
      <w:r w:rsidR="00F8260E" w:rsidRPr="003B2076">
        <w:t xml:space="preserve">. </w:t>
      </w:r>
      <w:r w:rsidRPr="003B2076">
        <w:t xml:space="preserve">Micro-generator </w:t>
      </w:r>
      <w:del w:id="2021" w:author="ENA" w:date="2021-02-16T19:04:00Z">
        <w:r w:rsidRPr="003B2076">
          <w:delText>Test</w:delText>
        </w:r>
      </w:del>
      <w:ins w:id="2022" w:author="ENA" w:date="2021-02-16T19:04:00Z">
        <w:r w:rsidR="001C37D1">
          <w:t>t</w:t>
        </w:r>
        <w:r w:rsidRPr="003B2076">
          <w:t>est</w:t>
        </w:r>
      </w:ins>
      <w:r w:rsidRPr="003B2076">
        <w:t xml:space="preserve"> set up – </w:t>
      </w:r>
      <w:del w:id="2023" w:author="ENA" w:date="2021-02-16T19:04:00Z">
        <w:r w:rsidRPr="003B2076">
          <w:delText>Over / Under</w:delText>
        </w:r>
      </w:del>
      <w:ins w:id="2024" w:author="ENA" w:date="2021-02-16T19:04:00Z">
        <w:r w:rsidR="001C37D1">
          <w:t>o</w:t>
        </w:r>
        <w:r w:rsidR="001C37D1" w:rsidRPr="003B2076">
          <w:t xml:space="preserve">ver </w:t>
        </w:r>
        <w:r w:rsidRPr="003B2076">
          <w:t xml:space="preserve">/ </w:t>
        </w:r>
        <w:r w:rsidR="001C37D1">
          <w:t>u</w:t>
        </w:r>
        <w:r w:rsidRPr="003B2076">
          <w:t>nder</w:t>
        </w:r>
      </w:ins>
      <w:r w:rsidRPr="003B2076">
        <w:t xml:space="preserve"> Voltage</w:t>
      </w:r>
    </w:p>
    <w:p w14:paraId="5A3EA499" w14:textId="77777777" w:rsidR="003E605B" w:rsidRPr="00A068B0" w:rsidRDefault="003E605B" w:rsidP="003E605B">
      <w:pPr>
        <w:widowControl w:val="0"/>
        <w:tabs>
          <w:tab w:val="left" w:pos="3200"/>
        </w:tabs>
        <w:autoSpaceDE w:val="0"/>
        <w:autoSpaceDN w:val="0"/>
        <w:adjustRightInd w:val="0"/>
        <w:spacing w:before="31"/>
        <w:ind w:right="-20"/>
        <w:rPr>
          <w:b/>
          <w:bCs/>
          <w:spacing w:val="0"/>
        </w:rPr>
      </w:pPr>
    </w:p>
    <w:p w14:paraId="0E914CEC" w14:textId="77777777" w:rsidR="003E605B" w:rsidRPr="00A068B0" w:rsidRDefault="003E605B" w:rsidP="003B7C17">
      <w:pPr>
        <w:widowControl w:val="0"/>
        <w:autoSpaceDE w:val="0"/>
        <w:autoSpaceDN w:val="0"/>
        <w:adjustRightInd w:val="0"/>
        <w:ind w:right="850"/>
        <w:jc w:val="center"/>
        <w:rPr>
          <w:del w:id="2025" w:author="ENA" w:date="2021-02-16T19:04:00Z"/>
          <w:b/>
          <w:bCs/>
          <w:spacing w:val="0"/>
        </w:rPr>
      </w:pPr>
      <w:del w:id="2026" w:author="ENA" w:date="2021-02-16T19:04:00Z">
        <w:r w:rsidRPr="00A068B0">
          <w:rPr>
            <w:noProof/>
            <w:spacing w:val="0"/>
            <w:sz w:val="20"/>
            <w:lang w:eastAsia="en-GB"/>
          </w:rPr>
          <mc:AlternateContent>
            <mc:Choice Requires="wpg">
              <w:drawing>
                <wp:anchor distT="0" distB="0" distL="114300" distR="114300" simplePos="0" relativeHeight="251715072" behindDoc="0" locked="0" layoutInCell="1" allowOverlap="1" wp14:anchorId="7740ACE8" wp14:editId="073642CF">
                  <wp:simplePos x="0" y="0"/>
                  <wp:positionH relativeFrom="column">
                    <wp:posOffset>65659</wp:posOffset>
                  </wp:positionH>
                  <wp:positionV relativeFrom="paragraph">
                    <wp:posOffset>33452</wp:posOffset>
                  </wp:positionV>
                  <wp:extent cx="3369982" cy="2019031"/>
                  <wp:effectExtent l="0" t="0" r="20955" b="19685"/>
                  <wp:wrapNone/>
                  <wp:docPr id="6"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9982" cy="2019031"/>
                            <a:chOff x="1460" y="11920"/>
                            <a:chExt cx="5151" cy="2460"/>
                          </a:xfrm>
                        </wpg:grpSpPr>
                        <wps:wsp>
                          <wps:cNvPr id="11" name="Rectangle 152"/>
                          <wps:cNvSpPr>
                            <a:spLocks noChangeArrowheads="1"/>
                          </wps:cNvSpPr>
                          <wps:spPr bwMode="auto">
                            <a:xfrm>
                              <a:off x="1460" y="11920"/>
                              <a:ext cx="2431" cy="2460"/>
                            </a:xfrm>
                            <a:prstGeom prst="rect">
                              <a:avLst/>
                            </a:prstGeom>
                            <a:solidFill>
                              <a:srgbClr val="FFFFFF"/>
                            </a:solidFill>
                            <a:ln w="9525">
                              <a:solidFill>
                                <a:srgbClr val="000000"/>
                              </a:solidFill>
                              <a:prstDash val="dash"/>
                              <a:miter lim="800000"/>
                              <a:headEnd/>
                              <a:tailEnd/>
                            </a:ln>
                          </wps:spPr>
                          <wps:txbx>
                            <w:txbxContent>
                              <w:p w14:paraId="30525760" w14:textId="77777777" w:rsidR="00503766" w:rsidRPr="00A068B0" w:rsidRDefault="00503766" w:rsidP="003E605B">
                                <w:pPr>
                                  <w:rPr>
                                    <w:del w:id="2027" w:author="ENA" w:date="2021-02-16T19:04:00Z"/>
                                    <w:rFonts w:ascii="Arial Bold" w:hAnsi="Arial Bold"/>
                                    <w:b/>
                                    <w:spacing w:val="0"/>
                                  </w:rPr>
                                </w:pPr>
                                <w:del w:id="2028" w:author="ENA" w:date="2021-02-16T19:04:00Z">
                                  <w:r w:rsidRPr="00A068B0">
                                    <w:rPr>
                                      <w:rFonts w:ascii="Arial Bold" w:hAnsi="Arial Bold"/>
                                      <w:b/>
                                      <w:spacing w:val="0"/>
                                    </w:rPr>
                                    <w:delText>Micro - generator</w:delText>
                                  </w:r>
                                </w:del>
                              </w:p>
                            </w:txbxContent>
                          </wps:txbx>
                          <wps:bodyPr rot="0" vert="horz" wrap="square" lIns="91440" tIns="45720" rIns="91440" bIns="45720" anchor="t" anchorCtr="0" upright="1">
                            <a:noAutofit/>
                          </wps:bodyPr>
                        </wps:wsp>
                        <wps:wsp>
                          <wps:cNvPr id="14" name="Rectangle 153"/>
                          <wps:cNvSpPr>
                            <a:spLocks noChangeArrowheads="1"/>
                          </wps:cNvSpPr>
                          <wps:spPr bwMode="auto">
                            <a:xfrm>
                              <a:off x="1692" y="12458"/>
                              <a:ext cx="1585" cy="690"/>
                            </a:xfrm>
                            <a:prstGeom prst="rect">
                              <a:avLst/>
                            </a:prstGeom>
                            <a:solidFill>
                              <a:srgbClr val="FFFFFF"/>
                            </a:solidFill>
                            <a:ln w="9525">
                              <a:solidFill>
                                <a:srgbClr val="000000"/>
                              </a:solidFill>
                              <a:miter lim="800000"/>
                              <a:headEnd/>
                              <a:tailEnd/>
                            </a:ln>
                          </wps:spPr>
                          <wps:txbx>
                            <w:txbxContent>
                              <w:p w14:paraId="1E8F2A6E" w14:textId="77777777" w:rsidR="00503766" w:rsidRPr="00E60401" w:rsidRDefault="00503766" w:rsidP="003E605B">
                                <w:pPr>
                                  <w:rPr>
                                    <w:del w:id="2029" w:author="ENA" w:date="2021-02-16T19:04:00Z"/>
                                    <w:b/>
                                  </w:rPr>
                                </w:pPr>
                                <w:del w:id="2030" w:author="ENA" w:date="2021-02-16T19:04:00Z">
                                  <w:r w:rsidRPr="00E60401">
                                    <w:rPr>
                                      <w:b/>
                                    </w:rPr>
                                    <w:delText>Generating Unit</w:delText>
                                  </w:r>
                                </w:del>
                              </w:p>
                            </w:txbxContent>
                          </wps:txbx>
                          <wps:bodyPr rot="0" vert="horz" wrap="square" lIns="91440" tIns="45720" rIns="91440" bIns="45720" anchor="t" anchorCtr="0" upright="1">
                            <a:noAutofit/>
                          </wps:bodyPr>
                        </wps:wsp>
                        <wps:wsp>
                          <wps:cNvPr id="15" name="Rectangle 154"/>
                          <wps:cNvSpPr>
                            <a:spLocks noChangeArrowheads="1"/>
                          </wps:cNvSpPr>
                          <wps:spPr bwMode="auto">
                            <a:xfrm>
                              <a:off x="1692" y="13500"/>
                              <a:ext cx="1585" cy="690"/>
                            </a:xfrm>
                            <a:prstGeom prst="rect">
                              <a:avLst/>
                            </a:prstGeom>
                            <a:solidFill>
                              <a:srgbClr val="FFFFFF"/>
                            </a:solidFill>
                            <a:ln w="9525">
                              <a:solidFill>
                                <a:srgbClr val="000000"/>
                              </a:solidFill>
                              <a:miter lim="800000"/>
                              <a:headEnd/>
                              <a:tailEnd/>
                            </a:ln>
                          </wps:spPr>
                          <wps:txbx>
                            <w:txbxContent>
                              <w:p w14:paraId="4FA00CEB" w14:textId="77777777" w:rsidR="00503766" w:rsidRPr="00E60401" w:rsidRDefault="00503766" w:rsidP="003E605B">
                                <w:pPr>
                                  <w:rPr>
                                    <w:del w:id="2031" w:author="ENA" w:date="2021-02-16T19:04:00Z"/>
                                    <w:rFonts w:ascii="Arial Bold" w:hAnsi="Arial Bold"/>
                                    <w:b/>
                                  </w:rPr>
                                </w:pPr>
                                <w:del w:id="2032" w:author="ENA" w:date="2021-02-16T19:04:00Z">
                                  <w:r w:rsidRPr="00E60401">
                                    <w:rPr>
                                      <w:rFonts w:ascii="Arial Bold" w:hAnsi="Arial Bold"/>
                                      <w:b/>
                                    </w:rPr>
                                    <w:delText>Controller</w:delText>
                                  </w:r>
                                </w:del>
                              </w:p>
                            </w:txbxContent>
                          </wps:txbx>
                          <wps:bodyPr rot="0" vert="horz" wrap="square" lIns="91440" tIns="45720" rIns="91440" bIns="45720" anchor="t" anchorCtr="0" upright="1">
                            <a:noAutofit/>
                          </wps:bodyPr>
                        </wps:wsp>
                        <wps:wsp>
                          <wps:cNvPr id="17" name="Rectangle 155"/>
                          <wps:cNvSpPr>
                            <a:spLocks noChangeArrowheads="1"/>
                          </wps:cNvSpPr>
                          <wps:spPr bwMode="auto">
                            <a:xfrm>
                              <a:off x="5026" y="12323"/>
                              <a:ext cx="1585" cy="928"/>
                            </a:xfrm>
                            <a:prstGeom prst="rect">
                              <a:avLst/>
                            </a:prstGeom>
                            <a:solidFill>
                              <a:srgbClr val="FFFFFF"/>
                            </a:solidFill>
                            <a:ln w="9525">
                              <a:solidFill>
                                <a:srgbClr val="000000"/>
                              </a:solidFill>
                              <a:miter lim="800000"/>
                              <a:headEnd/>
                              <a:tailEnd/>
                            </a:ln>
                          </wps:spPr>
                          <wps:txbx>
                            <w:txbxContent>
                              <w:p w14:paraId="431759F1" w14:textId="77777777" w:rsidR="00503766" w:rsidRPr="00E60401" w:rsidRDefault="00503766" w:rsidP="003E605B">
                                <w:pPr>
                                  <w:jc w:val="center"/>
                                  <w:rPr>
                                    <w:del w:id="2033" w:author="ENA" w:date="2021-02-16T19:04:00Z"/>
                                  </w:rPr>
                                </w:pPr>
                                <w:del w:id="2034" w:author="ENA" w:date="2021-02-16T19:04:00Z">
                                  <w:r w:rsidRPr="00E60401">
                                    <w:delText>Variable AC Voltage Test Supply</w:delText>
                                  </w:r>
                                </w:del>
                              </w:p>
                            </w:txbxContent>
                          </wps:txbx>
                          <wps:bodyPr rot="0" vert="horz" wrap="square" lIns="91440" tIns="45720" rIns="91440" bIns="45720" anchor="t" anchorCtr="0" upright="1">
                            <a:noAutofit/>
                          </wps:bodyPr>
                        </wps:wsp>
                        <wps:wsp>
                          <wps:cNvPr id="18" name="AutoShape 156"/>
                          <wps:cNvCnPr/>
                          <wps:spPr bwMode="auto">
                            <a:xfrm>
                              <a:off x="2484" y="13170"/>
                              <a:ext cx="0" cy="330"/>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9" name="AutoShape 157"/>
                          <wps:cNvCnPr/>
                          <wps:spPr bwMode="auto">
                            <a:xfrm flipV="1">
                              <a:off x="3277" y="12787"/>
                              <a:ext cx="174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40ACE8" id="Group 151" o:spid="_x0000_s1064" style="position:absolute;left:0;text-align:left;margin-left:5.15pt;margin-top:2.65pt;width:265.35pt;height:159pt;z-index:251715072;mso-position-horizontal-relative:text;mso-position-vertical-relative:text" coordorigin="1460,11920" coordsize="515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">
                  <v:rect id="Rectangle 152" o:spid="_x0000_s1065" style="position:absolute;left:1460;top:11920;width:2431;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">
                    <v:stroke dashstyle="dash"/>
                    <v:textbox>
                      <w:txbxContent>
                        <w:p w14:paraId="30525760" w14:textId="77777777" w:rsidR="00503766" w:rsidRPr="00A068B0" w:rsidRDefault="00503766" w:rsidP="003E605B">
                          <w:pPr>
                            <w:rPr>
                              <w:del w:id="2056" w:author="ENA" w:date="2021-02-16T19:04:00Z"/>
                              <w:rFonts w:ascii="Arial Bold" w:hAnsi="Arial Bold"/>
                              <w:b/>
                              <w:spacing w:val="0"/>
                            </w:rPr>
                          </w:pPr>
                          <w:del w:id="2057" w:author="ENA" w:date="2021-02-16T19:04:00Z">
                            <w:r w:rsidRPr="00A068B0">
                              <w:rPr>
                                <w:rFonts w:ascii="Arial Bold" w:hAnsi="Arial Bold"/>
                                <w:b/>
                                <w:spacing w:val="0"/>
                              </w:rPr>
                              <w:delText>Micro - generator</w:delText>
                            </w:r>
                          </w:del>
                        </w:p>
                      </w:txbxContent>
                    </v:textbox>
                  </v:rect>
                  <v:rect id="Rectangle 153" o:spid="_x0000_s1066" style="position:absolute;left:1692;top:12458;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1E8F2A6E" w14:textId="77777777" w:rsidR="00503766" w:rsidRPr="00E60401" w:rsidRDefault="00503766" w:rsidP="003E605B">
                          <w:pPr>
                            <w:rPr>
                              <w:del w:id="2058" w:author="ENA" w:date="2021-02-16T19:04:00Z"/>
                              <w:b/>
                            </w:rPr>
                          </w:pPr>
                          <w:del w:id="2059" w:author="ENA" w:date="2021-02-16T19:04:00Z">
                            <w:r w:rsidRPr="00E60401">
                              <w:rPr>
                                <w:b/>
                              </w:rPr>
                              <w:delText>Generating Unit</w:delText>
                            </w:r>
                          </w:del>
                        </w:p>
                      </w:txbxContent>
                    </v:textbox>
                  </v:rect>
                  <v:rect id="Rectangle 154" o:spid="_x0000_s1067" style="position:absolute;left:1692;top:13500;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4FA00CEB" w14:textId="77777777" w:rsidR="00503766" w:rsidRPr="00E60401" w:rsidRDefault="00503766" w:rsidP="003E605B">
                          <w:pPr>
                            <w:rPr>
                              <w:del w:id="2060" w:author="ENA" w:date="2021-02-16T19:04:00Z"/>
                              <w:rFonts w:ascii="Arial Bold" w:hAnsi="Arial Bold"/>
                              <w:b/>
                            </w:rPr>
                          </w:pPr>
                          <w:del w:id="2061" w:author="ENA" w:date="2021-02-16T19:04:00Z">
                            <w:r w:rsidRPr="00E60401">
                              <w:rPr>
                                <w:rFonts w:ascii="Arial Bold" w:hAnsi="Arial Bold"/>
                                <w:b/>
                              </w:rPr>
                              <w:delText>Controller</w:delText>
                            </w:r>
                          </w:del>
                        </w:p>
                      </w:txbxContent>
                    </v:textbox>
                  </v:rect>
                  <v:rect id="Rectangle 155" o:spid="_x0000_s1068" style="position:absolute;left:5026;top:12323;width:158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431759F1" w14:textId="77777777" w:rsidR="00503766" w:rsidRPr="00E60401" w:rsidRDefault="00503766" w:rsidP="003E605B">
                          <w:pPr>
                            <w:jc w:val="center"/>
                            <w:rPr>
                              <w:del w:id="2062" w:author="ENA" w:date="2021-02-16T19:04:00Z"/>
                            </w:rPr>
                          </w:pPr>
                          <w:del w:id="2063" w:author="ENA" w:date="2021-02-16T19:04:00Z">
                            <w:r w:rsidRPr="00E60401">
                              <w:delText>Variable AC Voltage Test Supply</w:delText>
                            </w:r>
                          </w:del>
                        </w:p>
                      </w:txbxContent>
                    </v:textbox>
                  </v:rect>
                  <v:shape id="AutoShape 156" o:spid="_x0000_s1069" type="#_x0000_t32" style="position:absolute;left:2484;top:13170;width:0;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">
                    <v:stroke startarrow="block" endarrow="block"/>
                  </v:shape>
                  <v:shape id="AutoShape 157" o:spid="_x0000_s1070" type="#_x0000_t32" style="position:absolute;left:3277;top:12787;width:174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">
                    <v:stroke endarrow="block"/>
                  </v:shape>
                </v:group>
              </w:pict>
            </mc:Fallback>
          </mc:AlternateContent>
        </w:r>
      </w:del>
    </w:p>
    <w:p w14:paraId="303D623E" w14:textId="3F98D7F5" w:rsidR="003E605B" w:rsidRPr="00A068B0" w:rsidRDefault="003E605B" w:rsidP="003B7C17">
      <w:pPr>
        <w:widowControl w:val="0"/>
        <w:autoSpaceDE w:val="0"/>
        <w:autoSpaceDN w:val="0"/>
        <w:adjustRightInd w:val="0"/>
        <w:ind w:right="850"/>
        <w:jc w:val="center"/>
        <w:rPr>
          <w:ins w:id="2035" w:author="ENA" w:date="2021-02-16T19:04:00Z"/>
          <w:b/>
          <w:bCs/>
          <w:spacing w:val="0"/>
        </w:rPr>
      </w:pPr>
      <w:ins w:id="2036" w:author="ENA" w:date="2021-02-16T19:04:00Z">
        <w:r w:rsidRPr="00A068B0">
          <w:rPr>
            <w:noProof/>
            <w:spacing w:val="0"/>
            <w:sz w:val="20"/>
            <w:lang w:eastAsia="en-GB"/>
          </w:rPr>
          <mc:AlternateContent>
            <mc:Choice Requires="wpg">
              <w:drawing>
                <wp:anchor distT="0" distB="0" distL="114300" distR="114300" simplePos="0" relativeHeight="251678208" behindDoc="0" locked="0" layoutInCell="1" allowOverlap="1" wp14:anchorId="65C40A89" wp14:editId="2CD516F1">
                  <wp:simplePos x="0" y="0"/>
                  <wp:positionH relativeFrom="column">
                    <wp:posOffset>65659</wp:posOffset>
                  </wp:positionH>
                  <wp:positionV relativeFrom="paragraph">
                    <wp:posOffset>33452</wp:posOffset>
                  </wp:positionV>
                  <wp:extent cx="3369982" cy="2019031"/>
                  <wp:effectExtent l="0" t="0" r="20955" b="19685"/>
                  <wp:wrapNone/>
                  <wp:docPr id="14486"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9982" cy="2019031"/>
                            <a:chOff x="1460" y="11920"/>
                            <a:chExt cx="5151" cy="2460"/>
                          </a:xfrm>
                        </wpg:grpSpPr>
                        <wps:wsp>
                          <wps:cNvPr id="14487" name="Rectangle 152"/>
                          <wps:cNvSpPr>
                            <a:spLocks noChangeArrowheads="1"/>
                          </wps:cNvSpPr>
                          <wps:spPr bwMode="auto">
                            <a:xfrm>
                              <a:off x="1460" y="11920"/>
                              <a:ext cx="2431" cy="2460"/>
                            </a:xfrm>
                            <a:prstGeom prst="rect">
                              <a:avLst/>
                            </a:prstGeom>
                            <a:solidFill>
                              <a:srgbClr val="FFFFFF"/>
                            </a:solidFill>
                            <a:ln w="9525">
                              <a:solidFill>
                                <a:srgbClr val="000000"/>
                              </a:solidFill>
                              <a:prstDash val="dash"/>
                              <a:miter lim="800000"/>
                              <a:headEnd/>
                              <a:tailEnd/>
                            </a:ln>
                          </wps:spPr>
                          <wps:txbx>
                            <w:txbxContent>
                              <w:p w14:paraId="102CBF33" w14:textId="77777777" w:rsidR="00503766" w:rsidRPr="00A068B0" w:rsidRDefault="00503766" w:rsidP="003E605B">
                                <w:pPr>
                                  <w:rPr>
                                    <w:ins w:id="2037" w:author="ENA" w:date="2021-02-16T19:04:00Z"/>
                                    <w:rFonts w:ascii="Arial Bold" w:hAnsi="Arial Bold"/>
                                    <w:b/>
                                    <w:spacing w:val="0"/>
                                  </w:rPr>
                                </w:pPr>
                                <w:ins w:id="2038" w:author="ENA" w:date="2021-02-16T19:04:00Z">
                                  <w:r w:rsidRPr="00A068B0">
                                    <w:rPr>
                                      <w:rFonts w:ascii="Arial Bold" w:hAnsi="Arial Bold"/>
                                      <w:b/>
                                      <w:spacing w:val="0"/>
                                    </w:rPr>
                                    <w:t>Micro - generator</w:t>
                                  </w:r>
                                </w:ins>
                              </w:p>
                            </w:txbxContent>
                          </wps:txbx>
                          <wps:bodyPr rot="0" vert="horz" wrap="square" lIns="91440" tIns="45720" rIns="91440" bIns="45720" anchor="t" anchorCtr="0" upright="1">
                            <a:noAutofit/>
                          </wps:bodyPr>
                        </wps:wsp>
                        <wps:wsp>
                          <wps:cNvPr id="14488" name="Rectangle 153"/>
                          <wps:cNvSpPr>
                            <a:spLocks noChangeArrowheads="1"/>
                          </wps:cNvSpPr>
                          <wps:spPr bwMode="auto">
                            <a:xfrm>
                              <a:off x="1692" y="12458"/>
                              <a:ext cx="1585" cy="690"/>
                            </a:xfrm>
                            <a:prstGeom prst="rect">
                              <a:avLst/>
                            </a:prstGeom>
                            <a:solidFill>
                              <a:srgbClr val="FFFFFF"/>
                            </a:solidFill>
                            <a:ln w="9525">
                              <a:solidFill>
                                <a:srgbClr val="000000"/>
                              </a:solidFill>
                              <a:miter lim="800000"/>
                              <a:headEnd/>
                              <a:tailEnd/>
                            </a:ln>
                          </wps:spPr>
                          <wps:txbx>
                            <w:txbxContent>
                              <w:p w14:paraId="32CB70DD" w14:textId="77777777" w:rsidR="00503766" w:rsidRPr="00E60401" w:rsidRDefault="00503766" w:rsidP="003E605B">
                                <w:pPr>
                                  <w:rPr>
                                    <w:ins w:id="2039" w:author="ENA" w:date="2021-02-16T19:04:00Z"/>
                                    <w:b/>
                                  </w:rPr>
                                </w:pPr>
                                <w:ins w:id="2040" w:author="ENA" w:date="2021-02-16T19:04:00Z">
                                  <w:r w:rsidRPr="00E60401">
                                    <w:rPr>
                                      <w:b/>
                                    </w:rPr>
                                    <w:t>Generating Unit</w:t>
                                  </w:r>
                                </w:ins>
                              </w:p>
                            </w:txbxContent>
                          </wps:txbx>
                          <wps:bodyPr rot="0" vert="horz" wrap="square" lIns="91440" tIns="45720" rIns="91440" bIns="45720" anchor="t" anchorCtr="0" upright="1">
                            <a:noAutofit/>
                          </wps:bodyPr>
                        </wps:wsp>
                        <wps:wsp>
                          <wps:cNvPr id="14489" name="Rectangle 154"/>
                          <wps:cNvSpPr>
                            <a:spLocks noChangeArrowheads="1"/>
                          </wps:cNvSpPr>
                          <wps:spPr bwMode="auto">
                            <a:xfrm>
                              <a:off x="1692" y="13500"/>
                              <a:ext cx="1585" cy="690"/>
                            </a:xfrm>
                            <a:prstGeom prst="rect">
                              <a:avLst/>
                            </a:prstGeom>
                            <a:solidFill>
                              <a:srgbClr val="FFFFFF"/>
                            </a:solidFill>
                            <a:ln w="9525">
                              <a:solidFill>
                                <a:srgbClr val="000000"/>
                              </a:solidFill>
                              <a:miter lim="800000"/>
                              <a:headEnd/>
                              <a:tailEnd/>
                            </a:ln>
                          </wps:spPr>
                          <wps:txbx>
                            <w:txbxContent>
                              <w:p w14:paraId="71DFDB35" w14:textId="77777777" w:rsidR="00503766" w:rsidRPr="00E60401" w:rsidRDefault="00503766" w:rsidP="003E605B">
                                <w:pPr>
                                  <w:rPr>
                                    <w:ins w:id="2041" w:author="ENA" w:date="2021-02-16T19:04:00Z"/>
                                    <w:rFonts w:ascii="Arial Bold" w:hAnsi="Arial Bold"/>
                                    <w:b/>
                                  </w:rPr>
                                </w:pPr>
                                <w:ins w:id="2042" w:author="ENA" w:date="2021-02-16T19:04:00Z">
                                  <w:r w:rsidRPr="00E60401">
                                    <w:rPr>
                                      <w:rFonts w:ascii="Arial Bold" w:hAnsi="Arial Bold"/>
                                      <w:b/>
                                    </w:rPr>
                                    <w:t>Controller</w:t>
                                  </w:r>
                                </w:ins>
                              </w:p>
                            </w:txbxContent>
                          </wps:txbx>
                          <wps:bodyPr rot="0" vert="horz" wrap="square" lIns="91440" tIns="45720" rIns="91440" bIns="45720" anchor="t" anchorCtr="0" upright="1">
                            <a:noAutofit/>
                          </wps:bodyPr>
                        </wps:wsp>
                        <wps:wsp>
                          <wps:cNvPr id="14490" name="Rectangle 155"/>
                          <wps:cNvSpPr>
                            <a:spLocks noChangeArrowheads="1"/>
                          </wps:cNvSpPr>
                          <wps:spPr bwMode="auto">
                            <a:xfrm>
                              <a:off x="5026" y="12323"/>
                              <a:ext cx="1585" cy="928"/>
                            </a:xfrm>
                            <a:prstGeom prst="rect">
                              <a:avLst/>
                            </a:prstGeom>
                            <a:solidFill>
                              <a:srgbClr val="FFFFFF"/>
                            </a:solidFill>
                            <a:ln w="9525">
                              <a:solidFill>
                                <a:srgbClr val="000000"/>
                              </a:solidFill>
                              <a:miter lim="800000"/>
                              <a:headEnd/>
                              <a:tailEnd/>
                            </a:ln>
                          </wps:spPr>
                          <wps:txbx>
                            <w:txbxContent>
                              <w:p w14:paraId="1DB2F41E" w14:textId="77777777" w:rsidR="00503766" w:rsidRPr="00E60401" w:rsidRDefault="00503766" w:rsidP="003E605B">
                                <w:pPr>
                                  <w:jc w:val="center"/>
                                  <w:rPr>
                                    <w:ins w:id="2043" w:author="ENA" w:date="2021-02-16T19:04:00Z"/>
                                  </w:rPr>
                                </w:pPr>
                                <w:ins w:id="2044" w:author="ENA" w:date="2021-02-16T19:04:00Z">
                                  <w:r w:rsidRPr="00E60401">
                                    <w:t>Variable AC Voltage Test Supply</w:t>
                                  </w:r>
                                </w:ins>
                              </w:p>
                            </w:txbxContent>
                          </wps:txbx>
                          <wps:bodyPr rot="0" vert="horz" wrap="square" lIns="91440" tIns="45720" rIns="91440" bIns="45720" anchor="t" anchorCtr="0" upright="1">
                            <a:noAutofit/>
                          </wps:bodyPr>
                        </wps:wsp>
                        <wps:wsp>
                          <wps:cNvPr id="14491" name="AutoShape 156"/>
                          <wps:cNvCnPr>
                            <a:endCxn id="14489" idx="0"/>
                          </wps:cNvCnPr>
                          <wps:spPr bwMode="auto">
                            <a:xfrm>
                              <a:off x="2484" y="13170"/>
                              <a:ext cx="0" cy="330"/>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2" name="AutoShape 157"/>
                          <wps:cNvCnPr/>
                          <wps:spPr bwMode="auto">
                            <a:xfrm flipV="1">
                              <a:off x="3277" y="12787"/>
                              <a:ext cx="174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C40A89" id="_x0000_s1071" style="position:absolute;left:0;text-align:left;margin-left:5.15pt;margin-top:2.65pt;width:265.35pt;height:159pt;z-index:251678208;mso-position-horizontal-relative:text;mso-position-vertical-relative:text" coordorigin="1460,11920" coordsize="515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">
                  <v:rect id="Rectangle 152" o:spid="_x0000_s1072" style="position:absolute;left:1460;top:11920;width:2431;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">
                    <v:stroke dashstyle="dash"/>
                    <v:textbox>
                      <w:txbxContent>
                        <w:p w14:paraId="102CBF33" w14:textId="77777777" w:rsidR="00503766" w:rsidRPr="00A068B0" w:rsidRDefault="00503766" w:rsidP="003E605B">
                          <w:pPr>
                            <w:rPr>
                              <w:ins w:id="2074" w:author="ENA" w:date="2021-02-16T19:04:00Z"/>
                              <w:rFonts w:ascii="Arial Bold" w:hAnsi="Arial Bold"/>
                              <w:b/>
                              <w:spacing w:val="0"/>
                            </w:rPr>
                          </w:pPr>
                          <w:ins w:id="2075" w:author="ENA" w:date="2021-02-16T19:04:00Z">
                            <w:r w:rsidRPr="00A068B0">
                              <w:rPr>
                                <w:rFonts w:ascii="Arial Bold" w:hAnsi="Arial Bold"/>
                                <w:b/>
                                <w:spacing w:val="0"/>
                              </w:rPr>
                              <w:t>Micro - generator</w:t>
                            </w:r>
                          </w:ins>
                        </w:p>
                      </w:txbxContent>
                    </v:textbox>
                  </v:rect>
                  <v:rect id="Rectangle 153" o:spid="_x0000_s1073" style="position:absolute;left:1692;top:12458;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">
                    <v:textbox>
                      <w:txbxContent>
                        <w:p w14:paraId="32CB70DD" w14:textId="77777777" w:rsidR="00503766" w:rsidRPr="00E60401" w:rsidRDefault="00503766" w:rsidP="003E605B">
                          <w:pPr>
                            <w:rPr>
                              <w:ins w:id="2076" w:author="ENA" w:date="2021-02-16T19:04:00Z"/>
                              <w:b/>
                            </w:rPr>
                          </w:pPr>
                          <w:ins w:id="2077" w:author="ENA" w:date="2021-02-16T19:04:00Z">
                            <w:r w:rsidRPr="00E60401">
                              <w:rPr>
                                <w:b/>
                              </w:rPr>
                              <w:t>Generating Unit</w:t>
                            </w:r>
                          </w:ins>
                        </w:p>
                      </w:txbxContent>
                    </v:textbox>
                  </v:rect>
                  <v:rect id="Rectangle 154" o:spid="_x0000_s1074" style="position:absolute;left:1692;top:13500;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">
                    <v:textbox>
                      <w:txbxContent>
                        <w:p w14:paraId="71DFDB35" w14:textId="77777777" w:rsidR="00503766" w:rsidRPr="00E60401" w:rsidRDefault="00503766" w:rsidP="003E605B">
                          <w:pPr>
                            <w:rPr>
                              <w:ins w:id="2078" w:author="ENA" w:date="2021-02-16T19:04:00Z"/>
                              <w:rFonts w:ascii="Arial Bold" w:hAnsi="Arial Bold"/>
                              <w:b/>
                            </w:rPr>
                          </w:pPr>
                          <w:ins w:id="2079" w:author="ENA" w:date="2021-02-16T19:04:00Z">
                            <w:r w:rsidRPr="00E60401">
                              <w:rPr>
                                <w:rFonts w:ascii="Arial Bold" w:hAnsi="Arial Bold"/>
                                <w:b/>
                              </w:rPr>
                              <w:t>Controller</w:t>
                            </w:r>
                          </w:ins>
                        </w:p>
                      </w:txbxContent>
                    </v:textbox>
                  </v:rect>
                  <v:rect id="Rectangle 155" o:spid="_x0000_s1075" style="position:absolute;left:5026;top:12323;width:158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">
                    <v:textbox>
                      <w:txbxContent>
                        <w:p w14:paraId="1DB2F41E" w14:textId="77777777" w:rsidR="00503766" w:rsidRPr="00E60401" w:rsidRDefault="00503766" w:rsidP="003E605B">
                          <w:pPr>
                            <w:jc w:val="center"/>
                            <w:rPr>
                              <w:ins w:id="2080" w:author="ENA" w:date="2021-02-16T19:04:00Z"/>
                            </w:rPr>
                          </w:pPr>
                          <w:ins w:id="2081" w:author="ENA" w:date="2021-02-16T19:04:00Z">
                            <w:r w:rsidRPr="00E60401">
                              <w:t>Variable AC Voltage Test Supply</w:t>
                            </w:r>
                          </w:ins>
                        </w:p>
                      </w:txbxContent>
                    </v:textbox>
                  </v:rect>
                  <v:shape id="AutoShape 156" o:spid="_x0000_s1076" type="#_x0000_t32" style="position:absolute;left:2484;top:13170;width:0;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">
                    <v:stroke startarrow="block" endarrow="block"/>
                  </v:shape>
                  <v:shape id="AutoShape 157" o:spid="_x0000_s1077" type="#_x0000_t32" style="position:absolute;left:3277;top:12787;width:174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">
                    <v:stroke endarrow="block"/>
                  </v:shape>
                </v:group>
              </w:pict>
            </mc:Fallback>
          </mc:AlternateContent>
        </w:r>
      </w:ins>
    </w:p>
    <w:p w14:paraId="3DEEA423" w14:textId="77777777" w:rsidR="003E605B" w:rsidRPr="00A068B0" w:rsidRDefault="003E605B" w:rsidP="003E605B">
      <w:pPr>
        <w:widowControl w:val="0"/>
        <w:autoSpaceDE w:val="0"/>
        <w:autoSpaceDN w:val="0"/>
        <w:adjustRightInd w:val="0"/>
        <w:ind w:right="850"/>
        <w:rPr>
          <w:b/>
          <w:bCs/>
          <w:spacing w:val="0"/>
        </w:rPr>
      </w:pPr>
    </w:p>
    <w:p w14:paraId="071BB4BA" w14:textId="77777777" w:rsidR="003E605B" w:rsidRPr="00A068B0" w:rsidRDefault="003E605B" w:rsidP="003E605B">
      <w:pPr>
        <w:widowControl w:val="0"/>
        <w:autoSpaceDE w:val="0"/>
        <w:autoSpaceDN w:val="0"/>
        <w:adjustRightInd w:val="0"/>
        <w:ind w:right="850"/>
        <w:rPr>
          <w:b/>
          <w:bCs/>
          <w:spacing w:val="0"/>
        </w:rPr>
      </w:pPr>
    </w:p>
    <w:p w14:paraId="4CF0E729" w14:textId="77777777" w:rsidR="003E605B" w:rsidRPr="00A068B0" w:rsidRDefault="003E605B" w:rsidP="003E605B">
      <w:pPr>
        <w:widowControl w:val="0"/>
        <w:autoSpaceDE w:val="0"/>
        <w:autoSpaceDN w:val="0"/>
        <w:adjustRightInd w:val="0"/>
        <w:ind w:right="850"/>
        <w:rPr>
          <w:b/>
          <w:bCs/>
          <w:spacing w:val="0"/>
        </w:rPr>
      </w:pPr>
    </w:p>
    <w:p w14:paraId="50E0F473" w14:textId="77777777" w:rsidR="003E605B" w:rsidRPr="00A068B0" w:rsidRDefault="003E605B" w:rsidP="003E605B">
      <w:pPr>
        <w:widowControl w:val="0"/>
        <w:autoSpaceDE w:val="0"/>
        <w:autoSpaceDN w:val="0"/>
        <w:adjustRightInd w:val="0"/>
        <w:ind w:right="850"/>
        <w:rPr>
          <w:b/>
          <w:bCs/>
          <w:spacing w:val="0"/>
        </w:rPr>
      </w:pPr>
    </w:p>
    <w:p w14:paraId="610EB079" w14:textId="77777777" w:rsidR="003E605B" w:rsidRPr="00A068B0" w:rsidRDefault="003E605B" w:rsidP="003E605B">
      <w:pPr>
        <w:widowControl w:val="0"/>
        <w:autoSpaceDE w:val="0"/>
        <w:autoSpaceDN w:val="0"/>
        <w:adjustRightInd w:val="0"/>
        <w:ind w:right="850"/>
        <w:rPr>
          <w:b/>
          <w:bCs/>
          <w:spacing w:val="0"/>
        </w:rPr>
      </w:pPr>
    </w:p>
    <w:p w14:paraId="0B9503DA" w14:textId="77777777" w:rsidR="003E605B" w:rsidRPr="00A068B0" w:rsidRDefault="003E605B" w:rsidP="003E605B">
      <w:pPr>
        <w:widowControl w:val="0"/>
        <w:autoSpaceDE w:val="0"/>
        <w:autoSpaceDN w:val="0"/>
        <w:adjustRightInd w:val="0"/>
        <w:ind w:right="850"/>
        <w:rPr>
          <w:b/>
          <w:bCs/>
          <w:spacing w:val="0"/>
        </w:rPr>
      </w:pPr>
    </w:p>
    <w:p w14:paraId="6EC17944" w14:textId="77777777" w:rsidR="003E605B" w:rsidRPr="00A068B0" w:rsidRDefault="003E605B" w:rsidP="003E605B">
      <w:pPr>
        <w:widowControl w:val="0"/>
        <w:autoSpaceDE w:val="0"/>
        <w:autoSpaceDN w:val="0"/>
        <w:adjustRightInd w:val="0"/>
        <w:ind w:right="850"/>
        <w:rPr>
          <w:b/>
          <w:bCs/>
          <w:spacing w:val="0"/>
        </w:rPr>
      </w:pPr>
    </w:p>
    <w:p w14:paraId="61285F3E" w14:textId="77777777" w:rsidR="003E605B" w:rsidRPr="00A068B0" w:rsidRDefault="003E605B" w:rsidP="003E605B">
      <w:pPr>
        <w:widowControl w:val="0"/>
        <w:autoSpaceDE w:val="0"/>
        <w:autoSpaceDN w:val="0"/>
        <w:adjustRightInd w:val="0"/>
        <w:ind w:right="850"/>
        <w:rPr>
          <w:b/>
          <w:bCs/>
          <w:spacing w:val="0"/>
        </w:rPr>
      </w:pPr>
    </w:p>
    <w:p w14:paraId="291A4395" w14:textId="77777777" w:rsidR="003E605B" w:rsidRPr="00A068B0" w:rsidRDefault="003E605B" w:rsidP="003E605B">
      <w:pPr>
        <w:widowControl w:val="0"/>
        <w:autoSpaceDE w:val="0"/>
        <w:autoSpaceDN w:val="0"/>
        <w:adjustRightInd w:val="0"/>
        <w:ind w:right="850"/>
        <w:rPr>
          <w:b/>
          <w:bCs/>
          <w:spacing w:val="0"/>
        </w:rPr>
      </w:pPr>
    </w:p>
    <w:p w14:paraId="04437147" w14:textId="77777777" w:rsidR="003E605B" w:rsidRPr="00A068B0" w:rsidRDefault="003E605B" w:rsidP="003E605B">
      <w:pPr>
        <w:widowControl w:val="0"/>
        <w:autoSpaceDE w:val="0"/>
        <w:autoSpaceDN w:val="0"/>
        <w:adjustRightInd w:val="0"/>
        <w:ind w:right="850"/>
        <w:rPr>
          <w:b/>
          <w:bCs/>
          <w:spacing w:val="0"/>
        </w:rPr>
      </w:pPr>
    </w:p>
    <w:p w14:paraId="79FB4F72" w14:textId="77777777" w:rsidR="003E605B" w:rsidRPr="00A068B0" w:rsidRDefault="003E605B" w:rsidP="003E605B">
      <w:pPr>
        <w:widowControl w:val="0"/>
        <w:autoSpaceDE w:val="0"/>
        <w:autoSpaceDN w:val="0"/>
        <w:adjustRightInd w:val="0"/>
        <w:ind w:right="850"/>
        <w:rPr>
          <w:b/>
          <w:bCs/>
          <w:spacing w:val="0"/>
        </w:rPr>
      </w:pPr>
    </w:p>
    <w:p w14:paraId="6FF52535" w14:textId="77777777" w:rsidR="003E605B" w:rsidRPr="00A068B0" w:rsidRDefault="003E605B" w:rsidP="003E605B">
      <w:pPr>
        <w:widowControl w:val="0"/>
        <w:autoSpaceDE w:val="0"/>
        <w:autoSpaceDN w:val="0"/>
        <w:adjustRightInd w:val="0"/>
        <w:ind w:right="850"/>
        <w:rPr>
          <w:b/>
          <w:bCs/>
          <w:spacing w:val="0"/>
        </w:rPr>
      </w:pPr>
    </w:p>
    <w:p w14:paraId="680D4B6B" w14:textId="77777777" w:rsidR="003E605B" w:rsidRPr="00A068B0" w:rsidRDefault="003E605B" w:rsidP="003E605B">
      <w:pPr>
        <w:widowControl w:val="0"/>
        <w:autoSpaceDE w:val="0"/>
        <w:autoSpaceDN w:val="0"/>
        <w:adjustRightInd w:val="0"/>
        <w:ind w:right="850"/>
        <w:rPr>
          <w:b/>
          <w:bCs/>
          <w:spacing w:val="0"/>
        </w:rPr>
      </w:pPr>
    </w:p>
    <w:p w14:paraId="0F5612F4" w14:textId="13F78D61" w:rsidR="003E605B" w:rsidRPr="003B2076" w:rsidRDefault="00516465" w:rsidP="003B7C17">
      <w:pPr>
        <w:pStyle w:val="ANNEX-heading3"/>
      </w:pPr>
      <w:r w:rsidRPr="003B2076">
        <w:lastRenderedPageBreak/>
        <w:t>A.2.2.</w:t>
      </w:r>
      <w:r w:rsidR="008070FC" w:rsidRPr="003B2076">
        <w:t>3</w:t>
      </w:r>
      <w:r w:rsidRPr="003B2076">
        <w:tab/>
      </w:r>
      <w:r w:rsidR="003E605B" w:rsidRPr="003B2076">
        <w:t>Over / Under Frequency</w:t>
      </w:r>
    </w:p>
    <w:p w14:paraId="7FA5E331" w14:textId="77777777" w:rsidR="003E605B" w:rsidRPr="00A068B0" w:rsidRDefault="003E605B" w:rsidP="003E605B">
      <w:pPr>
        <w:rPr>
          <w:bCs/>
          <w:spacing w:val="0"/>
          <w:sz w:val="20"/>
        </w:rPr>
      </w:pPr>
    </w:p>
    <w:p w14:paraId="47ADC2DC" w14:textId="77777777" w:rsidR="003E605B" w:rsidRPr="00A068B0" w:rsidRDefault="003E605B" w:rsidP="003E605B">
      <w:pPr>
        <w:rPr>
          <w:del w:id="2045" w:author="ENA" w:date="2021-02-16T19:04:00Z"/>
          <w:bCs/>
          <w:spacing w:val="0"/>
        </w:rPr>
      </w:pPr>
      <w:bookmarkStart w:id="2046" w:name="_Hlk503245658"/>
      <w:del w:id="2047" w:author="ENA" w:date="2021-02-16T19:04:00Z">
        <w:r w:rsidRPr="00A068B0">
          <w:rPr>
            <w:bCs/>
            <w:spacing w:val="0"/>
          </w:rPr>
          <w:delText>In addition to the EN 50438 over / under frequency tests the tests in this paragraph shall be taken into account.</w:delText>
        </w:r>
      </w:del>
    </w:p>
    <w:p w14:paraId="70194C95" w14:textId="77777777" w:rsidR="003E605B" w:rsidRPr="00A068B0" w:rsidRDefault="003E605B" w:rsidP="003E605B">
      <w:pPr>
        <w:autoSpaceDE w:val="0"/>
        <w:autoSpaceDN w:val="0"/>
        <w:rPr>
          <w:del w:id="2048" w:author="ENA" w:date="2021-02-16T19:04:00Z"/>
          <w:spacing w:val="0"/>
        </w:rPr>
      </w:pPr>
    </w:p>
    <w:p w14:paraId="4EFBB16F" w14:textId="19238CDB" w:rsidR="003E605B" w:rsidRPr="00A068B0" w:rsidRDefault="003E605B" w:rsidP="003E605B">
      <w:pPr>
        <w:autoSpaceDE w:val="0"/>
        <w:autoSpaceDN w:val="0"/>
        <w:rPr>
          <w:spacing w:val="0"/>
        </w:rPr>
      </w:pPr>
      <w:r w:rsidRPr="00A068B0">
        <w:rPr>
          <w:spacing w:val="0"/>
        </w:rPr>
        <w:t>The</w:t>
      </w:r>
      <w:r w:rsidR="00C22463" w:rsidRPr="00A068B0">
        <w:rPr>
          <w:b/>
          <w:spacing w:val="0"/>
        </w:rPr>
        <w:t xml:space="preserve"> Interface Protection</w:t>
      </w:r>
      <w:r w:rsidRPr="0074572D">
        <w:rPr>
          <w:b/>
          <w:vanish/>
          <w:spacing w:val="0"/>
        </w:rPr>
        <w:t xml:space="preserve"> </w:t>
      </w:r>
      <w:del w:id="2049" w:author="ENA" w:date="2021-02-16T19:04:00Z">
        <w:r w:rsidRPr="003B2076">
          <w:rPr>
            <w:b/>
            <w:vanish/>
            <w:spacing w:val="0"/>
          </w:rPr>
          <w:delText xml:space="preserve"> </w:delText>
        </w:r>
      </w:del>
      <w:r w:rsidRPr="00A068B0">
        <w:rPr>
          <w:spacing w:val="0"/>
        </w:rPr>
        <w:t xml:space="preserve">shall be tested by operating the </w:t>
      </w:r>
      <w:del w:id="2050" w:author="ENA" w:date="2021-02-16T19:04:00Z">
        <w:r w:rsidRPr="00A068B0">
          <w:rPr>
            <w:b/>
            <w:spacing w:val="0"/>
          </w:rPr>
          <w:delText>Controller</w:delText>
        </w:r>
      </w:del>
      <w:ins w:id="2051" w:author="ENA" w:date="2021-02-16T19:04:00Z">
        <w:r w:rsidR="001C37D1">
          <w:rPr>
            <w:b/>
            <w:spacing w:val="0"/>
          </w:rPr>
          <w:t>Micro-generator</w:t>
        </w:r>
      </w:ins>
      <w:r w:rsidR="001C37D1" w:rsidRPr="00A068B0" w:rsidDel="00896477">
        <w:rPr>
          <w:b/>
          <w:spacing w:val="0"/>
        </w:rPr>
        <w:t xml:space="preserve"> </w:t>
      </w:r>
      <w:r w:rsidRPr="00A068B0">
        <w:rPr>
          <w:spacing w:val="0"/>
        </w:rPr>
        <w:t>in parallel with a low impedance, variable fre</w:t>
      </w:r>
      <w:r w:rsidR="00B24665" w:rsidRPr="00A068B0">
        <w:rPr>
          <w:spacing w:val="0"/>
        </w:rPr>
        <w:t xml:space="preserve">quency test supply system, </w:t>
      </w:r>
      <w:r w:rsidR="00EF4095">
        <w:rPr>
          <w:spacing w:val="0"/>
        </w:rPr>
        <w:t xml:space="preserve">as an example </w:t>
      </w:r>
      <w:r w:rsidR="00B24665" w:rsidRPr="00A068B0">
        <w:rPr>
          <w:spacing w:val="0"/>
        </w:rPr>
        <w:t>see F</w:t>
      </w:r>
      <w:r w:rsidRPr="00A068B0">
        <w:rPr>
          <w:spacing w:val="0"/>
        </w:rPr>
        <w:t xml:space="preserve">igure </w:t>
      </w:r>
      <w:r w:rsidR="00B24665" w:rsidRPr="00A068B0">
        <w:rPr>
          <w:spacing w:val="0"/>
        </w:rPr>
        <w:t>A2.</w:t>
      </w:r>
      <w:r w:rsidRPr="00A068B0">
        <w:rPr>
          <w:spacing w:val="0"/>
        </w:rPr>
        <w:t xml:space="preserve">2. Correct protection and ride-through operation should be confirmed during </w:t>
      </w:r>
      <w:r w:rsidR="00153C87" w:rsidRPr="00A068B0">
        <w:rPr>
          <w:spacing w:val="0"/>
        </w:rPr>
        <w:t>the test</w:t>
      </w:r>
      <w:r w:rsidRPr="00A068B0">
        <w:rPr>
          <w:spacing w:val="0"/>
        </w:rPr>
        <w:t xml:space="preserve">. The set points for over and under frequency at which the </w:t>
      </w:r>
      <w:r w:rsidR="00153C87" w:rsidRPr="00A068B0">
        <w:rPr>
          <w:b/>
          <w:spacing w:val="0"/>
        </w:rPr>
        <w:t>Interface Protection</w:t>
      </w:r>
      <w:r w:rsidRPr="00A068B0">
        <w:rPr>
          <w:spacing w:val="0"/>
        </w:rPr>
        <w:t xml:space="preserve"> disconnects from the supply will be established by varying the test supply frequency.</w:t>
      </w:r>
    </w:p>
    <w:p w14:paraId="6B1E4306" w14:textId="77777777" w:rsidR="003E605B" w:rsidRPr="00A068B0" w:rsidRDefault="003E605B" w:rsidP="003E605B">
      <w:pPr>
        <w:autoSpaceDE w:val="0"/>
        <w:autoSpaceDN w:val="0"/>
        <w:rPr>
          <w:spacing w:val="0"/>
        </w:rPr>
      </w:pPr>
    </w:p>
    <w:p w14:paraId="28D2C9C4" w14:textId="70830676" w:rsidR="003E605B" w:rsidRPr="00A068B0" w:rsidRDefault="003E605B" w:rsidP="003E605B">
      <w:pPr>
        <w:autoSpaceDE w:val="0"/>
        <w:autoSpaceDN w:val="0"/>
        <w:rPr>
          <w:spacing w:val="0"/>
        </w:rPr>
      </w:pPr>
      <w:r w:rsidRPr="00A068B0">
        <w:rPr>
          <w:spacing w:val="0"/>
        </w:rPr>
        <w:t>To establish a trip frequency, the test frequency should be applied in a slow ramp rate of less than 0.1</w:t>
      </w:r>
      <w:r w:rsidR="001E7EC4"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1E7EC4" w:rsidRPr="00A068B0">
        <w:rPr>
          <w:spacing w:val="0"/>
        </w:rPr>
        <w:t xml:space="preserve"> </w:t>
      </w:r>
      <w:r w:rsidRPr="00A068B0">
        <w:rPr>
          <w:spacing w:val="0"/>
        </w:rPr>
        <w:t xml:space="preserve">Hz for a duration that is longer than the trip time delay, for example 1 s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6FE717C2" w14:textId="77777777" w:rsidR="003E605B" w:rsidRPr="00A068B0" w:rsidRDefault="003E605B" w:rsidP="003E605B">
      <w:pPr>
        <w:autoSpaceDE w:val="0"/>
        <w:autoSpaceDN w:val="0"/>
        <w:rPr>
          <w:spacing w:val="0"/>
        </w:rPr>
      </w:pPr>
    </w:p>
    <w:p w14:paraId="739A2ECA" w14:textId="77777777" w:rsidR="0004155A" w:rsidRPr="003B2076" w:rsidRDefault="003E605B" w:rsidP="003E605B">
      <w:pPr>
        <w:autoSpaceDE w:val="0"/>
        <w:autoSpaceDN w:val="0"/>
        <w:rPr>
          <w:spacing w:val="0"/>
        </w:rPr>
      </w:pPr>
      <w:r w:rsidRPr="00A068B0">
        <w:rPr>
          <w:spacing w:val="0"/>
        </w:rPr>
        <w:t>To establish the trip time, the test frequency should be applied starting from 0.3</w:t>
      </w:r>
      <w:r w:rsidR="001E7EC4" w:rsidRPr="00A068B0">
        <w:rPr>
          <w:spacing w:val="0"/>
        </w:rPr>
        <w:t xml:space="preserve"> </w:t>
      </w:r>
      <w:r w:rsidRPr="00A068B0">
        <w:rPr>
          <w:spacing w:val="0"/>
        </w:rPr>
        <w:t>Hz below or above the recorded trip frequency and should be changed to 0.3</w:t>
      </w:r>
      <w:r w:rsidR="001E7EC4"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FE7F08" w:rsidRPr="00A068B0">
        <w:rPr>
          <w:b/>
          <w:spacing w:val="0"/>
        </w:rPr>
        <w:t>Type Test Verification Report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It should be noted that with some loss of mains detection techniques this test may result in a faster trip due to operation of the loss of mains protection</w:t>
      </w:r>
      <w:r w:rsidR="00C22E09" w:rsidRPr="00A068B0">
        <w:rPr>
          <w:spacing w:val="0"/>
        </w:rPr>
        <w:t xml:space="preserve"> and if possible </w:t>
      </w:r>
      <w:r w:rsidR="0004155A" w:rsidRPr="003B2076">
        <w:rPr>
          <w:spacing w:val="0"/>
        </w:rPr>
        <w:t>the loss of mains protection should be turned off in order to carry out this test. Otherwise a much smaller step change should be used to initiate the trip and establish a trip time, which may require the test to be repeated several times to establish that the time delay is correct.</w:t>
      </w:r>
    </w:p>
    <w:p w14:paraId="34F44478" w14:textId="77777777" w:rsidR="0004155A" w:rsidRPr="00A068B0" w:rsidRDefault="0004155A" w:rsidP="003E605B">
      <w:pPr>
        <w:autoSpaceDE w:val="0"/>
        <w:autoSpaceDN w:val="0"/>
        <w:rPr>
          <w:spacing w:val="0"/>
        </w:rPr>
      </w:pPr>
    </w:p>
    <w:p w14:paraId="7E9F3A00" w14:textId="77777777" w:rsidR="0004155A" w:rsidRPr="003B2076" w:rsidRDefault="0004155A" w:rsidP="003E605B">
      <w:pPr>
        <w:autoSpaceDE w:val="0"/>
        <w:autoSpaceDN w:val="0"/>
        <w:rPr>
          <w:spacing w:val="0"/>
        </w:rPr>
      </w:pPr>
      <w:r w:rsidRPr="00A068B0">
        <w:rPr>
          <w:spacing w:val="0"/>
        </w:rPr>
        <w:t xml:space="preserve">To confirm that the protection does not trip before the required time the test frequency should be applied at each setting ± 0.2 Hz and for the relevant times shown in the table in the </w:t>
      </w:r>
      <w:r w:rsidRPr="00A068B0">
        <w:rPr>
          <w:b/>
          <w:spacing w:val="0"/>
        </w:rPr>
        <w:t>Type Test Verification Report</w:t>
      </w:r>
      <w:r w:rsidRPr="00A068B0">
        <w:rPr>
          <w:spacing w:val="0"/>
        </w:rPr>
        <w:t>, Appendix 3 Form C.</w:t>
      </w:r>
    </w:p>
    <w:bookmarkEnd w:id="2046"/>
    <w:p w14:paraId="03C6477B" w14:textId="42728BEF" w:rsidR="001E7EC4" w:rsidRPr="003B2076" w:rsidRDefault="001E7EC4">
      <w:pPr>
        <w:jc w:val="left"/>
        <w:rPr>
          <w:rFonts w:cs="Times New Roman"/>
          <w:b/>
          <w:bCs/>
          <w:spacing w:val="0"/>
        </w:rPr>
      </w:pPr>
    </w:p>
    <w:p w14:paraId="2F747B0B" w14:textId="59A57CB4" w:rsidR="003E605B" w:rsidRPr="003B2076" w:rsidRDefault="003E605B" w:rsidP="003B7C17">
      <w:pPr>
        <w:pStyle w:val="FIGURE-title"/>
      </w:pPr>
      <w:r w:rsidRPr="003B2076">
        <w:t xml:space="preserve">Figure </w:t>
      </w:r>
      <w:r w:rsidR="00B24665" w:rsidRPr="003B2076">
        <w:t>A2.</w:t>
      </w:r>
      <w:r w:rsidRPr="003B2076">
        <w:t>2</w:t>
      </w:r>
      <w:del w:id="2052" w:author="ENA" w:date="2021-02-16T19:04:00Z">
        <w:r w:rsidR="00F8260E" w:rsidRPr="003B2076">
          <w:delText>.</w:delText>
        </w:r>
      </w:del>
      <w:ins w:id="2053" w:author="ENA" w:date="2021-02-16T19:04:00Z">
        <w:r w:rsidR="001C37D1">
          <w:t xml:space="preserve"> </w:t>
        </w:r>
      </w:ins>
      <w:r w:rsidRPr="003B2076">
        <w:rPr>
          <w:vanish/>
        </w:rPr>
        <w:t>Micro-generator</w:t>
      </w:r>
      <w:r w:rsidRPr="003B2076">
        <w:t xml:space="preserve"> </w:t>
      </w:r>
      <w:del w:id="2054" w:author="ENA" w:date="2021-02-16T19:04:00Z">
        <w:r w:rsidRPr="003B2076">
          <w:delText>Test</w:delText>
        </w:r>
      </w:del>
      <w:ins w:id="2055" w:author="ENA" w:date="2021-02-16T19:04:00Z">
        <w:r w:rsidR="001C37D1">
          <w:t>t</w:t>
        </w:r>
        <w:r w:rsidRPr="003B2076">
          <w:t>est</w:t>
        </w:r>
      </w:ins>
      <w:r w:rsidRPr="003B2076">
        <w:t xml:space="preserve"> set up – </w:t>
      </w:r>
      <w:del w:id="2056" w:author="ENA" w:date="2021-02-16T19:04:00Z">
        <w:r w:rsidRPr="003B2076">
          <w:delText>Over / Under</w:delText>
        </w:r>
      </w:del>
      <w:ins w:id="2057" w:author="ENA" w:date="2021-02-16T19:04:00Z">
        <w:r w:rsidR="001C37D1">
          <w:t>o</w:t>
        </w:r>
        <w:r w:rsidR="001C37D1" w:rsidRPr="003B2076">
          <w:t xml:space="preserve">ver </w:t>
        </w:r>
        <w:r w:rsidRPr="003B2076">
          <w:t xml:space="preserve">/ </w:t>
        </w:r>
        <w:r w:rsidR="001C37D1">
          <w:t>u</w:t>
        </w:r>
        <w:r w:rsidR="001C37D1" w:rsidRPr="003B2076">
          <w:t>nder</w:t>
        </w:r>
      </w:ins>
      <w:r w:rsidR="001C37D1" w:rsidRPr="003B2076">
        <w:t xml:space="preserve"> </w:t>
      </w:r>
      <w:r w:rsidRPr="003B2076">
        <w:t>Frequency</w:t>
      </w:r>
    </w:p>
    <w:p w14:paraId="56481CB0" w14:textId="77777777" w:rsidR="003E605B" w:rsidRPr="00A068B0" w:rsidRDefault="003E605B" w:rsidP="003E605B">
      <w:pPr>
        <w:widowControl w:val="0"/>
        <w:tabs>
          <w:tab w:val="left" w:pos="3040"/>
        </w:tabs>
        <w:autoSpaceDE w:val="0"/>
        <w:autoSpaceDN w:val="0"/>
        <w:adjustRightInd w:val="0"/>
        <w:spacing w:before="31"/>
        <w:ind w:right="-20"/>
        <w:jc w:val="center"/>
        <w:rPr>
          <w:b/>
          <w:bCs/>
          <w:spacing w:val="0"/>
          <w:sz w:val="20"/>
        </w:rPr>
      </w:pPr>
    </w:p>
    <w:p w14:paraId="7CF59680" w14:textId="249E4F27" w:rsidR="003E605B" w:rsidRPr="00A068B0" w:rsidRDefault="003E605B" w:rsidP="003E605B">
      <w:pPr>
        <w:widowControl w:val="0"/>
        <w:autoSpaceDE w:val="0"/>
        <w:autoSpaceDN w:val="0"/>
        <w:adjustRightInd w:val="0"/>
        <w:spacing w:before="12" w:line="240" w:lineRule="exact"/>
        <w:rPr>
          <w:del w:id="2058" w:author="ENA" w:date="2021-02-16T19:04:00Z"/>
          <w:b/>
          <w:bCs/>
          <w:spacing w:val="0"/>
        </w:rPr>
      </w:pPr>
    </w:p>
    <w:p w14:paraId="22A12AF1" w14:textId="7526CEAF" w:rsidR="003E605B" w:rsidRPr="00A068B0" w:rsidRDefault="003E605B" w:rsidP="003E605B">
      <w:pPr>
        <w:widowControl w:val="0"/>
        <w:autoSpaceDE w:val="0"/>
        <w:autoSpaceDN w:val="0"/>
        <w:adjustRightInd w:val="0"/>
        <w:spacing w:before="12" w:line="240" w:lineRule="exact"/>
        <w:rPr>
          <w:ins w:id="2059" w:author="ENA" w:date="2021-02-16T19:04:00Z"/>
          <w:b/>
          <w:bCs/>
          <w:spacing w:val="0"/>
        </w:rPr>
      </w:pPr>
      <w:ins w:id="2060" w:author="ENA" w:date="2021-02-16T19:04:00Z">
        <w:r w:rsidRPr="00A068B0">
          <w:rPr>
            <w:noProof/>
            <w:spacing w:val="0"/>
            <w:sz w:val="20"/>
            <w:lang w:eastAsia="en-GB"/>
          </w:rPr>
          <mc:AlternateContent>
            <mc:Choice Requires="wpg">
              <w:drawing>
                <wp:anchor distT="0" distB="0" distL="114300" distR="114300" simplePos="0" relativeHeight="251679232" behindDoc="0" locked="0" layoutInCell="1" allowOverlap="1" wp14:anchorId="05DDE7FB" wp14:editId="2D194627">
                  <wp:simplePos x="0" y="0"/>
                  <wp:positionH relativeFrom="column">
                    <wp:posOffset>0</wp:posOffset>
                  </wp:positionH>
                  <wp:positionV relativeFrom="paragraph">
                    <wp:posOffset>0</wp:posOffset>
                  </wp:positionV>
                  <wp:extent cx="3068868" cy="1971675"/>
                  <wp:effectExtent l="0" t="0" r="17780" b="28575"/>
                  <wp:wrapNone/>
                  <wp:docPr id="14493"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8868" cy="1971675"/>
                            <a:chOff x="1289" y="12105"/>
                            <a:chExt cx="4593" cy="3105"/>
                          </a:xfrm>
                        </wpg:grpSpPr>
                        <wps:wsp>
                          <wps:cNvPr id="14494" name="Rectangle 166"/>
                          <wps:cNvSpPr>
                            <a:spLocks noChangeArrowheads="1"/>
                          </wps:cNvSpPr>
                          <wps:spPr bwMode="auto">
                            <a:xfrm>
                              <a:off x="1289" y="12105"/>
                              <a:ext cx="2495" cy="3105"/>
                            </a:xfrm>
                            <a:prstGeom prst="rect">
                              <a:avLst/>
                            </a:prstGeom>
                            <a:solidFill>
                              <a:srgbClr val="FFFFFF"/>
                            </a:solidFill>
                            <a:ln w="9525">
                              <a:solidFill>
                                <a:srgbClr val="000000"/>
                              </a:solidFill>
                              <a:prstDash val="dash"/>
                              <a:miter lim="800000"/>
                              <a:headEnd/>
                              <a:tailEnd/>
                            </a:ln>
                          </wps:spPr>
                          <wps:txbx>
                            <w:txbxContent>
                              <w:p w14:paraId="7D2EE738" w14:textId="77777777" w:rsidR="00503766" w:rsidRPr="004846CC" w:rsidRDefault="00503766" w:rsidP="003E605B">
                                <w:pPr>
                                  <w:rPr>
                                    <w:rFonts w:ascii="Arial Bold" w:hAnsi="Arial Bold"/>
                                    <w:b/>
                                    <w:spacing w:val="0"/>
                                  </w:rPr>
                                </w:pPr>
                                <w:r w:rsidRPr="004846CC">
                                  <w:rPr>
                                    <w:rFonts w:ascii="Arial Bold" w:hAnsi="Arial Bold"/>
                                    <w:b/>
                                    <w:spacing w:val="0"/>
                                    <w:sz w:val="20"/>
                                  </w:rPr>
                                  <w:t>Micro-generator</w:t>
                                </w:r>
                                <w:r w:rsidRPr="004846CC" w:rsidDel="009E6230">
                                  <w:rPr>
                                    <w:rFonts w:ascii="Arial Bold" w:hAnsi="Arial Bold"/>
                                    <w:b/>
                                    <w:spacing w:val="0"/>
                                  </w:rPr>
                                  <w:t xml:space="preserve"> </w:t>
                                </w:r>
                              </w:p>
                            </w:txbxContent>
                          </wps:txbx>
                          <wps:bodyPr rot="0" vert="horz" wrap="square" lIns="91440" tIns="45720" rIns="91440" bIns="45720" anchor="t" anchorCtr="0" upright="1">
                            <a:noAutofit/>
                          </wps:bodyPr>
                        </wps:wsp>
                        <wps:wsp>
                          <wps:cNvPr id="14495" name="Rectangle 167"/>
                          <wps:cNvSpPr>
                            <a:spLocks noChangeArrowheads="1"/>
                          </wps:cNvSpPr>
                          <wps:spPr bwMode="auto">
                            <a:xfrm>
                              <a:off x="1692" y="12750"/>
                              <a:ext cx="1585" cy="690"/>
                            </a:xfrm>
                            <a:prstGeom prst="rect">
                              <a:avLst/>
                            </a:prstGeom>
                            <a:solidFill>
                              <a:srgbClr val="FFFFFF"/>
                            </a:solidFill>
                            <a:ln w="9525">
                              <a:solidFill>
                                <a:srgbClr val="000000"/>
                              </a:solidFill>
                              <a:miter lim="800000"/>
                              <a:headEnd/>
                              <a:tailEnd/>
                            </a:ln>
                          </wps:spPr>
                          <wps:txbx>
                            <w:txbxContent>
                              <w:p w14:paraId="62233F59" w14:textId="77777777" w:rsidR="00503766" w:rsidRPr="004846CC" w:rsidRDefault="00503766" w:rsidP="003E605B">
                                <w:pPr>
                                  <w:rPr>
                                    <w:rFonts w:ascii="Arial Bold" w:hAnsi="Arial Bold"/>
                                    <w:b/>
                                    <w:spacing w:val="0"/>
                                  </w:rPr>
                                </w:pPr>
                                <w:r w:rsidRPr="004846CC">
                                  <w:rPr>
                                    <w:rFonts w:ascii="Arial Bold" w:hAnsi="Arial Bold"/>
                                    <w:b/>
                                    <w:spacing w:val="0"/>
                                  </w:rPr>
                                  <w:t>Generating Unit</w:t>
                                </w:r>
                              </w:p>
                            </w:txbxContent>
                          </wps:txbx>
                          <wps:bodyPr rot="0" vert="horz" wrap="square" lIns="91440" tIns="45720" rIns="91440" bIns="45720" anchor="t" anchorCtr="0" upright="1">
                            <a:noAutofit/>
                          </wps:bodyPr>
                        </wps:wsp>
                        <wps:wsp>
                          <wps:cNvPr id="14496" name="Rectangle 168"/>
                          <wps:cNvSpPr>
                            <a:spLocks noChangeArrowheads="1"/>
                          </wps:cNvSpPr>
                          <wps:spPr bwMode="auto">
                            <a:xfrm>
                              <a:off x="1692" y="14205"/>
                              <a:ext cx="1585" cy="690"/>
                            </a:xfrm>
                            <a:prstGeom prst="rect">
                              <a:avLst/>
                            </a:prstGeom>
                            <a:solidFill>
                              <a:srgbClr val="FFFFFF"/>
                            </a:solidFill>
                            <a:ln w="9525">
                              <a:solidFill>
                                <a:srgbClr val="000000"/>
                              </a:solidFill>
                              <a:miter lim="800000"/>
                              <a:headEnd/>
                              <a:tailEnd/>
                            </a:ln>
                          </wps:spPr>
                          <wps:txbx>
                            <w:txbxContent>
                              <w:p w14:paraId="6AA433A1" w14:textId="77777777" w:rsidR="00503766" w:rsidRPr="004846CC" w:rsidRDefault="00503766" w:rsidP="003E605B">
                                <w:pPr>
                                  <w:rPr>
                                    <w:rFonts w:ascii="Arial Bold" w:hAnsi="Arial Bold"/>
                                    <w:b/>
                                    <w:spacing w:val="0"/>
                                  </w:rPr>
                                </w:pPr>
                                <w:r w:rsidRPr="004846CC">
                                  <w:rPr>
                                    <w:rFonts w:ascii="Arial Bold" w:hAnsi="Arial Bold"/>
                                    <w:b/>
                                    <w:spacing w:val="0"/>
                                  </w:rPr>
                                  <w:t>Controller</w:t>
                                </w:r>
                              </w:p>
                            </w:txbxContent>
                          </wps:txbx>
                          <wps:bodyPr rot="0" vert="horz" wrap="square" lIns="91440" tIns="45720" rIns="91440" bIns="45720" anchor="t" anchorCtr="0" upright="1">
                            <a:noAutofit/>
                          </wps:bodyPr>
                        </wps:wsp>
                        <wps:wsp>
                          <wps:cNvPr id="14497" name="Rectangle 169"/>
                          <wps:cNvSpPr>
                            <a:spLocks noChangeArrowheads="1"/>
                          </wps:cNvSpPr>
                          <wps:spPr bwMode="auto">
                            <a:xfrm>
                              <a:off x="4297" y="12632"/>
                              <a:ext cx="1585" cy="928"/>
                            </a:xfrm>
                            <a:prstGeom prst="rect">
                              <a:avLst/>
                            </a:prstGeom>
                            <a:solidFill>
                              <a:srgbClr val="FFFFFF"/>
                            </a:solidFill>
                            <a:ln w="9525">
                              <a:solidFill>
                                <a:srgbClr val="000000"/>
                              </a:solidFill>
                              <a:miter lim="800000"/>
                              <a:headEnd/>
                              <a:tailEnd/>
                            </a:ln>
                          </wps:spPr>
                          <wps:txbx>
                            <w:txbxContent>
                              <w:p w14:paraId="78DDA6AA" w14:textId="77777777" w:rsidR="00503766" w:rsidRPr="004846CC" w:rsidRDefault="00503766" w:rsidP="003E605B">
                                <w:pPr>
                                  <w:jc w:val="center"/>
                                  <w:rPr>
                                    <w:spacing w:val="0"/>
                                  </w:rPr>
                                </w:pPr>
                                <w:r w:rsidRPr="004846CC">
                                  <w:rPr>
                                    <w:spacing w:val="0"/>
                                  </w:rPr>
                                  <w:t>Variable Frequency Test Supply</w:t>
                                </w:r>
                              </w:p>
                            </w:txbxContent>
                          </wps:txbx>
                          <wps:bodyPr rot="0" vert="horz" wrap="square" lIns="91440" tIns="45720" rIns="91440" bIns="45720" anchor="t" anchorCtr="0" upright="1">
                            <a:noAutofit/>
                          </wps:bodyPr>
                        </wps:wsp>
                        <wps:wsp>
                          <wps:cNvPr id="14498" name="AutoShape 170"/>
                          <wps:cNvCnPr>
                            <a:endCxn id="14496" idx="0"/>
                          </wps:cNvCnPr>
                          <wps:spPr bwMode="auto">
                            <a:xfrm flipH="1">
                              <a:off x="2485" y="13440"/>
                              <a:ext cx="0" cy="765"/>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9" name="AutoShape 171"/>
                          <wps:cNvCnPr/>
                          <wps:spPr bwMode="auto">
                            <a:xfrm>
                              <a:off x="3277" y="13110"/>
                              <a:ext cx="1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DDE7FB" id="Group 165" o:spid="_x0000_s1078" style="position:absolute;left:0;text-align:left;margin-left:0;margin-top:0;width:241.65pt;height:155.25pt;z-index:251679232;mso-position-horizontal-relative:text;mso-position-vertical-relative:text" coordorigin="1289,12105" coordsize="4593,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">
                  <v:rect id="Rectangle 166" o:spid="_x0000_s1079" style="position:absolute;left:1289;top:12105;width:2495;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">
                    <v:stroke dashstyle="dash"/>
                    <v:textbox>
                      <w:txbxContent>
                        <w:p w14:paraId="7D2EE738" w14:textId="77777777" w:rsidR="00503766" w:rsidRPr="004846CC" w:rsidRDefault="00503766" w:rsidP="003E605B">
                          <w:pPr>
                            <w:rPr>
                              <w:rFonts w:ascii="Arial Bold" w:hAnsi="Arial Bold"/>
                              <w:b/>
                              <w:spacing w:val="0"/>
                            </w:rPr>
                          </w:pPr>
                          <w:r w:rsidRPr="004846CC">
                            <w:rPr>
                              <w:rFonts w:ascii="Arial Bold" w:hAnsi="Arial Bold"/>
                              <w:b/>
                              <w:spacing w:val="0"/>
                              <w:sz w:val="20"/>
                            </w:rPr>
                            <w:t>Micro-generator</w:t>
                          </w:r>
                          <w:r w:rsidRPr="004846CC" w:rsidDel="009E6230">
                            <w:rPr>
                              <w:rFonts w:ascii="Arial Bold" w:hAnsi="Arial Bold"/>
                              <w:b/>
                              <w:spacing w:val="0"/>
                            </w:rPr>
                            <w:t xml:space="preserve"> </w:t>
                          </w:r>
                        </w:p>
                      </w:txbxContent>
                    </v:textbox>
                  </v:rect>
                  <v:rect id="Rectangle 167" o:spid="_x0000_s1080" style="position:absolute;left:1692;top:12750;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">
                    <v:textbox>
                      <w:txbxContent>
                        <w:p w14:paraId="62233F59" w14:textId="77777777" w:rsidR="00503766" w:rsidRPr="004846CC" w:rsidRDefault="00503766" w:rsidP="003E605B">
                          <w:pPr>
                            <w:rPr>
                              <w:rFonts w:ascii="Arial Bold" w:hAnsi="Arial Bold"/>
                              <w:b/>
                              <w:spacing w:val="0"/>
                            </w:rPr>
                          </w:pPr>
                          <w:r w:rsidRPr="004846CC">
                            <w:rPr>
                              <w:rFonts w:ascii="Arial Bold" w:hAnsi="Arial Bold"/>
                              <w:b/>
                              <w:spacing w:val="0"/>
                            </w:rPr>
                            <w:t>Generating Unit</w:t>
                          </w:r>
                        </w:p>
                      </w:txbxContent>
                    </v:textbox>
                  </v:rect>
                  <v:rect id="Rectangle 168" o:spid="_x0000_s1081" style="position:absolute;left:1692;top:14205;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">
                    <v:textbox>
                      <w:txbxContent>
                        <w:p w14:paraId="6AA433A1" w14:textId="77777777" w:rsidR="00503766" w:rsidRPr="004846CC" w:rsidRDefault="00503766" w:rsidP="003E605B">
                          <w:pPr>
                            <w:rPr>
                              <w:rFonts w:ascii="Arial Bold" w:hAnsi="Arial Bold"/>
                              <w:b/>
                              <w:spacing w:val="0"/>
                            </w:rPr>
                          </w:pPr>
                          <w:r w:rsidRPr="004846CC">
                            <w:rPr>
                              <w:rFonts w:ascii="Arial Bold" w:hAnsi="Arial Bold"/>
                              <w:b/>
                              <w:spacing w:val="0"/>
                            </w:rPr>
                            <w:t>Controller</w:t>
                          </w:r>
                        </w:p>
                      </w:txbxContent>
                    </v:textbox>
                  </v:rect>
                  <v:rect id="Rectangle 169" o:spid="_x0000_s1082" style="position:absolute;left:4297;top:12632;width:158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">
                    <v:textbox>
                      <w:txbxContent>
                        <w:p w14:paraId="78DDA6AA" w14:textId="77777777" w:rsidR="00503766" w:rsidRPr="004846CC" w:rsidRDefault="00503766" w:rsidP="003E605B">
                          <w:pPr>
                            <w:jc w:val="center"/>
                            <w:rPr>
                              <w:spacing w:val="0"/>
                            </w:rPr>
                          </w:pPr>
                          <w:r w:rsidRPr="004846CC">
                            <w:rPr>
                              <w:spacing w:val="0"/>
                            </w:rPr>
                            <w:t>Variable Frequency Test Supply</w:t>
                          </w:r>
                        </w:p>
                      </w:txbxContent>
                    </v:textbox>
                  </v:rect>
                  <v:shape id="AutoShape 170" o:spid="_x0000_s1083" type="#_x0000_t32" style="position:absolute;left:2485;top:13440;width:0;height:7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">
                    <v:stroke startarrow="block" endarrow="block"/>
                  </v:shape>
                  <v:shape id="AutoShape 171" o:spid="_x0000_s1084" type="#_x0000_t32" style="position:absolute;left:3277;top:13110;width:1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">
                    <v:stroke endarrow="block"/>
                  </v:shape>
                </v:group>
              </w:pict>
            </mc:Fallback>
          </mc:AlternateContent>
        </w:r>
      </w:ins>
    </w:p>
    <w:p w14:paraId="1BF92024" w14:textId="77777777" w:rsidR="003E605B" w:rsidRPr="00A068B0" w:rsidRDefault="003E605B" w:rsidP="003E605B">
      <w:pPr>
        <w:widowControl w:val="0"/>
        <w:autoSpaceDE w:val="0"/>
        <w:autoSpaceDN w:val="0"/>
        <w:adjustRightInd w:val="0"/>
        <w:spacing w:before="12" w:line="240" w:lineRule="exact"/>
        <w:rPr>
          <w:b/>
          <w:bCs/>
          <w:spacing w:val="0"/>
        </w:rPr>
      </w:pPr>
    </w:p>
    <w:p w14:paraId="3F52CE95" w14:textId="77777777" w:rsidR="003E605B" w:rsidRPr="00A068B0" w:rsidRDefault="003E605B" w:rsidP="003E605B">
      <w:pPr>
        <w:widowControl w:val="0"/>
        <w:autoSpaceDE w:val="0"/>
        <w:autoSpaceDN w:val="0"/>
        <w:adjustRightInd w:val="0"/>
        <w:spacing w:before="12" w:line="240" w:lineRule="exact"/>
        <w:rPr>
          <w:b/>
          <w:bCs/>
          <w:spacing w:val="0"/>
        </w:rPr>
      </w:pPr>
    </w:p>
    <w:p w14:paraId="66CC0B3C" w14:textId="77777777" w:rsidR="003E605B" w:rsidRPr="00A068B0" w:rsidRDefault="003E605B" w:rsidP="003E605B">
      <w:pPr>
        <w:widowControl w:val="0"/>
        <w:autoSpaceDE w:val="0"/>
        <w:autoSpaceDN w:val="0"/>
        <w:adjustRightInd w:val="0"/>
        <w:spacing w:before="12" w:line="240" w:lineRule="exact"/>
        <w:rPr>
          <w:b/>
          <w:bCs/>
          <w:spacing w:val="0"/>
        </w:rPr>
      </w:pPr>
    </w:p>
    <w:p w14:paraId="3CD7E639" w14:textId="77777777" w:rsidR="003E605B" w:rsidRPr="00A068B0" w:rsidRDefault="003E605B" w:rsidP="003E605B">
      <w:pPr>
        <w:widowControl w:val="0"/>
        <w:autoSpaceDE w:val="0"/>
        <w:autoSpaceDN w:val="0"/>
        <w:adjustRightInd w:val="0"/>
        <w:spacing w:before="12" w:line="240" w:lineRule="exact"/>
        <w:rPr>
          <w:b/>
          <w:bCs/>
          <w:spacing w:val="0"/>
        </w:rPr>
      </w:pPr>
    </w:p>
    <w:p w14:paraId="41A7E1FD" w14:textId="77777777" w:rsidR="003E605B" w:rsidRPr="00A068B0" w:rsidRDefault="003E605B" w:rsidP="003E605B">
      <w:pPr>
        <w:widowControl w:val="0"/>
        <w:autoSpaceDE w:val="0"/>
        <w:autoSpaceDN w:val="0"/>
        <w:adjustRightInd w:val="0"/>
        <w:spacing w:before="12" w:line="240" w:lineRule="exact"/>
        <w:rPr>
          <w:b/>
          <w:bCs/>
          <w:spacing w:val="0"/>
        </w:rPr>
      </w:pPr>
    </w:p>
    <w:p w14:paraId="24108DD4" w14:textId="77777777" w:rsidR="003E605B" w:rsidRPr="00A068B0" w:rsidRDefault="003E605B" w:rsidP="003E605B">
      <w:pPr>
        <w:widowControl w:val="0"/>
        <w:autoSpaceDE w:val="0"/>
        <w:autoSpaceDN w:val="0"/>
        <w:adjustRightInd w:val="0"/>
        <w:spacing w:before="12" w:line="240" w:lineRule="exact"/>
        <w:rPr>
          <w:b/>
          <w:bCs/>
          <w:spacing w:val="0"/>
        </w:rPr>
      </w:pPr>
    </w:p>
    <w:p w14:paraId="63235015" w14:textId="77777777" w:rsidR="003E605B" w:rsidRPr="00A068B0" w:rsidRDefault="003E605B" w:rsidP="003E605B">
      <w:pPr>
        <w:widowControl w:val="0"/>
        <w:autoSpaceDE w:val="0"/>
        <w:autoSpaceDN w:val="0"/>
        <w:adjustRightInd w:val="0"/>
        <w:spacing w:before="12" w:line="240" w:lineRule="exact"/>
        <w:rPr>
          <w:b/>
          <w:bCs/>
          <w:spacing w:val="0"/>
        </w:rPr>
      </w:pPr>
    </w:p>
    <w:p w14:paraId="225071D7" w14:textId="77777777" w:rsidR="003E605B" w:rsidRPr="00A068B0" w:rsidRDefault="003E605B" w:rsidP="003E605B">
      <w:pPr>
        <w:widowControl w:val="0"/>
        <w:autoSpaceDE w:val="0"/>
        <w:autoSpaceDN w:val="0"/>
        <w:adjustRightInd w:val="0"/>
        <w:spacing w:before="12" w:line="240" w:lineRule="exact"/>
        <w:rPr>
          <w:b/>
          <w:bCs/>
          <w:spacing w:val="0"/>
        </w:rPr>
      </w:pPr>
    </w:p>
    <w:p w14:paraId="0AC31385" w14:textId="77777777" w:rsidR="003E605B" w:rsidRPr="00A068B0" w:rsidRDefault="003E605B" w:rsidP="003E605B">
      <w:pPr>
        <w:widowControl w:val="0"/>
        <w:autoSpaceDE w:val="0"/>
        <w:autoSpaceDN w:val="0"/>
        <w:adjustRightInd w:val="0"/>
        <w:spacing w:before="12" w:line="240" w:lineRule="exact"/>
        <w:rPr>
          <w:b/>
          <w:bCs/>
          <w:spacing w:val="0"/>
        </w:rPr>
      </w:pPr>
    </w:p>
    <w:p w14:paraId="31EA049C" w14:textId="77777777" w:rsidR="003E605B" w:rsidRPr="00A068B0" w:rsidRDefault="003E605B" w:rsidP="003E605B">
      <w:pPr>
        <w:widowControl w:val="0"/>
        <w:autoSpaceDE w:val="0"/>
        <w:autoSpaceDN w:val="0"/>
        <w:adjustRightInd w:val="0"/>
        <w:spacing w:before="12" w:line="240" w:lineRule="exact"/>
        <w:rPr>
          <w:b/>
          <w:bCs/>
          <w:spacing w:val="0"/>
        </w:rPr>
      </w:pPr>
    </w:p>
    <w:p w14:paraId="501E1386" w14:textId="77777777" w:rsidR="003E605B" w:rsidRPr="00A068B0" w:rsidRDefault="003E605B" w:rsidP="003E605B">
      <w:pPr>
        <w:widowControl w:val="0"/>
        <w:autoSpaceDE w:val="0"/>
        <w:autoSpaceDN w:val="0"/>
        <w:adjustRightInd w:val="0"/>
        <w:spacing w:before="12" w:line="240" w:lineRule="exact"/>
        <w:rPr>
          <w:b/>
          <w:bCs/>
          <w:spacing w:val="0"/>
        </w:rPr>
      </w:pPr>
    </w:p>
    <w:p w14:paraId="35152BEF" w14:textId="77777777" w:rsidR="003E605B" w:rsidRPr="00A068B0" w:rsidRDefault="003E605B" w:rsidP="003E605B">
      <w:pPr>
        <w:widowControl w:val="0"/>
        <w:autoSpaceDE w:val="0"/>
        <w:autoSpaceDN w:val="0"/>
        <w:adjustRightInd w:val="0"/>
        <w:spacing w:before="12" w:line="240" w:lineRule="exact"/>
        <w:rPr>
          <w:b/>
          <w:bCs/>
          <w:spacing w:val="0"/>
        </w:rPr>
      </w:pPr>
    </w:p>
    <w:p w14:paraId="6095731C" w14:textId="3F6F2697" w:rsidR="003E605B" w:rsidRPr="003B2076" w:rsidRDefault="00516465" w:rsidP="003B7C17">
      <w:pPr>
        <w:pStyle w:val="ANNEX-heading3"/>
      </w:pPr>
      <w:r w:rsidRPr="003B2076">
        <w:t>A.2.2.</w:t>
      </w:r>
      <w:r w:rsidR="008070FC" w:rsidRPr="003B2076">
        <w:t>4</w:t>
      </w:r>
      <w:r w:rsidRPr="003B2076">
        <w:tab/>
      </w:r>
      <w:r w:rsidR="003E605B" w:rsidRPr="003B2076">
        <w:t>Loss of Mains Protection</w:t>
      </w:r>
    </w:p>
    <w:p w14:paraId="0FC443EB" w14:textId="77777777" w:rsidR="003E605B" w:rsidRPr="00A068B0" w:rsidRDefault="003E605B" w:rsidP="003E605B">
      <w:pPr>
        <w:widowControl w:val="0"/>
        <w:autoSpaceDE w:val="0"/>
        <w:autoSpaceDN w:val="0"/>
        <w:adjustRightInd w:val="0"/>
        <w:rPr>
          <w:spacing w:val="0"/>
          <w:sz w:val="20"/>
        </w:rPr>
      </w:pPr>
    </w:p>
    <w:p w14:paraId="331562F1" w14:textId="44604737" w:rsidR="00550A66" w:rsidRDefault="003E605B" w:rsidP="0074572D">
      <w:pPr>
        <w:widowControl w:val="0"/>
        <w:autoSpaceDE w:val="0"/>
        <w:autoSpaceDN w:val="0"/>
        <w:adjustRightInd w:val="0"/>
        <w:spacing w:before="4"/>
        <w:ind w:right="58"/>
        <w:rPr>
          <w:spacing w:val="0"/>
        </w:rPr>
      </w:pPr>
      <w:r w:rsidRPr="00A068B0">
        <w:rPr>
          <w:spacing w:val="0"/>
        </w:rPr>
        <w:t xml:space="preserve">The </w:t>
      </w:r>
      <w:r w:rsidRPr="003B2076">
        <w:rPr>
          <w:spacing w:val="0"/>
        </w:rPr>
        <w:t xml:space="preserve">test described in </w:t>
      </w:r>
      <w:del w:id="2061" w:author="ENA" w:date="2021-02-16T19:04:00Z">
        <w:r w:rsidRPr="003B2076">
          <w:rPr>
            <w:spacing w:val="0"/>
          </w:rPr>
          <w:delText>EN 50438</w:delText>
        </w:r>
      </w:del>
      <w:ins w:id="2062" w:author="ENA" w:date="2021-02-16T19:04:00Z">
        <w:r w:rsidR="001C37D1">
          <w:rPr>
            <w:spacing w:val="0"/>
          </w:rPr>
          <w:t>this Annex</w:t>
        </w:r>
      </w:ins>
      <w:r w:rsidRPr="003B2076">
        <w:rPr>
          <w:spacing w:val="0"/>
        </w:rPr>
        <w:t xml:space="preserve"> should be completed at 10%, 55%, and 100% of </w:t>
      </w:r>
      <w:r w:rsidRPr="003B2076">
        <w:rPr>
          <w:spacing w:val="0"/>
        </w:rPr>
        <w:lastRenderedPageBreak/>
        <w:t xml:space="preserve">the </w:t>
      </w:r>
      <w:r w:rsidRPr="003B2076">
        <w:rPr>
          <w:b/>
          <w:spacing w:val="0"/>
          <w:lang w:eastAsia="en-GB"/>
        </w:rPr>
        <w:t>Registered Capacity</w:t>
      </w:r>
      <w:r w:rsidRPr="003B2076">
        <w:rPr>
          <w:spacing w:val="0"/>
        </w:rPr>
        <w:t>. In both cases</w:t>
      </w:r>
      <w:r w:rsidRPr="00A068B0">
        <w:rPr>
          <w:spacing w:val="0"/>
        </w:rPr>
        <w:t xml:space="preserve"> a subset of results should be recorded as indicated in the Protection – Loss of Mains test section of</w:t>
      </w:r>
      <w:r w:rsidR="00A72BF0" w:rsidRPr="00A068B0">
        <w:rPr>
          <w:spacing w:val="0"/>
        </w:rPr>
        <w:t xml:space="preserve"> the </w:t>
      </w:r>
      <w:r w:rsidR="00A72BF0" w:rsidRPr="00A068B0">
        <w:rPr>
          <w:b/>
          <w:spacing w:val="0"/>
        </w:rPr>
        <w:t>Type Test Verification Report</w:t>
      </w:r>
      <w:r w:rsidR="00A72BF0" w:rsidRPr="00A068B0">
        <w:rPr>
          <w:spacing w:val="0"/>
        </w:rPr>
        <w:t xml:space="preserve">, </w:t>
      </w:r>
      <w:r w:rsidRPr="003B2076">
        <w:rPr>
          <w:spacing w:val="0"/>
        </w:rPr>
        <w:t>Appe</w:t>
      </w:r>
      <w:r w:rsidR="00B24665" w:rsidRPr="003B2076">
        <w:rPr>
          <w:spacing w:val="0"/>
        </w:rPr>
        <w:t>ndix 3</w:t>
      </w:r>
      <w:r w:rsidRPr="003B2076">
        <w:rPr>
          <w:spacing w:val="0"/>
        </w:rPr>
        <w:t xml:space="preserve"> Form C</w:t>
      </w:r>
      <w:r w:rsidRPr="00A068B0">
        <w:rPr>
          <w:spacing w:val="0"/>
        </w:rPr>
        <w:t>.</w:t>
      </w:r>
      <w:ins w:id="2063" w:author="ENA" w:date="2021-02-16T19:04:00Z">
        <w:r w:rsidR="00E17138">
          <w:rPr>
            <w:spacing w:val="0"/>
          </w:rPr>
          <w:t xml:space="preserve"> Note that if the suggested loading points are below the </w:t>
        </w:r>
        <w:r w:rsidR="00E17138" w:rsidRPr="005068BD">
          <w:rPr>
            <w:b/>
            <w:bCs/>
            <w:spacing w:val="0"/>
          </w:rPr>
          <w:t>Micro-generator</w:t>
        </w:r>
        <w:r w:rsidR="00E17138">
          <w:rPr>
            <w:spacing w:val="0"/>
          </w:rPr>
          <w:t xml:space="preserve">’s minimum stable operating level the test should be completed at 100%, and at least one loading level below 100%, of the </w:t>
        </w:r>
        <w:r w:rsidR="00E17138" w:rsidRPr="005068BD">
          <w:rPr>
            <w:b/>
            <w:bCs/>
            <w:spacing w:val="0"/>
          </w:rPr>
          <w:t>Registered Capacity</w:t>
        </w:r>
        <w:r w:rsidR="00E17138">
          <w:rPr>
            <w:spacing w:val="0"/>
          </w:rPr>
          <w:t xml:space="preserve">. </w:t>
        </w:r>
        <w:r w:rsidR="00550A66">
          <w:rPr>
            <w:spacing w:val="0"/>
          </w:rPr>
          <w:t xml:space="preserve">It is recommended that a power level is chosen that is 5% of the difference between the </w:t>
        </w:r>
        <w:r w:rsidR="00550A66" w:rsidRPr="00892724">
          <w:rPr>
            <w:b/>
            <w:bCs/>
            <w:spacing w:val="0"/>
          </w:rPr>
          <w:t>Registered Capacity</w:t>
        </w:r>
        <w:r w:rsidR="00550A66">
          <w:rPr>
            <w:spacing w:val="0"/>
          </w:rPr>
          <w:t xml:space="preserve"> and the minimum stable operating level above the minimum stable operating level:</w:t>
        </w:r>
      </w:ins>
    </w:p>
    <w:p w14:paraId="568178D0" w14:textId="77777777" w:rsidR="00550A66" w:rsidRDefault="00550A66" w:rsidP="00550A66">
      <w:pPr>
        <w:widowControl w:val="0"/>
        <w:autoSpaceDE w:val="0"/>
        <w:autoSpaceDN w:val="0"/>
        <w:adjustRightInd w:val="0"/>
        <w:spacing w:before="4"/>
        <w:ind w:right="58"/>
        <w:rPr>
          <w:ins w:id="2064" w:author="ENA" w:date="2021-02-16T19:04:00Z"/>
          <w:spacing w:val="0"/>
        </w:rPr>
      </w:pPr>
    </w:p>
    <w:p w14:paraId="4004A56B" w14:textId="590EB70E" w:rsidR="00550A66" w:rsidRPr="00A068B0" w:rsidRDefault="00550A66" w:rsidP="00EE20D9">
      <w:pPr>
        <w:widowControl w:val="0"/>
        <w:autoSpaceDE w:val="0"/>
        <w:autoSpaceDN w:val="0"/>
        <w:adjustRightInd w:val="0"/>
        <w:spacing w:before="4"/>
        <w:ind w:left="1560" w:right="58" w:hanging="1557"/>
        <w:rPr>
          <w:ins w:id="2065" w:author="ENA" w:date="2021-02-16T19:04:00Z"/>
          <w:rFonts w:eastAsia="Batang"/>
          <w:spacing w:val="0"/>
        </w:rPr>
      </w:pPr>
      <w:ins w:id="2066" w:author="ENA" w:date="2021-02-16T19:04:00Z">
        <w:r>
          <w:rPr>
            <w:spacing w:val="0"/>
          </w:rPr>
          <w:t>Power level =</w:t>
        </w:r>
        <w:r w:rsidR="00EE20D9">
          <w:rPr>
            <w:spacing w:val="0"/>
          </w:rPr>
          <w:tab/>
        </w:r>
        <w:r>
          <w:rPr>
            <w:spacing w:val="0"/>
          </w:rPr>
          <w:t>Minimum stable operating level + (</w:t>
        </w:r>
        <w:r w:rsidRPr="00892724">
          <w:rPr>
            <w:b/>
            <w:bCs/>
            <w:spacing w:val="0"/>
          </w:rPr>
          <w:t>Registered Capacity</w:t>
        </w:r>
        <w:r>
          <w:rPr>
            <w:spacing w:val="0"/>
          </w:rPr>
          <w:t xml:space="preserve"> – </w:t>
        </w:r>
        <w:r w:rsidR="00C46449">
          <w:rPr>
            <w:spacing w:val="0"/>
          </w:rPr>
          <w:t>m</w:t>
        </w:r>
        <w:r>
          <w:rPr>
            <w:spacing w:val="0"/>
          </w:rPr>
          <w:t xml:space="preserve">inimum stable operating level) </w:t>
        </w:r>
        <w:r w:rsidR="00FE7B47">
          <w:rPr>
            <w:spacing w:val="0"/>
          </w:rPr>
          <w:t>x</w:t>
        </w:r>
        <w:r>
          <w:rPr>
            <w:spacing w:val="0"/>
          </w:rPr>
          <w:t xml:space="preserve"> 5%  </w:t>
        </w:r>
      </w:ins>
    </w:p>
    <w:p w14:paraId="46080917" w14:textId="77777777" w:rsidR="001C37D1" w:rsidRDefault="001C37D1" w:rsidP="003E605B">
      <w:pPr>
        <w:widowControl w:val="0"/>
        <w:autoSpaceDE w:val="0"/>
        <w:autoSpaceDN w:val="0"/>
        <w:adjustRightInd w:val="0"/>
        <w:rPr>
          <w:ins w:id="2067" w:author="ENA" w:date="2021-02-16T19:04:00Z"/>
          <w:spacing w:val="0"/>
        </w:rPr>
      </w:pPr>
    </w:p>
    <w:p w14:paraId="05D28FA7" w14:textId="77777777" w:rsidR="001C37D1" w:rsidRPr="004A5644" w:rsidRDefault="001C37D1" w:rsidP="001C37D1">
      <w:pPr>
        <w:widowControl w:val="0"/>
        <w:autoSpaceDE w:val="0"/>
        <w:autoSpaceDN w:val="0"/>
        <w:adjustRightInd w:val="0"/>
        <w:rPr>
          <w:ins w:id="2068" w:author="ENA" w:date="2021-02-16T19:04:00Z"/>
          <w:spacing w:val="0"/>
        </w:rPr>
      </w:pPr>
      <w:ins w:id="2069" w:author="ENA" w:date="2021-02-16T19:04:00Z">
        <w:r w:rsidRPr="004A5644">
          <w:rPr>
            <w:spacing w:val="0"/>
          </w:rPr>
          <w:t xml:space="preserve">The resonant test circuit specified in this test has been designed to model the interaction of the directly coupled </w:t>
        </w:r>
        <w:r w:rsidRPr="00A304DB">
          <w:rPr>
            <w:b/>
            <w:spacing w:val="0"/>
          </w:rPr>
          <w:t>Micro-generator</w:t>
        </w:r>
        <w:r w:rsidRPr="004A5644">
          <w:rPr>
            <w:spacing w:val="0"/>
          </w:rPr>
          <w:t xml:space="preserve"> under test with the local load including multiple directly coupled connected </w:t>
        </w:r>
        <w:r w:rsidRPr="00C459D9">
          <w:rPr>
            <w:b/>
            <w:spacing w:val="0"/>
          </w:rPr>
          <w:t>Micro-generator</w:t>
        </w:r>
        <w:r w:rsidRPr="004A5644">
          <w:rPr>
            <w:spacing w:val="0"/>
          </w:rPr>
          <w:t>s in parallel.</w:t>
        </w:r>
      </w:ins>
    </w:p>
    <w:p w14:paraId="79DDB47C" w14:textId="77777777" w:rsidR="001C37D1" w:rsidRPr="004A5644" w:rsidRDefault="001C37D1" w:rsidP="001C37D1">
      <w:pPr>
        <w:widowControl w:val="0"/>
        <w:autoSpaceDE w:val="0"/>
        <w:autoSpaceDN w:val="0"/>
        <w:adjustRightInd w:val="0"/>
        <w:rPr>
          <w:ins w:id="2070" w:author="ENA" w:date="2021-02-16T19:04:00Z"/>
          <w:spacing w:val="0"/>
        </w:rPr>
      </w:pPr>
    </w:p>
    <w:p w14:paraId="4961E970" w14:textId="77777777" w:rsidR="001C37D1" w:rsidRDefault="001C37D1" w:rsidP="001C37D1">
      <w:pPr>
        <w:widowControl w:val="0"/>
        <w:autoSpaceDE w:val="0"/>
        <w:autoSpaceDN w:val="0"/>
        <w:adjustRightInd w:val="0"/>
        <w:rPr>
          <w:ins w:id="2071" w:author="ENA" w:date="2021-02-16T19:04:00Z"/>
          <w:spacing w:val="0"/>
        </w:rPr>
      </w:pPr>
      <w:ins w:id="2072" w:author="ENA" w:date="2021-02-16T19:04:00Z">
        <w:r w:rsidRPr="004A5644">
          <w:rPr>
            <w:spacing w:val="0"/>
          </w:rPr>
          <w:t xml:space="preserve">The directly coupled </w:t>
        </w:r>
        <w:r w:rsidRPr="00C459D9">
          <w:rPr>
            <w:b/>
            <w:spacing w:val="0"/>
          </w:rPr>
          <w:t>Micro-generator</w:t>
        </w:r>
        <w:r w:rsidRPr="00A304DB">
          <w:rPr>
            <w:spacing w:val="0"/>
          </w:rPr>
          <w:t>s</w:t>
        </w:r>
        <w:r w:rsidRPr="004A5644">
          <w:rPr>
            <w:spacing w:val="0"/>
          </w:rPr>
          <w:t xml:space="preserve"> output shall be connected to a network combining a resonant circuit with a Q factor of &gt;0.5 and a variable load. The value of the load is to match the directly coupled </w:t>
        </w:r>
        <w:r w:rsidRPr="00C459D9">
          <w:rPr>
            <w:b/>
            <w:spacing w:val="0"/>
          </w:rPr>
          <w:t>Micro-generator</w:t>
        </w:r>
        <w:r w:rsidRPr="004A5644">
          <w:rPr>
            <w:spacing w:val="0"/>
          </w:rPr>
          <w:t xml:space="preserve"> output. To facilitate the test for LoM there shall be a switch placed between the test load/directly coupled </w:t>
        </w:r>
        <w:r w:rsidRPr="00C459D9">
          <w:rPr>
            <w:b/>
            <w:spacing w:val="0"/>
          </w:rPr>
          <w:t>Micro-generator</w:t>
        </w:r>
        <w:r w:rsidRPr="004A5644">
          <w:rPr>
            <w:spacing w:val="0"/>
          </w:rPr>
          <w:t xml:space="preserve"> combination and the </w:t>
        </w:r>
        <w:r w:rsidRPr="00A304DB">
          <w:rPr>
            <w:b/>
            <w:spacing w:val="0"/>
          </w:rPr>
          <w:t>DNO</w:t>
        </w:r>
        <w:r w:rsidRPr="004A5644">
          <w:rPr>
            <w:spacing w:val="0"/>
          </w:rPr>
          <w:t>’s</w:t>
        </w:r>
        <w:r w:rsidRPr="00A304DB">
          <w:rPr>
            <w:b/>
            <w:spacing w:val="0"/>
          </w:rPr>
          <w:t xml:space="preserve"> Distribution Network</w:t>
        </w:r>
        <w:r w:rsidRPr="004A5644">
          <w:rPr>
            <w:spacing w:val="0"/>
          </w:rPr>
          <w:t xml:space="preserve">, as shown </w:t>
        </w:r>
        <w:r>
          <w:rPr>
            <w:spacing w:val="0"/>
          </w:rPr>
          <w:t xml:space="preserve">in </w:t>
        </w:r>
        <w:r w:rsidRPr="001C4C39">
          <w:rPr>
            <w:spacing w:val="0"/>
          </w:rPr>
          <w:t>Figure A2</w:t>
        </w:r>
        <w:r>
          <w:rPr>
            <w:spacing w:val="0"/>
          </w:rPr>
          <w:t>.3.</w:t>
        </w:r>
      </w:ins>
    </w:p>
    <w:p w14:paraId="34038358" w14:textId="77777777" w:rsidR="001C37D1" w:rsidRPr="00A068B0" w:rsidRDefault="001C37D1" w:rsidP="003E605B">
      <w:pPr>
        <w:widowControl w:val="0"/>
        <w:autoSpaceDE w:val="0"/>
        <w:autoSpaceDN w:val="0"/>
        <w:adjustRightInd w:val="0"/>
        <w:rPr>
          <w:ins w:id="2073" w:author="ENA" w:date="2021-02-16T19:04:00Z"/>
          <w:spacing w:val="0"/>
        </w:rPr>
      </w:pPr>
    </w:p>
    <w:p w14:paraId="7B68C189" w14:textId="77777777" w:rsidR="001C37D1" w:rsidRDefault="001C37D1" w:rsidP="001C37D1">
      <w:pPr>
        <w:widowControl w:val="0"/>
        <w:autoSpaceDE w:val="0"/>
        <w:autoSpaceDN w:val="0"/>
        <w:adjustRightInd w:val="0"/>
        <w:rPr>
          <w:ins w:id="2074" w:author="ENA" w:date="2021-02-16T19:04:00Z"/>
          <w:spacing w:val="0"/>
        </w:rPr>
      </w:pPr>
      <w:bookmarkStart w:id="2075" w:name="_Hlk56781532"/>
    </w:p>
    <w:bookmarkEnd w:id="2075"/>
    <w:p w14:paraId="7CD5A245" w14:textId="77777777" w:rsidR="001C37D1" w:rsidRDefault="001C37D1" w:rsidP="001C37D1">
      <w:pPr>
        <w:widowControl w:val="0"/>
        <w:autoSpaceDE w:val="0"/>
        <w:autoSpaceDN w:val="0"/>
        <w:adjustRightInd w:val="0"/>
        <w:rPr>
          <w:ins w:id="2076" w:author="ENA" w:date="2021-02-16T19:04:00Z"/>
          <w:spacing w:val="0"/>
        </w:rPr>
      </w:pPr>
    </w:p>
    <w:p w14:paraId="2ABF3ADC" w14:textId="77777777" w:rsidR="001C37D1" w:rsidRDefault="001C37D1" w:rsidP="001C37D1">
      <w:pPr>
        <w:widowControl w:val="0"/>
        <w:autoSpaceDE w:val="0"/>
        <w:autoSpaceDN w:val="0"/>
        <w:adjustRightInd w:val="0"/>
        <w:rPr>
          <w:ins w:id="2077" w:author="ENA" w:date="2021-02-16T19:04:00Z"/>
          <w:spacing w:val="0"/>
        </w:rPr>
      </w:pPr>
      <w:ins w:id="2078" w:author="ENA" w:date="2021-02-16T19:04:00Z">
        <w:r>
          <w:rPr>
            <w:noProof/>
            <w:spacing w:val="0"/>
            <w:lang w:eastAsia="en-GB"/>
          </w:rPr>
          <mc:AlternateContent>
            <mc:Choice Requires="wpg">
              <w:drawing>
                <wp:anchor distT="0" distB="0" distL="114300" distR="114300" simplePos="0" relativeHeight="251710976" behindDoc="0" locked="0" layoutInCell="1" allowOverlap="1" wp14:anchorId="2DD5A42A" wp14:editId="7807BC17">
                  <wp:simplePos x="0" y="0"/>
                  <wp:positionH relativeFrom="column">
                    <wp:posOffset>138223</wp:posOffset>
                  </wp:positionH>
                  <wp:positionV relativeFrom="paragraph">
                    <wp:posOffset>130219</wp:posOffset>
                  </wp:positionV>
                  <wp:extent cx="5603337" cy="1533525"/>
                  <wp:effectExtent l="0" t="0" r="16510" b="28575"/>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3337" cy="1533525"/>
                            <a:chOff x="1338" y="4603"/>
                            <a:chExt cx="9448" cy="2415"/>
                          </a:xfrm>
                        </wpg:grpSpPr>
                        <wps:wsp>
                          <wps:cNvPr id="175" name="Rectangle 173"/>
                          <wps:cNvSpPr>
                            <a:spLocks noChangeArrowheads="1"/>
                          </wps:cNvSpPr>
                          <wps:spPr bwMode="auto">
                            <a:xfrm>
                              <a:off x="1338" y="4603"/>
                              <a:ext cx="4000" cy="1170"/>
                            </a:xfrm>
                            <a:prstGeom prst="rect">
                              <a:avLst/>
                            </a:prstGeom>
                            <a:solidFill>
                              <a:srgbClr val="FFFFFF"/>
                            </a:solidFill>
                            <a:ln w="9525">
                              <a:solidFill>
                                <a:srgbClr val="000000"/>
                              </a:solidFill>
                              <a:prstDash val="dash"/>
                              <a:miter lim="800000"/>
                              <a:headEnd/>
                              <a:tailEnd/>
                            </a:ln>
                          </wps:spPr>
                          <wps:txbx>
                            <w:txbxContent>
                              <w:p w14:paraId="6F2C9F75" w14:textId="77777777" w:rsidR="00503766" w:rsidRPr="00A304DB" w:rsidRDefault="00503766" w:rsidP="001C37D1">
                                <w:pPr>
                                  <w:rPr>
                                    <w:ins w:id="2079" w:author="ENA" w:date="2021-02-16T19:04:00Z"/>
                                    <w:rFonts w:ascii="Arial Bold" w:hAnsi="Arial Bold"/>
                                    <w:b/>
                                    <w:spacing w:val="0"/>
                                  </w:rPr>
                                </w:pPr>
                                <w:ins w:id="2080" w:author="ENA" w:date="2021-02-16T19:04:00Z">
                                  <w:r w:rsidRPr="00A304DB">
                                    <w:rPr>
                                      <w:rFonts w:ascii="Arial Bold" w:hAnsi="Arial Bold"/>
                                      <w:b/>
                                      <w:spacing w:val="0"/>
                                    </w:rPr>
                                    <w:t>Micro-generator</w:t>
                                  </w:r>
                                </w:ins>
                              </w:p>
                            </w:txbxContent>
                          </wps:txbx>
                          <wps:bodyPr rot="0" vert="horz" wrap="square" lIns="91440" tIns="45720" rIns="91440" bIns="45720" anchor="t" anchorCtr="0" upright="1">
                            <a:noAutofit/>
                          </wps:bodyPr>
                        </wps:wsp>
                        <wps:wsp>
                          <wps:cNvPr id="176" name="Rectangle 174"/>
                          <wps:cNvSpPr>
                            <a:spLocks noChangeArrowheads="1"/>
                          </wps:cNvSpPr>
                          <wps:spPr bwMode="auto">
                            <a:xfrm>
                              <a:off x="1570" y="4978"/>
                              <a:ext cx="1585" cy="690"/>
                            </a:xfrm>
                            <a:prstGeom prst="rect">
                              <a:avLst/>
                            </a:prstGeom>
                            <a:solidFill>
                              <a:srgbClr val="FFFFFF"/>
                            </a:solidFill>
                            <a:ln w="9525">
                              <a:solidFill>
                                <a:srgbClr val="000000"/>
                              </a:solidFill>
                              <a:miter lim="800000"/>
                              <a:headEnd/>
                              <a:tailEnd/>
                            </a:ln>
                          </wps:spPr>
                          <wps:txbx>
                            <w:txbxContent>
                              <w:p w14:paraId="56A2358B" w14:textId="77777777" w:rsidR="00503766" w:rsidRPr="009C4D8E" w:rsidRDefault="00503766" w:rsidP="001C37D1">
                                <w:pPr>
                                  <w:rPr>
                                    <w:ins w:id="2081" w:author="ENA" w:date="2021-02-16T19:04:00Z"/>
                                    <w:spacing w:val="0"/>
                                    <w:sz w:val="20"/>
                                  </w:rPr>
                                </w:pPr>
                                <w:ins w:id="2082" w:author="ENA" w:date="2021-02-16T19:04:00Z">
                                  <w:r w:rsidRPr="009C4D8E">
                                    <w:rPr>
                                      <w:spacing w:val="0"/>
                                      <w:sz w:val="20"/>
                                    </w:rPr>
                                    <w:t>Micro-generator</w:t>
                                  </w:r>
                                </w:ins>
                              </w:p>
                            </w:txbxContent>
                          </wps:txbx>
                          <wps:bodyPr rot="0" vert="horz" wrap="square" lIns="91440" tIns="45720" rIns="91440" bIns="45720" anchor="t" anchorCtr="0" upright="1">
                            <a:noAutofit/>
                          </wps:bodyPr>
                        </wps:wsp>
                        <wps:wsp>
                          <wps:cNvPr id="177" name="Rectangle 175"/>
                          <wps:cNvSpPr>
                            <a:spLocks noChangeArrowheads="1"/>
                          </wps:cNvSpPr>
                          <wps:spPr bwMode="auto">
                            <a:xfrm>
                              <a:off x="3642" y="4978"/>
                              <a:ext cx="1585" cy="690"/>
                            </a:xfrm>
                            <a:prstGeom prst="rect">
                              <a:avLst/>
                            </a:prstGeom>
                            <a:solidFill>
                              <a:srgbClr val="FFFFFF"/>
                            </a:solidFill>
                            <a:ln w="9525">
                              <a:solidFill>
                                <a:srgbClr val="000000"/>
                              </a:solidFill>
                              <a:miter lim="800000"/>
                              <a:headEnd/>
                              <a:tailEnd/>
                            </a:ln>
                          </wps:spPr>
                          <wps:txbx>
                            <w:txbxContent>
                              <w:p w14:paraId="469B33F1" w14:textId="77777777" w:rsidR="00503766" w:rsidRPr="0099001E" w:rsidRDefault="00503766" w:rsidP="001C37D1">
                                <w:pPr>
                                  <w:rPr>
                                    <w:ins w:id="2083" w:author="ENA" w:date="2021-02-16T19:04:00Z"/>
                                    <w:rFonts w:ascii="Arial Bold" w:hAnsi="Arial Bold"/>
                                    <w:b/>
                                    <w:spacing w:val="0"/>
                                    <w:sz w:val="20"/>
                                  </w:rPr>
                                </w:pPr>
                                <w:ins w:id="2084" w:author="ENA" w:date="2021-02-16T19:04:00Z">
                                  <w:r w:rsidRPr="0099001E">
                                    <w:rPr>
                                      <w:rFonts w:ascii="Arial Bold" w:hAnsi="Arial Bold"/>
                                      <w:b/>
                                      <w:spacing w:val="0"/>
                                      <w:sz w:val="20"/>
                                    </w:rPr>
                                    <w:t>Controller</w:t>
                                  </w:r>
                                </w:ins>
                              </w:p>
                            </w:txbxContent>
                          </wps:txbx>
                          <wps:bodyPr rot="0" vert="horz" wrap="square" lIns="91440" tIns="45720" rIns="91440" bIns="45720" anchor="t" anchorCtr="0" upright="1">
                            <a:noAutofit/>
                          </wps:bodyPr>
                        </wps:wsp>
                        <wps:wsp>
                          <wps:cNvPr id="178" name="Rectangle 176"/>
                          <wps:cNvSpPr>
                            <a:spLocks noChangeArrowheads="1"/>
                          </wps:cNvSpPr>
                          <wps:spPr bwMode="auto">
                            <a:xfrm>
                              <a:off x="9067" y="4845"/>
                              <a:ext cx="1719" cy="928"/>
                            </a:xfrm>
                            <a:prstGeom prst="rect">
                              <a:avLst/>
                            </a:prstGeom>
                            <a:solidFill>
                              <a:srgbClr val="FFFFFF"/>
                            </a:solidFill>
                            <a:ln w="9525">
                              <a:solidFill>
                                <a:srgbClr val="000000"/>
                              </a:solidFill>
                              <a:miter lim="800000"/>
                              <a:headEnd/>
                              <a:tailEnd/>
                            </a:ln>
                          </wps:spPr>
                          <wps:txbx>
                            <w:txbxContent>
                              <w:p w14:paraId="51F1F56C" w14:textId="77777777" w:rsidR="00503766" w:rsidRPr="009C4D8E" w:rsidRDefault="00503766" w:rsidP="001C37D1">
                                <w:pPr>
                                  <w:jc w:val="center"/>
                                  <w:rPr>
                                    <w:ins w:id="2085" w:author="ENA" w:date="2021-02-16T19:04:00Z"/>
                                    <w:rFonts w:ascii="Arial Bold" w:hAnsi="Arial Bold"/>
                                    <w:b/>
                                    <w:spacing w:val="0"/>
                                    <w:sz w:val="20"/>
                                  </w:rPr>
                                </w:pPr>
                                <w:ins w:id="2086" w:author="ENA" w:date="2021-02-16T19:04:00Z">
                                  <w:r w:rsidRPr="009C4D8E">
                                    <w:rPr>
                                      <w:rFonts w:ascii="Arial Bold" w:hAnsi="Arial Bold"/>
                                      <w:b/>
                                      <w:spacing w:val="0"/>
                                      <w:sz w:val="20"/>
                                    </w:rPr>
                                    <w:t>DNO’s Distribution Network</w:t>
                                  </w:r>
                                </w:ins>
                              </w:p>
                            </w:txbxContent>
                          </wps:txbx>
                          <wps:bodyPr rot="0" vert="horz" wrap="square" lIns="91440" tIns="45720" rIns="91440" bIns="45720" anchor="t" anchorCtr="0" upright="1">
                            <a:noAutofit/>
                          </wps:bodyPr>
                        </wps:wsp>
                        <wps:wsp>
                          <wps:cNvPr id="179" name="AutoShape 177"/>
                          <wps:cNvCnPr/>
                          <wps:spPr bwMode="auto">
                            <a:xfrm>
                              <a:off x="3155" y="5338"/>
                              <a:ext cx="48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 name="AutoShape 178"/>
                          <wps:cNvCnPr/>
                          <wps:spPr bwMode="auto">
                            <a:xfrm>
                              <a:off x="8697" y="5338"/>
                              <a:ext cx="373" cy="1"/>
                            </a:xfrm>
                            <a:prstGeom prst="straightConnector1">
                              <a:avLst/>
                            </a:prstGeom>
                            <a:noFill/>
                            <a:ln w="9525">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wps:wsp>
                          <wps:cNvPr id="181" name="Rectangle 179"/>
                          <wps:cNvSpPr>
                            <a:spLocks noChangeArrowheads="1"/>
                          </wps:cNvSpPr>
                          <wps:spPr bwMode="auto">
                            <a:xfrm>
                              <a:off x="5461" y="5848"/>
                              <a:ext cx="1389" cy="1170"/>
                            </a:xfrm>
                            <a:prstGeom prst="rect">
                              <a:avLst/>
                            </a:prstGeom>
                            <a:solidFill>
                              <a:srgbClr val="FFFFFF"/>
                            </a:solidFill>
                            <a:ln w="9525">
                              <a:solidFill>
                                <a:srgbClr val="000000"/>
                              </a:solidFill>
                              <a:miter lim="800000"/>
                              <a:headEnd/>
                              <a:tailEnd/>
                            </a:ln>
                          </wps:spPr>
                          <wps:txbx>
                            <w:txbxContent>
                              <w:p w14:paraId="08C66154" w14:textId="77777777" w:rsidR="00503766" w:rsidRPr="0099001E" w:rsidRDefault="00503766" w:rsidP="001C37D1">
                                <w:pPr>
                                  <w:jc w:val="center"/>
                                  <w:rPr>
                                    <w:ins w:id="2087" w:author="ENA" w:date="2021-02-16T19:04:00Z"/>
                                    <w:spacing w:val="0"/>
                                    <w:sz w:val="19"/>
                                    <w:szCs w:val="19"/>
                                  </w:rPr>
                                </w:pPr>
                                <w:ins w:id="2088" w:author="ENA" w:date="2021-02-16T19:04:00Z">
                                  <w:r w:rsidRPr="0099001E">
                                    <w:rPr>
                                      <w:spacing w:val="0"/>
                                      <w:sz w:val="19"/>
                                      <w:szCs w:val="19"/>
                                    </w:rPr>
                                    <w:t>Resonant Circuit Q&gt;0.5</w:t>
                                  </w:r>
                                </w:ins>
                              </w:p>
                              <w:p w14:paraId="3D907948" w14:textId="77777777" w:rsidR="00503766" w:rsidRPr="0099001E" w:rsidRDefault="00503766" w:rsidP="001C37D1">
                                <w:pPr>
                                  <w:jc w:val="center"/>
                                  <w:rPr>
                                    <w:ins w:id="2089" w:author="ENA" w:date="2021-02-16T19:04:00Z"/>
                                    <w:spacing w:val="0"/>
                                    <w:sz w:val="19"/>
                                    <w:szCs w:val="19"/>
                                  </w:rPr>
                                </w:pPr>
                                <w:ins w:id="2090" w:author="ENA" w:date="2021-02-16T19:04:00Z">
                                  <w:r w:rsidRPr="0099001E">
                                    <w:rPr>
                                      <w:spacing w:val="0"/>
                                      <w:sz w:val="19"/>
                                      <w:szCs w:val="19"/>
                                    </w:rPr>
                                    <w:t>at 50Hz</w:t>
                                  </w:r>
                                </w:ins>
                              </w:p>
                            </w:txbxContent>
                          </wps:txbx>
                          <wps:bodyPr rot="0" vert="horz" wrap="square" lIns="91440" tIns="45720" rIns="91440" bIns="45720" anchor="ctr" anchorCtr="0" upright="1">
                            <a:noAutofit/>
                          </wps:bodyPr>
                        </wps:wsp>
                        <wps:wsp>
                          <wps:cNvPr id="182" name="Rectangle 180"/>
                          <wps:cNvSpPr>
                            <a:spLocks noChangeArrowheads="1"/>
                          </wps:cNvSpPr>
                          <wps:spPr bwMode="auto">
                            <a:xfrm>
                              <a:off x="7215" y="5848"/>
                              <a:ext cx="1581" cy="1170"/>
                            </a:xfrm>
                            <a:prstGeom prst="rect">
                              <a:avLst/>
                            </a:prstGeom>
                            <a:solidFill>
                              <a:srgbClr val="FFFFFF"/>
                            </a:solidFill>
                            <a:ln w="9525">
                              <a:solidFill>
                                <a:srgbClr val="000000"/>
                              </a:solidFill>
                              <a:miter lim="800000"/>
                              <a:headEnd/>
                              <a:tailEnd/>
                            </a:ln>
                          </wps:spPr>
                          <wps:txbx>
                            <w:txbxContent>
                              <w:p w14:paraId="39245E50" w14:textId="77777777" w:rsidR="00503766" w:rsidRPr="0099001E" w:rsidRDefault="00503766" w:rsidP="001C37D1">
                                <w:pPr>
                                  <w:jc w:val="center"/>
                                  <w:rPr>
                                    <w:ins w:id="2091" w:author="ENA" w:date="2021-02-16T19:04:00Z"/>
                                    <w:spacing w:val="0"/>
                                    <w:sz w:val="19"/>
                                    <w:szCs w:val="19"/>
                                  </w:rPr>
                                </w:pPr>
                                <w:ins w:id="2092" w:author="ENA" w:date="2021-02-16T19:04:00Z">
                                  <w:r w:rsidRPr="0099001E">
                                    <w:rPr>
                                      <w:spacing w:val="0"/>
                                      <w:sz w:val="19"/>
                                      <w:szCs w:val="19"/>
                                    </w:rPr>
                                    <w:t>Variable Resistance Load</w:t>
                                  </w:r>
                                </w:ins>
                              </w:p>
                            </w:txbxContent>
                          </wps:txbx>
                          <wps:bodyPr rot="0" vert="horz" wrap="square" lIns="91440" tIns="45720" rIns="91440" bIns="45720" anchor="ctr" anchorCtr="0" upright="1">
                            <a:noAutofit/>
                          </wps:bodyPr>
                        </wps:wsp>
                        <wps:wsp>
                          <wps:cNvPr id="183" name="AutoShape 181"/>
                          <wps:cNvCnPr/>
                          <wps:spPr bwMode="auto">
                            <a:xfrm>
                              <a:off x="5227" y="5338"/>
                              <a:ext cx="2929" cy="1"/>
                            </a:xfrm>
                            <a:prstGeom prst="straightConnector1">
                              <a:avLst/>
                            </a:prstGeom>
                            <a:noFill/>
                            <a:ln w="9525">
                              <a:solidFill>
                                <a:srgbClr val="000000"/>
                              </a:solidFill>
                              <a:round/>
                              <a:headEnd/>
                              <a:tailEnd type="oval" w="med" len="med"/>
                            </a:ln>
                            <a:extLst>
                              <a:ext uri="{909E8E84-426E-40DD-AFC4-6F175D3DCCD1}">
                                <a14:hiddenFill xmlns:a14="http://schemas.microsoft.com/office/drawing/2010/main">
                                  <a:noFill/>
                                </a14:hiddenFill>
                              </a:ext>
                            </a:extLst>
                          </wps:spPr>
                          <wps:bodyPr/>
                        </wps:wsp>
                        <wps:wsp>
                          <wps:cNvPr id="184" name="AutoShape 182"/>
                          <wps:cNvCnPr/>
                          <wps:spPr bwMode="auto">
                            <a:xfrm>
                              <a:off x="6224" y="5338"/>
                              <a:ext cx="0" cy="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5" name="AutoShape 183"/>
                          <wps:cNvCnPr/>
                          <wps:spPr bwMode="auto">
                            <a:xfrm>
                              <a:off x="7841" y="5338"/>
                              <a:ext cx="0" cy="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6" name="AutoShape 184"/>
                          <wps:cNvCnPr/>
                          <wps:spPr bwMode="auto">
                            <a:xfrm flipV="1">
                              <a:off x="8163" y="5053"/>
                              <a:ext cx="424" cy="285"/>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D5A42A" id="Group 174" o:spid="_x0000_s1085" style="position:absolute;left:0;text-align:left;margin-left:10.9pt;margin-top:10.25pt;width:441.2pt;height:120.75pt;z-index:251710976;mso-position-horizontal-relative:text;mso-position-vertical-relative:text" coordorigin="1338,4603" coordsize="9448,2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">
                  <v:rect id="Rectangle 173" o:spid="_x0000_s1086" style="position:absolute;left:1338;top:4603;width:4000;height:1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">
                    <v:stroke dashstyle="dash"/>
                    <v:textbox>
                      <w:txbxContent>
                        <w:p w14:paraId="6F2C9F75" w14:textId="77777777" w:rsidR="00503766" w:rsidRPr="00A304DB" w:rsidRDefault="00503766" w:rsidP="001C37D1">
                          <w:pPr>
                            <w:rPr>
                              <w:ins w:id="2130" w:author="ENA" w:date="2021-02-16T19:04:00Z"/>
                              <w:rFonts w:ascii="Arial Bold" w:hAnsi="Arial Bold"/>
                              <w:b/>
                              <w:spacing w:val="0"/>
                            </w:rPr>
                          </w:pPr>
                          <w:ins w:id="2131" w:author="ENA" w:date="2021-02-16T19:04:00Z">
                            <w:r w:rsidRPr="00A304DB">
                              <w:rPr>
                                <w:rFonts w:ascii="Arial Bold" w:hAnsi="Arial Bold"/>
                                <w:b/>
                                <w:spacing w:val="0"/>
                              </w:rPr>
                              <w:t>Micro-generator</w:t>
                            </w:r>
                          </w:ins>
                        </w:p>
                      </w:txbxContent>
                    </v:textbox>
                  </v:rect>
                  <v:rect id="Rectangle 174" o:spid="_x0000_s1087" style="position:absolute;left:1570;top:4978;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">
                    <v:textbox>
                      <w:txbxContent>
                        <w:p w14:paraId="56A2358B" w14:textId="77777777" w:rsidR="00503766" w:rsidRPr="009C4D8E" w:rsidRDefault="00503766" w:rsidP="001C37D1">
                          <w:pPr>
                            <w:rPr>
                              <w:ins w:id="2132" w:author="ENA" w:date="2021-02-16T19:04:00Z"/>
                              <w:spacing w:val="0"/>
                              <w:sz w:val="20"/>
                            </w:rPr>
                          </w:pPr>
                          <w:ins w:id="2133" w:author="ENA" w:date="2021-02-16T19:04:00Z">
                            <w:r w:rsidRPr="009C4D8E">
                              <w:rPr>
                                <w:spacing w:val="0"/>
                                <w:sz w:val="20"/>
                              </w:rPr>
                              <w:t>Micro-generator</w:t>
                            </w:r>
                          </w:ins>
                        </w:p>
                      </w:txbxContent>
                    </v:textbox>
                  </v:rect>
                  <v:rect id="Rectangle 175" o:spid="_x0000_s1088" style="position:absolute;left:3642;top:4978;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">
                    <v:textbox>
                      <w:txbxContent>
                        <w:p w14:paraId="469B33F1" w14:textId="77777777" w:rsidR="00503766" w:rsidRPr="0099001E" w:rsidRDefault="00503766" w:rsidP="001C37D1">
                          <w:pPr>
                            <w:rPr>
                              <w:ins w:id="2134" w:author="ENA" w:date="2021-02-16T19:04:00Z"/>
                              <w:rFonts w:ascii="Arial Bold" w:hAnsi="Arial Bold"/>
                              <w:b/>
                              <w:spacing w:val="0"/>
                              <w:sz w:val="20"/>
                            </w:rPr>
                          </w:pPr>
                          <w:ins w:id="2135" w:author="ENA" w:date="2021-02-16T19:04:00Z">
                            <w:r w:rsidRPr="0099001E">
                              <w:rPr>
                                <w:rFonts w:ascii="Arial Bold" w:hAnsi="Arial Bold"/>
                                <w:b/>
                                <w:spacing w:val="0"/>
                                <w:sz w:val="20"/>
                              </w:rPr>
                              <w:t>Controller</w:t>
                            </w:r>
                          </w:ins>
                        </w:p>
                      </w:txbxContent>
                    </v:textbox>
                  </v:rect>
                  <v:rect id="Rectangle 176" o:spid="_x0000_s1089" style="position:absolute;left:9067;top:4845;width:1719;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">
                    <v:textbox>
                      <w:txbxContent>
                        <w:p w14:paraId="51F1F56C" w14:textId="77777777" w:rsidR="00503766" w:rsidRPr="009C4D8E" w:rsidRDefault="00503766" w:rsidP="001C37D1">
                          <w:pPr>
                            <w:jc w:val="center"/>
                            <w:rPr>
                              <w:ins w:id="2136" w:author="ENA" w:date="2021-02-16T19:04:00Z"/>
                              <w:rFonts w:ascii="Arial Bold" w:hAnsi="Arial Bold"/>
                              <w:b/>
                              <w:spacing w:val="0"/>
                              <w:sz w:val="20"/>
                            </w:rPr>
                          </w:pPr>
                          <w:ins w:id="2137" w:author="ENA" w:date="2021-02-16T19:04:00Z">
                            <w:r w:rsidRPr="009C4D8E">
                              <w:rPr>
                                <w:rFonts w:ascii="Arial Bold" w:hAnsi="Arial Bold"/>
                                <w:b/>
                                <w:spacing w:val="0"/>
                                <w:sz w:val="20"/>
                              </w:rPr>
                              <w:t>DNO’s Distribution Network</w:t>
                            </w:r>
                          </w:ins>
                        </w:p>
                      </w:txbxContent>
                    </v:textbox>
                  </v:rect>
                  <v:shape id="AutoShape 177" o:spid="_x0000_s1090" type="#_x0000_t32" style="position:absolute;left:3155;top:5338;width: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">
                    <v:stroke endarrow="block"/>
                  </v:shape>
                  <v:shape id="AutoShape 178" o:spid="_x0000_s1091" type="#_x0000_t32" style="position:absolute;left:8697;top:5338;width:373;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">
                    <v:stroke startarrow="oval" endarrow="block"/>
                  </v:shape>
                  <v:rect id="Rectangle 179" o:spid="_x0000_s1092" style="position:absolute;left:5461;top:5848;width:1389;height:1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">
                    <v:textbox>
                      <w:txbxContent>
                        <w:p w14:paraId="08C66154" w14:textId="77777777" w:rsidR="00503766" w:rsidRPr="0099001E" w:rsidRDefault="00503766" w:rsidP="001C37D1">
                          <w:pPr>
                            <w:jc w:val="center"/>
                            <w:rPr>
                              <w:ins w:id="2138" w:author="ENA" w:date="2021-02-16T19:04:00Z"/>
                              <w:spacing w:val="0"/>
                              <w:sz w:val="19"/>
                              <w:szCs w:val="19"/>
                            </w:rPr>
                          </w:pPr>
                          <w:ins w:id="2139" w:author="ENA" w:date="2021-02-16T19:04:00Z">
                            <w:r w:rsidRPr="0099001E">
                              <w:rPr>
                                <w:spacing w:val="0"/>
                                <w:sz w:val="19"/>
                                <w:szCs w:val="19"/>
                              </w:rPr>
                              <w:t>Resonant Circuit Q&gt;0.5</w:t>
                            </w:r>
                          </w:ins>
                        </w:p>
                        <w:p w14:paraId="3D907948" w14:textId="77777777" w:rsidR="00503766" w:rsidRPr="0099001E" w:rsidRDefault="00503766" w:rsidP="001C37D1">
                          <w:pPr>
                            <w:jc w:val="center"/>
                            <w:rPr>
                              <w:ins w:id="2140" w:author="ENA" w:date="2021-02-16T19:04:00Z"/>
                              <w:spacing w:val="0"/>
                              <w:sz w:val="19"/>
                              <w:szCs w:val="19"/>
                            </w:rPr>
                          </w:pPr>
                          <w:ins w:id="2141" w:author="ENA" w:date="2021-02-16T19:04:00Z">
                            <w:r w:rsidRPr="0099001E">
                              <w:rPr>
                                <w:spacing w:val="0"/>
                                <w:sz w:val="19"/>
                                <w:szCs w:val="19"/>
                              </w:rPr>
                              <w:t>at 50Hz</w:t>
                            </w:r>
                          </w:ins>
                        </w:p>
                      </w:txbxContent>
                    </v:textbox>
                  </v:rect>
                  <v:rect id="Rectangle 180" o:spid="_x0000_s1093" style="position:absolute;left:7215;top:5848;width:1581;height:1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">
                    <v:textbox>
                      <w:txbxContent>
                        <w:p w14:paraId="39245E50" w14:textId="77777777" w:rsidR="00503766" w:rsidRPr="0099001E" w:rsidRDefault="00503766" w:rsidP="001C37D1">
                          <w:pPr>
                            <w:jc w:val="center"/>
                            <w:rPr>
                              <w:ins w:id="2142" w:author="ENA" w:date="2021-02-16T19:04:00Z"/>
                              <w:spacing w:val="0"/>
                              <w:sz w:val="19"/>
                              <w:szCs w:val="19"/>
                            </w:rPr>
                          </w:pPr>
                          <w:ins w:id="2143" w:author="ENA" w:date="2021-02-16T19:04:00Z">
                            <w:r w:rsidRPr="0099001E">
                              <w:rPr>
                                <w:spacing w:val="0"/>
                                <w:sz w:val="19"/>
                                <w:szCs w:val="19"/>
                              </w:rPr>
                              <w:t>Variable Resistance Load</w:t>
                            </w:r>
                          </w:ins>
                        </w:p>
                      </w:txbxContent>
                    </v:textbox>
                  </v:rect>
                  <v:shape id="AutoShape 181" o:spid="_x0000_s1094" type="#_x0000_t32" style="position:absolute;left:5227;top:5338;width:2929;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">
                    <v:stroke endarrow="oval"/>
                  </v:shape>
                  <v:shape id="AutoShape 182" o:spid="_x0000_s1095" type="#_x0000_t32" style="position:absolute;left:6224;top:5338;width:0;height:5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">
                    <v:stroke endarrow="block"/>
                  </v:shape>
                  <v:shape id="AutoShape 183" o:spid="_x0000_s1096" type="#_x0000_t32" style="position:absolute;left:7841;top:5338;width:0;height:5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">
                    <v:stroke endarrow="block"/>
                  </v:shape>
                  <v:shape id="AutoShape 184" o:spid="_x0000_s1097" type="#_x0000_t32" style="position:absolute;left:8163;top:5053;width:424;height:28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" strokeweight="1.25pt"/>
                </v:group>
              </w:pict>
            </mc:Fallback>
          </mc:AlternateContent>
        </w:r>
      </w:ins>
    </w:p>
    <w:p w14:paraId="0541E543" w14:textId="77777777" w:rsidR="001C37D1" w:rsidRDefault="001C37D1" w:rsidP="001C37D1">
      <w:pPr>
        <w:widowControl w:val="0"/>
        <w:autoSpaceDE w:val="0"/>
        <w:autoSpaceDN w:val="0"/>
        <w:adjustRightInd w:val="0"/>
        <w:rPr>
          <w:ins w:id="2093" w:author="ENA" w:date="2021-02-16T19:04:00Z"/>
          <w:spacing w:val="0"/>
        </w:rPr>
      </w:pPr>
    </w:p>
    <w:p w14:paraId="4C04FEED" w14:textId="77777777" w:rsidR="001C37D1" w:rsidRDefault="001C37D1" w:rsidP="001C37D1">
      <w:pPr>
        <w:widowControl w:val="0"/>
        <w:autoSpaceDE w:val="0"/>
        <w:autoSpaceDN w:val="0"/>
        <w:adjustRightInd w:val="0"/>
        <w:rPr>
          <w:ins w:id="2094" w:author="ENA" w:date="2021-02-16T19:04:00Z"/>
          <w:spacing w:val="0"/>
        </w:rPr>
      </w:pPr>
    </w:p>
    <w:p w14:paraId="76B49DCA" w14:textId="77777777" w:rsidR="001C37D1" w:rsidRDefault="001C37D1" w:rsidP="001C37D1">
      <w:pPr>
        <w:widowControl w:val="0"/>
        <w:autoSpaceDE w:val="0"/>
        <w:autoSpaceDN w:val="0"/>
        <w:adjustRightInd w:val="0"/>
        <w:rPr>
          <w:ins w:id="2095" w:author="ENA" w:date="2021-02-16T19:04:00Z"/>
          <w:spacing w:val="0"/>
        </w:rPr>
      </w:pPr>
    </w:p>
    <w:p w14:paraId="0A164A78" w14:textId="77777777" w:rsidR="001C37D1" w:rsidRDefault="001C37D1" w:rsidP="001C37D1">
      <w:pPr>
        <w:widowControl w:val="0"/>
        <w:autoSpaceDE w:val="0"/>
        <w:autoSpaceDN w:val="0"/>
        <w:adjustRightInd w:val="0"/>
        <w:rPr>
          <w:ins w:id="2096" w:author="ENA" w:date="2021-02-16T19:04:00Z"/>
          <w:spacing w:val="0"/>
        </w:rPr>
      </w:pPr>
    </w:p>
    <w:p w14:paraId="14338948" w14:textId="77777777" w:rsidR="001C37D1" w:rsidRDefault="001C37D1" w:rsidP="001C37D1">
      <w:pPr>
        <w:widowControl w:val="0"/>
        <w:autoSpaceDE w:val="0"/>
        <w:autoSpaceDN w:val="0"/>
        <w:adjustRightInd w:val="0"/>
        <w:rPr>
          <w:ins w:id="2097" w:author="ENA" w:date="2021-02-16T19:04:00Z"/>
          <w:spacing w:val="0"/>
        </w:rPr>
      </w:pPr>
    </w:p>
    <w:p w14:paraId="18263EAA" w14:textId="77777777" w:rsidR="001C37D1" w:rsidRDefault="001C37D1" w:rsidP="001C37D1">
      <w:pPr>
        <w:widowControl w:val="0"/>
        <w:autoSpaceDE w:val="0"/>
        <w:autoSpaceDN w:val="0"/>
        <w:adjustRightInd w:val="0"/>
        <w:rPr>
          <w:ins w:id="2098" w:author="ENA" w:date="2021-02-16T19:04:00Z"/>
          <w:spacing w:val="0"/>
        </w:rPr>
      </w:pPr>
    </w:p>
    <w:p w14:paraId="0E3EB962" w14:textId="77777777" w:rsidR="001C37D1" w:rsidRDefault="001C37D1" w:rsidP="001C37D1">
      <w:pPr>
        <w:widowControl w:val="0"/>
        <w:autoSpaceDE w:val="0"/>
        <w:autoSpaceDN w:val="0"/>
        <w:adjustRightInd w:val="0"/>
        <w:rPr>
          <w:ins w:id="2099" w:author="ENA" w:date="2021-02-16T19:04:00Z"/>
          <w:spacing w:val="0"/>
        </w:rPr>
      </w:pPr>
    </w:p>
    <w:p w14:paraId="175A8BDE" w14:textId="77777777" w:rsidR="001C37D1" w:rsidRDefault="001C37D1" w:rsidP="001C37D1">
      <w:pPr>
        <w:widowControl w:val="0"/>
        <w:autoSpaceDE w:val="0"/>
        <w:autoSpaceDN w:val="0"/>
        <w:adjustRightInd w:val="0"/>
        <w:rPr>
          <w:ins w:id="2100" w:author="ENA" w:date="2021-02-16T19:04:00Z"/>
          <w:spacing w:val="0"/>
        </w:rPr>
      </w:pPr>
    </w:p>
    <w:p w14:paraId="07B47E05" w14:textId="77777777" w:rsidR="001C37D1" w:rsidRDefault="001C37D1" w:rsidP="001C37D1">
      <w:pPr>
        <w:widowControl w:val="0"/>
        <w:autoSpaceDE w:val="0"/>
        <w:autoSpaceDN w:val="0"/>
        <w:adjustRightInd w:val="0"/>
        <w:rPr>
          <w:ins w:id="2101" w:author="ENA" w:date="2021-02-16T19:04:00Z"/>
          <w:spacing w:val="0"/>
        </w:rPr>
      </w:pPr>
    </w:p>
    <w:p w14:paraId="32534C66" w14:textId="77777777" w:rsidR="001C37D1" w:rsidRDefault="001C37D1" w:rsidP="001C37D1">
      <w:pPr>
        <w:widowControl w:val="0"/>
        <w:autoSpaceDE w:val="0"/>
        <w:autoSpaceDN w:val="0"/>
        <w:adjustRightInd w:val="0"/>
        <w:rPr>
          <w:ins w:id="2102" w:author="ENA" w:date="2021-02-16T19:04:00Z"/>
          <w:spacing w:val="0"/>
        </w:rPr>
      </w:pPr>
    </w:p>
    <w:p w14:paraId="40A6C2F1" w14:textId="2701C1E4" w:rsidR="001C37D1" w:rsidRPr="003B2076" w:rsidRDefault="001C37D1" w:rsidP="001C37D1">
      <w:pPr>
        <w:pStyle w:val="FIGURE-title"/>
        <w:rPr>
          <w:ins w:id="2103" w:author="ENA" w:date="2021-02-16T19:04:00Z"/>
        </w:rPr>
      </w:pPr>
      <w:ins w:id="2104" w:author="ENA" w:date="2021-02-16T19:04:00Z">
        <w:r w:rsidRPr="003B2076">
          <w:t>Figure A2.</w:t>
        </w:r>
        <w:r>
          <w:t xml:space="preserve">3 </w:t>
        </w:r>
        <w:r w:rsidRPr="003B2076">
          <w:rPr>
            <w:vanish/>
          </w:rPr>
          <w:t>Micro-generator</w:t>
        </w:r>
        <w:r w:rsidRPr="003B2076">
          <w:t xml:space="preserve"> </w:t>
        </w:r>
        <w:r>
          <w:t>t</w:t>
        </w:r>
        <w:r w:rsidRPr="003B2076">
          <w:t xml:space="preserve">est set up – </w:t>
        </w:r>
        <w:r>
          <w:t>Loss of Mains</w:t>
        </w:r>
      </w:ins>
    </w:p>
    <w:p w14:paraId="589161E1" w14:textId="77777777" w:rsidR="001C37D1" w:rsidRPr="00A068B0" w:rsidRDefault="001C37D1" w:rsidP="001C37D1">
      <w:pPr>
        <w:widowControl w:val="0"/>
        <w:autoSpaceDE w:val="0"/>
        <w:autoSpaceDN w:val="0"/>
        <w:adjustRightInd w:val="0"/>
        <w:rPr>
          <w:ins w:id="2105" w:author="ENA" w:date="2021-02-16T19:04:00Z"/>
          <w:spacing w:val="0"/>
        </w:rPr>
      </w:pPr>
    </w:p>
    <w:p w14:paraId="5C64D5C5" w14:textId="77777777" w:rsidR="001C37D1" w:rsidRPr="00A304DB" w:rsidRDefault="001C37D1" w:rsidP="001C37D1">
      <w:pPr>
        <w:widowControl w:val="0"/>
        <w:autoSpaceDE w:val="0"/>
        <w:autoSpaceDN w:val="0"/>
        <w:adjustRightInd w:val="0"/>
        <w:spacing w:before="11" w:line="240" w:lineRule="exact"/>
        <w:rPr>
          <w:ins w:id="2106" w:author="ENA" w:date="2021-02-16T19:04:00Z"/>
          <w:bCs/>
          <w:spacing w:val="0"/>
        </w:rPr>
      </w:pPr>
      <w:ins w:id="2107" w:author="ENA" w:date="2021-02-16T19:04:00Z">
        <w:r w:rsidRPr="00A304DB">
          <w:rPr>
            <w:bCs/>
            <w:spacing w:val="0"/>
          </w:rPr>
          <w:t xml:space="preserve">The directly coupled </w:t>
        </w:r>
        <w:r w:rsidRPr="00C459D9">
          <w:rPr>
            <w:b/>
            <w:spacing w:val="0"/>
          </w:rPr>
          <w:t>Micro-generator</w:t>
        </w:r>
        <w:r w:rsidRPr="00A304DB">
          <w:rPr>
            <w:bCs/>
            <w:spacing w:val="0"/>
          </w:rPr>
          <w:t xml:space="preserve"> is to be tested at three levels of the directly coupled </w:t>
        </w:r>
        <w:r w:rsidRPr="00C459D9">
          <w:rPr>
            <w:b/>
            <w:spacing w:val="0"/>
          </w:rPr>
          <w:t>Micro-generator</w:t>
        </w:r>
        <w:r w:rsidRPr="00A304DB">
          <w:rPr>
            <w:bCs/>
            <w:spacing w:val="0"/>
          </w:rPr>
          <w:t>’s</w:t>
        </w:r>
        <w:r>
          <w:rPr>
            <w:bCs/>
            <w:spacing w:val="0"/>
          </w:rPr>
          <w:t xml:space="preserve"> </w:t>
        </w:r>
        <w:r w:rsidRPr="00A304DB">
          <w:rPr>
            <w:bCs/>
            <w:spacing w:val="0"/>
          </w:rPr>
          <w:t>output power: 10%, 55% and 100%.</w:t>
        </w:r>
        <w:r>
          <w:rPr>
            <w:bCs/>
            <w:spacing w:val="0"/>
          </w:rPr>
          <w:t xml:space="preserve"> </w:t>
        </w:r>
        <w:r w:rsidRPr="00A304DB">
          <w:rPr>
            <w:bCs/>
            <w:spacing w:val="0"/>
          </w:rPr>
          <w:t>For each test the load match is to be within ± 5%. Each test is to be repeated five times.</w:t>
        </w:r>
      </w:ins>
    </w:p>
    <w:p w14:paraId="2369C906" w14:textId="77777777" w:rsidR="001C37D1" w:rsidRPr="00A304DB" w:rsidRDefault="001C37D1" w:rsidP="001C37D1">
      <w:pPr>
        <w:widowControl w:val="0"/>
        <w:autoSpaceDE w:val="0"/>
        <w:autoSpaceDN w:val="0"/>
        <w:adjustRightInd w:val="0"/>
        <w:spacing w:before="11" w:line="240" w:lineRule="exact"/>
        <w:rPr>
          <w:ins w:id="2108" w:author="ENA" w:date="2021-02-16T19:04:00Z"/>
          <w:bCs/>
          <w:spacing w:val="0"/>
        </w:rPr>
      </w:pPr>
    </w:p>
    <w:p w14:paraId="2C51B895" w14:textId="77777777" w:rsidR="001C37D1" w:rsidRPr="00A304DB" w:rsidRDefault="001C37D1" w:rsidP="001C37D1">
      <w:pPr>
        <w:widowControl w:val="0"/>
        <w:autoSpaceDE w:val="0"/>
        <w:autoSpaceDN w:val="0"/>
        <w:adjustRightInd w:val="0"/>
        <w:spacing w:before="11" w:line="240" w:lineRule="exact"/>
        <w:rPr>
          <w:ins w:id="2109" w:author="ENA" w:date="2021-02-16T19:04:00Z"/>
          <w:bCs/>
          <w:spacing w:val="0"/>
        </w:rPr>
      </w:pPr>
      <w:ins w:id="2110" w:author="ENA" w:date="2021-02-16T19:04:00Z">
        <w:r w:rsidRPr="00A304DB">
          <w:rPr>
            <w:bCs/>
            <w:spacing w:val="0"/>
          </w:rPr>
          <w:t xml:space="preserve">Load match conditions are defined as being when the current from the directly coupled </w:t>
        </w:r>
        <w:r w:rsidRPr="00C459D9">
          <w:rPr>
            <w:b/>
            <w:spacing w:val="0"/>
          </w:rPr>
          <w:t>Micro-generator</w:t>
        </w:r>
        <w:r w:rsidRPr="00A304DB">
          <w:rPr>
            <w:bCs/>
            <w:spacing w:val="0"/>
          </w:rPr>
          <w:t xml:space="preserve"> meets the requirements of the test load ie there is no export or import of supply frequency current to or from the </w:t>
        </w:r>
        <w:r w:rsidRPr="001C4C39">
          <w:rPr>
            <w:b/>
            <w:bCs/>
            <w:spacing w:val="0"/>
          </w:rPr>
          <w:t>DNO</w:t>
        </w:r>
        <w:r w:rsidRPr="00A304DB">
          <w:rPr>
            <w:bCs/>
            <w:spacing w:val="0"/>
          </w:rPr>
          <w:t xml:space="preserve">’s </w:t>
        </w:r>
        <w:r w:rsidRPr="001C4C39">
          <w:rPr>
            <w:b/>
            <w:bCs/>
            <w:spacing w:val="0"/>
          </w:rPr>
          <w:t xml:space="preserve">Distribution </w:t>
        </w:r>
        <w:r w:rsidRPr="00A304DB">
          <w:rPr>
            <w:b/>
            <w:bCs/>
            <w:spacing w:val="0"/>
          </w:rPr>
          <w:t>Network</w:t>
        </w:r>
        <w:r w:rsidRPr="00A304DB">
          <w:rPr>
            <w:bCs/>
            <w:spacing w:val="0"/>
          </w:rPr>
          <w:t>.</w:t>
        </w:r>
      </w:ins>
    </w:p>
    <w:p w14:paraId="5622F7F5" w14:textId="77777777" w:rsidR="001C37D1" w:rsidRPr="00A304DB" w:rsidRDefault="001C37D1" w:rsidP="001C37D1">
      <w:pPr>
        <w:widowControl w:val="0"/>
        <w:autoSpaceDE w:val="0"/>
        <w:autoSpaceDN w:val="0"/>
        <w:adjustRightInd w:val="0"/>
        <w:spacing w:before="11" w:line="240" w:lineRule="exact"/>
        <w:rPr>
          <w:ins w:id="2111" w:author="ENA" w:date="2021-02-16T19:04:00Z"/>
          <w:bCs/>
          <w:spacing w:val="0"/>
        </w:rPr>
      </w:pPr>
    </w:p>
    <w:p w14:paraId="168F44F4" w14:textId="77777777" w:rsidR="001C37D1" w:rsidRPr="00A304DB" w:rsidRDefault="001C37D1" w:rsidP="001C37D1">
      <w:pPr>
        <w:widowControl w:val="0"/>
        <w:autoSpaceDE w:val="0"/>
        <w:autoSpaceDN w:val="0"/>
        <w:adjustRightInd w:val="0"/>
        <w:spacing w:before="11" w:line="240" w:lineRule="exact"/>
        <w:rPr>
          <w:ins w:id="2112" w:author="ENA" w:date="2021-02-16T19:04:00Z"/>
          <w:bCs/>
          <w:spacing w:val="0"/>
        </w:rPr>
      </w:pPr>
      <w:ins w:id="2113" w:author="ENA" w:date="2021-02-16T19:04:00Z">
        <w:r w:rsidRPr="00A304DB">
          <w:rPr>
            <w:bCs/>
            <w:spacing w:val="0"/>
          </w:rPr>
          <w:t xml:space="preserve">The tests will record the directly coupled </w:t>
        </w:r>
        <w:r w:rsidRPr="00C459D9">
          <w:rPr>
            <w:b/>
            <w:spacing w:val="0"/>
          </w:rPr>
          <w:t>Micro-generator</w:t>
        </w:r>
        <w:r w:rsidRPr="00A304DB">
          <w:rPr>
            <w:bCs/>
            <w:spacing w:val="0"/>
          </w:rPr>
          <w:t xml:space="preserve">’s output voltage and frequency from at least 2 cycles before the switch is opened until the protection system operates and disconnects itself from the </w:t>
        </w:r>
        <w:r w:rsidRPr="001C4C39">
          <w:rPr>
            <w:b/>
            <w:bCs/>
            <w:spacing w:val="0"/>
          </w:rPr>
          <w:t>DNO</w:t>
        </w:r>
        <w:r w:rsidRPr="00A304DB">
          <w:rPr>
            <w:bCs/>
            <w:spacing w:val="0"/>
          </w:rPr>
          <w:t xml:space="preserve">’s </w:t>
        </w:r>
        <w:r w:rsidRPr="001C4C39">
          <w:rPr>
            <w:b/>
            <w:bCs/>
            <w:spacing w:val="0"/>
          </w:rPr>
          <w:t xml:space="preserve">Distribution </w:t>
        </w:r>
        <w:r w:rsidRPr="00A304DB">
          <w:rPr>
            <w:b/>
            <w:bCs/>
            <w:spacing w:val="0"/>
          </w:rPr>
          <w:t>Network</w:t>
        </w:r>
        <w:r w:rsidRPr="00A304DB">
          <w:rPr>
            <w:bCs/>
            <w:spacing w:val="0"/>
          </w:rPr>
          <w:t>, or for five seconds whichever is the lower duration.</w:t>
        </w:r>
      </w:ins>
    </w:p>
    <w:p w14:paraId="1154FB0B" w14:textId="77777777" w:rsidR="001C37D1" w:rsidRPr="00A304DB" w:rsidRDefault="001C37D1" w:rsidP="001C37D1">
      <w:pPr>
        <w:widowControl w:val="0"/>
        <w:autoSpaceDE w:val="0"/>
        <w:autoSpaceDN w:val="0"/>
        <w:adjustRightInd w:val="0"/>
        <w:spacing w:before="11" w:line="240" w:lineRule="exact"/>
        <w:rPr>
          <w:ins w:id="2114" w:author="ENA" w:date="2021-02-16T19:04:00Z"/>
          <w:bCs/>
          <w:spacing w:val="0"/>
        </w:rPr>
      </w:pPr>
    </w:p>
    <w:p w14:paraId="042F8388" w14:textId="77777777" w:rsidR="001C37D1" w:rsidRPr="00A304DB" w:rsidRDefault="001C37D1" w:rsidP="001C37D1">
      <w:pPr>
        <w:widowControl w:val="0"/>
        <w:autoSpaceDE w:val="0"/>
        <w:autoSpaceDN w:val="0"/>
        <w:adjustRightInd w:val="0"/>
        <w:spacing w:before="11" w:line="240" w:lineRule="exact"/>
        <w:rPr>
          <w:ins w:id="2115" w:author="ENA" w:date="2021-02-16T19:04:00Z"/>
          <w:bCs/>
          <w:spacing w:val="0"/>
        </w:rPr>
      </w:pPr>
      <w:ins w:id="2116" w:author="ENA" w:date="2021-02-16T19:04:00Z">
        <w:r w:rsidRPr="00A304DB">
          <w:rPr>
            <w:bCs/>
            <w:spacing w:val="0"/>
          </w:rPr>
          <w:t xml:space="preserve">The time from the switch opening until the protection disconnection occurs is to be measured and must comply with the requirements in </w:t>
        </w:r>
        <w:r>
          <w:rPr>
            <w:bCs/>
            <w:spacing w:val="0"/>
          </w:rPr>
          <w:t>T</w:t>
        </w:r>
        <w:r w:rsidRPr="00A304DB">
          <w:rPr>
            <w:bCs/>
            <w:spacing w:val="0"/>
          </w:rPr>
          <w:t xml:space="preserve">able </w:t>
        </w:r>
        <w:r>
          <w:rPr>
            <w:bCs/>
            <w:spacing w:val="0"/>
          </w:rPr>
          <w:t>2</w:t>
        </w:r>
        <w:r w:rsidRPr="00A304DB">
          <w:rPr>
            <w:bCs/>
            <w:spacing w:val="0"/>
          </w:rPr>
          <w:t>.</w:t>
        </w:r>
      </w:ins>
    </w:p>
    <w:p w14:paraId="1C1B2802" w14:textId="77777777" w:rsidR="003E605B" w:rsidRPr="00A068B0" w:rsidRDefault="003E605B" w:rsidP="003E605B">
      <w:pPr>
        <w:widowControl w:val="0"/>
        <w:autoSpaceDE w:val="0"/>
        <w:autoSpaceDN w:val="0"/>
        <w:adjustRightInd w:val="0"/>
        <w:spacing w:before="11" w:line="240" w:lineRule="exact"/>
        <w:rPr>
          <w:b/>
          <w:bCs/>
          <w:spacing w:val="0"/>
        </w:rPr>
      </w:pPr>
    </w:p>
    <w:p w14:paraId="74751B85" w14:textId="262855BC" w:rsidR="003E605B" w:rsidRPr="003B2076" w:rsidRDefault="00516465" w:rsidP="003B7C17">
      <w:pPr>
        <w:pStyle w:val="ANNEX-heading3"/>
        <w:rPr>
          <w:rFonts w:eastAsia="Batang"/>
        </w:rPr>
      </w:pPr>
      <w:r w:rsidRPr="003B2076">
        <w:lastRenderedPageBreak/>
        <w:t>A.2.2.</w:t>
      </w:r>
      <w:r w:rsidR="008070FC" w:rsidRPr="003B2076">
        <w:t>5</w:t>
      </w:r>
      <w:r w:rsidRPr="003B2076">
        <w:tab/>
      </w:r>
      <w:r w:rsidR="003E605B" w:rsidRPr="003B2076">
        <w:t>Reconnection</w:t>
      </w:r>
    </w:p>
    <w:p w14:paraId="3C3B2B00" w14:textId="77777777" w:rsidR="003E605B" w:rsidRPr="00A068B0" w:rsidRDefault="003E605B" w:rsidP="003E605B">
      <w:pPr>
        <w:widowControl w:val="0"/>
        <w:autoSpaceDE w:val="0"/>
        <w:autoSpaceDN w:val="0"/>
        <w:adjustRightInd w:val="0"/>
        <w:ind w:right="-46"/>
        <w:rPr>
          <w:rFonts w:eastAsia="Batang"/>
          <w:spacing w:val="0"/>
          <w:sz w:val="20"/>
        </w:rPr>
      </w:pPr>
    </w:p>
    <w:p w14:paraId="4BADBA72" w14:textId="30D161C0" w:rsidR="003E605B" w:rsidRPr="00A068B0" w:rsidRDefault="003E605B" w:rsidP="003E605B">
      <w:pPr>
        <w:widowControl w:val="0"/>
        <w:autoSpaceDE w:val="0"/>
        <w:autoSpaceDN w:val="0"/>
        <w:adjustRightInd w:val="0"/>
        <w:ind w:right="-46"/>
        <w:rPr>
          <w:rFonts w:eastAsia="Batang"/>
          <w:spacing w:val="0"/>
        </w:rPr>
      </w:pPr>
      <w:r w:rsidRPr="00A068B0">
        <w:rPr>
          <w:rFonts w:eastAsia="Batang"/>
          <w:spacing w:val="0"/>
        </w:rPr>
        <w:t xml:space="preserve">Further tests will confirm that once the AC supply voltage and frequency have returned to be </w:t>
      </w:r>
      <w:r w:rsidRPr="00A068B0">
        <w:rPr>
          <w:rFonts w:eastAsia="Batang"/>
          <w:bCs/>
          <w:spacing w:val="0"/>
        </w:rPr>
        <w:t xml:space="preserve">within the stage 1 settings specified in </w:t>
      </w:r>
      <w:r w:rsidR="0004155A" w:rsidRPr="00A068B0">
        <w:rPr>
          <w:rFonts w:eastAsia="Batang"/>
          <w:bCs/>
          <w:spacing w:val="0"/>
        </w:rPr>
        <w:t>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Pr="00A068B0">
        <w:rPr>
          <w:rFonts w:eastAsia="Batang"/>
          <w:b/>
          <w:spacing w:val="0"/>
        </w:rPr>
        <w:t>Micro-generator</w:t>
      </w:r>
      <w:r w:rsidRPr="00A068B0">
        <w:rPr>
          <w:rFonts w:eastAsia="Batang"/>
          <w:spacing w:val="0"/>
        </w:rPr>
        <w:t xml:space="preserve"> output is restored (</w:t>
      </w:r>
      <w:r w:rsidR="00410A30">
        <w:rPr>
          <w:rFonts w:eastAsia="Batang"/>
          <w:spacing w:val="0"/>
        </w:rPr>
        <w:t>ie</w:t>
      </w:r>
      <w:r w:rsidRPr="00A068B0">
        <w:rPr>
          <w:rFonts w:eastAsia="Batang"/>
          <w:spacing w:val="0"/>
        </w:rPr>
        <w:t xml:space="preserve"> before the </w:t>
      </w:r>
      <w:r w:rsidRPr="00A068B0">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0ECD7FDE" w14:textId="77777777" w:rsidR="003E605B" w:rsidRPr="00A068B0" w:rsidRDefault="003E605B" w:rsidP="003E605B">
      <w:pPr>
        <w:widowControl w:val="0"/>
        <w:autoSpaceDE w:val="0"/>
        <w:autoSpaceDN w:val="0"/>
        <w:adjustRightInd w:val="0"/>
        <w:spacing w:before="31"/>
        <w:ind w:right="-20"/>
        <w:rPr>
          <w:rFonts w:eastAsia="Batang"/>
          <w:b/>
          <w:spacing w:val="0"/>
        </w:rPr>
      </w:pPr>
    </w:p>
    <w:p w14:paraId="62D68E70" w14:textId="68B3ACB4" w:rsidR="003E605B" w:rsidRPr="003B2076" w:rsidRDefault="00516465" w:rsidP="003B7C17">
      <w:pPr>
        <w:pStyle w:val="ANNEX-heading3"/>
        <w:rPr>
          <w:rFonts w:eastAsia="Batang"/>
        </w:rPr>
      </w:pPr>
      <w:r w:rsidRPr="003B2076">
        <w:rPr>
          <w:rFonts w:eastAsia="Batang"/>
        </w:rPr>
        <w:t>A.2.2.</w:t>
      </w:r>
      <w:r w:rsidR="008070FC" w:rsidRPr="003B2076">
        <w:rPr>
          <w:rFonts w:eastAsia="Batang"/>
        </w:rPr>
        <w:t>6</w:t>
      </w:r>
      <w:r w:rsidRPr="003B2076">
        <w:rPr>
          <w:rFonts w:eastAsia="Batang"/>
        </w:rPr>
        <w:tab/>
      </w:r>
      <w:r w:rsidR="003E605B" w:rsidRPr="003B2076">
        <w:rPr>
          <w:rFonts w:eastAsia="Batang"/>
        </w:rPr>
        <w:t>Frequency Drift and Step Change Stability test</w:t>
      </w:r>
    </w:p>
    <w:p w14:paraId="5C235586" w14:textId="4FF571FF"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The tests will be carried out using the same circuit as specified in </w:t>
      </w:r>
      <w:r w:rsidR="00B24665" w:rsidRPr="003B2076">
        <w:rPr>
          <w:spacing w:val="0"/>
        </w:rPr>
        <w:t>A.2.2.</w:t>
      </w:r>
      <w:r w:rsidR="00171C6B" w:rsidRPr="003B2076">
        <w:rPr>
          <w:spacing w:val="0"/>
        </w:rPr>
        <w:t>3</w:t>
      </w:r>
      <w:r w:rsidRPr="003B2076">
        <w:rPr>
          <w:spacing w:val="0"/>
        </w:rPr>
        <w:t xml:space="preserve"> </w:t>
      </w:r>
      <w:r w:rsidRPr="00A068B0">
        <w:rPr>
          <w:spacing w:val="0"/>
        </w:rPr>
        <w:t xml:space="preserve">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0B8BFD4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5294D2AA" w14:textId="4563735A"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Four tests are required to be carried out with all protection functions en</w:t>
      </w:r>
      <w:r w:rsidR="00FE7F08" w:rsidRPr="00A068B0">
        <w:rPr>
          <w:spacing w:val="0"/>
        </w:rPr>
        <w:t>abled including loss of mains.</w:t>
      </w:r>
      <w:r w:rsidRPr="00A068B0">
        <w:rPr>
          <w:spacing w:val="0"/>
        </w:rPr>
        <w:t xml:space="preserve">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5F32760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3262AD8F" w14:textId="4754FE05"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36B5D9D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0EA90CB6" w14:textId="6C0FBEDB"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8E5D45">
        <w:rPr>
          <w:spacing w:val="0"/>
        </w:rPr>
        <w:t>9</w:t>
      </w:r>
      <w:r w:rsidR="00D564F9">
        <w:rPr>
          <w:spacing w:val="0"/>
        </w:rPr>
        <w:t>5</w:t>
      </w:r>
      <w:r w:rsidR="008E5D45" w:rsidRPr="00A068B0">
        <w:rPr>
          <w:spacing w:val="0"/>
        </w:rPr>
        <w:t>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w:t>
      </w:r>
      <w:r w:rsidR="001E7EC4" w:rsidRPr="00A068B0">
        <w:rPr>
          <w:spacing w:val="0"/>
        </w:rPr>
        <w:t>d for a period of at least 10 s</w:t>
      </w:r>
      <w:r w:rsidRPr="00A068B0">
        <w:rPr>
          <w:spacing w:val="0"/>
        </w:rPr>
        <w:t xml:space="preserve">.  The </w:t>
      </w:r>
      <w:r w:rsidRPr="003B2076">
        <w:rPr>
          <w:b/>
          <w:bCs/>
          <w:spacing w:val="0"/>
        </w:rPr>
        <w:t>Micro-generator</w:t>
      </w:r>
      <w:r w:rsidRPr="003B2076">
        <w:rPr>
          <w:spacing w:val="0"/>
        </w:rPr>
        <w:t xml:space="preserve"> </w:t>
      </w:r>
      <w:r w:rsidRPr="00A068B0">
        <w:rPr>
          <w:spacing w:val="0"/>
        </w:rPr>
        <w:t>should not trip during this test.</w:t>
      </w:r>
    </w:p>
    <w:p w14:paraId="7BF4C4D9" w14:textId="77777777" w:rsidR="003E605B" w:rsidRPr="003B2076" w:rsidRDefault="003E605B" w:rsidP="003E605B">
      <w:pPr>
        <w:widowControl w:val="0"/>
        <w:tabs>
          <w:tab w:val="left" w:pos="1418"/>
          <w:tab w:val="left" w:pos="9026"/>
        </w:tabs>
        <w:autoSpaceDE w:val="0"/>
        <w:autoSpaceDN w:val="0"/>
        <w:adjustRightInd w:val="0"/>
        <w:ind w:right="-46"/>
        <w:rPr>
          <w:b/>
          <w:bCs/>
          <w:spacing w:val="0"/>
        </w:rPr>
      </w:pPr>
    </w:p>
    <w:p w14:paraId="065959B8" w14:textId="3C98D927" w:rsidR="003E605B" w:rsidRPr="003B2076" w:rsidRDefault="00516465" w:rsidP="003B7C17">
      <w:pPr>
        <w:pStyle w:val="ANNEX-heading3"/>
      </w:pPr>
      <w:r w:rsidRPr="003B2076">
        <w:t>A.2.2.</w:t>
      </w:r>
      <w:r w:rsidR="008070FC" w:rsidRPr="003B2076">
        <w:t>7</w:t>
      </w:r>
      <w:r w:rsidRPr="003B2076">
        <w:tab/>
      </w:r>
      <w:r w:rsidR="003E605B" w:rsidRPr="003B2076">
        <w:t xml:space="preserve">Active </w:t>
      </w:r>
      <w:del w:id="2117" w:author="ENA" w:date="2021-02-16T19:04:00Z">
        <w:r w:rsidR="003E605B" w:rsidRPr="003B2076">
          <w:delText>power</w:delText>
        </w:r>
      </w:del>
      <w:ins w:id="2118" w:author="ENA" w:date="2021-02-16T19:04:00Z">
        <w:r w:rsidR="001C37D1">
          <w:t>P</w:t>
        </w:r>
        <w:r w:rsidR="003E605B" w:rsidRPr="003B2076">
          <w:t>ower</w:t>
        </w:r>
      </w:ins>
      <w:r w:rsidR="003E605B" w:rsidRPr="003B2076">
        <w:t xml:space="preserve"> feed-in at under-frequency</w:t>
      </w:r>
    </w:p>
    <w:p w14:paraId="5D3356A7" w14:textId="77777777" w:rsidR="003E605B" w:rsidRPr="003B2076" w:rsidRDefault="003E605B" w:rsidP="003E605B">
      <w:pPr>
        <w:widowControl w:val="0"/>
        <w:tabs>
          <w:tab w:val="left" w:pos="1418"/>
          <w:tab w:val="left" w:pos="9026"/>
        </w:tabs>
        <w:autoSpaceDE w:val="0"/>
        <w:autoSpaceDN w:val="0"/>
        <w:adjustRightInd w:val="0"/>
        <w:ind w:right="-46"/>
        <w:rPr>
          <w:bCs/>
          <w:spacing w:val="0"/>
          <w:sz w:val="20"/>
        </w:rPr>
      </w:pPr>
    </w:p>
    <w:p w14:paraId="34CC6732" w14:textId="36E9E2C3" w:rsidR="001C37D1" w:rsidRDefault="003E605B" w:rsidP="001C37D1">
      <w:pPr>
        <w:widowControl w:val="0"/>
        <w:tabs>
          <w:tab w:val="left" w:pos="1418"/>
          <w:tab w:val="left" w:pos="9026"/>
        </w:tabs>
        <w:autoSpaceDE w:val="0"/>
        <w:autoSpaceDN w:val="0"/>
        <w:adjustRightInd w:val="0"/>
        <w:ind w:right="-46"/>
        <w:rPr>
          <w:bCs/>
          <w:spacing w:val="0"/>
        </w:rPr>
      </w:pPr>
      <w:del w:id="2119" w:author="ENA" w:date="2021-02-16T19:04:00Z">
        <w:r w:rsidRPr="003B2076">
          <w:rPr>
            <w:bCs/>
            <w:spacing w:val="0"/>
          </w:rPr>
          <w:delText>EN 50438</w:delText>
        </w:r>
      </w:del>
      <w:ins w:id="2120" w:author="ENA" w:date="2021-02-16T19:04:00Z">
        <w:r w:rsidR="001C37D1">
          <w:rPr>
            <w:bCs/>
            <w:spacing w:val="0"/>
          </w:rPr>
          <w:t>The tests detailed in A</w:t>
        </w:r>
      </w:ins>
      <w:ins w:id="2121" w:author="ENA" w:date="2021-07-11T07:51:00Z">
        <w:r w:rsidR="00D309AE">
          <w:rPr>
            <w:bCs/>
            <w:spacing w:val="0"/>
          </w:rPr>
          <w:t>.</w:t>
        </w:r>
      </w:ins>
      <w:ins w:id="2122" w:author="ENA" w:date="2021-02-16T19:04:00Z">
        <w:r w:rsidR="001C37D1">
          <w:rPr>
            <w:bCs/>
            <w:spacing w:val="0"/>
          </w:rPr>
          <w:t>1.2.7</w:t>
        </w:r>
      </w:ins>
      <w:r w:rsidR="001C37D1">
        <w:rPr>
          <w:bCs/>
          <w:spacing w:val="0"/>
        </w:rPr>
        <w:t xml:space="preserve"> shall be </w:t>
      </w:r>
      <w:del w:id="2123" w:author="ENA" w:date="2021-02-16T19:04:00Z">
        <w:r w:rsidRPr="003B2076">
          <w:rPr>
            <w:bCs/>
            <w:spacing w:val="0"/>
          </w:rPr>
          <w:delText xml:space="preserve">complied with in respect of active </w:delText>
        </w:r>
        <w:r w:rsidRPr="003B2076">
          <w:rPr>
            <w:spacing w:val="0"/>
          </w:rPr>
          <w:delText>power</w:delText>
        </w:r>
      </w:del>
      <w:ins w:id="2124" w:author="ENA" w:date="2021-02-16T19:04:00Z">
        <w:r w:rsidR="001C37D1">
          <w:rPr>
            <w:bCs/>
            <w:spacing w:val="0"/>
          </w:rPr>
          <w:t>undertaken to verify the</w:t>
        </w:r>
        <w:r w:rsidR="001C37D1" w:rsidRPr="003B2076">
          <w:rPr>
            <w:bCs/>
            <w:spacing w:val="0"/>
          </w:rPr>
          <w:t xml:space="preserve"> </w:t>
        </w:r>
        <w:r w:rsidR="001C37D1" w:rsidRPr="001C0746">
          <w:rPr>
            <w:b/>
            <w:spacing w:val="0"/>
          </w:rPr>
          <w:t>Active Power</w:t>
        </w:r>
      </w:ins>
      <w:r w:rsidR="001C37D1" w:rsidRPr="003B2076">
        <w:rPr>
          <w:b/>
          <w:spacing w:val="0"/>
        </w:rPr>
        <w:t xml:space="preserve"> </w:t>
      </w:r>
      <w:r w:rsidR="001C37D1" w:rsidRPr="003B2076">
        <w:rPr>
          <w:bCs/>
          <w:spacing w:val="0"/>
        </w:rPr>
        <w:t>feed-in at under-frequency.</w:t>
      </w:r>
    </w:p>
    <w:p w14:paraId="7BA82649" w14:textId="7CD1C370" w:rsidR="007F6BA6" w:rsidRDefault="007F6BA6" w:rsidP="001C37D1">
      <w:pPr>
        <w:widowControl w:val="0"/>
        <w:tabs>
          <w:tab w:val="left" w:pos="1418"/>
          <w:tab w:val="left" w:pos="9026"/>
        </w:tabs>
        <w:autoSpaceDE w:val="0"/>
        <w:autoSpaceDN w:val="0"/>
        <w:adjustRightInd w:val="0"/>
        <w:ind w:right="-46"/>
        <w:rPr>
          <w:bCs/>
          <w:spacing w:val="0"/>
        </w:rPr>
      </w:pPr>
    </w:p>
    <w:p w14:paraId="3CB2B00E" w14:textId="77777777" w:rsidR="007F6BA6" w:rsidRPr="00D46E53" w:rsidRDefault="007F6BA6" w:rsidP="007F6BA6">
      <w:pPr>
        <w:pStyle w:val="CONFORMSTATEMENT"/>
        <w:keepNext/>
        <w:spacing w:before="120"/>
        <w:rPr>
          <w:sz w:val="22"/>
        </w:rPr>
      </w:pPr>
      <w:r>
        <w:rPr>
          <w:b/>
          <w:bCs/>
          <w:sz w:val="22"/>
        </w:rPr>
        <w:t>A.2.2.8</w:t>
      </w:r>
      <w:r>
        <w:rPr>
          <w:b/>
          <w:bCs/>
          <w:sz w:val="22"/>
        </w:rPr>
        <w:tab/>
        <w:t>Micro-generators</w:t>
      </w:r>
      <w:r>
        <w:rPr>
          <w:sz w:val="22"/>
        </w:rPr>
        <w:t xml:space="preserve"> </w:t>
      </w:r>
      <w:r w:rsidRPr="007F6BA6">
        <w:rPr>
          <w:b/>
          <w:bCs/>
          <w:sz w:val="22"/>
        </w:rPr>
        <w:t>which include</w:t>
      </w:r>
      <w:r>
        <w:rPr>
          <w:sz w:val="22"/>
        </w:rPr>
        <w:t xml:space="preserve"> </w:t>
      </w:r>
      <w:r>
        <w:rPr>
          <w:b/>
          <w:bCs/>
          <w:sz w:val="22"/>
        </w:rPr>
        <w:t>Electricity Storage</w:t>
      </w:r>
    </w:p>
    <w:p w14:paraId="2E18EDA4" w14:textId="77777777" w:rsidR="007F6BA6" w:rsidRDefault="007F6BA6" w:rsidP="007F6BA6">
      <w:pPr>
        <w:pStyle w:val="CONFORMSTATEMENT"/>
        <w:spacing w:before="120"/>
        <w:rPr>
          <w:b/>
          <w:bCs/>
          <w:sz w:val="22"/>
        </w:rPr>
      </w:pPr>
      <w:r w:rsidRPr="009320E0">
        <w:rPr>
          <w:sz w:val="22"/>
          <w:szCs w:val="22"/>
        </w:rPr>
        <w:t>This paragraph provides a method for demonstrating compliance with the optional performance characteristic as discussed in the foreword</w:t>
      </w:r>
      <w:r>
        <w:rPr>
          <w:sz w:val="22"/>
          <w:szCs w:val="22"/>
        </w:rPr>
        <w:t>.</w:t>
      </w:r>
      <w:r w:rsidRPr="006E5CAC">
        <w:rPr>
          <w:sz w:val="22"/>
        </w:rPr>
        <w:t xml:space="preserve"> The </w:t>
      </w:r>
      <w:r>
        <w:rPr>
          <w:b/>
          <w:sz w:val="22"/>
        </w:rPr>
        <w:t>Manufacturer</w:t>
      </w:r>
      <w:r w:rsidRPr="006E5CAC">
        <w:rPr>
          <w:sz w:val="22"/>
        </w:rPr>
        <w:t xml:space="preserve"> </w:t>
      </w:r>
      <w:r>
        <w:rPr>
          <w:rFonts w:eastAsia="Batang"/>
          <w:sz w:val="22"/>
        </w:rPr>
        <w:t>shall</w:t>
      </w:r>
      <w:r w:rsidRPr="006E5CAC">
        <w:rPr>
          <w:sz w:val="22"/>
        </w:rPr>
        <w:t xml:space="preserve"> demonstrate how the </w:t>
      </w:r>
      <w:r>
        <w:rPr>
          <w:b/>
          <w:sz w:val="22"/>
        </w:rPr>
        <w:t>Micro-generator</w:t>
      </w:r>
      <w:r w:rsidRPr="006E5CAC">
        <w:rPr>
          <w:b/>
          <w:sz w:val="22"/>
        </w:rPr>
        <w:t xml:space="preserve"> Active Power</w:t>
      </w:r>
      <w:r w:rsidRPr="006E5CAC">
        <w:rPr>
          <w:sz w:val="22"/>
        </w:rPr>
        <w:t xml:space="preserve"> </w:t>
      </w:r>
      <w:r>
        <w:rPr>
          <w:sz w:val="22"/>
        </w:rPr>
        <w:t xml:space="preserve">when acting as a load (ie replenishing its energy store) </w:t>
      </w:r>
      <w:r w:rsidRPr="006E5CAC">
        <w:rPr>
          <w:sz w:val="22"/>
        </w:rPr>
        <w:t xml:space="preserve">responds to changes in system frequency. </w:t>
      </w:r>
      <w:r>
        <w:rPr>
          <w:sz w:val="22"/>
        </w:rPr>
        <w:t>In general four tests are proposed, one set of two at rated import capacity, and one set of two at 40% of rated import capacity</w:t>
      </w:r>
      <w:r>
        <w:rPr>
          <w:b/>
          <w:bCs/>
          <w:sz w:val="22"/>
        </w:rPr>
        <w:t>.</w:t>
      </w:r>
    </w:p>
    <w:p w14:paraId="0D617D48" w14:textId="77777777" w:rsidR="007F6BA6" w:rsidRDefault="007F6BA6" w:rsidP="007F6BA6">
      <w:pPr>
        <w:pStyle w:val="CONFORMSTATEMENT"/>
        <w:spacing w:before="120"/>
        <w:rPr>
          <w:sz w:val="22"/>
        </w:rPr>
      </w:pPr>
      <w:r>
        <w:rPr>
          <w:sz w:val="22"/>
        </w:rPr>
        <w:t>In both cases the test is to reduce frequency from 50 Hz at 2 Hzs</w:t>
      </w:r>
      <w:r w:rsidRPr="002752B7">
        <w:rPr>
          <w:sz w:val="22"/>
          <w:vertAlign w:val="superscript"/>
        </w:rPr>
        <w:t>-1</w:t>
      </w:r>
      <w:r>
        <w:rPr>
          <w:sz w:val="22"/>
        </w:rPr>
        <w:t>. In the first case the lower frequency reached will be 49.0 Hz and the second case the lower frequency will be 48.8 Hz.</w:t>
      </w:r>
    </w:p>
    <w:p w14:paraId="700FD851" w14:textId="77777777" w:rsidR="007F6BA6" w:rsidRPr="003B2076" w:rsidRDefault="007F6BA6" w:rsidP="007F6BA6">
      <w:pPr>
        <w:pStyle w:val="CONFORMSTATEMENT"/>
        <w:spacing w:before="120"/>
        <w:rPr>
          <w:bCs/>
        </w:rPr>
      </w:pPr>
      <w:r>
        <w:rPr>
          <w:sz w:val="22"/>
        </w:rPr>
        <w:t xml:space="preserve">In all cases the response </w:t>
      </w:r>
      <w:r>
        <w:rPr>
          <w:rFonts w:eastAsia="Batang"/>
          <w:sz w:val="22"/>
        </w:rPr>
        <w:t>shall</w:t>
      </w:r>
      <w:r>
        <w:rPr>
          <w:sz w:val="22"/>
        </w:rPr>
        <w:t xml:space="preserve"> meet the requirements of 9.4.3.</w:t>
      </w:r>
    </w:p>
    <w:p w14:paraId="4BB2B934" w14:textId="54A0815E" w:rsidR="003E605B" w:rsidRPr="003B2076" w:rsidRDefault="00516465" w:rsidP="003B7C17">
      <w:pPr>
        <w:pStyle w:val="ANNEX-heading3"/>
      </w:pPr>
      <w:r w:rsidRPr="003B2076">
        <w:t>A.2.2.</w:t>
      </w:r>
      <w:r w:rsidR="007F6BA6">
        <w:t>9</w:t>
      </w:r>
      <w:r w:rsidR="003E605B" w:rsidRPr="003B2076">
        <w:tab/>
        <w:t>Power response to over-frequency</w:t>
      </w:r>
    </w:p>
    <w:p w14:paraId="25057FED" w14:textId="77777777" w:rsidR="003E605B" w:rsidRPr="003B2076" w:rsidRDefault="003E605B" w:rsidP="003E605B">
      <w:pPr>
        <w:widowControl w:val="0"/>
        <w:tabs>
          <w:tab w:val="left" w:pos="1418"/>
          <w:tab w:val="left" w:pos="9026"/>
        </w:tabs>
        <w:autoSpaceDE w:val="0"/>
        <w:autoSpaceDN w:val="0"/>
        <w:adjustRightInd w:val="0"/>
        <w:ind w:right="-46"/>
        <w:rPr>
          <w:bCs/>
          <w:spacing w:val="0"/>
          <w:sz w:val="20"/>
        </w:rPr>
      </w:pPr>
    </w:p>
    <w:p w14:paraId="4249A44F" w14:textId="5C4216BC" w:rsidR="003126EF" w:rsidRPr="003B2076" w:rsidRDefault="003E605B" w:rsidP="003126EF">
      <w:pPr>
        <w:widowControl w:val="0"/>
        <w:tabs>
          <w:tab w:val="left" w:pos="1418"/>
          <w:tab w:val="left" w:pos="9026"/>
        </w:tabs>
        <w:autoSpaceDE w:val="0"/>
        <w:autoSpaceDN w:val="0"/>
        <w:adjustRightInd w:val="0"/>
        <w:ind w:right="-46"/>
        <w:rPr>
          <w:bCs/>
          <w:spacing w:val="0"/>
        </w:rPr>
      </w:pPr>
      <w:del w:id="2125" w:author="ENA" w:date="2021-02-16T19:04:00Z">
        <w:r w:rsidRPr="003B2076">
          <w:rPr>
            <w:bCs/>
            <w:spacing w:val="0"/>
          </w:rPr>
          <w:delText>EN 50438</w:delText>
        </w:r>
      </w:del>
      <w:ins w:id="2126" w:author="ENA" w:date="2021-02-16T19:04:00Z">
        <w:r w:rsidR="003126EF">
          <w:rPr>
            <w:bCs/>
            <w:spacing w:val="0"/>
          </w:rPr>
          <w:t>The tests detailed in A</w:t>
        </w:r>
      </w:ins>
      <w:ins w:id="2127" w:author="ENA" w:date="2021-07-11T07:51:00Z">
        <w:r w:rsidR="00D309AE">
          <w:rPr>
            <w:bCs/>
            <w:spacing w:val="0"/>
          </w:rPr>
          <w:t>.</w:t>
        </w:r>
      </w:ins>
      <w:ins w:id="2128" w:author="ENA" w:date="2021-02-16T19:04:00Z">
        <w:r w:rsidR="003126EF">
          <w:rPr>
            <w:bCs/>
            <w:spacing w:val="0"/>
          </w:rPr>
          <w:t>1.2.</w:t>
        </w:r>
      </w:ins>
      <w:ins w:id="2129" w:author="ENA" w:date="2021-07-11T07:50:00Z">
        <w:r w:rsidR="00D309AE">
          <w:rPr>
            <w:bCs/>
            <w:spacing w:val="0"/>
          </w:rPr>
          <w:t>9</w:t>
        </w:r>
      </w:ins>
      <w:r w:rsidR="003126EF">
        <w:rPr>
          <w:bCs/>
          <w:spacing w:val="0"/>
        </w:rPr>
        <w:t xml:space="preserve"> shall be </w:t>
      </w:r>
      <w:del w:id="2130" w:author="ENA" w:date="2021-02-16T19:04:00Z">
        <w:r w:rsidRPr="003B2076">
          <w:rPr>
            <w:bCs/>
            <w:spacing w:val="0"/>
          </w:rPr>
          <w:delText>complied with in respect of</w:delText>
        </w:r>
      </w:del>
      <w:ins w:id="2131" w:author="ENA" w:date="2021-02-16T19:04:00Z">
        <w:r w:rsidR="003126EF">
          <w:rPr>
            <w:bCs/>
            <w:spacing w:val="0"/>
          </w:rPr>
          <w:t>undertaken to verify the</w:t>
        </w:r>
      </w:ins>
      <w:r w:rsidR="003126EF">
        <w:rPr>
          <w:bCs/>
          <w:spacing w:val="0"/>
        </w:rPr>
        <w:t xml:space="preserve"> </w:t>
      </w:r>
      <w:r w:rsidR="003126EF" w:rsidRPr="003B2076">
        <w:rPr>
          <w:bCs/>
          <w:spacing w:val="0"/>
        </w:rPr>
        <w:t xml:space="preserve">power </w:t>
      </w:r>
      <w:del w:id="2132" w:author="ENA" w:date="2021-02-16T19:04:00Z">
        <w:r w:rsidRPr="003B2076">
          <w:rPr>
            <w:bCs/>
            <w:spacing w:val="0"/>
          </w:rPr>
          <w:delText>response</w:delText>
        </w:r>
      </w:del>
      <w:ins w:id="2133" w:author="ENA" w:date="2021-02-16T19:04:00Z">
        <w:r w:rsidR="003126EF">
          <w:rPr>
            <w:bCs/>
            <w:spacing w:val="0"/>
          </w:rPr>
          <w:t>reduction</w:t>
        </w:r>
      </w:ins>
      <w:r w:rsidR="003126EF" w:rsidRPr="003B2076">
        <w:rPr>
          <w:bCs/>
          <w:spacing w:val="0"/>
        </w:rPr>
        <w:t xml:space="preserve"> to over-frequency using a specific standard frequency threshold of 50.4 Hz and a </w:t>
      </w:r>
      <w:r w:rsidR="003126EF" w:rsidRPr="003B2076">
        <w:rPr>
          <w:b/>
          <w:bCs/>
          <w:spacing w:val="0"/>
        </w:rPr>
        <w:t>Droop</w:t>
      </w:r>
      <w:r w:rsidR="003126EF" w:rsidRPr="003B2076">
        <w:rPr>
          <w:bCs/>
          <w:spacing w:val="0"/>
        </w:rPr>
        <w:t xml:space="preserve"> </w:t>
      </w:r>
      <w:del w:id="2134" w:author="ENA" w:date="2021-02-16T19:04:00Z">
        <w:r w:rsidRPr="003B2076">
          <w:rPr>
            <w:bCs/>
            <w:spacing w:val="0"/>
          </w:rPr>
          <w:delText xml:space="preserve">setting </w:delText>
        </w:r>
      </w:del>
      <w:r w:rsidR="003126EF" w:rsidRPr="003B2076">
        <w:rPr>
          <w:bCs/>
          <w:spacing w:val="0"/>
        </w:rPr>
        <w:t>of 10%.</w:t>
      </w:r>
    </w:p>
    <w:p w14:paraId="7A3FF4EF" w14:textId="1EEEC1BF" w:rsidR="00516465" w:rsidRPr="003B2076" w:rsidRDefault="00516465" w:rsidP="003E605B">
      <w:pPr>
        <w:widowControl w:val="0"/>
        <w:tabs>
          <w:tab w:val="left" w:pos="1418"/>
          <w:tab w:val="left" w:pos="9026"/>
        </w:tabs>
        <w:autoSpaceDE w:val="0"/>
        <w:autoSpaceDN w:val="0"/>
        <w:adjustRightInd w:val="0"/>
        <w:ind w:right="-46"/>
        <w:rPr>
          <w:bCs/>
          <w:spacing w:val="0"/>
        </w:rPr>
      </w:pPr>
    </w:p>
    <w:p w14:paraId="39A50730" w14:textId="77777777" w:rsidR="00D22790" w:rsidRDefault="00D22790">
      <w:pPr>
        <w:jc w:val="left"/>
        <w:rPr>
          <w:rFonts w:cs="Times New Roman"/>
          <w:b/>
          <w:spacing w:val="0"/>
          <w:highlight w:val="lightGray"/>
        </w:rPr>
      </w:pPr>
      <w:r>
        <w:rPr>
          <w:bCs/>
          <w:highlight w:val="lightGray"/>
        </w:rPr>
        <w:br w:type="page"/>
      </w:r>
    </w:p>
    <w:p w14:paraId="488B896A" w14:textId="4D75C21F" w:rsidR="00516465" w:rsidRPr="003B2076" w:rsidRDefault="00516465" w:rsidP="00D22790">
      <w:pPr>
        <w:pStyle w:val="ANNEX-heading2"/>
        <w:numPr>
          <w:ilvl w:val="0"/>
          <w:numId w:val="0"/>
        </w:numPr>
        <w:rPr>
          <w:bCs w:val="0"/>
        </w:rPr>
      </w:pPr>
      <w:r w:rsidRPr="003B2076">
        <w:lastRenderedPageBreak/>
        <w:t>POWER QUALITY</w:t>
      </w:r>
    </w:p>
    <w:p w14:paraId="2C343294" w14:textId="656C6FB1" w:rsidR="003E605B" w:rsidRPr="00A068B0" w:rsidRDefault="00516465" w:rsidP="003B7C17">
      <w:pPr>
        <w:pStyle w:val="ANNEX-heading3"/>
        <w:rPr>
          <w:rFonts w:eastAsia="Batang"/>
        </w:rPr>
      </w:pPr>
      <w:r w:rsidRPr="003B2076">
        <w:rPr>
          <w:rFonts w:eastAsia="Batang"/>
        </w:rPr>
        <w:t xml:space="preserve">A.2.3.1 </w:t>
      </w:r>
      <w:r w:rsidRPr="003B2076">
        <w:rPr>
          <w:rFonts w:eastAsia="Batang"/>
        </w:rPr>
        <w:tab/>
      </w:r>
      <w:r w:rsidRPr="00A068B0">
        <w:rPr>
          <w:rFonts w:eastAsia="Batang"/>
        </w:rPr>
        <w:t>H</w:t>
      </w:r>
      <w:r w:rsidR="003E605B" w:rsidRPr="00A068B0">
        <w:rPr>
          <w:rFonts w:eastAsia="Batang"/>
          <w:bCs w:val="0"/>
        </w:rPr>
        <w:t>armonics</w:t>
      </w:r>
    </w:p>
    <w:p w14:paraId="2F8FE14B" w14:textId="05C5E077" w:rsidR="00DA1679" w:rsidRDefault="003E605B" w:rsidP="0074572D">
      <w:pPr>
        <w:widowControl w:val="0"/>
        <w:autoSpaceDE w:val="0"/>
        <w:autoSpaceDN w:val="0"/>
        <w:adjustRightInd w:val="0"/>
        <w:spacing w:before="4"/>
        <w:ind w:right="58"/>
        <w:rPr>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ins w:id="2135" w:author="ENA" w:date="2021-02-16T19:04:00Z">
        <w:r w:rsidR="00DA1679">
          <w:rPr>
            <w:spacing w:val="0"/>
          </w:rPr>
          <w:t xml:space="preserve"> Note that </w:t>
        </w:r>
        <w:r w:rsidR="00550A66">
          <w:rPr>
            <w:spacing w:val="0"/>
          </w:rPr>
          <w:t>if</w:t>
        </w:r>
        <w:r w:rsidR="00DA1679">
          <w:rPr>
            <w:spacing w:val="0"/>
          </w:rPr>
          <w:t xml:space="preserve"> the suggested power levels are below the </w:t>
        </w:r>
        <w:r w:rsidR="00DA1679" w:rsidRPr="00C46449">
          <w:rPr>
            <w:b/>
            <w:bCs/>
            <w:spacing w:val="0"/>
          </w:rPr>
          <w:t>Micro-generator</w:t>
        </w:r>
        <w:r w:rsidR="00DA1679">
          <w:rPr>
            <w:spacing w:val="0"/>
          </w:rPr>
          <w:t xml:space="preserve">’s minimum stable operating level the test should be carried out at 100%, and at least one stable loading level below 100%, of </w:t>
        </w:r>
        <w:r w:rsidR="00DA1679" w:rsidRPr="00C46449">
          <w:rPr>
            <w:b/>
            <w:bCs/>
            <w:spacing w:val="0"/>
          </w:rPr>
          <w:t>Registered Capacity</w:t>
        </w:r>
        <w:r w:rsidR="00DA1679">
          <w:rPr>
            <w:spacing w:val="0"/>
          </w:rPr>
          <w:t xml:space="preserve">. It is recommended that a power level is chosen that is 5% of the difference between the </w:t>
        </w:r>
        <w:r w:rsidR="00DA1679" w:rsidRPr="00C46449">
          <w:rPr>
            <w:b/>
            <w:bCs/>
            <w:spacing w:val="0"/>
          </w:rPr>
          <w:t>Registered Capacity</w:t>
        </w:r>
        <w:r w:rsidR="00DA1679">
          <w:rPr>
            <w:spacing w:val="0"/>
          </w:rPr>
          <w:t xml:space="preserve"> and the minimum stable operating level above the minimum stable operating level:</w:t>
        </w:r>
      </w:ins>
    </w:p>
    <w:p w14:paraId="7543CDB0" w14:textId="77777777" w:rsidR="00DA1679" w:rsidRDefault="00DA1679" w:rsidP="003E605B">
      <w:pPr>
        <w:widowControl w:val="0"/>
        <w:autoSpaceDE w:val="0"/>
        <w:autoSpaceDN w:val="0"/>
        <w:adjustRightInd w:val="0"/>
        <w:spacing w:before="4"/>
        <w:ind w:right="58"/>
        <w:rPr>
          <w:ins w:id="2136" w:author="ENA" w:date="2021-02-16T19:04:00Z"/>
          <w:spacing w:val="0"/>
        </w:rPr>
      </w:pPr>
    </w:p>
    <w:p w14:paraId="69852CA8" w14:textId="7D1D0C9E" w:rsidR="003E605B" w:rsidRPr="00A068B0" w:rsidRDefault="00DA1679" w:rsidP="00A855AC">
      <w:pPr>
        <w:widowControl w:val="0"/>
        <w:autoSpaceDE w:val="0"/>
        <w:autoSpaceDN w:val="0"/>
        <w:adjustRightInd w:val="0"/>
        <w:spacing w:before="4"/>
        <w:ind w:left="1560" w:right="58" w:hanging="1557"/>
        <w:rPr>
          <w:ins w:id="2137" w:author="ENA" w:date="2021-02-16T19:04:00Z"/>
          <w:rFonts w:eastAsia="Batang"/>
          <w:spacing w:val="0"/>
        </w:rPr>
      </w:pPr>
      <w:ins w:id="2138" w:author="ENA" w:date="2021-02-16T19:04:00Z">
        <w:r>
          <w:rPr>
            <w:spacing w:val="0"/>
          </w:rPr>
          <w:t>Power level =</w:t>
        </w:r>
        <w:r w:rsidR="00C46449">
          <w:rPr>
            <w:spacing w:val="0"/>
          </w:rPr>
          <w:tab/>
        </w:r>
        <w:r>
          <w:rPr>
            <w:spacing w:val="0"/>
          </w:rPr>
          <w:t>Minimum stable operating level + (</w:t>
        </w:r>
        <w:r w:rsidRPr="00C46449">
          <w:rPr>
            <w:b/>
            <w:bCs/>
            <w:spacing w:val="0"/>
          </w:rPr>
          <w:t>Registered Capacity</w:t>
        </w:r>
        <w:r>
          <w:rPr>
            <w:spacing w:val="0"/>
          </w:rPr>
          <w:t xml:space="preserve"> – </w:t>
        </w:r>
        <w:r w:rsidR="00C46449">
          <w:rPr>
            <w:spacing w:val="0"/>
          </w:rPr>
          <w:t>m</w:t>
        </w:r>
        <w:r>
          <w:rPr>
            <w:spacing w:val="0"/>
          </w:rPr>
          <w:t xml:space="preserve">inimum stable operating level) </w:t>
        </w:r>
        <w:r w:rsidR="00FE7B47">
          <w:rPr>
            <w:spacing w:val="0"/>
          </w:rPr>
          <w:t>x</w:t>
        </w:r>
        <w:r>
          <w:rPr>
            <w:spacing w:val="0"/>
          </w:rPr>
          <w:t xml:space="preserve"> 5%  </w:t>
        </w:r>
      </w:ins>
    </w:p>
    <w:p w14:paraId="55A4FCA4" w14:textId="77777777" w:rsidR="003E605B" w:rsidRPr="00A068B0" w:rsidRDefault="003E605B" w:rsidP="003E605B">
      <w:pPr>
        <w:widowControl w:val="0"/>
        <w:autoSpaceDE w:val="0"/>
        <w:autoSpaceDN w:val="0"/>
        <w:adjustRightInd w:val="0"/>
        <w:spacing w:before="37"/>
        <w:rPr>
          <w:spacing w:val="0"/>
        </w:rPr>
      </w:pPr>
    </w:p>
    <w:p w14:paraId="350F2184" w14:textId="7A946259" w:rsidR="003E605B" w:rsidRPr="00A068B0" w:rsidRDefault="003E605B" w:rsidP="003E605B">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3DDE9DD4" w14:textId="65A9875D" w:rsidR="00640267" w:rsidRDefault="00640267">
      <w:pPr>
        <w:jc w:val="left"/>
        <w:rPr>
          <w:rFonts w:eastAsia="Batang" w:cs="Times New Roman"/>
          <w:b/>
          <w:bCs/>
          <w:spacing w:val="0"/>
        </w:rPr>
      </w:pPr>
    </w:p>
    <w:p w14:paraId="2085A1CB" w14:textId="434B6140" w:rsidR="003E605B" w:rsidRPr="003B2076" w:rsidRDefault="00516465" w:rsidP="003B7C17">
      <w:pPr>
        <w:pStyle w:val="ANNEX-heading3"/>
        <w:rPr>
          <w:rFonts w:eastAsia="Batang"/>
        </w:rPr>
      </w:pPr>
      <w:r w:rsidRPr="003B2076">
        <w:rPr>
          <w:rFonts w:eastAsia="Batang"/>
        </w:rPr>
        <w:t>A.2.3.2</w:t>
      </w:r>
      <w:r w:rsidRPr="003B2076">
        <w:rPr>
          <w:rFonts w:eastAsia="Batang"/>
        </w:rPr>
        <w:tab/>
      </w:r>
      <w:r w:rsidR="003E605B" w:rsidRPr="003B2076">
        <w:rPr>
          <w:rFonts w:eastAsia="Batang"/>
        </w:rPr>
        <w:t>Power Factor</w:t>
      </w:r>
    </w:p>
    <w:p w14:paraId="7A5C80DD" w14:textId="77777777" w:rsidR="003E605B" w:rsidRPr="003B2076" w:rsidRDefault="003E605B" w:rsidP="003E605B">
      <w:pPr>
        <w:widowControl w:val="0"/>
        <w:autoSpaceDE w:val="0"/>
        <w:autoSpaceDN w:val="0"/>
        <w:adjustRightInd w:val="0"/>
        <w:ind w:right="26"/>
        <w:rPr>
          <w:rFonts w:eastAsia="Batang"/>
          <w:spacing w:val="0"/>
          <w:sz w:val="20"/>
        </w:rPr>
      </w:pPr>
    </w:p>
    <w:p w14:paraId="158C4E91" w14:textId="626B117C" w:rsidR="003126EF" w:rsidRPr="0074572D" w:rsidRDefault="003126EF" w:rsidP="003126EF">
      <w:pPr>
        <w:widowControl w:val="0"/>
        <w:autoSpaceDE w:val="0"/>
        <w:autoSpaceDN w:val="0"/>
        <w:adjustRightInd w:val="0"/>
        <w:ind w:right="26"/>
        <w:rPr>
          <w:rFonts w:eastAsia="Batang"/>
          <w:spacing w:val="0"/>
        </w:rPr>
      </w:pPr>
      <w:r w:rsidRPr="00C459D9">
        <w:rPr>
          <w:rFonts w:eastAsia="Batang"/>
          <w:spacing w:val="0"/>
        </w:rPr>
        <w:t xml:space="preserve">The test </w:t>
      </w:r>
      <w:ins w:id="2139" w:author="ENA" w:date="2021-02-16T19:04:00Z">
        <w:r w:rsidRPr="00C459D9">
          <w:rPr>
            <w:rFonts w:eastAsia="Batang"/>
            <w:spacing w:val="0"/>
          </w:rPr>
          <w:t xml:space="preserve">set up shall be such that the directly coupled </w:t>
        </w:r>
        <w:r w:rsidRPr="00947400">
          <w:rPr>
            <w:rFonts w:eastAsia="Batang"/>
            <w:b/>
            <w:spacing w:val="0"/>
          </w:rPr>
          <w:t>Micro-generator</w:t>
        </w:r>
        <w:r w:rsidRPr="00C459D9">
          <w:rPr>
            <w:rFonts w:eastAsia="Batang"/>
            <w:spacing w:val="0"/>
          </w:rPr>
          <w:t xml:space="preserve"> supplies full load to the </w:t>
        </w:r>
        <w:r w:rsidRPr="00947400">
          <w:rPr>
            <w:rFonts w:eastAsia="Batang"/>
            <w:b/>
            <w:spacing w:val="0"/>
          </w:rPr>
          <w:t>DNO</w:t>
        </w:r>
        <w:r w:rsidRPr="00C459D9">
          <w:rPr>
            <w:rFonts w:eastAsia="Batang"/>
            <w:spacing w:val="0"/>
          </w:rPr>
          <w:t xml:space="preserve">’s </w:t>
        </w:r>
        <w:r w:rsidRPr="00947400">
          <w:rPr>
            <w:rFonts w:eastAsia="Batang"/>
            <w:b/>
            <w:spacing w:val="0"/>
          </w:rPr>
          <w:t>Distribution Network</w:t>
        </w:r>
        <w:r w:rsidRPr="00C459D9">
          <w:rPr>
            <w:rFonts w:eastAsia="Batang"/>
            <w:spacing w:val="0"/>
          </w:rPr>
          <w:t xml:space="preserve"> via the power factor (pf) meter and the variac as shown below in </w:t>
        </w:r>
      </w:ins>
      <w:ins w:id="2140" w:author="ENA" w:date="2021-07-11T07:50:00Z">
        <w:r w:rsidR="00D309AE">
          <w:rPr>
            <w:rFonts w:eastAsia="Batang"/>
            <w:spacing w:val="0"/>
          </w:rPr>
          <w:t>F</w:t>
        </w:r>
      </w:ins>
      <w:ins w:id="2141" w:author="ENA" w:date="2021-02-16T19:04:00Z">
        <w:r w:rsidRPr="00C459D9">
          <w:rPr>
            <w:rFonts w:eastAsia="Batang"/>
            <w:spacing w:val="0"/>
          </w:rPr>
          <w:t>igure</w:t>
        </w:r>
        <w:r>
          <w:rPr>
            <w:rFonts w:eastAsia="Batang"/>
            <w:spacing w:val="0"/>
          </w:rPr>
          <w:t xml:space="preserve"> A2.</w:t>
        </w:r>
      </w:ins>
      <w:ins w:id="2142" w:author="ENA" w:date="2021-07-11T07:51:00Z">
        <w:r w:rsidR="00D309AE">
          <w:rPr>
            <w:rFonts w:eastAsia="Batang"/>
            <w:spacing w:val="0"/>
          </w:rPr>
          <w:t>4</w:t>
        </w:r>
      </w:ins>
      <w:ins w:id="2143" w:author="ENA" w:date="2021-02-16T19:04:00Z">
        <w:r w:rsidRPr="00C459D9">
          <w:rPr>
            <w:rFonts w:eastAsia="Batang"/>
            <w:spacing w:val="0"/>
          </w:rPr>
          <w:t xml:space="preserve">. The directly coupled </w:t>
        </w:r>
        <w:r w:rsidRPr="00C459D9">
          <w:rPr>
            <w:rFonts w:eastAsia="Batang"/>
            <w:b/>
            <w:spacing w:val="0"/>
          </w:rPr>
          <w:t>Micro-generator</w:t>
        </w:r>
        <w:r w:rsidRPr="00C459D9">
          <w:rPr>
            <w:rFonts w:eastAsia="Batang"/>
            <w:spacing w:val="0"/>
          </w:rPr>
          <w:t xml:space="preserve"> p</w:t>
        </w:r>
        <w:r>
          <w:rPr>
            <w:rFonts w:eastAsia="Batang"/>
            <w:spacing w:val="0"/>
          </w:rPr>
          <w:t>ower factor</w:t>
        </w:r>
        <w:r w:rsidRPr="00C459D9">
          <w:rPr>
            <w:rFonts w:eastAsia="Batang"/>
            <w:spacing w:val="0"/>
          </w:rPr>
          <w:t xml:space="preserve"> </w:t>
        </w:r>
      </w:ins>
      <w:r w:rsidRPr="00C459D9">
        <w:rPr>
          <w:rFonts w:eastAsia="Batang"/>
          <w:spacing w:val="0"/>
        </w:rPr>
        <w:t xml:space="preserve">should be </w:t>
      </w:r>
      <w:del w:id="2144" w:author="ENA" w:date="2021-02-16T19:04:00Z">
        <w:r w:rsidR="003E605B" w:rsidRPr="003B2076">
          <w:rPr>
            <w:spacing w:val="0"/>
          </w:rPr>
          <w:delText>undertaken as laid out in EN 50438 with the following</w:delText>
        </w:r>
      </w:del>
      <w:ins w:id="2145" w:author="ENA" w:date="2021-02-16T19:04:00Z">
        <w:r w:rsidRPr="00C459D9">
          <w:rPr>
            <w:rFonts w:eastAsia="Batang"/>
            <w:spacing w:val="0"/>
          </w:rPr>
          <w:t xml:space="preserve">within the limits given in </w:t>
        </w:r>
        <w:r>
          <w:rPr>
            <w:rFonts w:eastAsia="Batang"/>
            <w:spacing w:val="0"/>
          </w:rPr>
          <w:t>paragraph 9.6</w:t>
        </w:r>
        <w:r w:rsidRPr="00C459D9">
          <w:rPr>
            <w:rFonts w:eastAsia="Batang"/>
            <w:spacing w:val="0"/>
          </w:rPr>
          <w:t xml:space="preserve"> for </w:t>
        </w:r>
        <w:r>
          <w:rPr>
            <w:spacing w:val="0"/>
          </w:rPr>
          <w:t>the</w:t>
        </w:r>
      </w:ins>
      <w:r w:rsidRPr="003B2076">
        <w:rPr>
          <w:spacing w:val="0"/>
        </w:rPr>
        <w:t xml:space="preserve"> three test voltages </w:t>
      </w:r>
      <w:r w:rsidRPr="00A068B0">
        <w:rPr>
          <w:rFonts w:eastAsia="Batang"/>
          <w:spacing w:val="0"/>
        </w:rPr>
        <w:t>230 V –6%, 230 V and 230 V +</w:t>
      </w:r>
      <w:r w:rsidRPr="0074572D">
        <w:rPr>
          <w:rFonts w:eastAsia="Batang"/>
          <w:spacing w:val="0"/>
        </w:rPr>
        <w:t>10%</w:t>
      </w:r>
      <w:r w:rsidRPr="00A068B0">
        <w:rPr>
          <w:rFonts w:eastAsia="Batang"/>
          <w:spacing w:val="0"/>
          <w:position w:val="-1"/>
        </w:rPr>
        <w:t>.</w:t>
      </w:r>
      <w:ins w:id="2146" w:author="ENA" w:date="2021-02-16T19:04:00Z">
        <w:r>
          <w:rPr>
            <w:rFonts w:eastAsia="Batang"/>
            <w:spacing w:val="0"/>
            <w:position w:val="-1"/>
          </w:rPr>
          <w:t xml:space="preserve"> </w:t>
        </w:r>
        <w:r w:rsidRPr="005614AE">
          <w:rPr>
            <w:rFonts w:eastAsia="Batang"/>
            <w:spacing w:val="0"/>
            <w:szCs w:val="22"/>
          </w:rPr>
          <w:t>The v</w:t>
        </w:r>
        <w:r w:rsidRPr="00A304DB">
          <w:rPr>
            <w:spacing w:val="0"/>
            <w:szCs w:val="22"/>
            <w:lang w:eastAsia="en-GB"/>
          </w:rPr>
          <w:t xml:space="preserve">oltage </w:t>
        </w:r>
        <w:r>
          <w:rPr>
            <w:spacing w:val="0"/>
            <w:szCs w:val="22"/>
            <w:lang w:eastAsia="en-GB"/>
          </w:rPr>
          <w:t>shall</w:t>
        </w:r>
        <w:r w:rsidRPr="00A304DB">
          <w:rPr>
            <w:spacing w:val="0"/>
            <w:szCs w:val="22"/>
            <w:lang w:eastAsia="en-GB"/>
          </w:rPr>
          <w:t xml:space="preserve"> be maintained within ±1.5% of the stated level during the test.</w:t>
        </w:r>
      </w:ins>
    </w:p>
    <w:p w14:paraId="25088EA7" w14:textId="77777777" w:rsidR="003126EF" w:rsidRDefault="003126EF" w:rsidP="003126EF">
      <w:pPr>
        <w:rPr>
          <w:ins w:id="2147" w:author="ENA" w:date="2021-02-16T19:04:00Z"/>
          <w:rFonts w:eastAsia="Batang"/>
          <w:spacing w:val="0"/>
        </w:rPr>
      </w:pPr>
    </w:p>
    <w:p w14:paraId="54556F50" w14:textId="77777777" w:rsidR="003126EF" w:rsidRDefault="003126EF" w:rsidP="003126EF">
      <w:pPr>
        <w:rPr>
          <w:ins w:id="2148" w:author="ENA" w:date="2021-02-16T19:04:00Z"/>
          <w:rFonts w:eastAsia="Batang"/>
          <w:spacing w:val="0"/>
        </w:rPr>
      </w:pPr>
      <w:ins w:id="2149" w:author="ENA" w:date="2021-02-16T19:04:00Z">
        <w:r>
          <w:rPr>
            <w:rFonts w:eastAsia="Batang"/>
            <w:noProof/>
            <w:spacing w:val="0"/>
            <w:lang w:eastAsia="en-GB"/>
          </w:rPr>
          <mc:AlternateContent>
            <mc:Choice Requires="wpg">
              <w:drawing>
                <wp:anchor distT="0" distB="0" distL="114300" distR="114300" simplePos="0" relativeHeight="251713024" behindDoc="0" locked="0" layoutInCell="1" allowOverlap="1" wp14:anchorId="3A0215C8" wp14:editId="7D0A615C">
                  <wp:simplePos x="0" y="0"/>
                  <wp:positionH relativeFrom="column">
                    <wp:posOffset>138223</wp:posOffset>
                  </wp:positionH>
                  <wp:positionV relativeFrom="paragraph">
                    <wp:posOffset>91470</wp:posOffset>
                  </wp:positionV>
                  <wp:extent cx="5914390" cy="1307804"/>
                  <wp:effectExtent l="0" t="0" r="10160" b="2603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4390" cy="1307804"/>
                            <a:chOff x="1473" y="2480"/>
                            <a:chExt cx="9314" cy="1275"/>
                          </a:xfrm>
                        </wpg:grpSpPr>
                        <wps:wsp>
                          <wps:cNvPr id="13" name="AutoShape 133"/>
                          <wps:cNvCnPr/>
                          <wps:spPr bwMode="auto">
                            <a:xfrm flipV="1">
                              <a:off x="7093" y="2722"/>
                              <a:ext cx="1067" cy="10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134"/>
                          <wps:cNvSpPr>
                            <a:spLocks noChangeArrowheads="1"/>
                          </wps:cNvSpPr>
                          <wps:spPr bwMode="auto">
                            <a:xfrm>
                              <a:off x="1473" y="2480"/>
                              <a:ext cx="4000" cy="954"/>
                            </a:xfrm>
                            <a:prstGeom prst="rect">
                              <a:avLst/>
                            </a:prstGeom>
                            <a:solidFill>
                              <a:srgbClr val="FFFFFF"/>
                            </a:solidFill>
                            <a:ln w="9525">
                              <a:solidFill>
                                <a:srgbClr val="000000"/>
                              </a:solidFill>
                              <a:prstDash val="dash"/>
                              <a:miter lim="800000"/>
                              <a:headEnd/>
                              <a:tailEnd/>
                            </a:ln>
                          </wps:spPr>
                          <wps:txbx>
                            <w:txbxContent>
                              <w:p w14:paraId="3CF16E25" w14:textId="77777777" w:rsidR="00503766" w:rsidRPr="0099001E" w:rsidRDefault="00503766" w:rsidP="003126EF">
                                <w:pPr>
                                  <w:rPr>
                                    <w:ins w:id="2150" w:author="ENA" w:date="2021-02-16T19:04:00Z"/>
                                    <w:rFonts w:ascii="Arial Bold" w:hAnsi="Arial Bold"/>
                                    <w:b/>
                                    <w:spacing w:val="0"/>
                                  </w:rPr>
                                </w:pPr>
                                <w:ins w:id="2151" w:author="ENA" w:date="2021-02-16T19:04:00Z">
                                  <w:r w:rsidRPr="0099001E">
                                    <w:rPr>
                                      <w:rFonts w:ascii="Arial Bold" w:hAnsi="Arial Bold"/>
                                      <w:b/>
                                      <w:spacing w:val="0"/>
                                    </w:rPr>
                                    <w:t>Micro-generator</w:t>
                                  </w:r>
                                </w:ins>
                              </w:p>
                            </w:txbxContent>
                          </wps:txbx>
                          <wps:bodyPr rot="0" vert="horz" wrap="square" lIns="91440" tIns="45720" rIns="91440" bIns="45720" anchor="t" anchorCtr="0" upright="1">
                            <a:noAutofit/>
                          </wps:bodyPr>
                        </wps:wsp>
                        <wps:wsp>
                          <wps:cNvPr id="21" name="Rectangle 135"/>
                          <wps:cNvSpPr>
                            <a:spLocks noChangeArrowheads="1"/>
                          </wps:cNvSpPr>
                          <wps:spPr bwMode="auto">
                            <a:xfrm>
                              <a:off x="1705" y="2855"/>
                              <a:ext cx="1585" cy="506"/>
                            </a:xfrm>
                            <a:prstGeom prst="rect">
                              <a:avLst/>
                            </a:prstGeom>
                            <a:solidFill>
                              <a:srgbClr val="FFFFFF"/>
                            </a:solidFill>
                            <a:ln w="9525">
                              <a:solidFill>
                                <a:srgbClr val="000000"/>
                              </a:solidFill>
                              <a:miter lim="800000"/>
                              <a:headEnd/>
                              <a:tailEnd/>
                            </a:ln>
                          </wps:spPr>
                          <wps:txbx>
                            <w:txbxContent>
                              <w:p w14:paraId="56EB3AEC" w14:textId="77777777" w:rsidR="00503766" w:rsidRPr="0099001E" w:rsidRDefault="00503766" w:rsidP="003126EF">
                                <w:pPr>
                                  <w:rPr>
                                    <w:ins w:id="2152" w:author="ENA" w:date="2021-02-16T19:04:00Z"/>
                                    <w:rFonts w:ascii="Arial Bold" w:hAnsi="Arial Bold"/>
                                    <w:spacing w:val="0"/>
                                    <w:szCs w:val="22"/>
                                  </w:rPr>
                                </w:pPr>
                                <w:ins w:id="2153" w:author="ENA" w:date="2021-02-16T19:04:00Z">
                                  <w:r w:rsidRPr="0099001E">
                                    <w:rPr>
                                      <w:rFonts w:ascii="Arial Bold" w:hAnsi="Arial Bold"/>
                                      <w:b/>
                                      <w:spacing w:val="0"/>
                                      <w:szCs w:val="22"/>
                                    </w:rPr>
                                    <w:t>Micro-generator</w:t>
                                  </w:r>
                                </w:ins>
                              </w:p>
                            </w:txbxContent>
                          </wps:txbx>
                          <wps:bodyPr rot="0" vert="horz" wrap="square" lIns="91440" tIns="45720" rIns="91440" bIns="45720" anchor="t" anchorCtr="0" upright="1">
                            <a:noAutofit/>
                          </wps:bodyPr>
                        </wps:wsp>
                        <wps:wsp>
                          <wps:cNvPr id="50" name="Rectangle 136"/>
                          <wps:cNvSpPr>
                            <a:spLocks noChangeArrowheads="1"/>
                          </wps:cNvSpPr>
                          <wps:spPr bwMode="auto">
                            <a:xfrm>
                              <a:off x="3777" y="2855"/>
                              <a:ext cx="1585" cy="506"/>
                            </a:xfrm>
                            <a:prstGeom prst="rect">
                              <a:avLst/>
                            </a:prstGeom>
                            <a:solidFill>
                              <a:srgbClr val="FFFFFF"/>
                            </a:solidFill>
                            <a:ln w="9525">
                              <a:solidFill>
                                <a:srgbClr val="000000"/>
                              </a:solidFill>
                              <a:miter lim="800000"/>
                              <a:headEnd/>
                              <a:tailEnd/>
                            </a:ln>
                          </wps:spPr>
                          <wps:txbx>
                            <w:txbxContent>
                              <w:p w14:paraId="5108CCF2" w14:textId="77777777" w:rsidR="00503766" w:rsidRPr="0099001E" w:rsidRDefault="00503766" w:rsidP="003126EF">
                                <w:pPr>
                                  <w:rPr>
                                    <w:ins w:id="2154" w:author="ENA" w:date="2021-02-16T19:04:00Z"/>
                                    <w:rFonts w:ascii="Arial Bold" w:hAnsi="Arial Bold"/>
                                    <w:b/>
                                    <w:spacing w:val="0"/>
                                    <w:szCs w:val="22"/>
                                  </w:rPr>
                                </w:pPr>
                                <w:ins w:id="2155" w:author="ENA" w:date="2021-02-16T19:04:00Z">
                                  <w:r w:rsidRPr="0099001E">
                                    <w:rPr>
                                      <w:rFonts w:ascii="Arial Bold" w:hAnsi="Arial Bold"/>
                                      <w:b/>
                                      <w:spacing w:val="0"/>
                                      <w:szCs w:val="22"/>
                                    </w:rPr>
                                    <w:t>Controller</w:t>
                                  </w:r>
                                </w:ins>
                              </w:p>
                            </w:txbxContent>
                          </wps:txbx>
                          <wps:bodyPr rot="0" vert="horz" wrap="square" lIns="91440" tIns="45720" rIns="91440" bIns="45720" anchor="t" anchorCtr="0" upright="1">
                            <a:noAutofit/>
                          </wps:bodyPr>
                        </wps:wsp>
                        <wps:wsp>
                          <wps:cNvPr id="51" name="Rectangle 137"/>
                          <wps:cNvSpPr>
                            <a:spLocks noChangeArrowheads="1"/>
                          </wps:cNvSpPr>
                          <wps:spPr bwMode="auto">
                            <a:xfrm>
                              <a:off x="9008" y="2876"/>
                              <a:ext cx="1779" cy="607"/>
                            </a:xfrm>
                            <a:prstGeom prst="rect">
                              <a:avLst/>
                            </a:prstGeom>
                            <a:solidFill>
                              <a:srgbClr val="FFFFFF"/>
                            </a:solidFill>
                            <a:ln w="9525">
                              <a:solidFill>
                                <a:srgbClr val="000000"/>
                              </a:solidFill>
                              <a:miter lim="800000"/>
                              <a:headEnd/>
                              <a:tailEnd/>
                            </a:ln>
                          </wps:spPr>
                          <wps:txbx>
                            <w:txbxContent>
                              <w:p w14:paraId="1ACA7C28" w14:textId="77777777" w:rsidR="00503766" w:rsidRPr="00A304DB" w:rsidRDefault="00503766" w:rsidP="003126EF">
                                <w:pPr>
                                  <w:jc w:val="center"/>
                                  <w:rPr>
                                    <w:ins w:id="2156" w:author="ENA" w:date="2021-02-16T19:04:00Z"/>
                                    <w:rFonts w:ascii="Arial Bold" w:hAnsi="Arial Bold"/>
                                    <w:b/>
                                    <w:spacing w:val="0"/>
                                    <w:szCs w:val="22"/>
                                  </w:rPr>
                                </w:pPr>
                                <w:ins w:id="2157" w:author="ENA" w:date="2021-02-16T19:04:00Z">
                                  <w:r w:rsidRPr="00A304DB">
                                    <w:rPr>
                                      <w:rFonts w:ascii="Arial Bold" w:hAnsi="Arial Bold"/>
                                      <w:b/>
                                      <w:spacing w:val="0"/>
                                      <w:szCs w:val="22"/>
                                    </w:rPr>
                                    <w:t>DNO’s Distribution Network</w:t>
                                  </w:r>
                                </w:ins>
                              </w:p>
                            </w:txbxContent>
                          </wps:txbx>
                          <wps:bodyPr rot="0" vert="horz" wrap="square" lIns="91440" tIns="45720" rIns="91440" bIns="45720" anchor="t" anchorCtr="0" upright="1">
                            <a:noAutofit/>
                          </wps:bodyPr>
                        </wps:wsp>
                        <wps:wsp>
                          <wps:cNvPr id="52" name="AutoShape 138"/>
                          <wps:cNvCnPr>
                            <a:stCxn id="53" idx="3"/>
                            <a:endCxn id="51" idx="1"/>
                          </wps:cNvCnPr>
                          <wps:spPr bwMode="auto">
                            <a:xfrm flipV="1">
                              <a:off x="8331" y="3180"/>
                              <a:ext cx="677" cy="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Rectangle 139"/>
                          <wps:cNvSpPr>
                            <a:spLocks noChangeArrowheads="1"/>
                          </wps:cNvSpPr>
                          <wps:spPr bwMode="auto">
                            <a:xfrm>
                              <a:off x="6959" y="2930"/>
                              <a:ext cx="1372" cy="504"/>
                            </a:xfrm>
                            <a:prstGeom prst="rect">
                              <a:avLst/>
                            </a:prstGeom>
                            <a:solidFill>
                              <a:srgbClr val="FFFFFF"/>
                            </a:solidFill>
                            <a:ln w="9525">
                              <a:solidFill>
                                <a:srgbClr val="000000"/>
                              </a:solidFill>
                              <a:miter lim="800000"/>
                              <a:headEnd/>
                              <a:tailEnd/>
                            </a:ln>
                          </wps:spPr>
                          <wps:txbx>
                            <w:txbxContent>
                              <w:p w14:paraId="42E1F7DB" w14:textId="77777777" w:rsidR="00503766" w:rsidRPr="0099001E" w:rsidRDefault="00503766" w:rsidP="003126EF">
                                <w:pPr>
                                  <w:jc w:val="center"/>
                                  <w:rPr>
                                    <w:ins w:id="2158" w:author="ENA" w:date="2021-02-16T19:04:00Z"/>
                                    <w:spacing w:val="0"/>
                                    <w:szCs w:val="22"/>
                                  </w:rPr>
                                </w:pPr>
                                <w:proofErr w:type="spellStart"/>
                                <w:ins w:id="2159" w:author="ENA" w:date="2021-02-16T19:04:00Z">
                                  <w:r w:rsidRPr="0099001E">
                                    <w:rPr>
                                      <w:spacing w:val="0"/>
                                      <w:szCs w:val="22"/>
                                    </w:rPr>
                                    <w:t>Variac</w:t>
                                  </w:r>
                                  <w:proofErr w:type="spellEnd"/>
                                </w:ins>
                              </w:p>
                            </w:txbxContent>
                          </wps:txbx>
                          <wps:bodyPr rot="0" vert="horz" wrap="square" lIns="91440" tIns="45720" rIns="91440" bIns="45720" anchor="ctr" anchorCtr="0" upright="1">
                            <a:noAutofit/>
                          </wps:bodyPr>
                        </wps:wsp>
                        <wps:wsp>
                          <wps:cNvPr id="54" name="AutoShape 140"/>
                          <wps:cNvCnPr/>
                          <wps:spPr bwMode="auto">
                            <a:xfrm>
                              <a:off x="5362" y="3215"/>
                              <a:ext cx="617"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Oval 141"/>
                          <wps:cNvSpPr>
                            <a:spLocks noChangeArrowheads="1"/>
                          </wps:cNvSpPr>
                          <wps:spPr bwMode="auto">
                            <a:xfrm>
                              <a:off x="5979" y="2930"/>
                              <a:ext cx="802" cy="431"/>
                            </a:xfrm>
                            <a:prstGeom prst="ellipse">
                              <a:avLst/>
                            </a:prstGeom>
                            <a:solidFill>
                              <a:srgbClr val="FFFFFF"/>
                            </a:solidFill>
                            <a:ln w="9525">
                              <a:solidFill>
                                <a:srgbClr val="000000"/>
                              </a:solidFill>
                              <a:round/>
                              <a:headEnd/>
                              <a:tailEnd/>
                            </a:ln>
                          </wps:spPr>
                          <wps:txbx>
                            <w:txbxContent>
                              <w:p w14:paraId="5F5FE54E" w14:textId="77777777" w:rsidR="00503766" w:rsidRPr="0099001E" w:rsidRDefault="00503766" w:rsidP="003126EF">
                                <w:pPr>
                                  <w:jc w:val="center"/>
                                  <w:rPr>
                                    <w:ins w:id="2160" w:author="ENA" w:date="2021-02-16T19:04:00Z"/>
                                    <w:spacing w:val="0"/>
                                    <w:szCs w:val="22"/>
                                  </w:rPr>
                                </w:pPr>
                                <w:ins w:id="2161" w:author="ENA" w:date="2021-02-16T19:04:00Z">
                                  <w:r w:rsidRPr="0099001E">
                                    <w:rPr>
                                      <w:spacing w:val="0"/>
                                      <w:szCs w:val="22"/>
                                    </w:rPr>
                                    <w:t>pf</w:t>
                                  </w:r>
                                </w:ins>
                              </w:p>
                            </w:txbxContent>
                          </wps:txbx>
                          <wps:bodyPr rot="0" vert="horz" wrap="square" lIns="91440" tIns="45720" rIns="91440" bIns="45720" anchor="ctr" anchorCtr="0" upright="1">
                            <a:noAutofit/>
                          </wps:bodyPr>
                        </wps:wsp>
                        <wps:wsp>
                          <wps:cNvPr id="56" name="AutoShape 142"/>
                          <wps:cNvCnPr/>
                          <wps:spPr bwMode="auto">
                            <a:xfrm>
                              <a:off x="6645" y="3216"/>
                              <a:ext cx="31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0215C8" id="Group 10" o:spid="_x0000_s1098" style="position:absolute;left:0;text-align:left;margin-left:10.9pt;margin-top:7.2pt;width:465.7pt;height:103pt;z-index:251713024;mso-position-horizontal-relative:text;mso-position-vertical-relative:text" coordorigin="1473,2480" coordsize="931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">
                  <v:shape id="AutoShape 133" o:spid="_x0000_s1099" type="#_x0000_t32" style="position:absolute;left:7093;top:2722;width:1067;height:10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">
                    <v:stroke endarrow="block"/>
                  </v:shape>
                  <v:rect id="Rectangle 134" o:spid="_x0000_s1100" style="position:absolute;left:1473;top:2480;width:4000;height: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">
                    <v:stroke dashstyle="dash"/>
                    <v:textbox>
                      <w:txbxContent>
                        <w:p w14:paraId="3CF16E25" w14:textId="77777777" w:rsidR="00503766" w:rsidRPr="0099001E" w:rsidRDefault="00503766" w:rsidP="003126EF">
                          <w:pPr>
                            <w:rPr>
                              <w:ins w:id="2213" w:author="ENA" w:date="2021-02-16T19:04:00Z"/>
                              <w:rFonts w:ascii="Arial Bold" w:hAnsi="Arial Bold"/>
                              <w:b/>
                              <w:spacing w:val="0"/>
                            </w:rPr>
                          </w:pPr>
                          <w:ins w:id="2214" w:author="ENA" w:date="2021-02-16T19:04:00Z">
                            <w:r w:rsidRPr="0099001E">
                              <w:rPr>
                                <w:rFonts w:ascii="Arial Bold" w:hAnsi="Arial Bold"/>
                                <w:b/>
                                <w:spacing w:val="0"/>
                              </w:rPr>
                              <w:t>Micro-generator</w:t>
                            </w:r>
                          </w:ins>
                        </w:p>
                      </w:txbxContent>
                    </v:textbox>
                  </v:rect>
                  <v:rect id="Rectangle 135" o:spid="_x0000_s1101" style="position:absolute;left:1705;top:2855;width:1585;height: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56EB3AEC" w14:textId="77777777" w:rsidR="00503766" w:rsidRPr="0099001E" w:rsidRDefault="00503766" w:rsidP="003126EF">
                          <w:pPr>
                            <w:rPr>
                              <w:ins w:id="2215" w:author="ENA" w:date="2021-02-16T19:04:00Z"/>
                              <w:rFonts w:ascii="Arial Bold" w:hAnsi="Arial Bold"/>
                              <w:spacing w:val="0"/>
                              <w:szCs w:val="22"/>
                            </w:rPr>
                          </w:pPr>
                          <w:ins w:id="2216" w:author="ENA" w:date="2021-02-16T19:04:00Z">
                            <w:r w:rsidRPr="0099001E">
                              <w:rPr>
                                <w:rFonts w:ascii="Arial Bold" w:hAnsi="Arial Bold"/>
                                <w:b/>
                                <w:spacing w:val="0"/>
                                <w:szCs w:val="22"/>
                              </w:rPr>
                              <w:t>Micro-generator</w:t>
                            </w:r>
                          </w:ins>
                        </w:p>
                      </w:txbxContent>
                    </v:textbox>
                  </v:rect>
                  <v:rect id="Rectangle 136" o:spid="_x0000_s1102" style="position:absolute;left:3777;top:2855;width:1585;height: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fRewQAAANsAAAAPAAAAZHJzL2Rvd25yZXYueG1sRE89b8Iw&#10;EN0r8R+sQ2IrDlRU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AzF9F7BAAAA2wAAAA8AAAAA&#10;AAAAAAAAAAAABwIAAGRycy9kb3ducmV2LnhtbFBLBQYAAAAAAwADALcAAAD1AgAAAAA=&#10;">
                    <v:textbox>
                      <w:txbxContent>
                        <w:p w14:paraId="5108CCF2" w14:textId="77777777" w:rsidR="00503766" w:rsidRPr="0099001E" w:rsidRDefault="00503766" w:rsidP="003126EF">
                          <w:pPr>
                            <w:rPr>
                              <w:ins w:id="2217" w:author="ENA" w:date="2021-02-16T19:04:00Z"/>
                              <w:rFonts w:ascii="Arial Bold" w:hAnsi="Arial Bold"/>
                              <w:b/>
                              <w:spacing w:val="0"/>
                              <w:szCs w:val="22"/>
                            </w:rPr>
                          </w:pPr>
                          <w:ins w:id="2218" w:author="ENA" w:date="2021-02-16T19:04:00Z">
                            <w:r w:rsidRPr="0099001E">
                              <w:rPr>
                                <w:rFonts w:ascii="Arial Bold" w:hAnsi="Arial Bold"/>
                                <w:b/>
                                <w:spacing w:val="0"/>
                                <w:szCs w:val="22"/>
                              </w:rPr>
                              <w:t>Controller</w:t>
                            </w:r>
                          </w:ins>
                        </w:p>
                      </w:txbxContent>
                    </v:textbox>
                  </v:rect>
                  <v:rect id="Rectangle 137" o:spid="_x0000_s1103" style="position:absolute;left:9008;top:2876;width:1779;height: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HFxAAAANsAAAAPAAAAZHJzL2Rvd25yZXYueG1sRI9Ba8JA&#10;FITvhf6H5RV6azZalD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GOJUcXEAAAA2wAAAA8A&#10;AAAAAAAAAAAAAAAABwIAAGRycy9kb3ducmV2LnhtbFBLBQYAAAAAAwADALcAAAD4AgAAAAA=&#10;">
                    <v:textbox>
                      <w:txbxContent>
                        <w:p w14:paraId="1ACA7C28" w14:textId="77777777" w:rsidR="00503766" w:rsidRPr="00A304DB" w:rsidRDefault="00503766" w:rsidP="003126EF">
                          <w:pPr>
                            <w:jc w:val="center"/>
                            <w:rPr>
                              <w:ins w:id="2219" w:author="ENA" w:date="2021-02-16T19:04:00Z"/>
                              <w:rFonts w:ascii="Arial Bold" w:hAnsi="Arial Bold"/>
                              <w:b/>
                              <w:spacing w:val="0"/>
                              <w:szCs w:val="22"/>
                            </w:rPr>
                          </w:pPr>
                          <w:ins w:id="2220" w:author="ENA" w:date="2021-02-16T19:04:00Z">
                            <w:r w:rsidRPr="00A304DB">
                              <w:rPr>
                                <w:rFonts w:ascii="Arial Bold" w:hAnsi="Arial Bold"/>
                                <w:b/>
                                <w:spacing w:val="0"/>
                                <w:szCs w:val="22"/>
                              </w:rPr>
                              <w:t>DNO’s Distribution Network</w:t>
                            </w:r>
                          </w:ins>
                        </w:p>
                      </w:txbxContent>
                    </v:textbox>
                  </v:rect>
                  <v:shape id="AutoShape 138" o:spid="_x0000_s1104" type="#_x0000_t32" style="position:absolute;left:8331;top:3180;width:677;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">
                    <v:stroke endarrow="block"/>
                  </v:shape>
                  <v:rect id="Rectangle 139" o:spid="_x0000_s1105" style="position:absolute;left:6959;top:2930;width:1372;height: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">
                    <v:textbox>
                      <w:txbxContent>
                        <w:p w14:paraId="42E1F7DB" w14:textId="77777777" w:rsidR="00503766" w:rsidRPr="0099001E" w:rsidRDefault="00503766" w:rsidP="003126EF">
                          <w:pPr>
                            <w:jc w:val="center"/>
                            <w:rPr>
                              <w:ins w:id="2221" w:author="ENA" w:date="2021-02-16T19:04:00Z"/>
                              <w:spacing w:val="0"/>
                              <w:szCs w:val="22"/>
                            </w:rPr>
                          </w:pPr>
                          <w:proofErr w:type="spellStart"/>
                          <w:ins w:id="2222" w:author="ENA" w:date="2021-02-16T19:04:00Z">
                            <w:r w:rsidRPr="0099001E">
                              <w:rPr>
                                <w:spacing w:val="0"/>
                                <w:szCs w:val="22"/>
                              </w:rPr>
                              <w:t>Variac</w:t>
                            </w:r>
                            <w:proofErr w:type="spellEnd"/>
                          </w:ins>
                        </w:p>
                      </w:txbxContent>
                    </v:textbox>
                  </v:rect>
                  <v:shape id="AutoShape 140" o:spid="_x0000_s1106" type="#_x0000_t32" style="position:absolute;left:5362;top:3215;width:61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e6xgAAANsAAAAPAAAAZHJzL2Rvd25yZXYueG1sRI9Pa8JA&#10;FMTvBb/D8oTe6sbS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NlBXusYAAADbAAAA&#10;DwAAAAAAAAAAAAAAAAAHAgAAZHJzL2Rvd25yZXYueG1sUEsFBgAAAAADAAMAtwAAAPoCAAAAAA==&#10;">
                    <v:stroke endarrow="block"/>
                  </v:shape>
                  <v:oval id="Oval 141" o:spid="_x0000_s1107" style="position:absolute;left:5979;top:2930;width:802;height: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">
                    <v:textbox>
                      <w:txbxContent>
                        <w:p w14:paraId="5F5FE54E" w14:textId="77777777" w:rsidR="00503766" w:rsidRPr="0099001E" w:rsidRDefault="00503766" w:rsidP="003126EF">
                          <w:pPr>
                            <w:jc w:val="center"/>
                            <w:rPr>
                              <w:ins w:id="2223" w:author="ENA" w:date="2021-02-16T19:04:00Z"/>
                              <w:spacing w:val="0"/>
                              <w:szCs w:val="22"/>
                            </w:rPr>
                          </w:pPr>
                          <w:ins w:id="2224" w:author="ENA" w:date="2021-02-16T19:04:00Z">
                            <w:r w:rsidRPr="0099001E">
                              <w:rPr>
                                <w:spacing w:val="0"/>
                                <w:szCs w:val="22"/>
                              </w:rPr>
                              <w:t>pf</w:t>
                            </w:r>
                          </w:ins>
                        </w:p>
                      </w:txbxContent>
                    </v:textbox>
                  </v:oval>
                  <v:shape id="AutoShape 142" o:spid="_x0000_s1108" type="#_x0000_t32" style="position:absolute;left:6645;top:3216;width:3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mxWxQAAANsAAAAPAAAAZHJzL2Rvd25yZXYueG1sRI9Ba8JA&#10;FITvBf/D8oTe6iaFSo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CpzmxWxQAAANsAAAAP&#10;AAAAAAAAAAAAAAAAAAcCAABkcnMvZG93bnJldi54bWxQSwUGAAAAAAMAAwC3AAAA+QIAAAAA&#10;">
                    <v:stroke endarrow="block"/>
                  </v:shape>
                </v:group>
              </w:pict>
            </mc:Fallback>
          </mc:AlternateContent>
        </w:r>
      </w:ins>
    </w:p>
    <w:p w14:paraId="6C9C3750" w14:textId="77777777" w:rsidR="003126EF" w:rsidRDefault="003126EF" w:rsidP="003126EF">
      <w:pPr>
        <w:rPr>
          <w:ins w:id="2162" w:author="ENA" w:date="2021-02-16T19:04:00Z"/>
          <w:rFonts w:eastAsia="Batang"/>
          <w:spacing w:val="0"/>
        </w:rPr>
      </w:pPr>
    </w:p>
    <w:p w14:paraId="4002DD71" w14:textId="77777777" w:rsidR="003126EF" w:rsidRDefault="003126EF" w:rsidP="003126EF">
      <w:pPr>
        <w:rPr>
          <w:ins w:id="2163" w:author="ENA" w:date="2021-02-16T19:04:00Z"/>
          <w:rFonts w:eastAsia="Batang"/>
          <w:spacing w:val="0"/>
        </w:rPr>
      </w:pPr>
    </w:p>
    <w:p w14:paraId="48F608C0" w14:textId="77777777" w:rsidR="003126EF" w:rsidRDefault="003126EF" w:rsidP="003126EF">
      <w:pPr>
        <w:rPr>
          <w:ins w:id="2164" w:author="ENA" w:date="2021-02-16T19:04:00Z"/>
          <w:rFonts w:eastAsia="Batang"/>
          <w:spacing w:val="0"/>
        </w:rPr>
      </w:pPr>
    </w:p>
    <w:p w14:paraId="21BA7948" w14:textId="77777777" w:rsidR="003126EF" w:rsidRDefault="003126EF" w:rsidP="003126EF">
      <w:pPr>
        <w:rPr>
          <w:ins w:id="2165" w:author="ENA" w:date="2021-02-16T19:04:00Z"/>
          <w:rFonts w:eastAsia="Batang"/>
          <w:spacing w:val="0"/>
        </w:rPr>
      </w:pPr>
    </w:p>
    <w:p w14:paraId="09CB763B" w14:textId="77777777" w:rsidR="003126EF" w:rsidRDefault="003126EF" w:rsidP="003126EF">
      <w:pPr>
        <w:rPr>
          <w:ins w:id="2166" w:author="ENA" w:date="2021-02-16T19:04:00Z"/>
          <w:rFonts w:eastAsia="Batang"/>
          <w:spacing w:val="0"/>
        </w:rPr>
      </w:pPr>
    </w:p>
    <w:p w14:paraId="5D837C50" w14:textId="77777777" w:rsidR="003126EF" w:rsidRDefault="003126EF" w:rsidP="003126EF">
      <w:pPr>
        <w:rPr>
          <w:ins w:id="2167" w:author="ENA" w:date="2021-02-16T19:04:00Z"/>
          <w:rFonts w:eastAsia="Batang"/>
          <w:spacing w:val="0"/>
        </w:rPr>
      </w:pPr>
    </w:p>
    <w:p w14:paraId="184502D3" w14:textId="77777777" w:rsidR="003126EF" w:rsidRDefault="003126EF" w:rsidP="003126EF">
      <w:pPr>
        <w:rPr>
          <w:ins w:id="2168" w:author="ENA" w:date="2021-02-16T19:04:00Z"/>
          <w:rFonts w:eastAsia="Batang"/>
          <w:spacing w:val="0"/>
        </w:rPr>
      </w:pPr>
    </w:p>
    <w:p w14:paraId="2A8A1280" w14:textId="77777777" w:rsidR="003126EF" w:rsidRDefault="003126EF" w:rsidP="003126EF">
      <w:pPr>
        <w:rPr>
          <w:ins w:id="2169" w:author="ENA" w:date="2021-02-16T19:04:00Z"/>
          <w:rFonts w:eastAsia="Batang"/>
          <w:spacing w:val="0"/>
        </w:rPr>
      </w:pPr>
    </w:p>
    <w:p w14:paraId="0DF474AC" w14:textId="77777777" w:rsidR="003126EF" w:rsidRDefault="003126EF" w:rsidP="003126EF">
      <w:pPr>
        <w:rPr>
          <w:ins w:id="2170" w:author="ENA" w:date="2021-02-16T19:04:00Z"/>
          <w:rFonts w:eastAsia="Batang"/>
          <w:spacing w:val="0"/>
        </w:rPr>
      </w:pPr>
    </w:p>
    <w:p w14:paraId="762C987D" w14:textId="77777777" w:rsidR="003126EF" w:rsidRPr="006929A2" w:rsidRDefault="003126EF" w:rsidP="003126EF">
      <w:pPr>
        <w:rPr>
          <w:ins w:id="2171" w:author="ENA" w:date="2021-02-16T19:04:00Z"/>
          <w:rFonts w:eastAsia="Batang"/>
          <w:spacing w:val="0"/>
        </w:rPr>
      </w:pPr>
      <w:ins w:id="2172" w:author="ENA" w:date="2021-02-16T19:04:00Z">
        <w:r w:rsidRPr="006929A2">
          <w:rPr>
            <w:rFonts w:eastAsia="Batang"/>
            <w:spacing w:val="0"/>
          </w:rPr>
          <w:t>NOTE 1.</w:t>
        </w:r>
        <w:r>
          <w:rPr>
            <w:rFonts w:eastAsia="Batang"/>
            <w:spacing w:val="0"/>
          </w:rPr>
          <w:tab/>
        </w:r>
        <w:r w:rsidRPr="006929A2">
          <w:rPr>
            <w:rFonts w:eastAsia="Batang"/>
            <w:spacing w:val="0"/>
          </w:rPr>
          <w:t>For reasons of clarity the points of isolation are not shown</w:t>
        </w:r>
      </w:ins>
    </w:p>
    <w:p w14:paraId="27E2E17B" w14:textId="77777777" w:rsidR="003126EF" w:rsidRDefault="003126EF" w:rsidP="003126EF">
      <w:pPr>
        <w:ind w:left="1134" w:hanging="1134"/>
        <w:rPr>
          <w:ins w:id="2173" w:author="ENA" w:date="2021-02-16T19:04:00Z"/>
          <w:rFonts w:eastAsia="Batang"/>
          <w:spacing w:val="0"/>
        </w:rPr>
      </w:pPr>
      <w:ins w:id="2174" w:author="ENA" w:date="2021-02-16T19:04:00Z">
        <w:r w:rsidRPr="006929A2">
          <w:rPr>
            <w:rFonts w:eastAsia="Batang"/>
            <w:spacing w:val="0"/>
          </w:rPr>
          <w:t>NOTE 2:</w:t>
        </w:r>
        <w:r>
          <w:rPr>
            <w:rFonts w:eastAsia="Batang"/>
            <w:spacing w:val="0"/>
          </w:rPr>
          <w:tab/>
        </w:r>
        <w:r w:rsidRPr="006929A2">
          <w:rPr>
            <w:rFonts w:eastAsia="Batang"/>
            <w:spacing w:val="0"/>
          </w:rPr>
          <w:t>It is permissible to use a voltage regulator or tapped transformer to perform this test rather</w:t>
        </w:r>
        <w:r>
          <w:rPr>
            <w:rFonts w:eastAsia="Batang"/>
            <w:spacing w:val="0"/>
          </w:rPr>
          <w:t xml:space="preserve"> </w:t>
        </w:r>
        <w:r w:rsidRPr="006929A2">
          <w:rPr>
            <w:rFonts w:eastAsia="Batang"/>
            <w:spacing w:val="0"/>
          </w:rPr>
          <w:t>than a variac as shown</w:t>
        </w:r>
      </w:ins>
    </w:p>
    <w:p w14:paraId="45F0FF14" w14:textId="77777777" w:rsidR="003126EF" w:rsidRPr="00C459D9" w:rsidRDefault="003126EF" w:rsidP="003126EF">
      <w:pPr>
        <w:ind w:left="1134" w:hanging="1134"/>
        <w:rPr>
          <w:ins w:id="2175" w:author="ENA" w:date="2021-02-16T19:04:00Z"/>
          <w:rFonts w:eastAsia="Batang"/>
          <w:spacing w:val="0"/>
        </w:rPr>
      </w:pPr>
    </w:p>
    <w:p w14:paraId="49768279" w14:textId="1FF3DCBF" w:rsidR="003126EF" w:rsidRPr="009D68DB" w:rsidRDefault="003126EF" w:rsidP="003126EF">
      <w:pPr>
        <w:jc w:val="center"/>
        <w:rPr>
          <w:ins w:id="2176" w:author="ENA" w:date="2021-02-16T19:04:00Z"/>
          <w:rFonts w:eastAsia="Batang"/>
          <w:b/>
          <w:bCs/>
          <w:spacing w:val="0"/>
        </w:rPr>
      </w:pPr>
      <w:ins w:id="2177" w:author="ENA" w:date="2021-02-16T19:04:00Z">
        <w:r w:rsidRPr="009D68DB">
          <w:rPr>
            <w:b/>
            <w:bCs/>
            <w:spacing w:val="0"/>
          </w:rPr>
          <w:t>Figure A2.</w:t>
        </w:r>
      </w:ins>
      <w:ins w:id="2178" w:author="ENA" w:date="2021-07-11T07:51:00Z">
        <w:r w:rsidR="00D309AE">
          <w:rPr>
            <w:b/>
            <w:bCs/>
            <w:spacing w:val="0"/>
          </w:rPr>
          <w:t>4</w:t>
        </w:r>
      </w:ins>
      <w:ins w:id="2179" w:author="ENA" w:date="2021-02-16T19:04:00Z">
        <w:r w:rsidRPr="009D68DB">
          <w:rPr>
            <w:b/>
            <w:bCs/>
            <w:spacing w:val="0"/>
          </w:rPr>
          <w:t xml:space="preserve"> </w:t>
        </w:r>
        <w:r w:rsidRPr="007D2435">
          <w:rPr>
            <w:b/>
            <w:bCs/>
            <w:vanish/>
            <w:spacing w:val="0"/>
          </w:rPr>
          <w:t>Micro-generator</w:t>
        </w:r>
        <w:r w:rsidRPr="009D68DB">
          <w:rPr>
            <w:b/>
            <w:bCs/>
            <w:spacing w:val="0"/>
          </w:rPr>
          <w:t xml:space="preserve"> </w:t>
        </w:r>
        <w:r>
          <w:rPr>
            <w:b/>
            <w:bCs/>
            <w:spacing w:val="0"/>
          </w:rPr>
          <w:t>t</w:t>
        </w:r>
        <w:r w:rsidRPr="009D68DB">
          <w:rPr>
            <w:b/>
            <w:bCs/>
            <w:spacing w:val="0"/>
          </w:rPr>
          <w:t>est set up – Power Factor</w:t>
        </w:r>
      </w:ins>
    </w:p>
    <w:p w14:paraId="337595E0" w14:textId="77777777" w:rsidR="003E605B" w:rsidRPr="00A068B0" w:rsidRDefault="003E605B" w:rsidP="003E605B">
      <w:pPr>
        <w:widowControl w:val="0"/>
        <w:autoSpaceDE w:val="0"/>
        <w:autoSpaceDN w:val="0"/>
        <w:adjustRightInd w:val="0"/>
        <w:ind w:right="26"/>
        <w:rPr>
          <w:rFonts w:eastAsia="Batang"/>
          <w:b/>
          <w:bCs/>
          <w:spacing w:val="0"/>
        </w:rPr>
      </w:pPr>
    </w:p>
    <w:p w14:paraId="306FA4E3" w14:textId="1BA851C3" w:rsidR="003E605B" w:rsidRPr="003B2076" w:rsidRDefault="00516465" w:rsidP="003B7C17">
      <w:pPr>
        <w:pStyle w:val="ANNEX-heading3"/>
        <w:rPr>
          <w:rFonts w:eastAsia="Batang"/>
        </w:rPr>
      </w:pPr>
      <w:r w:rsidRPr="003B2076">
        <w:rPr>
          <w:rFonts w:eastAsia="Batang"/>
        </w:rPr>
        <w:t>A.2.3.3</w:t>
      </w:r>
      <w:r w:rsidRPr="003B2076">
        <w:rPr>
          <w:rFonts w:eastAsia="Batang"/>
        </w:rPr>
        <w:tab/>
      </w:r>
      <w:r w:rsidR="003E605B" w:rsidRPr="003B2076">
        <w:rPr>
          <w:rFonts w:eastAsia="Batang"/>
        </w:rPr>
        <w:t>Voltage Flicker</w:t>
      </w:r>
    </w:p>
    <w:p w14:paraId="7B8E3A6C" w14:textId="77777777" w:rsidR="003E605B" w:rsidRPr="00A068B0" w:rsidRDefault="003E605B" w:rsidP="003E605B">
      <w:pPr>
        <w:widowControl w:val="0"/>
        <w:autoSpaceDE w:val="0"/>
        <w:autoSpaceDN w:val="0"/>
        <w:adjustRightInd w:val="0"/>
        <w:spacing w:before="37"/>
        <w:rPr>
          <w:spacing w:val="0"/>
          <w:sz w:val="20"/>
        </w:rPr>
      </w:pPr>
    </w:p>
    <w:p w14:paraId="461575AD" w14:textId="4159AB56" w:rsidR="003E605B" w:rsidRPr="00A068B0" w:rsidRDefault="003E605B" w:rsidP="003E605B">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5B101711" w14:textId="77777777" w:rsidR="003E605B" w:rsidRPr="00A068B0" w:rsidRDefault="003E605B" w:rsidP="003E605B">
      <w:pPr>
        <w:widowControl w:val="0"/>
        <w:autoSpaceDE w:val="0"/>
        <w:autoSpaceDN w:val="0"/>
        <w:adjustRightInd w:val="0"/>
        <w:spacing w:before="37"/>
        <w:rPr>
          <w:spacing w:val="0"/>
        </w:rPr>
      </w:pPr>
    </w:p>
    <w:p w14:paraId="40504630" w14:textId="75F88B97" w:rsidR="003E605B" w:rsidRPr="00A068B0" w:rsidRDefault="003E605B" w:rsidP="003E605B">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requirements of BS EN 61000-3-3 with a scaling factor applied as follows for each voltage change component.</w:t>
      </w:r>
    </w:p>
    <w:p w14:paraId="62A17F32" w14:textId="77777777" w:rsidR="003E605B" w:rsidRPr="00A068B0" w:rsidRDefault="003E605B" w:rsidP="003B7C17">
      <w:pPr>
        <w:widowControl w:val="0"/>
        <w:autoSpaceDE w:val="0"/>
        <w:autoSpaceDN w:val="0"/>
        <w:adjustRightInd w:val="0"/>
        <w:spacing w:before="37"/>
        <w:ind w:left="720" w:right="265"/>
        <w:rPr>
          <w:spacing w:val="0"/>
        </w:rPr>
      </w:pP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3AE14515" w14:textId="77777777" w:rsidR="003E605B" w:rsidRPr="00A068B0" w:rsidRDefault="003E605B" w:rsidP="003E605B">
      <w:pPr>
        <w:rPr>
          <w:spacing w:val="0"/>
        </w:rPr>
      </w:pPr>
    </w:p>
    <w:p w14:paraId="6899803F" w14:textId="10285A40" w:rsidR="003E605B" w:rsidRPr="00A068B0" w:rsidRDefault="003E605B" w:rsidP="003E605B">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36DE19F" w14:textId="77777777" w:rsidR="003E605B" w:rsidRPr="00A068B0" w:rsidRDefault="003E605B" w:rsidP="003E605B">
      <w:pPr>
        <w:rPr>
          <w:spacing w:val="0"/>
        </w:rPr>
      </w:pPr>
    </w:p>
    <w:p w14:paraId="63D9DDFB" w14:textId="58FD95EF" w:rsidR="003E605B" w:rsidRPr="00A068B0" w:rsidRDefault="003E605B" w:rsidP="003E605B">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7890F601" w14:textId="77777777" w:rsidR="003E605B" w:rsidRPr="00A068B0" w:rsidRDefault="003E605B" w:rsidP="003E605B">
      <w:pPr>
        <w:rPr>
          <w:spacing w:val="0"/>
        </w:rPr>
      </w:pPr>
    </w:p>
    <w:p w14:paraId="3825D202" w14:textId="74263375" w:rsidR="003E605B" w:rsidRPr="00A068B0" w:rsidRDefault="003E605B" w:rsidP="003E605B">
      <w:pPr>
        <w:rPr>
          <w:spacing w:val="0"/>
        </w:rPr>
      </w:pPr>
      <w:r w:rsidRPr="00A068B0">
        <w:rPr>
          <w:spacing w:val="0"/>
        </w:rPr>
        <w:t>And for units which are tested as a group.</w:t>
      </w:r>
    </w:p>
    <w:p w14:paraId="69D0CF0F" w14:textId="77777777" w:rsidR="003E605B" w:rsidRPr="00A068B0" w:rsidRDefault="003E605B" w:rsidP="003E605B">
      <w:pPr>
        <w:rPr>
          <w:spacing w:val="0"/>
        </w:rPr>
      </w:pPr>
    </w:p>
    <w:p w14:paraId="1DF658D1" w14:textId="6463F592" w:rsidR="003E605B" w:rsidRPr="00A068B0" w:rsidRDefault="003E605B" w:rsidP="003E605B">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01D85F85" w14:textId="77777777" w:rsidR="003E605B" w:rsidRPr="00A068B0" w:rsidRDefault="003E605B" w:rsidP="003E605B">
      <w:pPr>
        <w:rPr>
          <w:spacing w:val="0"/>
        </w:rPr>
      </w:pPr>
    </w:p>
    <w:p w14:paraId="0EBA0559" w14:textId="157055E7" w:rsidR="003E605B" w:rsidRPr="00A068B0" w:rsidRDefault="003E605B" w:rsidP="003E605B">
      <w:pPr>
        <w:rPr>
          <w:spacing w:val="0"/>
        </w:rPr>
      </w:pPr>
      <w:r w:rsidRPr="00A068B0">
        <w:rPr>
          <w:spacing w:val="0"/>
        </w:rPr>
        <w:t xml:space="preserve">Single phase units reference source resistance is 0.4 </w:t>
      </w:r>
      <w:r w:rsidR="001E7EC4" w:rsidRPr="00A068B0">
        <w:rPr>
          <w:spacing w:val="0"/>
        </w:rPr>
        <w:t>Ω</w:t>
      </w:r>
      <w:r w:rsidRPr="00A068B0">
        <w:rPr>
          <w:spacing w:val="0"/>
        </w:rPr>
        <w:t>.</w:t>
      </w:r>
    </w:p>
    <w:p w14:paraId="75978835" w14:textId="77777777" w:rsidR="003E605B" w:rsidRPr="00A068B0" w:rsidRDefault="003E605B" w:rsidP="003E605B">
      <w:pPr>
        <w:rPr>
          <w:spacing w:val="0"/>
        </w:rPr>
      </w:pPr>
    </w:p>
    <w:p w14:paraId="116BDC62" w14:textId="25D29F7F" w:rsidR="003E605B" w:rsidRPr="00A068B0" w:rsidRDefault="003E605B" w:rsidP="003E605B">
      <w:pPr>
        <w:rPr>
          <w:spacing w:val="0"/>
        </w:rPr>
      </w:pPr>
      <w:r w:rsidRPr="00A068B0">
        <w:rPr>
          <w:spacing w:val="0"/>
        </w:rPr>
        <w:t xml:space="preserve">Two phase units in a three phase system reference source resistance is 0.4 </w:t>
      </w:r>
      <w:r w:rsidR="001E7EC4" w:rsidRPr="00A068B0">
        <w:rPr>
          <w:spacing w:val="0"/>
        </w:rPr>
        <w:t>Ω</w:t>
      </w:r>
      <w:r w:rsidRPr="00A068B0">
        <w:rPr>
          <w:spacing w:val="0"/>
        </w:rPr>
        <w:t>.</w:t>
      </w:r>
    </w:p>
    <w:p w14:paraId="6039B32B" w14:textId="77777777" w:rsidR="003E605B" w:rsidRPr="00A068B0" w:rsidRDefault="003E605B" w:rsidP="003E605B">
      <w:pPr>
        <w:rPr>
          <w:spacing w:val="0"/>
        </w:rPr>
      </w:pPr>
    </w:p>
    <w:p w14:paraId="71F26627" w14:textId="381E347E" w:rsidR="003E605B" w:rsidRPr="00A068B0" w:rsidRDefault="003E605B" w:rsidP="003E605B">
      <w:pPr>
        <w:rPr>
          <w:spacing w:val="0"/>
        </w:rPr>
      </w:pPr>
      <w:r w:rsidRPr="00A068B0">
        <w:rPr>
          <w:spacing w:val="0"/>
        </w:rPr>
        <w:t xml:space="preserve">Two phase units in a split phase system reference source resistance is 0.24 </w:t>
      </w:r>
      <w:r w:rsidR="001E7EC4" w:rsidRPr="00A068B0">
        <w:rPr>
          <w:spacing w:val="0"/>
        </w:rPr>
        <w:t>Ω</w:t>
      </w:r>
      <w:r w:rsidRPr="00A068B0">
        <w:rPr>
          <w:spacing w:val="0"/>
        </w:rPr>
        <w:t>.</w:t>
      </w:r>
    </w:p>
    <w:p w14:paraId="5FF15CDF" w14:textId="77777777" w:rsidR="003E605B" w:rsidRPr="00A068B0" w:rsidRDefault="003E605B" w:rsidP="003E605B">
      <w:pPr>
        <w:rPr>
          <w:spacing w:val="0"/>
        </w:rPr>
      </w:pPr>
    </w:p>
    <w:p w14:paraId="7B45DC1A" w14:textId="17E62BFF" w:rsidR="003E605B" w:rsidRPr="00A068B0" w:rsidRDefault="003E605B" w:rsidP="003E605B">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B80735" w14:textId="77777777" w:rsidR="003E605B" w:rsidRPr="00A068B0" w:rsidRDefault="003E605B" w:rsidP="003E605B">
      <w:pPr>
        <w:rPr>
          <w:spacing w:val="0"/>
        </w:rPr>
      </w:pPr>
    </w:p>
    <w:p w14:paraId="4219CE0D" w14:textId="43929AFF" w:rsidR="003E605B" w:rsidRPr="00A068B0" w:rsidRDefault="003E605B" w:rsidP="003E605B">
      <w:pPr>
        <w:rPr>
          <w:spacing w:val="0"/>
        </w:rPr>
      </w:pPr>
      <w:r w:rsidRPr="00A068B0">
        <w:rPr>
          <w:spacing w:val="0"/>
        </w:rPr>
        <w:t xml:space="preserve">The stopping test should be a trip from full load </w:t>
      </w:r>
      <w:r w:rsidR="00D62A0B">
        <w:rPr>
          <w:spacing w:val="0"/>
        </w:rPr>
        <w:t>output</w:t>
      </w:r>
      <w:r w:rsidRPr="00A068B0">
        <w:rPr>
          <w:spacing w:val="0"/>
        </w:rPr>
        <w:t>.</w:t>
      </w:r>
    </w:p>
    <w:p w14:paraId="070EF8AF" w14:textId="77777777" w:rsidR="003E605B" w:rsidRPr="00A068B0" w:rsidRDefault="003E605B" w:rsidP="003E605B">
      <w:pPr>
        <w:widowControl w:val="0"/>
        <w:autoSpaceDE w:val="0"/>
        <w:autoSpaceDN w:val="0"/>
        <w:adjustRightInd w:val="0"/>
        <w:spacing w:before="37"/>
        <w:ind w:right="265"/>
        <w:rPr>
          <w:spacing w:val="0"/>
        </w:rPr>
      </w:pPr>
    </w:p>
    <w:p w14:paraId="7302A542" w14:textId="4E8F48A8" w:rsidR="003E605B" w:rsidRPr="00A068B0" w:rsidRDefault="003E605B" w:rsidP="003E605B">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Pr="003B2076">
        <w:rPr>
          <w:spacing w:val="0"/>
        </w:rPr>
        <w:t>3 Form C</w:t>
      </w:r>
      <w:r w:rsidRPr="00A068B0">
        <w:rPr>
          <w:spacing w:val="0"/>
        </w:rPr>
        <w:t>.</w:t>
      </w:r>
    </w:p>
    <w:p w14:paraId="7CB85822" w14:textId="77777777" w:rsidR="00B24665" w:rsidRPr="00A068B0" w:rsidRDefault="00B24665" w:rsidP="003E605B">
      <w:pPr>
        <w:widowControl w:val="0"/>
        <w:autoSpaceDE w:val="0"/>
        <w:autoSpaceDN w:val="0"/>
        <w:adjustRightInd w:val="0"/>
        <w:spacing w:before="37"/>
        <w:ind w:right="265"/>
        <w:rPr>
          <w:spacing w:val="0"/>
        </w:rPr>
      </w:pPr>
    </w:p>
    <w:p w14:paraId="478ABB54" w14:textId="50C80CD1" w:rsidR="003E605B" w:rsidRPr="00A068B0" w:rsidRDefault="003E605B" w:rsidP="003E605B">
      <w:pPr>
        <w:rPr>
          <w:spacing w:val="0"/>
        </w:rPr>
      </w:pPr>
      <w:r w:rsidRPr="00A068B0">
        <w:rPr>
          <w:b/>
          <w:spacing w:val="0"/>
        </w:rPr>
        <w:t xml:space="preserve">Hydro </w:t>
      </w:r>
      <w:r w:rsidRPr="003B2076">
        <w:rPr>
          <w:b/>
          <w:spacing w:val="0"/>
        </w:rPr>
        <w:t>Micro-generators</w:t>
      </w:r>
      <w:r w:rsidRPr="00A068B0">
        <w:rPr>
          <w:spacing w:val="0"/>
        </w:rPr>
        <w:t xml:space="preserve"> with manually fixed output or where the output is fixed by controlling the water flow through the turbine to a steady rate, need to </w:t>
      </w:r>
      <w:r w:rsidR="00C52A0F" w:rsidRPr="003B2076">
        <w:rPr>
          <w:spacing w:val="0"/>
        </w:rPr>
        <w:t>conform to</w:t>
      </w:r>
      <w:r w:rsidRPr="00A068B0">
        <w:rPr>
          <w:spacing w:val="0"/>
        </w:rPr>
        <w:t xml:space="preserve"> the maximum voltage change requirements of BS EN 61000-3-2 but do not need to be tested for P</w:t>
      </w:r>
      <w:r w:rsidRPr="00A068B0">
        <w:rPr>
          <w:spacing w:val="0"/>
          <w:vertAlign w:val="subscript"/>
        </w:rPr>
        <w:t>st</w:t>
      </w:r>
      <w:r w:rsidRPr="00A068B0">
        <w:rPr>
          <w:spacing w:val="0"/>
        </w:rPr>
        <w:t xml:space="preserve"> or P</w:t>
      </w:r>
      <w:r w:rsidRPr="00A068B0">
        <w:rPr>
          <w:spacing w:val="0"/>
          <w:vertAlign w:val="subscript"/>
        </w:rPr>
        <w:t>lt</w:t>
      </w:r>
      <w:r w:rsidRPr="00A068B0">
        <w:rPr>
          <w:spacing w:val="0"/>
        </w:rPr>
        <w:t>.</w:t>
      </w:r>
    </w:p>
    <w:p w14:paraId="255DA08E" w14:textId="77777777" w:rsidR="003E605B" w:rsidRPr="00A068B0" w:rsidRDefault="003E605B" w:rsidP="003E605B">
      <w:pPr>
        <w:rPr>
          <w:b/>
          <w:bCs/>
          <w:spacing w:val="0"/>
        </w:rPr>
      </w:pPr>
    </w:p>
    <w:p w14:paraId="7A0E1353" w14:textId="478F1DE3" w:rsidR="003E605B" w:rsidRPr="003B2076" w:rsidRDefault="00516465" w:rsidP="003B7C17">
      <w:pPr>
        <w:pStyle w:val="ANNEX-heading3"/>
      </w:pPr>
      <w:r w:rsidRPr="003B2076">
        <w:t>A.2.3.</w:t>
      </w:r>
      <w:r w:rsidR="00E93444" w:rsidRPr="003B2076">
        <w:t>4</w:t>
      </w:r>
      <w:r w:rsidRPr="003B2076">
        <w:tab/>
      </w:r>
      <w:r w:rsidR="003E605B" w:rsidRPr="003B2076">
        <w:t>Short Circuit Current Contribution for Directly Coupled technology</w:t>
      </w:r>
    </w:p>
    <w:p w14:paraId="34520580" w14:textId="77777777" w:rsidR="003E605B" w:rsidRPr="00A068B0" w:rsidRDefault="003E605B" w:rsidP="003E605B">
      <w:pPr>
        <w:rPr>
          <w:b/>
          <w:spacing w:val="0"/>
          <w:sz w:val="20"/>
        </w:rPr>
      </w:pPr>
    </w:p>
    <w:p w14:paraId="09083D5C" w14:textId="587A5B17" w:rsidR="003E605B" w:rsidRPr="00A068B0" w:rsidRDefault="003E605B" w:rsidP="003E605B">
      <w:pPr>
        <w:rPr>
          <w:spacing w:val="0"/>
        </w:rPr>
      </w:pPr>
      <w:r w:rsidRPr="00A068B0">
        <w:rPr>
          <w:b/>
          <w:spacing w:val="0"/>
        </w:rPr>
        <w:t>DNO</w:t>
      </w:r>
      <w:r w:rsidRPr="007F6BA6">
        <w:rPr>
          <w:bCs/>
          <w:spacing w:val="0"/>
        </w:rPr>
        <w:t>s</w:t>
      </w:r>
      <w:r w:rsidRPr="00A068B0">
        <w:rPr>
          <w:spacing w:val="0"/>
        </w:rPr>
        <w:t xml:space="preserve"> need to understand the contribution a </w:t>
      </w:r>
      <w:r w:rsidR="00EF4095" w:rsidRPr="00A068B0">
        <w:rPr>
          <w:b/>
          <w:spacing w:val="0"/>
        </w:rPr>
        <w:t>Micro-generator</w:t>
      </w:r>
      <w:r w:rsidRPr="00A068B0">
        <w:rPr>
          <w:spacing w:val="0"/>
        </w:rPr>
        <w:t xml:space="preserve"> makes to system fault levels in order to determine that they can continue to safely operate without exceeding design fault levels for switchgear and other circuit components.</w:t>
      </w:r>
    </w:p>
    <w:p w14:paraId="00836A9A" w14:textId="77777777" w:rsidR="003E605B" w:rsidRPr="003B2076" w:rsidRDefault="003E605B" w:rsidP="003E605B">
      <w:pPr>
        <w:rPr>
          <w:bCs/>
          <w:spacing w:val="0"/>
          <w:sz w:val="20"/>
        </w:rPr>
      </w:pPr>
    </w:p>
    <w:p w14:paraId="0BC4CEA7" w14:textId="77777777" w:rsidR="003E605B" w:rsidRPr="003B2076" w:rsidRDefault="00967FCB" w:rsidP="003E605B">
      <w:pPr>
        <w:rPr>
          <w:del w:id="2180" w:author="ENA" w:date="2021-02-16T19:04:00Z"/>
          <w:spacing w:val="0"/>
        </w:rPr>
      </w:pPr>
      <w:del w:id="2181" w:author="ENA" w:date="2021-02-16T19:04:00Z">
        <w:r w:rsidRPr="003B2076">
          <w:rPr>
            <w:bCs/>
            <w:spacing w:val="0"/>
          </w:rPr>
          <w:delText>T</w:delText>
        </w:r>
        <w:r w:rsidR="003E605B" w:rsidRPr="003B2076">
          <w:rPr>
            <w:bCs/>
            <w:spacing w:val="0"/>
          </w:rPr>
          <w:delText xml:space="preserve">he tests in EN 50438 shall </w:delText>
        </w:r>
        <w:r w:rsidR="00EF4095">
          <w:rPr>
            <w:bCs/>
            <w:spacing w:val="0"/>
          </w:rPr>
          <w:delText>apply</w:delText>
        </w:r>
        <w:r w:rsidR="003E605B" w:rsidRPr="003B2076">
          <w:rPr>
            <w:bCs/>
            <w:spacing w:val="0"/>
          </w:rPr>
          <w:delText>.</w:delText>
        </w:r>
      </w:del>
    </w:p>
    <w:p w14:paraId="18389BC3" w14:textId="77777777" w:rsidR="003E605B" w:rsidRPr="00A068B0" w:rsidRDefault="003E605B" w:rsidP="003E605B">
      <w:pPr>
        <w:rPr>
          <w:del w:id="2182" w:author="ENA" w:date="2021-02-16T19:04:00Z"/>
          <w:spacing w:val="0"/>
        </w:rPr>
      </w:pPr>
    </w:p>
    <w:p w14:paraId="12CA6474" w14:textId="77777777" w:rsidR="003126EF" w:rsidRDefault="003126EF" w:rsidP="003126EF">
      <w:pPr>
        <w:rPr>
          <w:ins w:id="2183" w:author="ENA" w:date="2021-02-16T19:04:00Z"/>
          <w:spacing w:val="0"/>
          <w:szCs w:val="22"/>
        </w:rPr>
      </w:pPr>
      <w:ins w:id="2184" w:author="ENA" w:date="2021-02-16T19:04:00Z">
        <w:r w:rsidRPr="00A304DB">
          <w:rPr>
            <w:spacing w:val="0"/>
            <w:szCs w:val="22"/>
          </w:rPr>
          <w:t>For rotating machines BS EN 60034-4:1995 Methods for determining synchronous machine quantities from tests sh</w:t>
        </w:r>
        <w:r>
          <w:rPr>
            <w:spacing w:val="0"/>
            <w:szCs w:val="22"/>
          </w:rPr>
          <w:t>all</w:t>
        </w:r>
        <w:r w:rsidRPr="00A304DB">
          <w:rPr>
            <w:spacing w:val="0"/>
            <w:szCs w:val="22"/>
          </w:rPr>
          <w:t xml:space="preserve"> be used to establish the parameters required to be recorded in </w:t>
        </w:r>
        <w:r w:rsidRPr="00A068B0">
          <w:rPr>
            <w:b/>
            <w:spacing w:val="0"/>
          </w:rPr>
          <w:t>Type Test Verification Report</w:t>
        </w:r>
        <w:r w:rsidRPr="00A068B0">
          <w:rPr>
            <w:spacing w:val="0"/>
          </w:rPr>
          <w:t xml:space="preserve"> Appendix </w:t>
        </w:r>
        <w:r w:rsidRPr="003B2076">
          <w:rPr>
            <w:spacing w:val="0"/>
          </w:rPr>
          <w:t>3 Form C</w:t>
        </w:r>
        <w:r w:rsidRPr="00A304DB">
          <w:rPr>
            <w:spacing w:val="0"/>
            <w:szCs w:val="22"/>
          </w:rPr>
          <w:t xml:space="preserve"> under the section </w:t>
        </w:r>
        <w:r>
          <w:rPr>
            <w:spacing w:val="0"/>
            <w:szCs w:val="22"/>
          </w:rPr>
          <w:t>f</w:t>
        </w:r>
        <w:r w:rsidRPr="00A304DB">
          <w:rPr>
            <w:spacing w:val="0"/>
            <w:szCs w:val="22"/>
          </w:rPr>
          <w:t xml:space="preserve">ault </w:t>
        </w:r>
        <w:r>
          <w:rPr>
            <w:spacing w:val="0"/>
            <w:szCs w:val="22"/>
          </w:rPr>
          <w:t>l</w:t>
        </w:r>
        <w:r w:rsidRPr="00A304DB">
          <w:rPr>
            <w:spacing w:val="0"/>
            <w:szCs w:val="22"/>
          </w:rPr>
          <w:t xml:space="preserve">evel </w:t>
        </w:r>
        <w:r>
          <w:rPr>
            <w:spacing w:val="0"/>
            <w:szCs w:val="22"/>
          </w:rPr>
          <w:t>c</w:t>
        </w:r>
        <w:r w:rsidRPr="00A304DB">
          <w:rPr>
            <w:spacing w:val="0"/>
            <w:szCs w:val="22"/>
          </w:rPr>
          <w:t>ontribution.</w:t>
        </w:r>
      </w:ins>
    </w:p>
    <w:p w14:paraId="71F63C9D" w14:textId="77777777" w:rsidR="003E605B" w:rsidRPr="00A068B0" w:rsidRDefault="003E605B" w:rsidP="003E605B">
      <w:pPr>
        <w:rPr>
          <w:ins w:id="2185" w:author="ENA" w:date="2021-02-16T19:04:00Z"/>
          <w:spacing w:val="0"/>
        </w:rPr>
      </w:pPr>
    </w:p>
    <w:p w14:paraId="1052CA44" w14:textId="4EBC3911" w:rsidR="003E605B" w:rsidRDefault="003E605B" w:rsidP="003E605B">
      <w:pPr>
        <w:rPr>
          <w:spacing w:val="0"/>
        </w:rPr>
      </w:pPr>
      <w:r w:rsidRPr="00A068B0">
        <w:rPr>
          <w:spacing w:val="0"/>
        </w:rPr>
        <w:t xml:space="preserve">For rotating machines and linear piston machines the test </w:t>
      </w:r>
      <w:del w:id="2186" w:author="ENA" w:date="2021-02-16T19:04:00Z">
        <w:r w:rsidRPr="00A068B0">
          <w:rPr>
            <w:spacing w:val="0"/>
          </w:rPr>
          <w:delText>should</w:delText>
        </w:r>
      </w:del>
      <w:ins w:id="2187" w:author="ENA" w:date="2021-02-16T19:04:00Z">
        <w:r w:rsidR="003126EF">
          <w:rPr>
            <w:spacing w:val="0"/>
          </w:rPr>
          <w:t>shall</w:t>
        </w:r>
      </w:ins>
      <w:r w:rsidR="003126EF" w:rsidRPr="00A068B0">
        <w:rPr>
          <w:spacing w:val="0"/>
        </w:rPr>
        <w:t xml:space="preserve"> </w:t>
      </w:r>
      <w:r w:rsidRPr="00A068B0">
        <w:rPr>
          <w:spacing w:val="0"/>
        </w:rPr>
        <w:t xml:space="preserve">produce a 0 – 2 s plot of the short circuit current as seen at the </w:t>
      </w:r>
      <w:r w:rsidRPr="003B2076">
        <w:rPr>
          <w:b/>
          <w:bCs/>
          <w:spacing w:val="0"/>
        </w:rPr>
        <w:t>Micro-generator</w:t>
      </w:r>
      <w:r w:rsidRPr="003B2076">
        <w:rPr>
          <w:spacing w:val="0"/>
        </w:rPr>
        <w:t xml:space="preserve"> </w:t>
      </w:r>
      <w:r w:rsidRPr="00A068B0">
        <w:rPr>
          <w:spacing w:val="0"/>
        </w:rPr>
        <w:t>terminals.</w:t>
      </w:r>
    </w:p>
    <w:p w14:paraId="25E627FB" w14:textId="77777777" w:rsidR="003E605B" w:rsidRPr="00A068B0" w:rsidRDefault="003E605B">
      <w:pPr>
        <w:widowControl w:val="0"/>
        <w:tabs>
          <w:tab w:val="left" w:pos="1418"/>
          <w:tab w:val="left" w:pos="9026"/>
        </w:tabs>
        <w:autoSpaceDE w:val="0"/>
        <w:autoSpaceDN w:val="0"/>
        <w:adjustRightInd w:val="0"/>
        <w:ind w:right="-46"/>
        <w:rPr>
          <w:rFonts w:eastAsia="Batang"/>
          <w:b/>
          <w:bCs/>
          <w:spacing w:val="0"/>
        </w:rPr>
      </w:pPr>
    </w:p>
    <w:p w14:paraId="7C1F6585" w14:textId="4601171C" w:rsidR="003126EF" w:rsidRDefault="003126EF" w:rsidP="001E063D">
      <w:pPr>
        <w:rPr>
          <w:ins w:id="2188" w:author="ENA" w:date="2021-07-11T07:53:00Z"/>
          <w:spacing w:val="0"/>
        </w:rPr>
      </w:pPr>
      <w:bookmarkStart w:id="2189" w:name="_Toc11351857"/>
      <w:bookmarkStart w:id="2190" w:name="_Toc76882418"/>
      <w:ins w:id="2191" w:author="ENA" w:date="2021-02-16T19:04:00Z">
        <w:r w:rsidRPr="001E063D">
          <w:rPr>
            <w:spacing w:val="0"/>
          </w:rPr>
          <w:t>The short circuit current contribution shall be measured upon application of a short circuit on the Micro-generator terminals (all phases / phase to neutral) with the Micro-generator(s) operating at rated output steady state conditions.</w:t>
        </w:r>
      </w:ins>
      <w:bookmarkEnd w:id="2189"/>
      <w:bookmarkEnd w:id="2190"/>
    </w:p>
    <w:p w14:paraId="32E06716" w14:textId="77777777" w:rsidR="001E063D" w:rsidRPr="001E063D" w:rsidRDefault="001E063D" w:rsidP="001E063D">
      <w:pPr>
        <w:rPr>
          <w:ins w:id="2192" w:author="ENA" w:date="2021-02-16T19:04:00Z"/>
          <w:spacing w:val="0"/>
        </w:rPr>
      </w:pPr>
    </w:p>
    <w:p w14:paraId="5B869148" w14:textId="77777777" w:rsidR="003126EF" w:rsidRPr="001E063D" w:rsidRDefault="003126EF" w:rsidP="001E063D">
      <w:pPr>
        <w:rPr>
          <w:ins w:id="2193" w:author="ENA" w:date="2021-02-16T19:04:00Z"/>
          <w:spacing w:val="0"/>
        </w:rPr>
      </w:pPr>
      <w:ins w:id="2194" w:author="ENA" w:date="2021-02-16T19:04:00Z">
        <w:r w:rsidRPr="001E063D">
          <w:rPr>
            <w:spacing w:val="0"/>
          </w:rPr>
          <w:t xml:space="preserve">Current measurements shall be taken from application of fault until the time the fault has been disconnected, following operation of the </w:t>
        </w:r>
        <w:r w:rsidRPr="001E063D">
          <w:rPr>
            <w:b/>
            <w:spacing w:val="0"/>
          </w:rPr>
          <w:t>Micro-generator</w:t>
        </w:r>
        <w:r w:rsidRPr="001E063D">
          <w:rPr>
            <w:spacing w:val="0"/>
          </w:rPr>
          <w:t xml:space="preserve"> protection. A current decay plot shall be produced for each phase from inception of the fault until the </w:t>
        </w:r>
        <w:r w:rsidRPr="001E063D">
          <w:rPr>
            <w:b/>
            <w:spacing w:val="0"/>
          </w:rPr>
          <w:t>Micro-generator</w:t>
        </w:r>
        <w:r w:rsidRPr="001E063D">
          <w:rPr>
            <w:spacing w:val="0"/>
          </w:rPr>
          <w:t xml:space="preserve"> has been disconnected – trip time. The plot shall show the highest value of peak short circuit current, eg for a </w:t>
        </w:r>
        <w:r w:rsidRPr="001E063D">
          <w:rPr>
            <w:b/>
            <w:spacing w:val="0"/>
          </w:rPr>
          <w:t>Micro-generator</w:t>
        </w:r>
        <w:r w:rsidRPr="001E063D">
          <w:rPr>
            <w:spacing w:val="0"/>
          </w:rPr>
          <w:t xml:space="preserve"> supplying a purely inductive load the highest value of peak short circuit current will result when the fault is applied at a voltage zero. Where practicable the tests will need to determine values for all of the relevant parameters listed in Table A.1. </w:t>
        </w:r>
      </w:ins>
    </w:p>
    <w:p w14:paraId="54805BA2" w14:textId="77777777" w:rsidR="003126EF" w:rsidRPr="00BE241D" w:rsidRDefault="003126EF" w:rsidP="003126EF">
      <w:pPr>
        <w:pStyle w:val="TABLE-title"/>
        <w:rPr>
          <w:ins w:id="2195" w:author="ENA" w:date="2021-02-16T19:04:00Z"/>
        </w:rPr>
      </w:pPr>
      <w:ins w:id="2196" w:author="ENA" w:date="2021-02-16T19:04:00Z">
        <w:r w:rsidRPr="00BE241D">
          <w:t>Table A.</w:t>
        </w:r>
        <w:r w:rsidRPr="00BE241D">
          <w:fldChar w:fldCharType="begin"/>
        </w:r>
        <w:r w:rsidRPr="00BE241D">
          <w:instrText xml:space="preserve"> SEQ Table \* ARABIC </w:instrText>
        </w:r>
        <w:r w:rsidRPr="00BE241D">
          <w:fldChar w:fldCharType="separate"/>
        </w:r>
        <w:r w:rsidRPr="00BE241D">
          <w:rPr>
            <w:noProof/>
          </w:rPr>
          <w:t>1</w:t>
        </w:r>
        <w:r w:rsidRPr="00BE241D">
          <w:fldChar w:fldCharType="end"/>
        </w:r>
        <w:r w:rsidRPr="00BE241D">
          <w:t xml:space="preserve"> Micro-generator Short Circuit Parameters</w:t>
        </w:r>
      </w:ins>
    </w:p>
    <w:tbl>
      <w:tblPr>
        <w:tblW w:w="9214" w:type="dxa"/>
        <w:tblInd w:w="5" w:type="dxa"/>
        <w:tblLayout w:type="fixed"/>
        <w:tblCellMar>
          <w:left w:w="0" w:type="dxa"/>
          <w:right w:w="0" w:type="dxa"/>
        </w:tblCellMar>
        <w:tblLook w:val="0000" w:firstRow="0" w:lastRow="0" w:firstColumn="0" w:lastColumn="0" w:noHBand="0" w:noVBand="0"/>
      </w:tblPr>
      <w:tblGrid>
        <w:gridCol w:w="4869"/>
        <w:gridCol w:w="1162"/>
        <w:gridCol w:w="3183"/>
      </w:tblGrid>
      <w:tr w:rsidR="003126EF" w:rsidRPr="00962C96" w14:paraId="72447E6D" w14:textId="77777777" w:rsidTr="00E17138">
        <w:trPr>
          <w:trHeight w:hRule="exact" w:val="264"/>
          <w:ins w:id="2197" w:author="ENA" w:date="2021-02-16T19:04:00Z"/>
        </w:trPr>
        <w:tc>
          <w:tcPr>
            <w:tcW w:w="4869" w:type="dxa"/>
            <w:tcBorders>
              <w:top w:val="single" w:sz="4" w:space="0" w:color="000000"/>
              <w:left w:val="single" w:sz="4" w:space="0" w:color="000000"/>
              <w:bottom w:val="single" w:sz="4" w:space="0" w:color="000000"/>
              <w:right w:val="single" w:sz="4" w:space="0" w:color="000000"/>
            </w:tcBorders>
          </w:tcPr>
          <w:p w14:paraId="5B4845F1" w14:textId="77777777" w:rsidR="003126EF" w:rsidRPr="00BE241D" w:rsidRDefault="003126EF" w:rsidP="00E17138">
            <w:pPr>
              <w:widowControl w:val="0"/>
              <w:autoSpaceDE w:val="0"/>
              <w:autoSpaceDN w:val="0"/>
              <w:adjustRightInd w:val="0"/>
              <w:spacing w:line="251" w:lineRule="exact"/>
              <w:ind w:left="102" w:right="-20"/>
              <w:rPr>
                <w:ins w:id="2198" w:author="ENA" w:date="2021-02-16T19:04:00Z"/>
                <w:szCs w:val="24"/>
              </w:rPr>
            </w:pPr>
            <w:ins w:id="2199" w:author="ENA" w:date="2021-02-16T19:04:00Z">
              <w:r w:rsidRPr="00BE241D">
                <w:rPr>
                  <w:b/>
                  <w:bCs/>
                </w:rPr>
                <w:t>Parameter</w:t>
              </w:r>
            </w:ins>
          </w:p>
        </w:tc>
        <w:tc>
          <w:tcPr>
            <w:tcW w:w="1162" w:type="dxa"/>
            <w:tcBorders>
              <w:top w:val="single" w:sz="4" w:space="0" w:color="000000"/>
              <w:left w:val="single" w:sz="4" w:space="0" w:color="000000"/>
              <w:bottom w:val="single" w:sz="4" w:space="0" w:color="000000"/>
              <w:right w:val="single" w:sz="4" w:space="0" w:color="000000"/>
            </w:tcBorders>
          </w:tcPr>
          <w:p w14:paraId="7EB0248F" w14:textId="77777777" w:rsidR="003126EF" w:rsidRPr="00BE241D" w:rsidRDefault="003126EF" w:rsidP="00E17138">
            <w:pPr>
              <w:widowControl w:val="0"/>
              <w:autoSpaceDE w:val="0"/>
              <w:autoSpaceDN w:val="0"/>
              <w:adjustRightInd w:val="0"/>
              <w:spacing w:line="251" w:lineRule="exact"/>
              <w:ind w:left="103" w:right="-20"/>
              <w:rPr>
                <w:ins w:id="2200" w:author="ENA" w:date="2021-02-16T19:04:00Z"/>
                <w:szCs w:val="24"/>
              </w:rPr>
            </w:pPr>
            <w:ins w:id="2201" w:author="ENA" w:date="2021-02-16T19:04:00Z">
              <w:r w:rsidRPr="00BE241D">
                <w:rPr>
                  <w:b/>
                  <w:bCs/>
                </w:rPr>
                <w:t>S</w:t>
              </w:r>
              <w:r w:rsidRPr="00BE241D">
                <w:rPr>
                  <w:b/>
                  <w:bCs/>
                  <w:spacing w:val="-2"/>
                </w:rPr>
                <w:t>y</w:t>
              </w:r>
              <w:r w:rsidRPr="00BE241D">
                <w:rPr>
                  <w:b/>
                  <w:bCs/>
                </w:rPr>
                <w:t>mbol</w:t>
              </w:r>
            </w:ins>
          </w:p>
        </w:tc>
        <w:tc>
          <w:tcPr>
            <w:tcW w:w="3183" w:type="dxa"/>
            <w:tcBorders>
              <w:top w:val="single" w:sz="4" w:space="0" w:color="000000"/>
              <w:left w:val="single" w:sz="4" w:space="0" w:color="000000"/>
              <w:bottom w:val="single" w:sz="4" w:space="0" w:color="000000"/>
              <w:right w:val="single" w:sz="4" w:space="0" w:color="000000"/>
            </w:tcBorders>
          </w:tcPr>
          <w:p w14:paraId="46778560" w14:textId="77777777" w:rsidR="003126EF" w:rsidRPr="00BE241D" w:rsidRDefault="003126EF" w:rsidP="00E17138">
            <w:pPr>
              <w:widowControl w:val="0"/>
              <w:autoSpaceDE w:val="0"/>
              <w:autoSpaceDN w:val="0"/>
              <w:adjustRightInd w:val="0"/>
              <w:spacing w:line="251" w:lineRule="exact"/>
              <w:ind w:left="102" w:right="-20"/>
              <w:rPr>
                <w:ins w:id="2202" w:author="ENA" w:date="2021-02-16T19:04:00Z"/>
                <w:szCs w:val="24"/>
              </w:rPr>
            </w:pPr>
            <w:ins w:id="2203" w:author="ENA" w:date="2021-02-16T19:04:00Z">
              <w:r w:rsidRPr="00BE241D">
                <w:rPr>
                  <w:b/>
                  <w:bCs/>
                </w:rPr>
                <w:t>Method</w:t>
              </w:r>
              <w:r w:rsidRPr="00BE241D">
                <w:rPr>
                  <w:b/>
                  <w:bCs/>
                  <w:spacing w:val="-8"/>
                </w:rPr>
                <w:t xml:space="preserve"> </w:t>
              </w:r>
              <w:r w:rsidRPr="00BE241D">
                <w:rPr>
                  <w:b/>
                  <w:bCs/>
                </w:rPr>
                <w:t>of</w:t>
              </w:r>
              <w:r w:rsidRPr="00BE241D">
                <w:rPr>
                  <w:b/>
                  <w:bCs/>
                  <w:spacing w:val="-1"/>
                </w:rPr>
                <w:t xml:space="preserve"> </w:t>
              </w:r>
              <w:r w:rsidRPr="00BE241D">
                <w:rPr>
                  <w:b/>
                  <w:bCs/>
                </w:rPr>
                <w:t>Determinat</w:t>
              </w:r>
              <w:r w:rsidRPr="00BE241D">
                <w:rPr>
                  <w:b/>
                  <w:bCs/>
                  <w:spacing w:val="1"/>
                </w:rPr>
                <w:t>i</w:t>
              </w:r>
              <w:r w:rsidRPr="00BE241D">
                <w:rPr>
                  <w:b/>
                  <w:bCs/>
                </w:rPr>
                <w:t>on</w:t>
              </w:r>
            </w:ins>
          </w:p>
        </w:tc>
      </w:tr>
      <w:tr w:rsidR="003126EF" w:rsidRPr="00962C96" w14:paraId="74751E58" w14:textId="77777777" w:rsidTr="00E17138">
        <w:trPr>
          <w:trHeight w:hRule="exact" w:val="391"/>
          <w:ins w:id="2204" w:author="ENA" w:date="2021-02-16T19:04:00Z"/>
        </w:trPr>
        <w:tc>
          <w:tcPr>
            <w:tcW w:w="4869" w:type="dxa"/>
            <w:tcBorders>
              <w:top w:val="single" w:sz="4" w:space="0" w:color="000000"/>
              <w:left w:val="single" w:sz="4" w:space="0" w:color="000000"/>
              <w:bottom w:val="single" w:sz="4" w:space="0" w:color="000000"/>
              <w:right w:val="single" w:sz="4" w:space="0" w:color="000000"/>
            </w:tcBorders>
          </w:tcPr>
          <w:p w14:paraId="48B31189" w14:textId="77777777" w:rsidR="003126EF" w:rsidRPr="00BE241D" w:rsidRDefault="003126EF" w:rsidP="00E17138">
            <w:pPr>
              <w:widowControl w:val="0"/>
              <w:autoSpaceDE w:val="0"/>
              <w:autoSpaceDN w:val="0"/>
              <w:adjustRightInd w:val="0"/>
              <w:spacing w:line="250" w:lineRule="exact"/>
              <w:ind w:left="102" w:right="-20"/>
              <w:rPr>
                <w:ins w:id="2205" w:author="ENA" w:date="2021-02-16T19:04:00Z"/>
                <w:szCs w:val="22"/>
              </w:rPr>
            </w:pPr>
            <w:ins w:id="2206" w:author="ENA" w:date="2021-02-16T19:04:00Z">
              <w:r w:rsidRPr="00BE241D">
                <w:rPr>
                  <w:szCs w:val="22"/>
                </w:rPr>
                <w:t>Peak</w:t>
              </w:r>
              <w:r w:rsidRPr="00BE241D">
                <w:rPr>
                  <w:spacing w:val="-5"/>
                  <w:szCs w:val="22"/>
                </w:rPr>
                <w:t xml:space="preserve"> </w:t>
              </w:r>
              <w:r w:rsidRPr="00BE241D">
                <w:rPr>
                  <w:szCs w:val="22"/>
                </w:rPr>
                <w:t>short</w:t>
              </w:r>
              <w:r w:rsidRPr="00BE241D">
                <w:rPr>
                  <w:spacing w:val="-1"/>
                  <w:szCs w:val="22"/>
                </w:rPr>
                <w:t>-</w:t>
              </w:r>
              <w:r w:rsidRPr="00BE241D">
                <w:rPr>
                  <w:szCs w:val="22"/>
                </w:rPr>
                <w:t>circuit</w:t>
              </w:r>
              <w:r w:rsidRPr="00BE241D">
                <w:rPr>
                  <w:spacing w:val="-12"/>
                  <w:szCs w:val="22"/>
                </w:rPr>
                <w:t xml:space="preserve"> </w:t>
              </w:r>
              <w:r w:rsidRPr="00BE241D">
                <w:rPr>
                  <w:szCs w:val="22"/>
                </w:rPr>
                <w:t>curr</w:t>
              </w:r>
              <w:r w:rsidRPr="00BE241D">
                <w:rPr>
                  <w:spacing w:val="-1"/>
                  <w:szCs w:val="22"/>
                </w:rPr>
                <w:t>e</w:t>
              </w:r>
              <w:r w:rsidRPr="00BE241D">
                <w:rPr>
                  <w:szCs w:val="22"/>
                </w:rPr>
                <w:t>nt</w:t>
              </w:r>
            </w:ins>
          </w:p>
          <w:p w14:paraId="18B48B04" w14:textId="77777777" w:rsidR="003126EF" w:rsidRPr="00BE241D" w:rsidRDefault="003126EF" w:rsidP="00E17138">
            <w:pPr>
              <w:widowControl w:val="0"/>
              <w:autoSpaceDE w:val="0"/>
              <w:autoSpaceDN w:val="0"/>
              <w:adjustRightInd w:val="0"/>
              <w:spacing w:line="250" w:lineRule="exact"/>
              <w:ind w:left="102" w:right="-20"/>
              <w:rPr>
                <w:ins w:id="2207" w:author="ENA" w:date="2021-02-16T19:04:00Z"/>
                <w:szCs w:val="22"/>
              </w:rPr>
            </w:pPr>
          </w:p>
          <w:p w14:paraId="6145CE8D" w14:textId="77777777" w:rsidR="003126EF" w:rsidRPr="00BE241D" w:rsidRDefault="003126EF" w:rsidP="00E17138">
            <w:pPr>
              <w:widowControl w:val="0"/>
              <w:autoSpaceDE w:val="0"/>
              <w:autoSpaceDN w:val="0"/>
              <w:adjustRightInd w:val="0"/>
              <w:spacing w:line="250" w:lineRule="exact"/>
              <w:ind w:left="102" w:right="-20"/>
              <w:rPr>
                <w:ins w:id="2208" w:author="ENA" w:date="2021-02-16T19:04:00Z"/>
                <w:szCs w:val="22"/>
              </w:rPr>
            </w:pPr>
          </w:p>
        </w:tc>
        <w:tc>
          <w:tcPr>
            <w:tcW w:w="1162" w:type="dxa"/>
            <w:tcBorders>
              <w:top w:val="single" w:sz="4" w:space="0" w:color="000000"/>
              <w:left w:val="single" w:sz="4" w:space="0" w:color="000000"/>
              <w:bottom w:val="single" w:sz="4" w:space="0" w:color="000000"/>
              <w:right w:val="single" w:sz="4" w:space="0" w:color="000000"/>
            </w:tcBorders>
          </w:tcPr>
          <w:p w14:paraId="4E11D69B" w14:textId="77777777" w:rsidR="003126EF" w:rsidRPr="00BE241D" w:rsidRDefault="003126EF" w:rsidP="00E17138">
            <w:pPr>
              <w:widowControl w:val="0"/>
              <w:autoSpaceDE w:val="0"/>
              <w:autoSpaceDN w:val="0"/>
              <w:adjustRightInd w:val="0"/>
              <w:spacing w:line="251" w:lineRule="exact"/>
              <w:ind w:left="459" w:right="441"/>
              <w:jc w:val="center"/>
              <w:rPr>
                <w:ins w:id="2209" w:author="ENA" w:date="2021-02-16T19:04:00Z"/>
                <w:szCs w:val="24"/>
              </w:rPr>
            </w:pPr>
            <w:ins w:id="2210" w:author="ENA" w:date="2021-02-16T19:04:00Z">
              <w:r w:rsidRPr="00BE241D">
                <w:rPr>
                  <w:i/>
                  <w:iCs/>
                  <w:w w:val="99"/>
                  <w:szCs w:val="24"/>
                </w:rPr>
                <w:t>i</w:t>
              </w:r>
              <w:r w:rsidRPr="00BE241D">
                <w:rPr>
                  <w:i/>
                  <w:iCs/>
                  <w:position w:val="-3"/>
                  <w:szCs w:val="24"/>
                </w:rPr>
                <w:t>p</w:t>
              </w:r>
            </w:ins>
          </w:p>
        </w:tc>
        <w:tc>
          <w:tcPr>
            <w:tcW w:w="3183" w:type="dxa"/>
            <w:tcBorders>
              <w:top w:val="single" w:sz="4" w:space="0" w:color="000000"/>
              <w:left w:val="single" w:sz="4" w:space="0" w:color="000000"/>
              <w:bottom w:val="single" w:sz="4" w:space="0" w:color="000000"/>
              <w:right w:val="single" w:sz="4" w:space="0" w:color="000000"/>
            </w:tcBorders>
          </w:tcPr>
          <w:p w14:paraId="1D62DAEB" w14:textId="77777777" w:rsidR="003126EF" w:rsidRPr="00BE241D" w:rsidRDefault="003126EF" w:rsidP="00E17138">
            <w:pPr>
              <w:widowControl w:val="0"/>
              <w:autoSpaceDE w:val="0"/>
              <w:autoSpaceDN w:val="0"/>
              <w:adjustRightInd w:val="0"/>
              <w:spacing w:line="250" w:lineRule="exact"/>
              <w:ind w:left="102" w:right="-20"/>
              <w:rPr>
                <w:ins w:id="2211" w:author="ENA" w:date="2021-02-16T19:04:00Z"/>
                <w:szCs w:val="22"/>
              </w:rPr>
            </w:pPr>
            <w:ins w:id="2212" w:author="ENA" w:date="2021-02-16T19:04:00Z">
              <w:r w:rsidRPr="00BE241D">
                <w:rPr>
                  <w:szCs w:val="22"/>
                </w:rPr>
                <w:t>Direct</w:t>
              </w:r>
              <w:r w:rsidRPr="00BE241D">
                <w:rPr>
                  <w:spacing w:val="-6"/>
                  <w:szCs w:val="22"/>
                </w:rPr>
                <w:t xml:space="preserve"> </w:t>
              </w:r>
              <w:r w:rsidRPr="00BE241D">
                <w:rPr>
                  <w:szCs w:val="22"/>
                </w:rPr>
                <w:t>measurement</w:t>
              </w:r>
            </w:ins>
          </w:p>
        </w:tc>
      </w:tr>
      <w:tr w:rsidR="003126EF" w:rsidRPr="00962C96" w14:paraId="1349D206" w14:textId="77777777" w:rsidTr="00E17138">
        <w:trPr>
          <w:trHeight w:hRule="exact" w:val="412"/>
          <w:ins w:id="2213" w:author="ENA" w:date="2021-02-16T19:04:00Z"/>
        </w:trPr>
        <w:tc>
          <w:tcPr>
            <w:tcW w:w="4869" w:type="dxa"/>
            <w:tcBorders>
              <w:top w:val="single" w:sz="4" w:space="0" w:color="000000"/>
              <w:left w:val="single" w:sz="4" w:space="0" w:color="000000"/>
              <w:bottom w:val="single" w:sz="4" w:space="0" w:color="000000"/>
              <w:right w:val="single" w:sz="4" w:space="0" w:color="000000"/>
            </w:tcBorders>
          </w:tcPr>
          <w:p w14:paraId="4C19FFEB" w14:textId="77777777" w:rsidR="003126EF" w:rsidRPr="00BE241D" w:rsidRDefault="003126EF" w:rsidP="00E17138">
            <w:pPr>
              <w:widowControl w:val="0"/>
              <w:autoSpaceDE w:val="0"/>
              <w:autoSpaceDN w:val="0"/>
              <w:adjustRightInd w:val="0"/>
              <w:spacing w:line="250" w:lineRule="exact"/>
              <w:ind w:left="102" w:right="-20"/>
              <w:rPr>
                <w:ins w:id="2214" w:author="ENA" w:date="2021-02-16T19:04:00Z"/>
                <w:szCs w:val="22"/>
              </w:rPr>
            </w:pPr>
            <w:ins w:id="2215" w:author="ENA" w:date="2021-02-16T19:04:00Z">
              <w:r w:rsidRPr="00BE241D">
                <w:rPr>
                  <w:szCs w:val="22"/>
                </w:rPr>
                <w:t>Initial</w:t>
              </w:r>
              <w:r w:rsidRPr="00BE241D">
                <w:rPr>
                  <w:spacing w:val="-5"/>
                  <w:szCs w:val="22"/>
                </w:rPr>
                <w:t xml:space="preserve"> </w:t>
              </w:r>
              <w:r w:rsidRPr="00BE241D">
                <w:rPr>
                  <w:szCs w:val="22"/>
                </w:rPr>
                <w:t>value</w:t>
              </w:r>
              <w:r w:rsidRPr="00BE241D">
                <w:rPr>
                  <w:spacing w:val="-6"/>
                  <w:szCs w:val="22"/>
                </w:rPr>
                <w:t xml:space="preserve"> </w:t>
              </w:r>
              <w:r w:rsidRPr="00BE241D">
                <w:rPr>
                  <w:szCs w:val="22"/>
                </w:rPr>
                <w:t>of</w:t>
              </w:r>
              <w:r w:rsidRPr="00BE241D">
                <w:rPr>
                  <w:spacing w:val="-2"/>
                  <w:szCs w:val="22"/>
                </w:rPr>
                <w:t xml:space="preserve"> </w:t>
              </w:r>
              <w:r w:rsidRPr="00BE241D">
                <w:rPr>
                  <w:szCs w:val="22"/>
                </w:rPr>
                <w:t>aperiodic</w:t>
              </w:r>
              <w:r w:rsidRPr="00BE241D">
                <w:rPr>
                  <w:spacing w:val="-10"/>
                  <w:szCs w:val="22"/>
                </w:rPr>
                <w:t xml:space="preserve"> </w:t>
              </w:r>
              <w:r w:rsidRPr="00BE241D">
                <w:rPr>
                  <w:szCs w:val="22"/>
                </w:rPr>
                <w:t>component</w:t>
              </w:r>
            </w:ins>
          </w:p>
        </w:tc>
        <w:tc>
          <w:tcPr>
            <w:tcW w:w="1162" w:type="dxa"/>
            <w:tcBorders>
              <w:top w:val="single" w:sz="4" w:space="0" w:color="000000"/>
              <w:left w:val="single" w:sz="4" w:space="0" w:color="000000"/>
              <w:bottom w:val="single" w:sz="4" w:space="0" w:color="000000"/>
              <w:right w:val="single" w:sz="4" w:space="0" w:color="000000"/>
            </w:tcBorders>
          </w:tcPr>
          <w:p w14:paraId="1C7BAE38" w14:textId="77777777" w:rsidR="003126EF" w:rsidRPr="00BE241D" w:rsidRDefault="003126EF" w:rsidP="00E17138">
            <w:pPr>
              <w:widowControl w:val="0"/>
              <w:autoSpaceDE w:val="0"/>
              <w:autoSpaceDN w:val="0"/>
              <w:adjustRightInd w:val="0"/>
              <w:spacing w:line="251" w:lineRule="exact"/>
              <w:rPr>
                <w:ins w:id="2216" w:author="ENA" w:date="2021-02-16T19:04:00Z"/>
                <w:szCs w:val="24"/>
              </w:rPr>
            </w:pPr>
            <w:ins w:id="2217" w:author="ENA" w:date="2021-02-16T19:04:00Z">
              <w:r w:rsidRPr="00BE241D">
                <w:rPr>
                  <w:iCs/>
                  <w:w w:val="99"/>
                  <w:szCs w:val="24"/>
                </w:rPr>
                <w:t xml:space="preserve">       A</w:t>
              </w:r>
            </w:ins>
          </w:p>
        </w:tc>
        <w:tc>
          <w:tcPr>
            <w:tcW w:w="3183" w:type="dxa"/>
            <w:tcBorders>
              <w:top w:val="single" w:sz="4" w:space="0" w:color="000000"/>
              <w:left w:val="single" w:sz="4" w:space="0" w:color="000000"/>
              <w:bottom w:val="single" w:sz="4" w:space="0" w:color="000000"/>
              <w:right w:val="single" w:sz="4" w:space="0" w:color="000000"/>
            </w:tcBorders>
          </w:tcPr>
          <w:p w14:paraId="4FD757A2" w14:textId="77777777" w:rsidR="003126EF" w:rsidRPr="00BE241D" w:rsidRDefault="003126EF" w:rsidP="00E17138">
            <w:pPr>
              <w:widowControl w:val="0"/>
              <w:autoSpaceDE w:val="0"/>
              <w:autoSpaceDN w:val="0"/>
              <w:adjustRightInd w:val="0"/>
              <w:spacing w:line="250" w:lineRule="exact"/>
              <w:ind w:left="102" w:right="-20"/>
              <w:rPr>
                <w:ins w:id="2218" w:author="ENA" w:date="2021-02-16T19:04:00Z"/>
                <w:szCs w:val="22"/>
              </w:rPr>
            </w:pPr>
            <w:ins w:id="2219" w:author="ENA" w:date="2021-02-16T19:04:00Z">
              <w:r w:rsidRPr="00BE241D">
                <w:rPr>
                  <w:szCs w:val="22"/>
                </w:rPr>
                <w:t>Direct</w:t>
              </w:r>
              <w:r w:rsidRPr="00BE241D">
                <w:rPr>
                  <w:spacing w:val="-6"/>
                  <w:szCs w:val="22"/>
                </w:rPr>
                <w:t xml:space="preserve"> </w:t>
              </w:r>
              <w:r w:rsidRPr="00BE241D">
                <w:rPr>
                  <w:szCs w:val="22"/>
                </w:rPr>
                <w:t>measurement</w:t>
              </w:r>
            </w:ins>
          </w:p>
        </w:tc>
      </w:tr>
      <w:tr w:rsidR="003126EF" w:rsidRPr="00962C96" w14:paraId="5173A67E" w14:textId="77777777" w:rsidTr="00E17138">
        <w:trPr>
          <w:trHeight w:hRule="exact" w:val="573"/>
          <w:ins w:id="2220" w:author="ENA" w:date="2021-02-16T19:04:00Z"/>
        </w:trPr>
        <w:tc>
          <w:tcPr>
            <w:tcW w:w="4869" w:type="dxa"/>
            <w:tcBorders>
              <w:top w:val="single" w:sz="4" w:space="0" w:color="000000"/>
              <w:left w:val="single" w:sz="4" w:space="0" w:color="000000"/>
              <w:bottom w:val="single" w:sz="4" w:space="0" w:color="000000"/>
              <w:right w:val="single" w:sz="4" w:space="0" w:color="000000"/>
            </w:tcBorders>
          </w:tcPr>
          <w:p w14:paraId="120AE070" w14:textId="77777777" w:rsidR="003126EF" w:rsidRPr="00BE241D" w:rsidRDefault="003126EF" w:rsidP="00E17138">
            <w:pPr>
              <w:widowControl w:val="0"/>
              <w:autoSpaceDE w:val="0"/>
              <w:autoSpaceDN w:val="0"/>
              <w:adjustRightInd w:val="0"/>
              <w:spacing w:line="250" w:lineRule="exact"/>
              <w:ind w:left="102" w:right="-20"/>
              <w:rPr>
                <w:ins w:id="2221" w:author="ENA" w:date="2021-02-16T19:04:00Z"/>
                <w:szCs w:val="22"/>
              </w:rPr>
            </w:pPr>
            <w:ins w:id="2222" w:author="ENA" w:date="2021-02-16T19:04:00Z">
              <w:r w:rsidRPr="00BE241D">
                <w:rPr>
                  <w:szCs w:val="22"/>
                </w:rPr>
                <w:t>Initial</w:t>
              </w:r>
              <w:r w:rsidRPr="00BE241D">
                <w:rPr>
                  <w:spacing w:val="-5"/>
                  <w:szCs w:val="22"/>
                </w:rPr>
                <w:t xml:space="preserve"> </w:t>
              </w:r>
              <w:r w:rsidRPr="00BE241D">
                <w:rPr>
                  <w:szCs w:val="22"/>
                </w:rPr>
                <w:t>s</w:t>
              </w:r>
              <w:r w:rsidRPr="00BE241D">
                <w:rPr>
                  <w:spacing w:val="-1"/>
                  <w:szCs w:val="22"/>
                </w:rPr>
                <w:t>ym</w:t>
              </w:r>
              <w:r w:rsidRPr="00BE241D">
                <w:rPr>
                  <w:spacing w:val="1"/>
                  <w:szCs w:val="22"/>
                </w:rPr>
                <w:t>m</w:t>
              </w:r>
              <w:r w:rsidRPr="00BE241D">
                <w:rPr>
                  <w:szCs w:val="22"/>
                </w:rPr>
                <w:t>etrical</w:t>
              </w:r>
              <w:r w:rsidRPr="00BE241D">
                <w:rPr>
                  <w:spacing w:val="-12"/>
                  <w:szCs w:val="22"/>
                </w:rPr>
                <w:t xml:space="preserve"> </w:t>
              </w:r>
              <w:r w:rsidRPr="00BE241D">
                <w:rPr>
                  <w:szCs w:val="22"/>
                </w:rPr>
                <w:t>short</w:t>
              </w:r>
              <w:r w:rsidRPr="00BE241D">
                <w:rPr>
                  <w:spacing w:val="-1"/>
                  <w:szCs w:val="22"/>
                </w:rPr>
                <w:t>-</w:t>
              </w:r>
              <w:r w:rsidRPr="00BE241D">
                <w:rPr>
                  <w:szCs w:val="22"/>
                </w:rPr>
                <w:t>circuit</w:t>
              </w:r>
              <w:r w:rsidRPr="00BE241D">
                <w:rPr>
                  <w:spacing w:val="-12"/>
                  <w:szCs w:val="22"/>
                </w:rPr>
                <w:t xml:space="preserve"> </w:t>
              </w:r>
              <w:r w:rsidRPr="00BE241D">
                <w:rPr>
                  <w:szCs w:val="22"/>
                </w:rPr>
                <w:t>curr</w:t>
              </w:r>
              <w:r w:rsidRPr="00BE241D">
                <w:rPr>
                  <w:spacing w:val="-1"/>
                  <w:szCs w:val="22"/>
                </w:rPr>
                <w:t>e</w:t>
              </w:r>
              <w:r w:rsidRPr="00BE241D">
                <w:rPr>
                  <w:szCs w:val="22"/>
                </w:rPr>
                <w:t>nt</w:t>
              </w:r>
            </w:ins>
          </w:p>
          <w:p w14:paraId="4650DB44" w14:textId="77777777" w:rsidR="003126EF" w:rsidRPr="00BE241D" w:rsidRDefault="003126EF" w:rsidP="00E17138">
            <w:pPr>
              <w:widowControl w:val="0"/>
              <w:autoSpaceDE w:val="0"/>
              <w:autoSpaceDN w:val="0"/>
              <w:adjustRightInd w:val="0"/>
              <w:spacing w:line="250" w:lineRule="exact"/>
              <w:ind w:left="102" w:right="-20"/>
              <w:rPr>
                <w:ins w:id="2223" w:author="ENA" w:date="2021-02-16T19:04:00Z"/>
                <w:szCs w:val="22"/>
              </w:rPr>
            </w:pPr>
          </w:p>
          <w:p w14:paraId="26F88A7C" w14:textId="77777777" w:rsidR="003126EF" w:rsidRPr="00BE241D" w:rsidRDefault="003126EF" w:rsidP="00E17138">
            <w:pPr>
              <w:widowControl w:val="0"/>
              <w:autoSpaceDE w:val="0"/>
              <w:autoSpaceDN w:val="0"/>
              <w:adjustRightInd w:val="0"/>
              <w:spacing w:line="250" w:lineRule="exact"/>
              <w:ind w:left="102" w:right="-20"/>
              <w:rPr>
                <w:ins w:id="2224" w:author="ENA" w:date="2021-02-16T19:04:00Z"/>
                <w:szCs w:val="22"/>
              </w:rPr>
            </w:pPr>
          </w:p>
          <w:p w14:paraId="27E5752A" w14:textId="77777777" w:rsidR="003126EF" w:rsidRPr="00BE241D" w:rsidRDefault="003126EF" w:rsidP="00E17138">
            <w:pPr>
              <w:widowControl w:val="0"/>
              <w:autoSpaceDE w:val="0"/>
              <w:autoSpaceDN w:val="0"/>
              <w:adjustRightInd w:val="0"/>
              <w:spacing w:line="250" w:lineRule="exact"/>
              <w:ind w:left="102" w:right="-20"/>
              <w:rPr>
                <w:ins w:id="2225" w:author="ENA" w:date="2021-02-16T19:04:00Z"/>
                <w:szCs w:val="22"/>
              </w:rPr>
            </w:pPr>
          </w:p>
        </w:tc>
        <w:tc>
          <w:tcPr>
            <w:tcW w:w="1162" w:type="dxa"/>
            <w:tcBorders>
              <w:top w:val="single" w:sz="4" w:space="0" w:color="000000"/>
              <w:left w:val="single" w:sz="4" w:space="0" w:color="000000"/>
              <w:bottom w:val="single" w:sz="4" w:space="0" w:color="000000"/>
              <w:right w:val="single" w:sz="4" w:space="0" w:color="000000"/>
            </w:tcBorders>
          </w:tcPr>
          <w:p w14:paraId="28CC95FD" w14:textId="77777777" w:rsidR="003126EF" w:rsidRPr="00BE241D" w:rsidRDefault="003126EF" w:rsidP="00E17138">
            <w:pPr>
              <w:widowControl w:val="0"/>
              <w:autoSpaceDE w:val="0"/>
              <w:autoSpaceDN w:val="0"/>
              <w:adjustRightInd w:val="0"/>
              <w:spacing w:line="186" w:lineRule="exact"/>
              <w:ind w:left="433" w:right="482"/>
              <w:jc w:val="center"/>
              <w:rPr>
                <w:ins w:id="2226" w:author="ENA" w:date="2021-02-16T19:04:00Z"/>
                <w:i/>
                <w:iCs/>
                <w:spacing w:val="1"/>
                <w:w w:val="99"/>
                <w:position w:val="-6"/>
                <w:szCs w:val="24"/>
              </w:rPr>
            </w:pPr>
          </w:p>
          <w:p w14:paraId="4BA2DA8F" w14:textId="77777777" w:rsidR="003126EF" w:rsidRPr="00BE241D" w:rsidRDefault="003126EF" w:rsidP="00E17138">
            <w:pPr>
              <w:widowControl w:val="0"/>
              <w:autoSpaceDE w:val="0"/>
              <w:autoSpaceDN w:val="0"/>
              <w:adjustRightInd w:val="0"/>
              <w:spacing w:line="186" w:lineRule="exact"/>
              <w:jc w:val="center"/>
              <w:rPr>
                <w:ins w:id="2227" w:author="ENA" w:date="2021-02-16T19:04:00Z"/>
                <w:szCs w:val="24"/>
              </w:rPr>
            </w:pPr>
            <w:ins w:id="2228" w:author="ENA" w:date="2021-02-16T19:04:00Z">
              <w:r w:rsidRPr="00BE241D">
                <w:rPr>
                  <w:szCs w:val="24"/>
                </w:rPr>
                <w:t xml:space="preserve"> Ik”</w:t>
              </w:r>
            </w:ins>
          </w:p>
        </w:tc>
        <w:tc>
          <w:tcPr>
            <w:tcW w:w="3183" w:type="dxa"/>
            <w:tcBorders>
              <w:top w:val="single" w:sz="4" w:space="0" w:color="000000"/>
              <w:left w:val="single" w:sz="4" w:space="0" w:color="000000"/>
              <w:bottom w:val="single" w:sz="4" w:space="0" w:color="000000"/>
              <w:right w:val="single" w:sz="4" w:space="0" w:color="000000"/>
            </w:tcBorders>
          </w:tcPr>
          <w:p w14:paraId="41A77D03" w14:textId="77777777" w:rsidR="003126EF" w:rsidRPr="00BE241D" w:rsidRDefault="003126EF" w:rsidP="00E17138">
            <w:pPr>
              <w:widowControl w:val="0"/>
              <w:autoSpaceDE w:val="0"/>
              <w:autoSpaceDN w:val="0"/>
              <w:adjustRightInd w:val="0"/>
              <w:spacing w:line="250" w:lineRule="exact"/>
              <w:ind w:left="102" w:right="-20"/>
              <w:rPr>
                <w:ins w:id="2229" w:author="ENA" w:date="2021-02-16T19:04:00Z"/>
                <w:szCs w:val="22"/>
              </w:rPr>
            </w:pPr>
            <w:ins w:id="2230" w:author="ENA" w:date="2021-02-16T19:04:00Z">
              <w:r w:rsidRPr="00BE241D">
                <w:rPr>
                  <w:szCs w:val="22"/>
                </w:rPr>
                <w:t>Interpolation</w:t>
              </w:r>
              <w:r w:rsidRPr="00BE241D">
                <w:rPr>
                  <w:spacing w:val="-13"/>
                  <w:szCs w:val="22"/>
                </w:rPr>
                <w:t xml:space="preserve"> </w:t>
              </w:r>
              <w:r w:rsidRPr="00BE241D">
                <w:rPr>
                  <w:szCs w:val="22"/>
                </w:rPr>
                <w:t>of</w:t>
              </w:r>
              <w:r w:rsidRPr="00BE241D">
                <w:rPr>
                  <w:spacing w:val="-2"/>
                  <w:szCs w:val="22"/>
                </w:rPr>
                <w:t xml:space="preserve"> </w:t>
              </w:r>
              <w:r w:rsidRPr="00BE241D">
                <w:rPr>
                  <w:szCs w:val="22"/>
                </w:rPr>
                <w:t>plot</w:t>
              </w:r>
            </w:ins>
          </w:p>
        </w:tc>
      </w:tr>
      <w:tr w:rsidR="003126EF" w:rsidRPr="00962C96" w14:paraId="1290539E" w14:textId="77777777" w:rsidTr="00E17138">
        <w:trPr>
          <w:trHeight w:hRule="exact" w:val="516"/>
          <w:ins w:id="2231" w:author="ENA" w:date="2021-02-16T19:04:00Z"/>
        </w:trPr>
        <w:tc>
          <w:tcPr>
            <w:tcW w:w="4869" w:type="dxa"/>
            <w:tcBorders>
              <w:top w:val="single" w:sz="4" w:space="0" w:color="000000"/>
              <w:left w:val="single" w:sz="4" w:space="0" w:color="000000"/>
              <w:bottom w:val="single" w:sz="4" w:space="0" w:color="000000"/>
              <w:right w:val="single" w:sz="4" w:space="0" w:color="000000"/>
            </w:tcBorders>
          </w:tcPr>
          <w:p w14:paraId="5CC717C6" w14:textId="77777777" w:rsidR="003126EF" w:rsidRPr="00BE241D" w:rsidRDefault="003126EF" w:rsidP="00E17138">
            <w:pPr>
              <w:widowControl w:val="0"/>
              <w:autoSpaceDE w:val="0"/>
              <w:autoSpaceDN w:val="0"/>
              <w:adjustRightInd w:val="0"/>
              <w:spacing w:line="254" w:lineRule="exact"/>
              <w:ind w:left="102" w:right="45"/>
              <w:rPr>
                <w:ins w:id="2232" w:author="ENA" w:date="2021-02-16T19:04:00Z"/>
                <w:szCs w:val="22"/>
              </w:rPr>
            </w:pPr>
            <w:ins w:id="2233" w:author="ENA" w:date="2021-02-16T19:04:00Z">
              <w:r w:rsidRPr="00BE241D">
                <w:rPr>
                  <w:szCs w:val="22"/>
                </w:rPr>
                <w:t>Decaying</w:t>
              </w:r>
              <w:r w:rsidRPr="00BE241D">
                <w:rPr>
                  <w:spacing w:val="-9"/>
                  <w:szCs w:val="22"/>
                </w:rPr>
                <w:t xml:space="preserve"> </w:t>
              </w:r>
              <w:r w:rsidRPr="00BE241D">
                <w:rPr>
                  <w:szCs w:val="22"/>
                </w:rPr>
                <w:t>(aperiodic)</w:t>
              </w:r>
              <w:r w:rsidRPr="00BE241D">
                <w:rPr>
                  <w:spacing w:val="-10"/>
                  <w:szCs w:val="22"/>
                </w:rPr>
                <w:t xml:space="preserve"> </w:t>
              </w:r>
              <w:r w:rsidRPr="00BE241D">
                <w:rPr>
                  <w:szCs w:val="22"/>
                </w:rPr>
                <w:t>c</w:t>
              </w:r>
              <w:r w:rsidRPr="00BE241D">
                <w:rPr>
                  <w:spacing w:val="-1"/>
                  <w:szCs w:val="22"/>
                </w:rPr>
                <w:t>o</w:t>
              </w:r>
              <w:r w:rsidRPr="00BE241D">
                <w:rPr>
                  <w:szCs w:val="22"/>
                </w:rPr>
                <w:t>mponent</w:t>
              </w:r>
              <w:r w:rsidRPr="00BE241D">
                <w:rPr>
                  <w:spacing w:val="-11"/>
                  <w:szCs w:val="22"/>
                </w:rPr>
                <w:t xml:space="preserve"> </w:t>
              </w:r>
              <w:r w:rsidRPr="00BE241D">
                <w:rPr>
                  <w:szCs w:val="22"/>
                </w:rPr>
                <w:t>of</w:t>
              </w:r>
              <w:r w:rsidRPr="00BE241D">
                <w:rPr>
                  <w:spacing w:val="-2"/>
                  <w:szCs w:val="22"/>
                </w:rPr>
                <w:t xml:space="preserve"> </w:t>
              </w:r>
              <w:r w:rsidRPr="00BE241D">
                <w:rPr>
                  <w:szCs w:val="22"/>
                </w:rPr>
                <w:t>short- circuit</w:t>
              </w:r>
              <w:r w:rsidRPr="00BE241D">
                <w:rPr>
                  <w:spacing w:val="-7"/>
                  <w:szCs w:val="22"/>
                </w:rPr>
                <w:t xml:space="preserve"> </w:t>
              </w:r>
              <w:r w:rsidRPr="00BE241D">
                <w:rPr>
                  <w:szCs w:val="22"/>
                </w:rPr>
                <w:t>current</w:t>
              </w:r>
            </w:ins>
          </w:p>
        </w:tc>
        <w:tc>
          <w:tcPr>
            <w:tcW w:w="1162" w:type="dxa"/>
            <w:tcBorders>
              <w:top w:val="single" w:sz="4" w:space="0" w:color="000000"/>
              <w:left w:val="single" w:sz="4" w:space="0" w:color="000000"/>
              <w:bottom w:val="single" w:sz="4" w:space="0" w:color="000000"/>
              <w:right w:val="single" w:sz="4" w:space="0" w:color="000000"/>
            </w:tcBorders>
          </w:tcPr>
          <w:p w14:paraId="5CE7E543" w14:textId="77777777" w:rsidR="003126EF" w:rsidRPr="00BE241D" w:rsidRDefault="003126EF" w:rsidP="00E17138">
            <w:pPr>
              <w:widowControl w:val="0"/>
              <w:autoSpaceDE w:val="0"/>
              <w:autoSpaceDN w:val="0"/>
              <w:adjustRightInd w:val="0"/>
              <w:spacing w:line="264" w:lineRule="exact"/>
              <w:ind w:left="398" w:right="378"/>
              <w:jc w:val="center"/>
              <w:rPr>
                <w:ins w:id="2234" w:author="ENA" w:date="2021-02-16T19:04:00Z"/>
                <w:szCs w:val="24"/>
              </w:rPr>
            </w:pPr>
            <w:ins w:id="2235" w:author="ENA" w:date="2021-02-16T19:04:00Z">
              <w:r w:rsidRPr="00BE241D">
                <w:rPr>
                  <w:i/>
                  <w:iCs/>
                  <w:w w:val="99"/>
                  <w:position w:val="1"/>
                  <w:szCs w:val="24"/>
                </w:rPr>
                <w:t>i</w:t>
              </w:r>
              <w:r w:rsidRPr="00BE241D">
                <w:rPr>
                  <w:i/>
                  <w:iCs/>
                  <w:spacing w:val="-1"/>
                  <w:position w:val="-2"/>
                  <w:szCs w:val="24"/>
                </w:rPr>
                <w:t>dc</w:t>
              </w:r>
            </w:ins>
          </w:p>
        </w:tc>
        <w:tc>
          <w:tcPr>
            <w:tcW w:w="3183" w:type="dxa"/>
            <w:tcBorders>
              <w:top w:val="single" w:sz="4" w:space="0" w:color="000000"/>
              <w:left w:val="single" w:sz="4" w:space="0" w:color="000000"/>
              <w:bottom w:val="single" w:sz="4" w:space="0" w:color="000000"/>
              <w:right w:val="single" w:sz="4" w:space="0" w:color="000000"/>
            </w:tcBorders>
          </w:tcPr>
          <w:p w14:paraId="47532F7B" w14:textId="77777777" w:rsidR="003126EF" w:rsidRPr="00BE241D" w:rsidRDefault="003126EF" w:rsidP="00E17138">
            <w:pPr>
              <w:widowControl w:val="0"/>
              <w:autoSpaceDE w:val="0"/>
              <w:autoSpaceDN w:val="0"/>
              <w:adjustRightInd w:val="0"/>
              <w:spacing w:line="250" w:lineRule="exact"/>
              <w:ind w:left="102" w:right="-20"/>
              <w:rPr>
                <w:ins w:id="2236" w:author="ENA" w:date="2021-02-16T19:04:00Z"/>
                <w:szCs w:val="22"/>
              </w:rPr>
            </w:pPr>
            <w:ins w:id="2237" w:author="ENA" w:date="2021-02-16T19:04:00Z">
              <w:r w:rsidRPr="00BE241D">
                <w:rPr>
                  <w:szCs w:val="22"/>
                </w:rPr>
                <w:t>Interpolation</w:t>
              </w:r>
              <w:r w:rsidRPr="00BE241D">
                <w:rPr>
                  <w:spacing w:val="-13"/>
                  <w:szCs w:val="22"/>
                </w:rPr>
                <w:t xml:space="preserve"> </w:t>
              </w:r>
              <w:r w:rsidRPr="00BE241D">
                <w:rPr>
                  <w:szCs w:val="22"/>
                </w:rPr>
                <w:t>of</w:t>
              </w:r>
              <w:r w:rsidRPr="00BE241D">
                <w:rPr>
                  <w:spacing w:val="-2"/>
                  <w:szCs w:val="22"/>
                </w:rPr>
                <w:t xml:space="preserve"> </w:t>
              </w:r>
              <w:r w:rsidRPr="00BE241D">
                <w:rPr>
                  <w:szCs w:val="22"/>
                </w:rPr>
                <w:t>plot</w:t>
              </w:r>
            </w:ins>
          </w:p>
          <w:p w14:paraId="5D5149FD" w14:textId="77777777" w:rsidR="003126EF" w:rsidRPr="00BE241D" w:rsidRDefault="003126EF" w:rsidP="00E17138">
            <w:pPr>
              <w:widowControl w:val="0"/>
              <w:autoSpaceDE w:val="0"/>
              <w:autoSpaceDN w:val="0"/>
              <w:adjustRightInd w:val="0"/>
              <w:ind w:left="102" w:right="-20"/>
              <w:rPr>
                <w:ins w:id="2238" w:author="ENA" w:date="2021-02-16T19:04:00Z"/>
                <w:szCs w:val="22"/>
              </w:rPr>
            </w:pPr>
            <w:ins w:id="2239" w:author="ENA" w:date="2021-02-16T19:04:00Z">
              <w:r w:rsidRPr="00BE241D">
                <w:rPr>
                  <w:szCs w:val="22"/>
                </w:rPr>
                <w:t>&amp;</w:t>
              </w:r>
              <w:r w:rsidRPr="00BE241D">
                <w:rPr>
                  <w:spacing w:val="-1"/>
                  <w:szCs w:val="22"/>
                </w:rPr>
                <w:t xml:space="preserve"> </w:t>
              </w:r>
              <w:r w:rsidRPr="00BE241D">
                <w:rPr>
                  <w:szCs w:val="22"/>
                </w:rPr>
                <w:t>calculati</w:t>
              </w:r>
              <w:r w:rsidRPr="00BE241D">
                <w:rPr>
                  <w:spacing w:val="-1"/>
                  <w:szCs w:val="22"/>
                </w:rPr>
                <w:t>o</w:t>
              </w:r>
              <w:r w:rsidRPr="00BE241D">
                <w:rPr>
                  <w:szCs w:val="22"/>
                </w:rPr>
                <w:t>n</w:t>
              </w:r>
            </w:ins>
          </w:p>
        </w:tc>
      </w:tr>
      <w:tr w:rsidR="003126EF" w:rsidRPr="007A02DC" w14:paraId="27CD6349" w14:textId="77777777" w:rsidTr="00E17138">
        <w:trPr>
          <w:trHeight w:hRule="exact" w:val="495"/>
          <w:ins w:id="2240" w:author="ENA" w:date="2021-02-16T19:04:00Z"/>
        </w:trPr>
        <w:tc>
          <w:tcPr>
            <w:tcW w:w="4869" w:type="dxa"/>
            <w:tcBorders>
              <w:top w:val="single" w:sz="4" w:space="0" w:color="000000"/>
              <w:left w:val="single" w:sz="4" w:space="0" w:color="000000"/>
              <w:bottom w:val="single" w:sz="4" w:space="0" w:color="000000"/>
              <w:right w:val="single" w:sz="4" w:space="0" w:color="000000"/>
            </w:tcBorders>
          </w:tcPr>
          <w:p w14:paraId="45E48CAB" w14:textId="77777777" w:rsidR="003126EF" w:rsidRPr="00BE241D" w:rsidRDefault="003126EF" w:rsidP="00E17138">
            <w:pPr>
              <w:widowControl w:val="0"/>
              <w:autoSpaceDE w:val="0"/>
              <w:autoSpaceDN w:val="0"/>
              <w:adjustRightInd w:val="0"/>
              <w:spacing w:line="250" w:lineRule="exact"/>
              <w:ind w:left="102" w:right="-20"/>
              <w:rPr>
                <w:ins w:id="2241" w:author="ENA" w:date="2021-02-16T19:04:00Z"/>
                <w:szCs w:val="22"/>
              </w:rPr>
            </w:pPr>
            <w:ins w:id="2242" w:author="ENA" w:date="2021-02-16T19:04:00Z">
              <w:r w:rsidRPr="00BE241D">
                <w:rPr>
                  <w:szCs w:val="22"/>
                </w:rPr>
                <w:t>Reactance</w:t>
              </w:r>
              <w:r w:rsidRPr="00BE241D">
                <w:rPr>
                  <w:spacing w:val="-11"/>
                  <w:szCs w:val="22"/>
                </w:rPr>
                <w:t xml:space="preserve"> </w:t>
              </w:r>
              <w:r w:rsidRPr="00BE241D">
                <w:rPr>
                  <w:szCs w:val="22"/>
                </w:rPr>
                <w:t>/</w:t>
              </w:r>
              <w:r w:rsidRPr="00BE241D">
                <w:rPr>
                  <w:spacing w:val="-2"/>
                  <w:szCs w:val="22"/>
                </w:rPr>
                <w:t xml:space="preserve"> </w:t>
              </w:r>
              <w:r w:rsidRPr="00BE241D">
                <w:rPr>
                  <w:szCs w:val="22"/>
                </w:rPr>
                <w:t>Resistance</w:t>
              </w:r>
              <w:r w:rsidRPr="00BE241D">
                <w:rPr>
                  <w:spacing w:val="-12"/>
                  <w:szCs w:val="22"/>
                </w:rPr>
                <w:t xml:space="preserve"> </w:t>
              </w:r>
              <w:r w:rsidRPr="00BE241D">
                <w:rPr>
                  <w:szCs w:val="22"/>
                </w:rPr>
                <w:t>ratio</w:t>
              </w:r>
              <w:r w:rsidRPr="00BE241D">
                <w:rPr>
                  <w:spacing w:val="-5"/>
                  <w:szCs w:val="22"/>
                </w:rPr>
                <w:t xml:space="preserve"> </w:t>
              </w:r>
              <w:r w:rsidRPr="00BE241D">
                <w:rPr>
                  <w:szCs w:val="22"/>
                </w:rPr>
                <w:t>of</w:t>
              </w:r>
              <w:r w:rsidRPr="00BE241D">
                <w:rPr>
                  <w:spacing w:val="-2"/>
                  <w:szCs w:val="22"/>
                </w:rPr>
                <w:t xml:space="preserve"> </w:t>
              </w:r>
              <w:r w:rsidRPr="00BE241D">
                <w:rPr>
                  <w:szCs w:val="22"/>
                </w:rPr>
                <w:t>so</w:t>
              </w:r>
              <w:r w:rsidRPr="00BE241D">
                <w:rPr>
                  <w:spacing w:val="-1"/>
                  <w:szCs w:val="22"/>
                </w:rPr>
                <w:t>u</w:t>
              </w:r>
              <w:r w:rsidRPr="00BE241D">
                <w:rPr>
                  <w:szCs w:val="22"/>
                </w:rPr>
                <w:t>rce</w:t>
              </w:r>
            </w:ins>
          </w:p>
          <w:p w14:paraId="6BF565C5" w14:textId="77777777" w:rsidR="003126EF" w:rsidRPr="00BE241D" w:rsidRDefault="003126EF" w:rsidP="00E17138">
            <w:pPr>
              <w:widowControl w:val="0"/>
              <w:autoSpaceDE w:val="0"/>
              <w:autoSpaceDN w:val="0"/>
              <w:adjustRightInd w:val="0"/>
              <w:spacing w:line="250" w:lineRule="exact"/>
              <w:ind w:left="102" w:right="-20"/>
              <w:rPr>
                <w:ins w:id="2243" w:author="ENA" w:date="2021-02-16T19:04:00Z"/>
                <w:szCs w:val="22"/>
              </w:rPr>
            </w:pPr>
          </w:p>
        </w:tc>
        <w:tc>
          <w:tcPr>
            <w:tcW w:w="1162" w:type="dxa"/>
            <w:tcBorders>
              <w:top w:val="single" w:sz="4" w:space="0" w:color="000000"/>
              <w:left w:val="single" w:sz="4" w:space="0" w:color="000000"/>
              <w:bottom w:val="single" w:sz="4" w:space="0" w:color="000000"/>
              <w:right w:val="single" w:sz="4" w:space="0" w:color="000000"/>
            </w:tcBorders>
          </w:tcPr>
          <w:p w14:paraId="404E14C0" w14:textId="77777777" w:rsidR="003126EF" w:rsidRPr="00BE241D" w:rsidRDefault="003126EF" w:rsidP="00E17138">
            <w:pPr>
              <w:pStyle w:val="PARAGRAPH"/>
              <w:jc w:val="center"/>
              <w:rPr>
                <w:ins w:id="2244" w:author="ENA" w:date="2021-02-16T19:04:00Z"/>
                <w:sz w:val="20"/>
              </w:rPr>
            </w:pPr>
            <w:ins w:id="2245" w:author="ENA" w:date="2021-02-16T19:04:00Z">
              <w:r w:rsidRPr="00BE241D">
                <w:rPr>
                  <w:rFonts w:cs="Arial"/>
                  <w:i/>
                  <w:iCs/>
                  <w:position w:val="10"/>
                  <w:sz w:val="20"/>
                </w:rPr>
                <w:t>X</w:t>
              </w:r>
              <w:r w:rsidRPr="00BE241D">
                <w:rPr>
                  <w:rFonts w:cs="Arial"/>
                  <w:i/>
                  <w:iCs/>
                  <w:sz w:val="20"/>
                </w:rPr>
                <w:t>/</w:t>
              </w:r>
              <w:r w:rsidRPr="00BE241D">
                <w:rPr>
                  <w:rFonts w:cs="Arial"/>
                  <w:i/>
                  <w:iCs/>
                  <w:position w:val="-3"/>
                  <w:sz w:val="20"/>
                </w:rPr>
                <w:t>R</w:t>
              </w:r>
            </w:ins>
          </w:p>
          <w:p w14:paraId="0E7EF008" w14:textId="77777777" w:rsidR="003126EF" w:rsidRPr="00BE241D" w:rsidRDefault="003126EF" w:rsidP="00E17138">
            <w:pPr>
              <w:widowControl w:val="0"/>
              <w:autoSpaceDE w:val="0"/>
              <w:autoSpaceDN w:val="0"/>
              <w:adjustRightInd w:val="0"/>
              <w:spacing w:line="251" w:lineRule="exact"/>
              <w:ind w:left="393" w:right="373"/>
              <w:jc w:val="center"/>
              <w:rPr>
                <w:ins w:id="2246" w:author="ENA" w:date="2021-02-16T19:04:00Z"/>
                <w:szCs w:val="24"/>
              </w:rPr>
            </w:pPr>
          </w:p>
        </w:tc>
        <w:tc>
          <w:tcPr>
            <w:tcW w:w="3183" w:type="dxa"/>
            <w:tcBorders>
              <w:top w:val="single" w:sz="4" w:space="0" w:color="000000"/>
              <w:left w:val="single" w:sz="4" w:space="0" w:color="000000"/>
              <w:bottom w:val="single" w:sz="4" w:space="0" w:color="000000"/>
              <w:right w:val="single" w:sz="4" w:space="0" w:color="000000"/>
            </w:tcBorders>
          </w:tcPr>
          <w:p w14:paraId="36CB140F" w14:textId="77777777" w:rsidR="003126EF" w:rsidRPr="008E706B" w:rsidRDefault="003126EF" w:rsidP="00E17138">
            <w:pPr>
              <w:widowControl w:val="0"/>
              <w:autoSpaceDE w:val="0"/>
              <w:autoSpaceDN w:val="0"/>
              <w:adjustRightInd w:val="0"/>
              <w:spacing w:line="250" w:lineRule="exact"/>
              <w:ind w:left="102" w:right="-20"/>
              <w:rPr>
                <w:ins w:id="2247" w:author="ENA" w:date="2021-02-16T19:04:00Z"/>
                <w:szCs w:val="22"/>
              </w:rPr>
            </w:pPr>
            <w:ins w:id="2248" w:author="ENA" w:date="2021-02-16T19:04:00Z">
              <w:r w:rsidRPr="00BE241D">
                <w:rPr>
                  <w:szCs w:val="22"/>
                </w:rPr>
                <w:t>Calculation</w:t>
              </w:r>
            </w:ins>
          </w:p>
        </w:tc>
      </w:tr>
    </w:tbl>
    <w:p w14:paraId="0D66A736" w14:textId="77777777" w:rsidR="003126EF" w:rsidRPr="00A068B0" w:rsidRDefault="003126EF" w:rsidP="003126EF">
      <w:pPr>
        <w:rPr>
          <w:ins w:id="2249" w:author="ENA" w:date="2021-02-16T19:04:00Z"/>
          <w:spacing w:val="0"/>
        </w:rPr>
      </w:pPr>
    </w:p>
    <w:p w14:paraId="4ADF85DE" w14:textId="77777777" w:rsidR="003126EF" w:rsidRPr="00A068B0" w:rsidRDefault="003126EF" w:rsidP="003E605B">
      <w:pPr>
        <w:rPr>
          <w:ins w:id="2250" w:author="ENA" w:date="2021-02-16T19:04:00Z"/>
          <w:spacing w:val="0"/>
        </w:rPr>
      </w:pPr>
    </w:p>
    <w:p w14:paraId="5FBFC69E" w14:textId="2D1ACFC0" w:rsidR="004846CC" w:rsidRPr="003B2076" w:rsidDel="004846CC" w:rsidRDefault="004846CC" w:rsidP="004846CC">
      <w:pPr>
        <w:pStyle w:val="ANNEX-heading3"/>
        <w:tabs>
          <w:tab w:val="left" w:pos="1418"/>
          <w:tab w:val="left" w:pos="9026"/>
        </w:tabs>
        <w:rPr>
          <w:del w:id="2251" w:author="ENA" w:date="2021-02-16T19:32:00Z"/>
          <w:rFonts w:eastAsia="Batang"/>
        </w:rPr>
      </w:pPr>
      <w:del w:id="2252" w:author="ENA" w:date="2021-02-16T19:32:00Z">
        <w:r w:rsidRPr="003B2076" w:rsidDel="004846CC">
          <w:rPr>
            <w:rFonts w:eastAsia="Batang"/>
          </w:rPr>
          <w:delText xml:space="preserve">A.2.3.5 </w:delText>
        </w:r>
        <w:r w:rsidRPr="003B2076" w:rsidDel="004846CC">
          <w:rPr>
            <w:rFonts w:eastAsia="Batang"/>
          </w:rPr>
          <w:tab/>
          <w:delText>Electromagnetic Compatibility (EMC)</w:delText>
        </w:r>
      </w:del>
    </w:p>
    <w:p w14:paraId="00254FF4" w14:textId="1BF059DB" w:rsidR="003E605B" w:rsidRPr="00A068B0" w:rsidRDefault="004846CC" w:rsidP="004846CC">
      <w:pPr>
        <w:pStyle w:val="ANNEX-heading3"/>
        <w:tabs>
          <w:tab w:val="left" w:pos="1418"/>
          <w:tab w:val="left" w:pos="9026"/>
        </w:tabs>
        <w:rPr>
          <w:rFonts w:eastAsia="Batang"/>
        </w:rPr>
      </w:pPr>
      <w:del w:id="2253" w:author="ENA" w:date="2021-02-16T19:32:00Z">
        <w:r w:rsidRPr="00A068B0" w:rsidDel="004846CC">
          <w:rPr>
            <w:rFonts w:eastAsia="Batang"/>
          </w:rPr>
          <w:delText xml:space="preserve">All equipment shall </w:delText>
        </w:r>
        <w:r w:rsidRPr="003B2076" w:rsidDel="004846CC">
          <w:rPr>
            <w:rFonts w:eastAsia="Batang"/>
          </w:rPr>
          <w:delText>conform to</w:delText>
        </w:r>
        <w:r w:rsidRPr="00A068B0" w:rsidDel="004846CC">
          <w:rPr>
            <w:rFonts w:eastAsia="Batang"/>
          </w:rPr>
          <w:delText xml:space="preserve"> the generic EMC standards: BS EN61000-6-3:</w:delText>
        </w:r>
        <w:r w:rsidRPr="00A068B0" w:rsidDel="004846CC">
          <w:delText xml:space="preserve"> </w:delText>
        </w:r>
        <w:r w:rsidRPr="00A068B0" w:rsidDel="004846CC">
          <w:rPr>
            <w:rFonts w:eastAsia="Batang"/>
          </w:rPr>
          <w:delText>Electromagnetic Compatibility, Generic Emission Standard; and BS EN61000-6-1:</w:delText>
        </w:r>
        <w:r w:rsidRPr="00A068B0" w:rsidDel="004846CC">
          <w:delText xml:space="preserve"> </w:delText>
        </w:r>
        <w:r w:rsidRPr="00A068B0" w:rsidDel="004846CC">
          <w:rPr>
            <w:rFonts w:eastAsia="Batang"/>
          </w:rPr>
          <w:delText>Electromagnetic Compatibility, Generic Immunity Standard.</w:delText>
        </w:r>
      </w:del>
    </w:p>
    <w:sectPr w:rsidR="003E605B" w:rsidRPr="00A068B0" w:rsidSect="00F1693D">
      <w:footerReference w:type="default" r:id="rId36"/>
      <w:headerReference w:type="first" r:id="rId3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1BF7B" w14:textId="77777777" w:rsidR="00503766" w:rsidRDefault="00503766">
      <w:r>
        <w:separator/>
      </w:r>
    </w:p>
  </w:endnote>
  <w:endnote w:type="continuationSeparator" w:id="0">
    <w:p w14:paraId="430B9123" w14:textId="77777777" w:rsidR="00503766" w:rsidRDefault="00503766">
      <w:r>
        <w:continuationSeparator/>
      </w:r>
    </w:p>
  </w:endnote>
  <w:endnote w:type="continuationNotice" w:id="1">
    <w:p w14:paraId="7D0AAE65" w14:textId="77777777" w:rsidR="00503766" w:rsidRDefault="005037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GOUYKP+Tahoma">
    <w:altName w:val="Tahoma"/>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594C2" w14:textId="77777777" w:rsidR="00503766" w:rsidRDefault="00503766" w:rsidP="00393F8B">
    <w:pPr>
      <w:pStyle w:val="PARAGRAPH"/>
      <w:jc w:val="center"/>
    </w:pPr>
    <w:r>
      <w:t>This page is deliberately blank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CD690" w14:textId="77777777" w:rsidR="00503766" w:rsidRPr="00664FDB" w:rsidRDefault="00503766" w:rsidP="002335B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5DBEC" w14:textId="77777777" w:rsidR="00503766" w:rsidRDefault="00503766" w:rsidP="001C2330">
    <w:pPr>
      <w:pStyle w:val="Footer"/>
      <w:jc w:val="right"/>
    </w:pPr>
    <w:r w:rsidRPr="0055296A">
      <w:rPr>
        <w:rStyle w:val="Strong"/>
        <w:rFonts w:eastAsia="Calibri"/>
        <w:sz w:val="24"/>
        <w:szCs w:val="24"/>
      </w:rPr>
      <w:t>www.energynetworks.org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36B2D" w14:textId="77777777" w:rsidR="00503766" w:rsidRPr="00000BFF" w:rsidRDefault="00503766" w:rsidP="002335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B3C59" w14:textId="44255A98" w:rsidR="00503766" w:rsidRDefault="00503766">
    <w:pPr>
      <w:pStyle w:val="Footer"/>
      <w:jc w:val="center"/>
    </w:pPr>
    <w:r>
      <w:fldChar w:fldCharType="begin"/>
    </w:r>
    <w:r>
      <w:instrText xml:space="preserve"> PAGE   \* MERGEFORMAT </w:instrText>
    </w:r>
    <w:r>
      <w:fldChar w:fldCharType="separate"/>
    </w:r>
    <w:r>
      <w:rPr>
        <w:noProof/>
      </w:rPr>
      <w:t>7</w:t>
    </w:r>
    <w:r>
      <w:rPr>
        <w:noProof/>
      </w:rPr>
      <w:fldChar w:fldCharType="end"/>
    </w:r>
  </w:p>
  <w:p w14:paraId="4876FA73" w14:textId="77777777" w:rsidR="00503766" w:rsidRDefault="0050376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D83F0" w14:textId="6A7A0967" w:rsidR="00503766" w:rsidRDefault="00503766">
    <w:pPr>
      <w:pStyle w:val="Footer"/>
      <w:jc w:val="right"/>
    </w:pPr>
    <w:r>
      <w:fldChar w:fldCharType="begin"/>
    </w:r>
    <w:r>
      <w:instrText xml:space="preserve"> PAGE   \* MERGEFORMAT </w:instrText>
    </w:r>
    <w:r>
      <w:fldChar w:fldCharType="separate"/>
    </w:r>
    <w:r>
      <w:rPr>
        <w:noProof/>
      </w:rPr>
      <w:t>67</w:t>
    </w:r>
    <w:r>
      <w:rPr>
        <w:noProof/>
      </w:rPr>
      <w:fldChar w:fldCharType="end"/>
    </w:r>
  </w:p>
  <w:p w14:paraId="51EB53CC" w14:textId="77777777" w:rsidR="00503766" w:rsidRDefault="005037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2A8DA" w14:textId="77777777" w:rsidR="00503766" w:rsidRDefault="00503766">
      <w:pPr>
        <w:pStyle w:val="NOTE"/>
        <w:spacing w:after="0"/>
      </w:pPr>
      <w:r>
        <w:t>—————————</w:t>
      </w:r>
    </w:p>
  </w:footnote>
  <w:footnote w:type="continuationSeparator" w:id="0">
    <w:p w14:paraId="091022A7" w14:textId="77777777" w:rsidR="00503766" w:rsidRDefault="00503766">
      <w:r>
        <w:continuationSeparator/>
      </w:r>
    </w:p>
  </w:footnote>
  <w:footnote w:type="continuationNotice" w:id="1">
    <w:p w14:paraId="75A926CD" w14:textId="77777777" w:rsidR="00503766" w:rsidRDefault="00503766"/>
  </w:footnote>
  <w:footnote w:id="2">
    <w:p w14:paraId="6AD83FC2" w14:textId="77777777" w:rsidR="00503766" w:rsidRPr="00712ECC" w:rsidRDefault="00503766" w:rsidP="00F355BC">
      <w:pPr>
        <w:rPr>
          <w:rFonts w:ascii="Calibri" w:hAnsi="Calibri" w:cs="Calibri"/>
          <w:spacing w:val="0"/>
          <w:sz w:val="18"/>
          <w:szCs w:val="18"/>
          <w:lang w:eastAsia="en-US"/>
        </w:rPr>
      </w:pPr>
      <w:r>
        <w:rPr>
          <w:rStyle w:val="FootnoteReference"/>
        </w:rPr>
        <w:footnoteRef/>
      </w:r>
      <w:r>
        <w:t xml:space="preserve"> </w:t>
      </w:r>
      <w:bookmarkStart w:id="234" w:name="_Hlk30082751"/>
      <w:r w:rsidRPr="00712ECC">
        <w:rPr>
          <w:b/>
          <w:bCs/>
          <w:sz w:val="18"/>
          <w:szCs w:val="18"/>
        </w:rPr>
        <w:t>Electricity Storage</w:t>
      </w:r>
      <w:r w:rsidRPr="00712ECC">
        <w:rPr>
          <w:sz w:val="18"/>
          <w:szCs w:val="18"/>
        </w:rPr>
        <w:t xml:space="preserve"> devices shall meet the requirements of </w:t>
      </w:r>
      <w:r>
        <w:rPr>
          <w:sz w:val="18"/>
          <w:szCs w:val="18"/>
        </w:rPr>
        <w:t xml:space="preserve">this </w:t>
      </w:r>
      <w:r w:rsidRPr="00712ECC">
        <w:rPr>
          <w:sz w:val="18"/>
          <w:szCs w:val="18"/>
        </w:rPr>
        <w:t xml:space="preserve">EREC G98 but are not subject to the requirements of European Regulation (EU) 2016/631, European Regulation (EU) 2016/1388 and European Regulation EU 2016/1485. The requirements of </w:t>
      </w:r>
      <w:r>
        <w:rPr>
          <w:sz w:val="18"/>
          <w:szCs w:val="18"/>
        </w:rPr>
        <w:t xml:space="preserve">this </w:t>
      </w:r>
      <w:r w:rsidRPr="00712ECC">
        <w:rPr>
          <w:sz w:val="18"/>
          <w:szCs w:val="18"/>
        </w:rPr>
        <w:t xml:space="preserve">EREC G98 shall therefore be complied with by </w:t>
      </w:r>
      <w:r w:rsidRPr="00712ECC">
        <w:rPr>
          <w:b/>
          <w:bCs/>
          <w:sz w:val="18"/>
          <w:szCs w:val="18"/>
        </w:rPr>
        <w:t>Electricity Storage</w:t>
      </w:r>
      <w:r w:rsidRPr="00712ECC">
        <w:rPr>
          <w:sz w:val="18"/>
          <w:szCs w:val="18"/>
        </w:rPr>
        <w:t xml:space="preserve"> devices under EREC G98 (and not under any of the aforementioned European Regulations). Any derogation sought for an </w:t>
      </w:r>
      <w:r w:rsidRPr="00712ECC">
        <w:rPr>
          <w:b/>
          <w:bCs/>
          <w:sz w:val="18"/>
          <w:szCs w:val="18"/>
        </w:rPr>
        <w:t xml:space="preserve">Electricity Storage </w:t>
      </w:r>
      <w:r w:rsidRPr="00712ECC">
        <w:rPr>
          <w:sz w:val="18"/>
          <w:szCs w:val="18"/>
        </w:rPr>
        <w:t xml:space="preserve">device shall be deemed a derogation from </w:t>
      </w:r>
      <w:r>
        <w:rPr>
          <w:sz w:val="18"/>
          <w:szCs w:val="18"/>
        </w:rPr>
        <w:t xml:space="preserve">this </w:t>
      </w:r>
      <w:r w:rsidRPr="00712ECC">
        <w:rPr>
          <w:sz w:val="18"/>
          <w:szCs w:val="18"/>
        </w:rPr>
        <w:t>EREC G98 only (and not from the aforementioned European Regulations).</w:t>
      </w:r>
      <w:bookmarkEnd w:id="234"/>
      <w:r w:rsidRPr="00712ECC">
        <w:rPr>
          <w:sz w:val="18"/>
          <w:szCs w:val="18"/>
        </w:rPr>
        <w:t xml:space="preserve">  </w:t>
      </w:r>
    </w:p>
    <w:p w14:paraId="0512F622" w14:textId="77777777" w:rsidR="00503766" w:rsidRDefault="00503766" w:rsidP="00F355BC">
      <w:pPr>
        <w:pStyle w:val="FootnoteText"/>
      </w:pPr>
    </w:p>
  </w:footnote>
  <w:footnote w:id="3">
    <w:p w14:paraId="671BE7C8" w14:textId="414303F5" w:rsidR="00503766" w:rsidRDefault="00503766" w:rsidP="0029104E">
      <w:pPr>
        <w:pStyle w:val="FootnoteText"/>
      </w:pPr>
      <w:r>
        <w:rPr>
          <w:rStyle w:val="FootnoteReference"/>
        </w:rPr>
        <w:footnoteRef/>
      </w:r>
      <w:r>
        <w:t xml:space="preserve"> The </w:t>
      </w:r>
      <w:r w:rsidRPr="00106351">
        <w:rPr>
          <w:b/>
        </w:rPr>
        <w:t>Manufacturer</w:t>
      </w:r>
      <w:r>
        <w:t xml:space="preserve"> may restrict the rating of the </w:t>
      </w:r>
      <w:r w:rsidRPr="00DA47C6">
        <w:rPr>
          <w:b/>
        </w:rPr>
        <w:t>Micro-generator</w:t>
      </w:r>
      <w:r>
        <w:t xml:space="preserve"> by applying software settings provided these settings are not accessible to the </w:t>
      </w:r>
      <w:r w:rsidRPr="00DA47C6">
        <w:rPr>
          <w:b/>
        </w:rPr>
        <w:t>Customer</w:t>
      </w:r>
      <w:ins w:id="251" w:author="ENA" w:date="2021-02-16T19:04:00Z">
        <w:r>
          <w:rPr>
            <w:bCs/>
          </w:rPr>
          <w:t>.</w:t>
        </w:r>
      </w:ins>
      <w:r>
        <w:t xml:space="preserve"> </w:t>
      </w:r>
    </w:p>
  </w:footnote>
  <w:footnote w:id="4">
    <w:p w14:paraId="5ACE984E" w14:textId="77777777" w:rsidR="00503766" w:rsidRDefault="00503766" w:rsidP="0029104E">
      <w:pPr>
        <w:pStyle w:val="FootnoteText"/>
      </w:pPr>
      <w:del w:id="256" w:author="ENA" w:date="2021-02-16T19:04:00Z">
        <w:r>
          <w:rPr>
            <w:rStyle w:val="FootnoteReference"/>
          </w:rPr>
          <w:footnoteRef/>
        </w:r>
        <w:r>
          <w:delText xml:space="preserve"> As footnote 1</w:delText>
        </w:r>
      </w:del>
    </w:p>
  </w:footnote>
  <w:footnote w:id="5">
    <w:p w14:paraId="7D91ECCB" w14:textId="777C6662" w:rsidR="00503766" w:rsidRDefault="00503766">
      <w:pPr>
        <w:pStyle w:val="FootnoteText"/>
      </w:pPr>
      <w:ins w:id="327" w:author="ENA" w:date="2021-02-16T19:04:00Z">
        <w:r>
          <w:rPr>
            <w:rStyle w:val="FootnoteReference"/>
          </w:rPr>
          <w:footnoteRef/>
        </w:r>
        <w:r>
          <w:t xml:space="preserve"> The </w:t>
        </w:r>
        <w:r w:rsidRPr="00106351">
          <w:rPr>
            <w:b/>
          </w:rPr>
          <w:t>Manufacturer</w:t>
        </w:r>
        <w:r>
          <w:t xml:space="preserve"> may restrict the rating of the </w:t>
        </w:r>
        <w:r w:rsidRPr="00DA47C6">
          <w:rPr>
            <w:b/>
          </w:rPr>
          <w:t>Micro-generator</w:t>
        </w:r>
        <w:r>
          <w:t xml:space="preserve"> by applying software settings provided these settings are not accessible to the </w:t>
        </w:r>
        <w:r w:rsidRPr="00DA47C6">
          <w:rPr>
            <w:b/>
          </w:rPr>
          <w:t>Customer</w:t>
        </w:r>
        <w:r>
          <w:rPr>
            <w:bCs/>
          </w:rPr>
          <w:t>.</w:t>
        </w:r>
      </w:ins>
    </w:p>
  </w:footnote>
  <w:footnote w:id="6">
    <w:p w14:paraId="5EB27E3D" w14:textId="757F0E38" w:rsidR="00503766" w:rsidRDefault="00503766" w:rsidP="00801DFC">
      <w:pPr>
        <w:pStyle w:val="FootnoteText"/>
      </w:pPr>
      <w:ins w:id="353" w:author="ENA" w:date="2021-02-16T19:04:00Z">
        <w:r>
          <w:rPr>
            <w:rStyle w:val="FootnoteReference"/>
          </w:rPr>
          <w:footnoteRef/>
        </w:r>
        <w:r>
          <w:t xml:space="preserve"> This approach is taken in Germany by VDE, a standards, testing and certification institution. </w:t>
        </w:r>
      </w:ins>
    </w:p>
  </w:footnote>
  <w:footnote w:id="7">
    <w:p w14:paraId="5D19B8E9" w14:textId="7E4ACA95" w:rsidR="00503766" w:rsidRDefault="00503766" w:rsidP="00E42C3F">
      <w:pPr>
        <w:pStyle w:val="FootnoteText"/>
      </w:pPr>
      <w:ins w:id="436" w:author="ENA" w:date="2021-02-16T19:04:00Z">
        <w:r>
          <w:rPr>
            <w:rStyle w:val="FootnoteReference"/>
          </w:rPr>
          <w:footnoteRef/>
        </w:r>
        <w:r>
          <w:t xml:space="preserve"> EREC G99 Annex A.6 provides guidance on modifications that are considered substantial. While this is aimed at larger generation installations than this EREC G98, some of the guidance may be helpful in establishing whether a modification is considered to be substantial.  </w:t>
        </w:r>
      </w:ins>
    </w:p>
  </w:footnote>
  <w:footnote w:id="8">
    <w:p w14:paraId="356D0A7B" w14:textId="1035F4AF" w:rsidR="00503766" w:rsidRDefault="00503766" w:rsidP="00E9249E">
      <w:pPr>
        <w:pStyle w:val="FootnoteText"/>
      </w:pPr>
      <w:r>
        <w:rPr>
          <w:rStyle w:val="FootnoteReference"/>
        </w:rPr>
        <w:footnoteRef/>
      </w:r>
      <w:r>
        <w:t xml:space="preserve"> </w:t>
      </w:r>
      <w:r w:rsidRPr="00186390">
        <w:t xml:space="preserve">For voltages greater than </w:t>
      </w:r>
      <w:del w:id="515" w:author="ENA" w:date="2021-02-16T19:04:00Z">
        <w:r w:rsidRPr="00186390">
          <w:delText>230V</w:delText>
        </w:r>
      </w:del>
      <w:ins w:id="516" w:author="ENA" w:date="2021-02-16T19:04:00Z">
        <w:r w:rsidRPr="00186390">
          <w:t>230</w:t>
        </w:r>
        <w:r>
          <w:t xml:space="preserve"> </w:t>
        </w:r>
        <w:r w:rsidRPr="00186390">
          <w:t>V</w:t>
        </w:r>
      </w:ins>
      <w:r w:rsidRPr="00186390">
        <w:t xml:space="preserve"> +19% which are present for periods of &lt;0.</w:t>
      </w:r>
      <w:del w:id="517" w:author="ENA" w:date="2021-02-16T19:04:00Z">
        <w:r w:rsidRPr="00186390">
          <w:delText>5s</w:delText>
        </w:r>
      </w:del>
      <w:ins w:id="518" w:author="ENA" w:date="2021-02-16T19:04:00Z">
        <w:r w:rsidRPr="00186390">
          <w:t>5</w:t>
        </w:r>
        <w:r>
          <w:t xml:space="preserve"> </w:t>
        </w:r>
        <w:r w:rsidRPr="00186390">
          <w:t>s</w:t>
        </w:r>
      </w:ins>
      <w:r w:rsidRPr="00186390">
        <w:t xml:space="preserve"> the </w:t>
      </w:r>
      <w:r w:rsidRPr="001102DF">
        <w:rPr>
          <w:b/>
        </w:rPr>
        <w:t>Micro- generator</w:t>
      </w:r>
      <w:r w:rsidRPr="00827538">
        <w:rPr>
          <w:b/>
        </w:rPr>
        <w:t xml:space="preserve"> </w:t>
      </w:r>
      <w:r w:rsidRPr="00186390">
        <w:t>is permitted to reduce/cease exporting</w:t>
      </w:r>
      <w:r>
        <w:t xml:space="preserve"> in order to protect the equipment.</w:t>
      </w:r>
    </w:p>
  </w:footnote>
  <w:footnote w:id="9">
    <w:p w14:paraId="1D97E7A3" w14:textId="4F0AFCF6" w:rsidR="00503766" w:rsidRDefault="00503766" w:rsidP="0029104E">
      <w:pPr>
        <w:pStyle w:val="FootnoteText"/>
      </w:pPr>
      <w:r>
        <w:rPr>
          <w:rStyle w:val="FootnoteReference"/>
        </w:rPr>
        <w:footnoteRef/>
      </w:r>
      <w:del w:id="587" w:author="ENA" w:date="2021-02-16T19:04:00Z">
        <w:r>
          <w:delText xml:space="preserve"> </w:delText>
        </w:r>
        <w:r>
          <w:fldChar w:fldCharType="begin"/>
        </w:r>
        <w:r>
          <w:delInstrText xml:space="preserve"> HYPERLINK "http://www.energynetworks.org/electricity/engineering/distributed-generation/dg-connection-guides.html" </w:delInstrText>
        </w:r>
        <w:r>
          <w:fldChar w:fldCharType="separate"/>
        </w:r>
        <w:r w:rsidRPr="00936EFF">
          <w:rPr>
            <w:rStyle w:val="Hyperlink"/>
          </w:rPr>
          <w:delText>http://www.energynetworks.org/electricity/engineering/distributed-generation/dg-connection-guides.html</w:delText>
        </w:r>
        <w:r>
          <w:rPr>
            <w:rStyle w:val="Hyperlink"/>
          </w:rPr>
          <w:fldChar w:fldCharType="end"/>
        </w:r>
        <w:r>
          <w:delText xml:space="preserve"> </w:delText>
        </w:r>
      </w:del>
      <w:ins w:id="588" w:author="ENA" w:date="2021-02-16T19:04:00Z">
        <w:r>
          <w:t xml:space="preserve"> </w:t>
        </w:r>
        <w:r>
          <w:fldChar w:fldCharType="begin"/>
        </w:r>
        <w:r>
          <w:instrText xml:space="preserve"> HYPERLINK "</w:instrText>
        </w:r>
        <w:r w:rsidRPr="00D55278">
          <w:instrText>https://www.energynetworks.org/industry-hub/resource-library/?search=generation%20&amp;id=267</w:instrText>
        </w:r>
        <w:r>
          <w:instrText xml:space="preserve">" </w:instrText>
        </w:r>
        <w:r>
          <w:fldChar w:fldCharType="separate"/>
        </w:r>
        <w:r w:rsidRPr="00B146AA">
          <w:rPr>
            <w:rStyle w:val="Hyperlink"/>
          </w:rPr>
          <w:t>https://www.energynetworks.org/industry-hub/resource-library/?search=generation%20&amp;id=267</w:t>
        </w:r>
        <w:r>
          <w:fldChar w:fldCharType="end"/>
        </w:r>
        <w:r>
          <w:t xml:space="preserve"> </w:t>
        </w:r>
      </w:ins>
    </w:p>
  </w:footnote>
  <w:footnote w:id="10">
    <w:p w14:paraId="1B71D669" w14:textId="446626F9" w:rsidR="00503766" w:rsidRPr="00DA1679" w:rsidRDefault="00503766">
      <w:pPr>
        <w:pStyle w:val="FootnoteText"/>
      </w:pPr>
      <w:ins w:id="1127" w:author="ENA" w:date="2021-02-16T19:04:00Z">
        <w:r>
          <w:rPr>
            <w:rStyle w:val="FootnoteReference"/>
          </w:rPr>
          <w:footnoteRef/>
        </w:r>
        <w:r>
          <w:t xml:space="preserve"> See the note in A.2.3.1 if 45-55% of </w:t>
        </w:r>
        <w:r w:rsidRPr="005068BD">
          <w:rPr>
            <w:b/>
            <w:bCs/>
          </w:rPr>
          <w:t>Registered Capacity</w:t>
        </w:r>
        <w:r>
          <w:rPr>
            <w:b/>
            <w:bCs/>
          </w:rPr>
          <w:t xml:space="preserve"> </w:t>
        </w:r>
        <w:r>
          <w:t xml:space="preserve">is below the minimum stable operating level. If an alternative loading level is chosen, the level should be indicated on the test form and the reason for not testing at 45-55% of </w:t>
        </w:r>
        <w:r w:rsidRPr="005068BD">
          <w:rPr>
            <w:b/>
            <w:bCs/>
          </w:rPr>
          <w:t>Registered Capacity</w:t>
        </w:r>
        <w:r>
          <w:rPr>
            <w:b/>
            <w:bCs/>
          </w:rPr>
          <w:t xml:space="preserve"> </w:t>
        </w:r>
        <w:r>
          <w:t>should be stated. The additional comments box at the end of the harmonics test sheet can be used for this.</w:t>
        </w:r>
      </w:ins>
    </w:p>
  </w:footnote>
  <w:footnote w:id="11">
    <w:p w14:paraId="3787EB58" w14:textId="4A04C6D0" w:rsidR="00503766" w:rsidRDefault="00503766">
      <w:pPr>
        <w:pStyle w:val="FootnoteText"/>
      </w:pPr>
      <w:ins w:id="1719" w:author="ENA" w:date="2021-02-16T19:04:00Z">
        <w:r>
          <w:rPr>
            <w:rStyle w:val="FootnoteReference"/>
          </w:rPr>
          <w:footnoteRef/>
        </w:r>
        <w:r>
          <w:t xml:space="preserve"> See the note in A.2.2.4 if the suggested loading levels are below the minimum stable operating level. If alternative loading levels are chosen, the level should be indicated on the test form and the reason for not testing at 10%/55% of </w:t>
        </w:r>
        <w:r w:rsidRPr="00892724">
          <w:rPr>
            <w:b/>
            <w:bCs/>
          </w:rPr>
          <w:t>Registered Capacity</w:t>
        </w:r>
        <w:r w:rsidRPr="005068BD">
          <w:t xml:space="preserve"> should be stated</w:t>
        </w:r>
        <w:r>
          <w:t>. The additional comments box at the end of the loss of mains test sheet can be used for this.</w:t>
        </w:r>
      </w:ins>
    </w:p>
  </w:footnote>
  <w:footnote w:id="12">
    <w:p w14:paraId="3D6CE182" w14:textId="6993B540" w:rsidR="00503766" w:rsidRDefault="00503766">
      <w:pPr>
        <w:pStyle w:val="FootnoteText"/>
      </w:pPr>
      <w:ins w:id="1729" w:author="ENA" w:date="2021-02-16T19:04:00Z">
        <w:r>
          <w:rPr>
            <w:rStyle w:val="FootnoteReference"/>
          </w:rPr>
          <w:footnoteRef/>
        </w:r>
        <w:r>
          <w:t xml:space="preserve"> If the device requires </w:t>
        </w:r>
        <w:r w:rsidRPr="008C032D">
          <w:t xml:space="preserve">additional shut down time </w:t>
        </w:r>
        <w:r>
          <w:t>(</w:t>
        </w:r>
        <w:r w:rsidRPr="008C032D">
          <w:t>beyond 0.5</w:t>
        </w:r>
        <w:r>
          <w:t xml:space="preserve"> </w:t>
        </w:r>
        <w:r w:rsidRPr="008C032D">
          <w:t>s but less than 1</w:t>
        </w:r>
        <w:r>
          <w:t xml:space="preserve"> </w:t>
        </w:r>
        <w:r w:rsidRPr="008C032D">
          <w:t xml:space="preserve">s) then </w:t>
        </w:r>
        <w:r>
          <w:t>this</w:t>
        </w:r>
        <w:r w:rsidRPr="008C032D">
          <w:t xml:space="preserve"> should be stated on th</w:t>
        </w:r>
        <w:r>
          <w:t>is</w:t>
        </w:r>
        <w:r w:rsidRPr="008C032D">
          <w:t xml:space="preserve"> form</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78867" w14:textId="4022E858" w:rsidR="00503766" w:rsidRDefault="00503766" w:rsidP="00BC6E37">
    <w:pPr>
      <w:pStyle w:val="Header"/>
      <w:jc w:val="right"/>
    </w:pPr>
    <w:r>
      <w:t>ENA Engineering Recommendation G69/1</w:t>
    </w:r>
  </w:p>
  <w:p w14:paraId="59C8A0C6" w14:textId="77777777" w:rsidR="00503766" w:rsidRDefault="00503766" w:rsidP="00BC6E37">
    <w:pPr>
      <w:pStyle w:val="Header"/>
      <w:jc w:val="right"/>
    </w:pPr>
    <w:r>
      <w:t>Issue 2 2011</w:t>
    </w:r>
  </w:p>
  <w:p w14:paraId="00CC9F1B" w14:textId="77777777" w:rsidR="00503766" w:rsidRDefault="00503766" w:rsidP="00BC6E37">
    <w:pPr>
      <w:pStyle w:val="Header"/>
      <w:jc w:val="right"/>
    </w:pPr>
    <w:r>
      <w:t>Page 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6CB96" w14:textId="5D7A1DAB" w:rsidR="00503766" w:rsidRPr="00BE6624" w:rsidRDefault="00503766" w:rsidP="000A6A63">
    <w:pPr>
      <w:pStyle w:val="Header"/>
    </w:pPr>
    <w:r w:rsidRPr="00BE6624">
      <w:t xml:space="preserve">ENA Engineering Recommendation </w:t>
    </w:r>
    <w:r>
      <w:t>G98</w:t>
    </w:r>
  </w:p>
  <w:p w14:paraId="3A2D343A" w14:textId="5B3913E0" w:rsidR="00503766" w:rsidRPr="00BE6624" w:rsidRDefault="00503766" w:rsidP="000A6A63">
    <w:pPr>
      <w:pStyle w:val="Header"/>
    </w:pPr>
    <w:r w:rsidRPr="00BE6624">
      <w:t xml:space="preserve">Issue </w:t>
    </w:r>
    <w:r>
      <w:t>1</w:t>
    </w:r>
    <w:r w:rsidRPr="00A82E3C">
      <w:t xml:space="preserve"> </w:t>
    </w:r>
    <w:r>
      <w:t xml:space="preserve">Amendment </w:t>
    </w:r>
    <w:del w:id="574" w:author="ENA" w:date="2021-02-16T19:04:00Z">
      <w:r>
        <w:delText>4 2019</w:delText>
      </w:r>
    </w:del>
    <w:ins w:id="575" w:author="ENA" w:date="2021-02-16T19:04:00Z">
      <w:r>
        <w:t xml:space="preserve">6 </w:t>
      </w:r>
      <w:r w:rsidRPr="005068BD">
        <w:rPr>
          <w:highlight w:val="yellow"/>
        </w:rPr>
        <w:t>2021</w:t>
      </w:r>
    </w:ins>
  </w:p>
  <w:p w14:paraId="73395CEC" w14:textId="7535C861" w:rsidR="00503766" w:rsidRPr="00BE6624" w:rsidRDefault="00503766" w:rsidP="000A6A63">
    <w:pPr>
      <w:pStyle w:val="Header"/>
    </w:pPr>
    <w:r w:rsidRPr="00BE6624">
      <w:t xml:space="preserve">Page </w:t>
    </w:r>
    <w:r>
      <w:fldChar w:fldCharType="begin"/>
    </w:r>
    <w:r>
      <w:instrText xml:space="preserve"> PAGE   \* MERGEFORMAT </w:instrText>
    </w:r>
    <w:r>
      <w:fldChar w:fldCharType="separate"/>
    </w:r>
    <w:r>
      <w:rPr>
        <w:noProof/>
      </w:rPr>
      <w:t>8</w:t>
    </w:r>
    <w:r>
      <w:rPr>
        <w:noProof/>
      </w:rPr>
      <w:fldChar w:fldCharType="end"/>
    </w:r>
  </w:p>
  <w:p w14:paraId="7AAED15A" w14:textId="77777777" w:rsidR="00503766" w:rsidRDefault="00503766" w:rsidP="000A6A63">
    <w:pPr>
      <w:pStyle w:val="Header"/>
      <w:ind w:right="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6E7FC" w14:textId="03F808E6" w:rsidR="00503766" w:rsidRDefault="0050376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94E16" w14:textId="60C122A1" w:rsidR="00503766" w:rsidRDefault="005037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55548" w14:textId="16384E97" w:rsidR="00503766" w:rsidRDefault="00503766" w:rsidP="00E918E0">
    <w:pPr>
      <w:pStyle w:val="Header"/>
      <w:jc w:val="right"/>
    </w:pPr>
    <w:r>
      <w:t>ENA Engineering Recommendation G69/1</w:t>
    </w:r>
  </w:p>
  <w:p w14:paraId="738589DD" w14:textId="77777777" w:rsidR="00503766" w:rsidRDefault="00503766" w:rsidP="00E918E0">
    <w:pPr>
      <w:pStyle w:val="Header"/>
      <w:jc w:val="right"/>
    </w:pPr>
    <w:r>
      <w:t>Issue 2 2011</w:t>
    </w:r>
  </w:p>
  <w:p w14:paraId="6506D3E7" w14:textId="77777777" w:rsidR="00503766" w:rsidRDefault="00503766" w:rsidP="00E918E0">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p w14:paraId="51FC1F0E" w14:textId="77777777" w:rsidR="00503766" w:rsidRPr="00365A3C" w:rsidRDefault="00503766" w:rsidP="00365A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CA9D1" w14:textId="2BD25C12" w:rsidR="00503766" w:rsidRPr="00C45B60" w:rsidRDefault="00503766" w:rsidP="00BC6E37">
    <w:pPr>
      <w:pStyle w:val="Header"/>
      <w:jc w:val="center"/>
    </w:pPr>
    <w:r w:rsidRPr="00C45B60">
      <w:t>PRODUCED BY THE OPERATIONS DIRECTORATE OF ENERGY NETWORKS ASSOCIATION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FAF11" w14:textId="6B0FD21A" w:rsidR="00503766" w:rsidRPr="00BE6624" w:rsidRDefault="00503766" w:rsidP="002801DA">
    <w:pPr>
      <w:pStyle w:val="Header"/>
      <w:jc w:val="center"/>
    </w:pPr>
    <w:r w:rsidRPr="00BE6624">
      <w:t>PUBLISHING AND COPYRIGHT INFORMATION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05755" w14:textId="58FC13EC" w:rsidR="00503766" w:rsidRPr="00673421" w:rsidRDefault="00503766" w:rsidP="00673421">
    <w:pPr>
      <w:pStyle w:val="Header"/>
      <w:jc w:val="right"/>
    </w:pPr>
    <w:r w:rsidRPr="00673421">
      <w:t>ENA Engineering Recommendation G</w:t>
    </w:r>
    <w:r>
      <w:t>98</w:t>
    </w:r>
  </w:p>
  <w:p w14:paraId="00632595" w14:textId="0098F676" w:rsidR="00503766" w:rsidRPr="00673421" w:rsidRDefault="00503766" w:rsidP="00673421">
    <w:pPr>
      <w:pStyle w:val="Header"/>
      <w:jc w:val="right"/>
    </w:pPr>
    <w:r w:rsidRPr="00673421">
      <w:t xml:space="preserve">Issue </w:t>
    </w:r>
    <w:r>
      <w:t>1 2018</w:t>
    </w:r>
  </w:p>
  <w:p w14:paraId="76A58677" w14:textId="75F95FFF" w:rsidR="00503766" w:rsidRPr="00673421" w:rsidRDefault="00503766" w:rsidP="00673421">
    <w:pPr>
      <w:pStyle w:val="Header"/>
      <w:jc w:val="right"/>
    </w:pPr>
    <w:r w:rsidRPr="00673421">
      <w:t xml:space="preserve">Page </w:t>
    </w:r>
    <w:r w:rsidRPr="00673421">
      <w:fldChar w:fldCharType="begin"/>
    </w:r>
    <w:r w:rsidRPr="00673421">
      <w:instrText xml:space="preserve"> PAGE   \* MERGEFORMAT </w:instrText>
    </w:r>
    <w:r w:rsidRPr="00673421">
      <w:fldChar w:fldCharType="separate"/>
    </w:r>
    <w:r>
      <w:rPr>
        <w:noProof/>
      </w:rPr>
      <w:t>3</w:t>
    </w:r>
    <w:r w:rsidRPr="00673421">
      <w:fldChar w:fldCharType="end"/>
    </w:r>
  </w:p>
  <w:p w14:paraId="47246C0E" w14:textId="77777777" w:rsidR="00503766" w:rsidRPr="00673421" w:rsidRDefault="00503766" w:rsidP="00673421">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63FA3" w14:textId="092BA970" w:rsidR="00503766" w:rsidRDefault="0050376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74166" w14:textId="4C1B5889" w:rsidR="00503766" w:rsidRPr="00BE6624" w:rsidRDefault="00503766" w:rsidP="00393F8B">
    <w:pPr>
      <w:pStyle w:val="Header"/>
    </w:pPr>
    <w:r w:rsidRPr="00BE6624">
      <w:t>ENA Engineering Recommendation G</w:t>
    </w:r>
    <w:r>
      <w:t>98</w:t>
    </w:r>
  </w:p>
  <w:p w14:paraId="51C4DA0B" w14:textId="57BE7C6E" w:rsidR="00503766" w:rsidRPr="00BE6624" w:rsidRDefault="00503766" w:rsidP="00393F8B">
    <w:pPr>
      <w:pStyle w:val="Header"/>
    </w:pPr>
    <w:r w:rsidRPr="00BE6624">
      <w:t xml:space="preserve">Issue </w:t>
    </w:r>
    <w:r>
      <w:t xml:space="preserve">1 Amendment </w:t>
    </w:r>
    <w:del w:id="227" w:author="ENA" w:date="2021-02-16T19:04:00Z">
      <w:r>
        <w:delText>4 2019</w:delText>
      </w:r>
    </w:del>
    <w:ins w:id="228" w:author="ENA" w:date="2021-02-16T19:04:00Z">
      <w:r>
        <w:t xml:space="preserve">6 </w:t>
      </w:r>
      <w:r w:rsidRPr="00FE075A">
        <w:rPr>
          <w:highlight w:val="yellow"/>
        </w:rPr>
        <w:t>2021</w:t>
      </w:r>
    </w:ins>
  </w:p>
  <w:p w14:paraId="07EDB8BB" w14:textId="454411B4" w:rsidR="00503766" w:rsidRPr="00BE6624" w:rsidRDefault="00503766" w:rsidP="00393F8B">
    <w:pPr>
      <w:pStyle w:val="Header"/>
    </w:pPr>
    <w:r w:rsidRPr="00BE6624">
      <w:t xml:space="preserve">Page </w:t>
    </w:r>
    <w:r w:rsidRPr="00BE6624">
      <w:fldChar w:fldCharType="begin"/>
    </w:r>
    <w:r w:rsidRPr="00BE6624">
      <w:instrText xml:space="preserve"> PAGE   \* MERGEFORMAT </w:instrText>
    </w:r>
    <w:r w:rsidRPr="00BE6624">
      <w:fldChar w:fldCharType="separate"/>
    </w:r>
    <w:r>
      <w:rPr>
        <w:noProof/>
      </w:rPr>
      <w:t>6</w:t>
    </w:r>
    <w:r w:rsidRPr="00BE6624">
      <w:fldChar w:fldCharType="end"/>
    </w:r>
  </w:p>
  <w:p w14:paraId="45D4A484" w14:textId="77777777" w:rsidR="00503766" w:rsidRPr="00BE6624" w:rsidRDefault="00503766" w:rsidP="00393F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F1C97" w14:textId="77777777" w:rsidR="00503766" w:rsidRPr="00BE6624" w:rsidRDefault="00503766" w:rsidP="00D3533A">
    <w:pPr>
      <w:pStyle w:val="Header"/>
      <w:jc w:val="right"/>
    </w:pPr>
    <w:r w:rsidRPr="00BE6624">
      <w:t>ENA Engineering Recommendation G</w:t>
    </w:r>
    <w:r>
      <w:t>98</w:t>
    </w:r>
  </w:p>
  <w:p w14:paraId="1958AB6B" w14:textId="41B86CF7" w:rsidR="00503766" w:rsidRPr="00BE6624" w:rsidRDefault="00503766" w:rsidP="00D3533A">
    <w:pPr>
      <w:pStyle w:val="Header"/>
      <w:jc w:val="right"/>
    </w:pPr>
    <w:r w:rsidRPr="00BE6624">
      <w:t xml:space="preserve">Issue </w:t>
    </w:r>
    <w:r>
      <w:t xml:space="preserve">1 Amendment </w:t>
    </w:r>
    <w:del w:id="229" w:author="ENA" w:date="2021-02-16T19:04:00Z">
      <w:r>
        <w:delText>4 2019</w:delText>
      </w:r>
    </w:del>
    <w:ins w:id="230" w:author="ENA" w:date="2021-02-16T19:04:00Z">
      <w:r>
        <w:t xml:space="preserve">6 </w:t>
      </w:r>
      <w:r w:rsidRPr="005068BD">
        <w:rPr>
          <w:highlight w:val="yellow"/>
        </w:rPr>
        <w:t>2021</w:t>
      </w:r>
    </w:ins>
  </w:p>
  <w:p w14:paraId="79B4E42F" w14:textId="4539895A" w:rsidR="00503766" w:rsidRPr="00BE6624" w:rsidRDefault="00503766" w:rsidP="00D3533A">
    <w:pPr>
      <w:pStyle w:val="Header"/>
      <w:jc w:val="right"/>
    </w:pPr>
    <w:r w:rsidRPr="00BE6624">
      <w:t xml:space="preserve">Page </w:t>
    </w:r>
    <w:r w:rsidRPr="00BE6624">
      <w:fldChar w:fldCharType="begin"/>
    </w:r>
    <w:r w:rsidRPr="00BE6624">
      <w:instrText xml:space="preserve"> PAGE   \* MERGEFORMAT </w:instrText>
    </w:r>
    <w:r w:rsidRPr="00BE6624">
      <w:fldChar w:fldCharType="separate"/>
    </w:r>
    <w:r>
      <w:rPr>
        <w:noProof/>
      </w:rPr>
      <w:t>7</w:t>
    </w:r>
    <w:r w:rsidRPr="00BE6624">
      <w:fldChar w:fldCharType="end"/>
    </w:r>
  </w:p>
  <w:p w14:paraId="7B6F5C71" w14:textId="502058B5" w:rsidR="00503766" w:rsidRDefault="00503766" w:rsidP="00D3533A">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8F46E" w14:textId="599534E7" w:rsidR="00503766" w:rsidRDefault="005037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9856A544"/>
    <w:lvl w:ilvl="0">
      <w:start w:val="1"/>
      <w:numFmt w:val="decimal"/>
      <w:pStyle w:val="Heading1"/>
      <w:lvlText w:val="%1"/>
      <w:lvlJc w:val="left"/>
      <w:pPr>
        <w:ind w:left="0" w:firstLine="0"/>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0" w:firstLine="0"/>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0" w:firstLine="0"/>
      </w:pPr>
      <w:rPr>
        <w:rFonts w:hint="default"/>
        <w:b w:val="0"/>
        <w:bCs w:val="0"/>
        <w:i w:val="0"/>
        <w:iCs w:val="0"/>
        <w:caps w:val="0"/>
        <w:smallCaps w:val="0"/>
        <w:strike w:val="0"/>
        <w:dstrike w:val="0"/>
        <w:noProof w:val="0"/>
        <w:vanish w:val="0"/>
        <w:color w:val="00000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01E8468A"/>
    <w:multiLevelType w:val="hybridMultilevel"/>
    <w:tmpl w:val="AD08B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772D3D"/>
    <w:multiLevelType w:val="hybridMultilevel"/>
    <w:tmpl w:val="87203FD0"/>
    <w:lvl w:ilvl="0" w:tplc="AE2EBCA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4" w15:restartNumberingAfterBreak="0">
    <w:nsid w:val="040740B8"/>
    <w:multiLevelType w:val="multilevel"/>
    <w:tmpl w:val="02A270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F474E98"/>
    <w:multiLevelType w:val="hybridMultilevel"/>
    <w:tmpl w:val="35FA2FAA"/>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15:restartNumberingAfterBreak="0">
    <w:nsid w:val="11314306"/>
    <w:multiLevelType w:val="multilevel"/>
    <w:tmpl w:val="023AC0C0"/>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D23923"/>
    <w:multiLevelType w:val="hybridMultilevel"/>
    <w:tmpl w:val="F9DC1DCA"/>
    <w:lvl w:ilvl="0" w:tplc="995E2E7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ED3EC6"/>
    <w:multiLevelType w:val="hybridMultilevel"/>
    <w:tmpl w:val="E438D4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4635CB4"/>
    <w:multiLevelType w:val="multilevel"/>
    <w:tmpl w:val="538C75F2"/>
    <w:lvl w:ilvl="0">
      <w:start w:val="5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E3F1E"/>
    <w:multiLevelType w:val="multilevel"/>
    <w:tmpl w:val="6C7E81F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426267"/>
    <w:multiLevelType w:val="hybridMultilevel"/>
    <w:tmpl w:val="459C0364"/>
    <w:lvl w:ilvl="0" w:tplc="5C0CC0B0">
      <w:start w:val="1"/>
      <w:numFmt w:val="lowerRoman"/>
      <w:pStyle w:val="LISTITEMIndent"/>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6165D8"/>
    <w:multiLevelType w:val="multilevel"/>
    <w:tmpl w:val="BFD614E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rPr>
    </w:lvl>
    <w:lvl w:ilvl="2">
      <w:start w:val="1"/>
      <w:numFmt w:val="lowerLetter"/>
      <w:lvlText w:val="%3)"/>
      <w:lvlJc w:val="left"/>
      <w:pPr>
        <w:ind w:left="782"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1B3C78B8"/>
    <w:multiLevelType w:val="multilevel"/>
    <w:tmpl w:val="C346DDEA"/>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7" w15:restartNumberingAfterBreak="0">
    <w:nsid w:val="1D4C129F"/>
    <w:multiLevelType w:val="hybridMultilevel"/>
    <w:tmpl w:val="54D049D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129546B"/>
    <w:multiLevelType w:val="hybridMultilevel"/>
    <w:tmpl w:val="882443AA"/>
    <w:lvl w:ilvl="0" w:tplc="08090011">
      <w:start w:val="1"/>
      <w:numFmt w:val="decimal"/>
      <w:lvlText w:val="%1)"/>
      <w:lvlJc w:val="left"/>
      <w:pPr>
        <w:ind w:left="1440" w:hanging="360"/>
      </w:pPr>
    </w:lvl>
    <w:lvl w:ilvl="1" w:tplc="08090011">
      <w:start w:val="1"/>
      <w:numFmt w:val="decimal"/>
      <w:lvlText w:val="%2)"/>
      <w:lvlJc w:val="left"/>
      <w:pPr>
        <w:ind w:left="2160" w:hanging="360"/>
      </w:p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9" w15:restartNumberingAfterBreak="0">
    <w:nsid w:val="22E44180"/>
    <w:multiLevelType w:val="multilevel"/>
    <w:tmpl w:val="4A96ADF4"/>
    <w:name w:val="NumPar"/>
    <w:lvl w:ilvl="0">
      <w:start w:val="1"/>
      <w:numFmt w:val="decimal"/>
      <w:lvlRestart w:val="0"/>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4F15F80"/>
    <w:multiLevelType w:val="hybridMultilevel"/>
    <w:tmpl w:val="EA70473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22" w15:restartNumberingAfterBreak="0">
    <w:nsid w:val="2CB72183"/>
    <w:multiLevelType w:val="hybridMultilevel"/>
    <w:tmpl w:val="A31017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3" w15:restartNumberingAfterBreak="0">
    <w:nsid w:val="2CD94121"/>
    <w:multiLevelType w:val="hybridMultilevel"/>
    <w:tmpl w:val="FFBA466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2D8804F5"/>
    <w:multiLevelType w:val="hybridMultilevel"/>
    <w:tmpl w:val="AA8A0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F1E4556"/>
    <w:multiLevelType w:val="hybridMultilevel"/>
    <w:tmpl w:val="84F4016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27" w15:restartNumberingAfterBreak="0">
    <w:nsid w:val="333652AF"/>
    <w:multiLevelType w:val="multilevel"/>
    <w:tmpl w:val="723E2F6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6FF1519"/>
    <w:multiLevelType w:val="singleLevel"/>
    <w:tmpl w:val="2138DF0E"/>
    <w:lvl w:ilvl="0">
      <w:start w:val="1"/>
      <w:numFmt w:val="lowerLetter"/>
      <w:pStyle w:val="ListNumber"/>
      <w:lvlText w:val="%1)"/>
      <w:lvlJc w:val="left"/>
      <w:pPr>
        <w:tabs>
          <w:tab w:val="num" w:pos="360"/>
        </w:tabs>
        <w:ind w:left="360" w:hanging="360"/>
      </w:pPr>
    </w:lvl>
  </w:abstractNum>
  <w:abstractNum w:abstractNumId="29" w15:restartNumberingAfterBreak="0">
    <w:nsid w:val="3C304B7B"/>
    <w:multiLevelType w:val="hybridMultilevel"/>
    <w:tmpl w:val="F3967E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F5E4119"/>
    <w:multiLevelType w:val="multilevel"/>
    <w:tmpl w:val="C98699A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sz w:val="22"/>
      </w:rPr>
    </w:lvl>
    <w:lvl w:ilvl="2">
      <w:start w:val="1"/>
      <w:numFmt w:val="bullet"/>
      <w:lvlText w:val=""/>
      <w:lvlJc w:val="left"/>
      <w:pPr>
        <w:ind w:left="357" w:hanging="357"/>
      </w:pPr>
      <w:rPr>
        <w:rFonts w:ascii="Symbol" w:hAnsi="Symbol"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45B61DAB"/>
    <w:multiLevelType w:val="hybridMultilevel"/>
    <w:tmpl w:val="D65AE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6EF1205"/>
    <w:multiLevelType w:val="hybridMultilevel"/>
    <w:tmpl w:val="F3AC9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265F90"/>
    <w:multiLevelType w:val="hybridMultilevel"/>
    <w:tmpl w:val="A478FE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35"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F340FD"/>
    <w:multiLevelType w:val="hybridMultilevel"/>
    <w:tmpl w:val="6994F024"/>
    <w:lvl w:ilvl="0" w:tplc="505C440E">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71347C1"/>
    <w:multiLevelType w:val="hybridMultilevel"/>
    <w:tmpl w:val="DE0E5E00"/>
    <w:lvl w:ilvl="0" w:tplc="08090001">
      <w:start w:val="1"/>
      <w:numFmt w:val="bullet"/>
      <w:lvlText w:val=""/>
      <w:lvlJc w:val="left"/>
      <w:pPr>
        <w:ind w:left="862" w:hanging="360"/>
      </w:pPr>
      <w:rPr>
        <w:rFonts w:ascii="Symbol" w:hAnsi="Symbol" w:hint="default"/>
      </w:rPr>
    </w:lvl>
    <w:lvl w:ilvl="1" w:tplc="08090003">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8" w15:restartNumberingAfterBreak="0">
    <w:nsid w:val="5C742959"/>
    <w:multiLevelType w:val="hybridMultilevel"/>
    <w:tmpl w:val="D3D2BDE2"/>
    <w:lvl w:ilvl="0" w:tplc="08090017">
      <w:start w:val="1"/>
      <w:numFmt w:val="lowerLetter"/>
      <w:lvlText w:val="%1)"/>
      <w:lvlJc w:val="left"/>
      <w:pPr>
        <w:ind w:left="1440" w:hanging="360"/>
      </w:pPr>
      <w:rPr>
        <w:rFonts w:cs="Times New Roman"/>
      </w:rPr>
    </w:lvl>
    <w:lvl w:ilvl="1" w:tplc="08090011">
      <w:start w:val="1"/>
      <w:numFmt w:val="decimal"/>
      <w:lvlText w:val="%2)"/>
      <w:lvlJc w:val="left"/>
      <w:pPr>
        <w:ind w:left="2160" w:hanging="360"/>
      </w:p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9"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40" w15:restartNumberingAfterBreak="0">
    <w:nsid w:val="5FED424E"/>
    <w:multiLevelType w:val="hybridMultilevel"/>
    <w:tmpl w:val="C2ACD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361"/>
        </w:tabs>
        <w:ind w:left="1361" w:hanging="1361"/>
      </w:pPr>
    </w:lvl>
    <w:lvl w:ilvl="5">
      <w:start w:val="1"/>
      <w:numFmt w:val="decimal"/>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2" w15:restartNumberingAfterBreak="0">
    <w:nsid w:val="63D51ED2"/>
    <w:multiLevelType w:val="hybridMultilevel"/>
    <w:tmpl w:val="3B12A84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3" w15:restartNumberingAfterBreak="0">
    <w:nsid w:val="645A1D5C"/>
    <w:multiLevelType w:val="hybridMultilevel"/>
    <w:tmpl w:val="0C849DA6"/>
    <w:lvl w:ilvl="0" w:tplc="728834E0">
      <w:start w:val="1"/>
      <w:numFmt w:val="lowerLetter"/>
      <w:lvlText w:val="%1)"/>
      <w:lvlJc w:val="left"/>
      <w:pPr>
        <w:ind w:left="1440" w:hanging="360"/>
      </w:pPr>
      <w:rPr>
        <w:rFonts w:cs="Times New Roman" w:hint="default"/>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62C7BBD"/>
    <w:multiLevelType w:val="hybridMultilevel"/>
    <w:tmpl w:val="CE288802"/>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45" w15:restartNumberingAfterBreak="0">
    <w:nsid w:val="6ABC7F08"/>
    <w:multiLevelType w:val="multilevel"/>
    <w:tmpl w:val="2FFE9CB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49255DD"/>
    <w:multiLevelType w:val="hybridMultilevel"/>
    <w:tmpl w:val="6CE283BC"/>
    <w:lvl w:ilvl="0" w:tplc="08090017">
      <w:start w:val="1"/>
      <w:numFmt w:val="lowerLetter"/>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48" w15:restartNumberingAfterBreak="0">
    <w:nsid w:val="77A37BE2"/>
    <w:multiLevelType w:val="hybridMultilevel"/>
    <w:tmpl w:val="F56E205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9" w15:restartNumberingAfterBreak="0">
    <w:nsid w:val="79492B55"/>
    <w:multiLevelType w:val="hybridMultilevel"/>
    <w:tmpl w:val="0D7225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9906472"/>
    <w:multiLevelType w:val="hybridMultilevel"/>
    <w:tmpl w:val="862A799E"/>
    <w:lvl w:ilvl="0" w:tplc="7EE22C7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9DF28D2"/>
    <w:multiLevelType w:val="hybridMultilevel"/>
    <w:tmpl w:val="77B02E58"/>
    <w:lvl w:ilvl="0" w:tplc="728834E0">
      <w:start w:val="1"/>
      <w:numFmt w:val="lowerLetter"/>
      <w:lvlText w:val="%1)"/>
      <w:lvlJc w:val="left"/>
      <w:pPr>
        <w:ind w:left="144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C06426F"/>
    <w:multiLevelType w:val="hybridMultilevel"/>
    <w:tmpl w:val="B4F6E9F4"/>
    <w:lvl w:ilvl="0" w:tplc="1618157C">
      <w:start w:val="1"/>
      <w:numFmt w:val="lowerLetter"/>
      <w:lvlText w:val="%1)"/>
      <w:lvlJc w:val="left"/>
      <w:pPr>
        <w:ind w:left="930" w:hanging="57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C257070"/>
    <w:multiLevelType w:val="hybridMultilevel"/>
    <w:tmpl w:val="B7744BA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C727C03"/>
    <w:multiLevelType w:val="hybridMultilevel"/>
    <w:tmpl w:val="C1FA4B18"/>
    <w:lvl w:ilvl="0" w:tplc="08090001">
      <w:start w:val="1"/>
      <w:numFmt w:val="bullet"/>
      <w:lvlText w:val=""/>
      <w:lvlJc w:val="left"/>
      <w:pPr>
        <w:ind w:left="1912" w:hanging="360"/>
      </w:pPr>
      <w:rPr>
        <w:rFonts w:ascii="Symbol" w:hAnsi="Symbol" w:hint="default"/>
      </w:rPr>
    </w:lvl>
    <w:lvl w:ilvl="1" w:tplc="08090003">
      <w:start w:val="1"/>
      <w:numFmt w:val="bullet"/>
      <w:lvlText w:val="o"/>
      <w:lvlJc w:val="left"/>
      <w:pPr>
        <w:ind w:left="2632" w:hanging="360"/>
      </w:pPr>
      <w:rPr>
        <w:rFonts w:ascii="Courier New" w:hAnsi="Courier New" w:cs="Courier New" w:hint="default"/>
      </w:rPr>
    </w:lvl>
    <w:lvl w:ilvl="2" w:tplc="08090005" w:tentative="1">
      <w:start w:val="1"/>
      <w:numFmt w:val="bullet"/>
      <w:lvlText w:val=""/>
      <w:lvlJc w:val="left"/>
      <w:pPr>
        <w:ind w:left="3352" w:hanging="360"/>
      </w:pPr>
      <w:rPr>
        <w:rFonts w:ascii="Wingdings" w:hAnsi="Wingdings" w:hint="default"/>
      </w:rPr>
    </w:lvl>
    <w:lvl w:ilvl="3" w:tplc="08090001" w:tentative="1">
      <w:start w:val="1"/>
      <w:numFmt w:val="bullet"/>
      <w:lvlText w:val=""/>
      <w:lvlJc w:val="left"/>
      <w:pPr>
        <w:ind w:left="4072" w:hanging="360"/>
      </w:pPr>
      <w:rPr>
        <w:rFonts w:ascii="Symbol" w:hAnsi="Symbol" w:hint="default"/>
      </w:rPr>
    </w:lvl>
    <w:lvl w:ilvl="4" w:tplc="08090003" w:tentative="1">
      <w:start w:val="1"/>
      <w:numFmt w:val="bullet"/>
      <w:lvlText w:val="o"/>
      <w:lvlJc w:val="left"/>
      <w:pPr>
        <w:ind w:left="4792" w:hanging="360"/>
      </w:pPr>
      <w:rPr>
        <w:rFonts w:ascii="Courier New" w:hAnsi="Courier New" w:cs="Courier New" w:hint="default"/>
      </w:rPr>
    </w:lvl>
    <w:lvl w:ilvl="5" w:tplc="08090005" w:tentative="1">
      <w:start w:val="1"/>
      <w:numFmt w:val="bullet"/>
      <w:lvlText w:val=""/>
      <w:lvlJc w:val="left"/>
      <w:pPr>
        <w:ind w:left="5512" w:hanging="360"/>
      </w:pPr>
      <w:rPr>
        <w:rFonts w:ascii="Wingdings" w:hAnsi="Wingdings" w:hint="default"/>
      </w:rPr>
    </w:lvl>
    <w:lvl w:ilvl="6" w:tplc="08090001" w:tentative="1">
      <w:start w:val="1"/>
      <w:numFmt w:val="bullet"/>
      <w:lvlText w:val=""/>
      <w:lvlJc w:val="left"/>
      <w:pPr>
        <w:ind w:left="6232" w:hanging="360"/>
      </w:pPr>
      <w:rPr>
        <w:rFonts w:ascii="Symbol" w:hAnsi="Symbol" w:hint="default"/>
      </w:rPr>
    </w:lvl>
    <w:lvl w:ilvl="7" w:tplc="08090003" w:tentative="1">
      <w:start w:val="1"/>
      <w:numFmt w:val="bullet"/>
      <w:lvlText w:val="o"/>
      <w:lvlJc w:val="left"/>
      <w:pPr>
        <w:ind w:left="6952" w:hanging="360"/>
      </w:pPr>
      <w:rPr>
        <w:rFonts w:ascii="Courier New" w:hAnsi="Courier New" w:cs="Courier New" w:hint="default"/>
      </w:rPr>
    </w:lvl>
    <w:lvl w:ilvl="8" w:tplc="08090005" w:tentative="1">
      <w:start w:val="1"/>
      <w:numFmt w:val="bullet"/>
      <w:lvlText w:val=""/>
      <w:lvlJc w:val="left"/>
      <w:pPr>
        <w:ind w:left="7672" w:hanging="360"/>
      </w:pPr>
      <w:rPr>
        <w:rFonts w:ascii="Wingdings" w:hAnsi="Wingdings" w:hint="default"/>
      </w:rPr>
    </w:lvl>
  </w:abstractNum>
  <w:abstractNum w:abstractNumId="55" w15:restartNumberingAfterBreak="0">
    <w:nsid w:val="7C981A51"/>
    <w:multiLevelType w:val="hybridMultilevel"/>
    <w:tmpl w:val="BA643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21"/>
  </w:num>
  <w:num w:numId="3">
    <w:abstractNumId w:val="3"/>
  </w:num>
  <w:num w:numId="4">
    <w:abstractNumId w:val="34"/>
  </w:num>
  <w:num w:numId="5">
    <w:abstractNumId w:val="5"/>
  </w:num>
  <w:num w:numId="6">
    <w:abstractNumId w:val="15"/>
  </w:num>
  <w:num w:numId="7">
    <w:abstractNumId w:val="47"/>
  </w:num>
  <w:num w:numId="8">
    <w:abstractNumId w:val="13"/>
  </w:num>
  <w:num w:numId="9">
    <w:abstractNumId w:val="0"/>
  </w:num>
  <w:num w:numId="10">
    <w:abstractNumId w:val="35"/>
  </w:num>
  <w:num w:numId="11">
    <w:abstractNumId w:val="28"/>
  </w:num>
  <w:num w:numId="12">
    <w:abstractNumId w:val="41"/>
  </w:num>
  <w:num w:numId="13">
    <w:abstractNumId w:val="39"/>
  </w:num>
  <w:num w:numId="14">
    <w:abstractNumId w:val="1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30"/>
  </w:num>
  <w:num w:numId="18">
    <w:abstractNumId w:val="50"/>
  </w:num>
  <w:num w:numId="19">
    <w:abstractNumId w:val="33"/>
  </w:num>
  <w:num w:numId="20">
    <w:abstractNumId w:val="14"/>
  </w:num>
  <w:num w:numId="21">
    <w:abstractNumId w:val="48"/>
  </w:num>
  <w:num w:numId="22">
    <w:abstractNumId w:val="6"/>
  </w:num>
  <w:num w:numId="23">
    <w:abstractNumId w:val="46"/>
  </w:num>
  <w:num w:numId="24">
    <w:abstractNumId w:val="24"/>
  </w:num>
  <w:num w:numId="25">
    <w:abstractNumId w:val="54"/>
  </w:num>
  <w:num w:numId="26">
    <w:abstractNumId w:val="10"/>
  </w:num>
  <w:num w:numId="27">
    <w:abstractNumId w:val="4"/>
  </w:num>
  <w:num w:numId="28">
    <w:abstractNumId w:val="7"/>
  </w:num>
  <w:num w:numId="29">
    <w:abstractNumId w:val="32"/>
  </w:num>
  <w:num w:numId="30">
    <w:abstractNumId w:val="11"/>
  </w:num>
  <w:num w:numId="31">
    <w:abstractNumId w:val="27"/>
  </w:num>
  <w:num w:numId="3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num>
  <w:num w:numId="34">
    <w:abstractNumId w:val="51"/>
  </w:num>
  <w:num w:numId="35">
    <w:abstractNumId w:val="36"/>
  </w:num>
  <w:num w:numId="36">
    <w:abstractNumId w:val="52"/>
  </w:num>
  <w:num w:numId="37">
    <w:abstractNumId w:val="55"/>
  </w:num>
  <w:num w:numId="38">
    <w:abstractNumId w:val="42"/>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18"/>
  </w:num>
  <w:num w:numId="42">
    <w:abstractNumId w:val="40"/>
  </w:num>
  <w:num w:numId="43">
    <w:abstractNumId w:val="43"/>
  </w:num>
  <w:num w:numId="44">
    <w:abstractNumId w:val="29"/>
  </w:num>
  <w:num w:numId="45">
    <w:abstractNumId w:val="23"/>
  </w:num>
  <w:num w:numId="46">
    <w:abstractNumId w:val="1"/>
  </w:num>
  <w:num w:numId="47">
    <w:abstractNumId w:val="0"/>
  </w:num>
  <w:num w:numId="48">
    <w:abstractNumId w:val="22"/>
  </w:num>
  <w:num w:numId="49">
    <w:abstractNumId w:val="9"/>
  </w:num>
  <w:num w:numId="50">
    <w:abstractNumId w:val="8"/>
  </w:num>
  <w:num w:numId="51">
    <w:abstractNumId w:val="20"/>
  </w:num>
  <w:num w:numId="52">
    <w:abstractNumId w:val="44"/>
  </w:num>
  <w:num w:numId="53">
    <w:abstractNumId w:val="53"/>
  </w:num>
  <w:num w:numId="54">
    <w:abstractNumId w:val="37"/>
  </w:num>
  <w:num w:numId="55">
    <w:abstractNumId w:val="17"/>
  </w:num>
  <w:num w:numId="56">
    <w:abstractNumId w:val="25"/>
  </w:num>
  <w:num w:numId="57">
    <w:abstractNumId w:val="49"/>
  </w:num>
  <w:num w:numId="58">
    <w:abstractNumId w:val="31"/>
  </w:num>
  <w:num w:numId="59">
    <w:abstractNumId w:val="2"/>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NA">
    <w15:presenceInfo w15:providerId="None" w15:userId="ENA"/>
  </w15:person>
  <w15:person w15:author="SC">
    <w15:presenceInfo w15:providerId="None" w15:userId="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8" w:dllVersion="513" w:checkStyle="1"/>
  <w:activeWritingStyle w:appName="MSWord" w:lang="fr-FR" w:vendorID="9" w:dllVersion="512" w:checkStyle="1"/>
  <w:activeWritingStyle w:appName="MSWord" w:lang="en-US" w:vendorID="8" w:dllVersion="513" w:checkStyle="1"/>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revisionView w:formatting="0"/>
  <w:trackRevisions/>
  <w:defaultTabStop w:val="567"/>
  <w:evenAndOddHeaders/>
  <w:drawingGridHorizontalSpacing w:val="104"/>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BB1"/>
    <w:rsid w:val="00000BFF"/>
    <w:rsid w:val="00001BE7"/>
    <w:rsid w:val="00002347"/>
    <w:rsid w:val="00002CC3"/>
    <w:rsid w:val="00005E0B"/>
    <w:rsid w:val="00010FD0"/>
    <w:rsid w:val="000111B1"/>
    <w:rsid w:val="00011668"/>
    <w:rsid w:val="00012892"/>
    <w:rsid w:val="00023838"/>
    <w:rsid w:val="00025365"/>
    <w:rsid w:val="0002540D"/>
    <w:rsid w:val="000256F7"/>
    <w:rsid w:val="00034D38"/>
    <w:rsid w:val="000359E3"/>
    <w:rsid w:val="000401BD"/>
    <w:rsid w:val="00040708"/>
    <w:rsid w:val="0004155A"/>
    <w:rsid w:val="00046076"/>
    <w:rsid w:val="00050B24"/>
    <w:rsid w:val="000544C6"/>
    <w:rsid w:val="00054536"/>
    <w:rsid w:val="00055059"/>
    <w:rsid w:val="00056825"/>
    <w:rsid w:val="00057871"/>
    <w:rsid w:val="000609D2"/>
    <w:rsid w:val="0006601D"/>
    <w:rsid w:val="000665A7"/>
    <w:rsid w:val="00066B60"/>
    <w:rsid w:val="00070933"/>
    <w:rsid w:val="00070A90"/>
    <w:rsid w:val="0007504E"/>
    <w:rsid w:val="00081DF8"/>
    <w:rsid w:val="00083AF7"/>
    <w:rsid w:val="00084315"/>
    <w:rsid w:val="000901A2"/>
    <w:rsid w:val="000912F3"/>
    <w:rsid w:val="00091F35"/>
    <w:rsid w:val="000948DA"/>
    <w:rsid w:val="00095520"/>
    <w:rsid w:val="00096A54"/>
    <w:rsid w:val="00097110"/>
    <w:rsid w:val="000A0765"/>
    <w:rsid w:val="000A09CA"/>
    <w:rsid w:val="000A551F"/>
    <w:rsid w:val="000A55C3"/>
    <w:rsid w:val="000A6A63"/>
    <w:rsid w:val="000B02AC"/>
    <w:rsid w:val="000B07A8"/>
    <w:rsid w:val="000B1EDE"/>
    <w:rsid w:val="000B2BC3"/>
    <w:rsid w:val="000B601B"/>
    <w:rsid w:val="000B7C5D"/>
    <w:rsid w:val="000C0873"/>
    <w:rsid w:val="000C66EA"/>
    <w:rsid w:val="000C6C82"/>
    <w:rsid w:val="000C73B1"/>
    <w:rsid w:val="000D6531"/>
    <w:rsid w:val="000E1B29"/>
    <w:rsid w:val="000E3202"/>
    <w:rsid w:val="000E44DE"/>
    <w:rsid w:val="000E5499"/>
    <w:rsid w:val="000F0150"/>
    <w:rsid w:val="000F0EAE"/>
    <w:rsid w:val="000F2E18"/>
    <w:rsid w:val="000F3F47"/>
    <w:rsid w:val="000F5550"/>
    <w:rsid w:val="000F7417"/>
    <w:rsid w:val="00104ECA"/>
    <w:rsid w:val="00106D11"/>
    <w:rsid w:val="00111D39"/>
    <w:rsid w:val="0011398E"/>
    <w:rsid w:val="001156DD"/>
    <w:rsid w:val="0011744F"/>
    <w:rsid w:val="00120AAF"/>
    <w:rsid w:val="00122906"/>
    <w:rsid w:val="001276CE"/>
    <w:rsid w:val="00134A67"/>
    <w:rsid w:val="00137ABB"/>
    <w:rsid w:val="0014152E"/>
    <w:rsid w:val="00141BB9"/>
    <w:rsid w:val="00145AC6"/>
    <w:rsid w:val="00146097"/>
    <w:rsid w:val="001463C4"/>
    <w:rsid w:val="00151077"/>
    <w:rsid w:val="00151185"/>
    <w:rsid w:val="00152222"/>
    <w:rsid w:val="00152876"/>
    <w:rsid w:val="00153C87"/>
    <w:rsid w:val="00154E40"/>
    <w:rsid w:val="00156615"/>
    <w:rsid w:val="001576FC"/>
    <w:rsid w:val="00157A61"/>
    <w:rsid w:val="0016241B"/>
    <w:rsid w:val="0016324A"/>
    <w:rsid w:val="00164568"/>
    <w:rsid w:val="00165193"/>
    <w:rsid w:val="00165960"/>
    <w:rsid w:val="001661CD"/>
    <w:rsid w:val="001662E9"/>
    <w:rsid w:val="00167124"/>
    <w:rsid w:val="001678ED"/>
    <w:rsid w:val="00170D7A"/>
    <w:rsid w:val="00171919"/>
    <w:rsid w:val="00171C6B"/>
    <w:rsid w:val="0017454B"/>
    <w:rsid w:val="001800F0"/>
    <w:rsid w:val="00181854"/>
    <w:rsid w:val="00181900"/>
    <w:rsid w:val="00183741"/>
    <w:rsid w:val="00183EB3"/>
    <w:rsid w:val="00184ABA"/>
    <w:rsid w:val="00184E1B"/>
    <w:rsid w:val="001858EF"/>
    <w:rsid w:val="001866D4"/>
    <w:rsid w:val="0019038B"/>
    <w:rsid w:val="001942B4"/>
    <w:rsid w:val="001966FE"/>
    <w:rsid w:val="001A0CFF"/>
    <w:rsid w:val="001A119A"/>
    <w:rsid w:val="001A36C5"/>
    <w:rsid w:val="001A53BF"/>
    <w:rsid w:val="001A6CED"/>
    <w:rsid w:val="001A75C5"/>
    <w:rsid w:val="001B17A4"/>
    <w:rsid w:val="001B3407"/>
    <w:rsid w:val="001B408F"/>
    <w:rsid w:val="001B6CF7"/>
    <w:rsid w:val="001C139F"/>
    <w:rsid w:val="001C1723"/>
    <w:rsid w:val="001C2330"/>
    <w:rsid w:val="001C237E"/>
    <w:rsid w:val="001C37D1"/>
    <w:rsid w:val="001C49E0"/>
    <w:rsid w:val="001C5A30"/>
    <w:rsid w:val="001D0E67"/>
    <w:rsid w:val="001E0625"/>
    <w:rsid w:val="001E063D"/>
    <w:rsid w:val="001E2083"/>
    <w:rsid w:val="001E6D5A"/>
    <w:rsid w:val="001E78EA"/>
    <w:rsid w:val="001E7EC4"/>
    <w:rsid w:val="001F19AF"/>
    <w:rsid w:val="001F1F8A"/>
    <w:rsid w:val="001F286D"/>
    <w:rsid w:val="001F30F7"/>
    <w:rsid w:val="001F64E7"/>
    <w:rsid w:val="001F6533"/>
    <w:rsid w:val="001F6916"/>
    <w:rsid w:val="001F6FB2"/>
    <w:rsid w:val="0020096E"/>
    <w:rsid w:val="00203D3B"/>
    <w:rsid w:val="002114F0"/>
    <w:rsid w:val="00211B3E"/>
    <w:rsid w:val="00212EBF"/>
    <w:rsid w:val="00213C7E"/>
    <w:rsid w:val="0021557E"/>
    <w:rsid w:val="00216979"/>
    <w:rsid w:val="00217CE0"/>
    <w:rsid w:val="00222457"/>
    <w:rsid w:val="002237B0"/>
    <w:rsid w:val="002237E8"/>
    <w:rsid w:val="00224DD9"/>
    <w:rsid w:val="00227F8C"/>
    <w:rsid w:val="0023118A"/>
    <w:rsid w:val="002335B2"/>
    <w:rsid w:val="00233D1B"/>
    <w:rsid w:val="0023641A"/>
    <w:rsid w:val="00245FD2"/>
    <w:rsid w:val="00247E65"/>
    <w:rsid w:val="0025346A"/>
    <w:rsid w:val="0025429E"/>
    <w:rsid w:val="00254B06"/>
    <w:rsid w:val="00254F8B"/>
    <w:rsid w:val="00260023"/>
    <w:rsid w:val="0026175B"/>
    <w:rsid w:val="002630F0"/>
    <w:rsid w:val="002717CF"/>
    <w:rsid w:val="00274401"/>
    <w:rsid w:val="002801DA"/>
    <w:rsid w:val="002812D3"/>
    <w:rsid w:val="00287082"/>
    <w:rsid w:val="0029104E"/>
    <w:rsid w:val="002921C0"/>
    <w:rsid w:val="0029320A"/>
    <w:rsid w:val="002932D7"/>
    <w:rsid w:val="0029382B"/>
    <w:rsid w:val="00294741"/>
    <w:rsid w:val="002A4792"/>
    <w:rsid w:val="002A529C"/>
    <w:rsid w:val="002A79CA"/>
    <w:rsid w:val="002A7D6F"/>
    <w:rsid w:val="002B04CF"/>
    <w:rsid w:val="002B0EE1"/>
    <w:rsid w:val="002B34B2"/>
    <w:rsid w:val="002B46D4"/>
    <w:rsid w:val="002B480D"/>
    <w:rsid w:val="002B6DE4"/>
    <w:rsid w:val="002B72BF"/>
    <w:rsid w:val="002C1106"/>
    <w:rsid w:val="002C215B"/>
    <w:rsid w:val="002C2340"/>
    <w:rsid w:val="002C25AA"/>
    <w:rsid w:val="002C3EE7"/>
    <w:rsid w:val="002C69ED"/>
    <w:rsid w:val="002D1A81"/>
    <w:rsid w:val="002D29A0"/>
    <w:rsid w:val="002D36D5"/>
    <w:rsid w:val="002D3EBB"/>
    <w:rsid w:val="002E10B3"/>
    <w:rsid w:val="002E4007"/>
    <w:rsid w:val="002E6377"/>
    <w:rsid w:val="002E7ED0"/>
    <w:rsid w:val="002F0DCD"/>
    <w:rsid w:val="002F3B6B"/>
    <w:rsid w:val="002F58B1"/>
    <w:rsid w:val="002F6BE9"/>
    <w:rsid w:val="002F71AD"/>
    <w:rsid w:val="002F759A"/>
    <w:rsid w:val="003019B3"/>
    <w:rsid w:val="00303420"/>
    <w:rsid w:val="003050B3"/>
    <w:rsid w:val="00305213"/>
    <w:rsid w:val="00310C6D"/>
    <w:rsid w:val="003126EF"/>
    <w:rsid w:val="00312E34"/>
    <w:rsid w:val="00314FF0"/>
    <w:rsid w:val="00326FA3"/>
    <w:rsid w:val="003271C5"/>
    <w:rsid w:val="003275B9"/>
    <w:rsid w:val="00335F78"/>
    <w:rsid w:val="0033727F"/>
    <w:rsid w:val="0033730F"/>
    <w:rsid w:val="00342F6E"/>
    <w:rsid w:val="00346ADB"/>
    <w:rsid w:val="003510E1"/>
    <w:rsid w:val="00351872"/>
    <w:rsid w:val="003528D6"/>
    <w:rsid w:val="00352CD3"/>
    <w:rsid w:val="003565D3"/>
    <w:rsid w:val="00357FA4"/>
    <w:rsid w:val="00363329"/>
    <w:rsid w:val="00363FBE"/>
    <w:rsid w:val="003649DA"/>
    <w:rsid w:val="00364DAC"/>
    <w:rsid w:val="00365A3C"/>
    <w:rsid w:val="00366953"/>
    <w:rsid w:val="00370799"/>
    <w:rsid w:val="00375E9B"/>
    <w:rsid w:val="003760BA"/>
    <w:rsid w:val="00377ED0"/>
    <w:rsid w:val="003803E2"/>
    <w:rsid w:val="00382344"/>
    <w:rsid w:val="00382C4C"/>
    <w:rsid w:val="00390B98"/>
    <w:rsid w:val="00391C04"/>
    <w:rsid w:val="0039221B"/>
    <w:rsid w:val="00392222"/>
    <w:rsid w:val="00393F8B"/>
    <w:rsid w:val="00394C42"/>
    <w:rsid w:val="003951F8"/>
    <w:rsid w:val="00395E3D"/>
    <w:rsid w:val="00395E81"/>
    <w:rsid w:val="00397B47"/>
    <w:rsid w:val="003A10CC"/>
    <w:rsid w:val="003A343C"/>
    <w:rsid w:val="003A4053"/>
    <w:rsid w:val="003A48B7"/>
    <w:rsid w:val="003A5D1A"/>
    <w:rsid w:val="003B2076"/>
    <w:rsid w:val="003B3649"/>
    <w:rsid w:val="003B3D54"/>
    <w:rsid w:val="003B79E5"/>
    <w:rsid w:val="003B7C17"/>
    <w:rsid w:val="003C1CBD"/>
    <w:rsid w:val="003C5801"/>
    <w:rsid w:val="003C6DD7"/>
    <w:rsid w:val="003C7CD6"/>
    <w:rsid w:val="003D03EE"/>
    <w:rsid w:val="003D0EE1"/>
    <w:rsid w:val="003D341C"/>
    <w:rsid w:val="003D491B"/>
    <w:rsid w:val="003D5257"/>
    <w:rsid w:val="003D7C94"/>
    <w:rsid w:val="003E26E8"/>
    <w:rsid w:val="003E2CBD"/>
    <w:rsid w:val="003E4264"/>
    <w:rsid w:val="003E5995"/>
    <w:rsid w:val="003E605B"/>
    <w:rsid w:val="003F0A3A"/>
    <w:rsid w:val="003F1822"/>
    <w:rsid w:val="003F2E52"/>
    <w:rsid w:val="003F3C32"/>
    <w:rsid w:val="003F3CC5"/>
    <w:rsid w:val="0040020E"/>
    <w:rsid w:val="0040098B"/>
    <w:rsid w:val="00401004"/>
    <w:rsid w:val="00401C00"/>
    <w:rsid w:val="00401F18"/>
    <w:rsid w:val="00405728"/>
    <w:rsid w:val="00406C15"/>
    <w:rsid w:val="0041055D"/>
    <w:rsid w:val="00410883"/>
    <w:rsid w:val="00410A30"/>
    <w:rsid w:val="004168B0"/>
    <w:rsid w:val="00417AD9"/>
    <w:rsid w:val="0042094F"/>
    <w:rsid w:val="00420C09"/>
    <w:rsid w:val="00422529"/>
    <w:rsid w:val="00423250"/>
    <w:rsid w:val="004240D7"/>
    <w:rsid w:val="004311F8"/>
    <w:rsid w:val="004314BC"/>
    <w:rsid w:val="00432159"/>
    <w:rsid w:val="0043224B"/>
    <w:rsid w:val="0043227E"/>
    <w:rsid w:val="004322AE"/>
    <w:rsid w:val="0043477D"/>
    <w:rsid w:val="00434C75"/>
    <w:rsid w:val="00434E7D"/>
    <w:rsid w:val="0043542C"/>
    <w:rsid w:val="00440B8A"/>
    <w:rsid w:val="004413F2"/>
    <w:rsid w:val="004423C2"/>
    <w:rsid w:val="004437FF"/>
    <w:rsid w:val="004447DA"/>
    <w:rsid w:val="00445B29"/>
    <w:rsid w:val="0044678B"/>
    <w:rsid w:val="00446836"/>
    <w:rsid w:val="00450599"/>
    <w:rsid w:val="00450E68"/>
    <w:rsid w:val="00452091"/>
    <w:rsid w:val="00457FBD"/>
    <w:rsid w:val="00460A08"/>
    <w:rsid w:val="00464654"/>
    <w:rsid w:val="0046627B"/>
    <w:rsid w:val="00471051"/>
    <w:rsid w:val="004712E9"/>
    <w:rsid w:val="00471DD5"/>
    <w:rsid w:val="00474EAC"/>
    <w:rsid w:val="00477535"/>
    <w:rsid w:val="004803A3"/>
    <w:rsid w:val="004816CA"/>
    <w:rsid w:val="004820F0"/>
    <w:rsid w:val="004846CC"/>
    <w:rsid w:val="00486657"/>
    <w:rsid w:val="004872E7"/>
    <w:rsid w:val="004909B3"/>
    <w:rsid w:val="00490CE6"/>
    <w:rsid w:val="004919C0"/>
    <w:rsid w:val="00492088"/>
    <w:rsid w:val="004960AE"/>
    <w:rsid w:val="004A2207"/>
    <w:rsid w:val="004A31F4"/>
    <w:rsid w:val="004A55D4"/>
    <w:rsid w:val="004A5C7A"/>
    <w:rsid w:val="004B02F0"/>
    <w:rsid w:val="004B091E"/>
    <w:rsid w:val="004B2A82"/>
    <w:rsid w:val="004B3390"/>
    <w:rsid w:val="004B38D5"/>
    <w:rsid w:val="004B3A22"/>
    <w:rsid w:val="004B3FB9"/>
    <w:rsid w:val="004B439A"/>
    <w:rsid w:val="004B5255"/>
    <w:rsid w:val="004C045D"/>
    <w:rsid w:val="004C16FF"/>
    <w:rsid w:val="004C2B8F"/>
    <w:rsid w:val="004C3E3B"/>
    <w:rsid w:val="004C5E1A"/>
    <w:rsid w:val="004D2414"/>
    <w:rsid w:val="004D31E5"/>
    <w:rsid w:val="004D569E"/>
    <w:rsid w:val="004D56BB"/>
    <w:rsid w:val="004D6221"/>
    <w:rsid w:val="004D77D9"/>
    <w:rsid w:val="004D7CD2"/>
    <w:rsid w:val="004E184A"/>
    <w:rsid w:val="004E51FB"/>
    <w:rsid w:val="004F27CC"/>
    <w:rsid w:val="00503766"/>
    <w:rsid w:val="005056D1"/>
    <w:rsid w:val="005068BD"/>
    <w:rsid w:val="005076DF"/>
    <w:rsid w:val="00507A8B"/>
    <w:rsid w:val="0051013F"/>
    <w:rsid w:val="0051348F"/>
    <w:rsid w:val="0051361E"/>
    <w:rsid w:val="005156B5"/>
    <w:rsid w:val="0051601C"/>
    <w:rsid w:val="00516465"/>
    <w:rsid w:val="00516514"/>
    <w:rsid w:val="00521970"/>
    <w:rsid w:val="00522560"/>
    <w:rsid w:val="00522C33"/>
    <w:rsid w:val="005248F0"/>
    <w:rsid w:val="00526F78"/>
    <w:rsid w:val="00527DC5"/>
    <w:rsid w:val="005300D8"/>
    <w:rsid w:val="0053317C"/>
    <w:rsid w:val="00534B45"/>
    <w:rsid w:val="00542EF4"/>
    <w:rsid w:val="0054526A"/>
    <w:rsid w:val="0054602B"/>
    <w:rsid w:val="0054708D"/>
    <w:rsid w:val="00550A66"/>
    <w:rsid w:val="005560FC"/>
    <w:rsid w:val="00557317"/>
    <w:rsid w:val="00563CF8"/>
    <w:rsid w:val="005660C8"/>
    <w:rsid w:val="00570299"/>
    <w:rsid w:val="005708BB"/>
    <w:rsid w:val="00573B45"/>
    <w:rsid w:val="0057523D"/>
    <w:rsid w:val="00575353"/>
    <w:rsid w:val="0057585F"/>
    <w:rsid w:val="00576686"/>
    <w:rsid w:val="005773E1"/>
    <w:rsid w:val="00577A28"/>
    <w:rsid w:val="00577BFB"/>
    <w:rsid w:val="00577C33"/>
    <w:rsid w:val="00581C7B"/>
    <w:rsid w:val="00581D3D"/>
    <w:rsid w:val="0058503C"/>
    <w:rsid w:val="0058560F"/>
    <w:rsid w:val="00591EAB"/>
    <w:rsid w:val="00592668"/>
    <w:rsid w:val="00592D46"/>
    <w:rsid w:val="00592EA0"/>
    <w:rsid w:val="00593526"/>
    <w:rsid w:val="005943A4"/>
    <w:rsid w:val="00594DD5"/>
    <w:rsid w:val="00595655"/>
    <w:rsid w:val="00596C13"/>
    <w:rsid w:val="005A131E"/>
    <w:rsid w:val="005A2DD4"/>
    <w:rsid w:val="005A4CA6"/>
    <w:rsid w:val="005A5BBA"/>
    <w:rsid w:val="005A5F12"/>
    <w:rsid w:val="005B11A3"/>
    <w:rsid w:val="005B1DB5"/>
    <w:rsid w:val="005B35A1"/>
    <w:rsid w:val="005B4348"/>
    <w:rsid w:val="005B46C1"/>
    <w:rsid w:val="005B6BC3"/>
    <w:rsid w:val="005B75C1"/>
    <w:rsid w:val="005C0D16"/>
    <w:rsid w:val="005C1ABA"/>
    <w:rsid w:val="005D0C9C"/>
    <w:rsid w:val="005D2782"/>
    <w:rsid w:val="005D463A"/>
    <w:rsid w:val="005E2CFF"/>
    <w:rsid w:val="005E47AF"/>
    <w:rsid w:val="005E537E"/>
    <w:rsid w:val="005E7173"/>
    <w:rsid w:val="005F14D8"/>
    <w:rsid w:val="005F3228"/>
    <w:rsid w:val="005F46D9"/>
    <w:rsid w:val="005F474C"/>
    <w:rsid w:val="00601B6E"/>
    <w:rsid w:val="0060242A"/>
    <w:rsid w:val="00603C76"/>
    <w:rsid w:val="006051CB"/>
    <w:rsid w:val="00610A03"/>
    <w:rsid w:val="00610C23"/>
    <w:rsid w:val="00615158"/>
    <w:rsid w:val="00615800"/>
    <w:rsid w:val="00616848"/>
    <w:rsid w:val="00617AD7"/>
    <w:rsid w:val="00624943"/>
    <w:rsid w:val="00626BCC"/>
    <w:rsid w:val="006304F5"/>
    <w:rsid w:val="00630915"/>
    <w:rsid w:val="00632FA6"/>
    <w:rsid w:val="00632FE6"/>
    <w:rsid w:val="006369E8"/>
    <w:rsid w:val="006379CC"/>
    <w:rsid w:val="00640168"/>
    <w:rsid w:val="00640267"/>
    <w:rsid w:val="00640721"/>
    <w:rsid w:val="00641344"/>
    <w:rsid w:val="0064515B"/>
    <w:rsid w:val="00651412"/>
    <w:rsid w:val="00651920"/>
    <w:rsid w:val="006636E4"/>
    <w:rsid w:val="00664FDB"/>
    <w:rsid w:val="00667B84"/>
    <w:rsid w:val="00673421"/>
    <w:rsid w:val="00675AD9"/>
    <w:rsid w:val="00675B93"/>
    <w:rsid w:val="0068167D"/>
    <w:rsid w:val="0068496E"/>
    <w:rsid w:val="00685BBA"/>
    <w:rsid w:val="00686459"/>
    <w:rsid w:val="00687BDF"/>
    <w:rsid w:val="00687CE2"/>
    <w:rsid w:val="00690C50"/>
    <w:rsid w:val="006922E4"/>
    <w:rsid w:val="006936C2"/>
    <w:rsid w:val="00695A26"/>
    <w:rsid w:val="00697699"/>
    <w:rsid w:val="006A13FF"/>
    <w:rsid w:val="006A211D"/>
    <w:rsid w:val="006A216D"/>
    <w:rsid w:val="006A2CBA"/>
    <w:rsid w:val="006A3E56"/>
    <w:rsid w:val="006A6B4F"/>
    <w:rsid w:val="006B3772"/>
    <w:rsid w:val="006B3F64"/>
    <w:rsid w:val="006B440E"/>
    <w:rsid w:val="006B455C"/>
    <w:rsid w:val="006B52DE"/>
    <w:rsid w:val="006B5407"/>
    <w:rsid w:val="006B6E27"/>
    <w:rsid w:val="006B7030"/>
    <w:rsid w:val="006C4C03"/>
    <w:rsid w:val="006C63D9"/>
    <w:rsid w:val="006C683A"/>
    <w:rsid w:val="006D1399"/>
    <w:rsid w:val="006D2AAA"/>
    <w:rsid w:val="006E26A9"/>
    <w:rsid w:val="006E57C6"/>
    <w:rsid w:val="006E6B66"/>
    <w:rsid w:val="006F0B6A"/>
    <w:rsid w:val="006F1070"/>
    <w:rsid w:val="006F1C91"/>
    <w:rsid w:val="006F33C3"/>
    <w:rsid w:val="007027CB"/>
    <w:rsid w:val="00702E56"/>
    <w:rsid w:val="00705FF7"/>
    <w:rsid w:val="00712272"/>
    <w:rsid w:val="00713D1F"/>
    <w:rsid w:val="007201E6"/>
    <w:rsid w:val="00721BB1"/>
    <w:rsid w:val="00722077"/>
    <w:rsid w:val="00723464"/>
    <w:rsid w:val="00733B43"/>
    <w:rsid w:val="007349EA"/>
    <w:rsid w:val="007354D7"/>
    <w:rsid w:val="00735B83"/>
    <w:rsid w:val="0073661D"/>
    <w:rsid w:val="007418CD"/>
    <w:rsid w:val="007448BE"/>
    <w:rsid w:val="0074572D"/>
    <w:rsid w:val="007475A8"/>
    <w:rsid w:val="00751077"/>
    <w:rsid w:val="00751401"/>
    <w:rsid w:val="00752498"/>
    <w:rsid w:val="00753B13"/>
    <w:rsid w:val="0075480D"/>
    <w:rsid w:val="00761A0F"/>
    <w:rsid w:val="00762CDF"/>
    <w:rsid w:val="007658EA"/>
    <w:rsid w:val="00770590"/>
    <w:rsid w:val="00780F1C"/>
    <w:rsid w:val="007810EB"/>
    <w:rsid w:val="00782D86"/>
    <w:rsid w:val="007841F2"/>
    <w:rsid w:val="007852DA"/>
    <w:rsid w:val="00785CF6"/>
    <w:rsid w:val="0078613B"/>
    <w:rsid w:val="0079007A"/>
    <w:rsid w:val="00792029"/>
    <w:rsid w:val="00795D45"/>
    <w:rsid w:val="00795E36"/>
    <w:rsid w:val="007962C9"/>
    <w:rsid w:val="0079742E"/>
    <w:rsid w:val="007A0532"/>
    <w:rsid w:val="007A233C"/>
    <w:rsid w:val="007B0852"/>
    <w:rsid w:val="007B4C64"/>
    <w:rsid w:val="007B6BC8"/>
    <w:rsid w:val="007C2F3C"/>
    <w:rsid w:val="007C3820"/>
    <w:rsid w:val="007C4441"/>
    <w:rsid w:val="007C773C"/>
    <w:rsid w:val="007C7D77"/>
    <w:rsid w:val="007D0001"/>
    <w:rsid w:val="007D0A28"/>
    <w:rsid w:val="007D2435"/>
    <w:rsid w:val="007D2A88"/>
    <w:rsid w:val="007D531B"/>
    <w:rsid w:val="007D652D"/>
    <w:rsid w:val="007D7B31"/>
    <w:rsid w:val="007E0B92"/>
    <w:rsid w:val="007E53B5"/>
    <w:rsid w:val="007E613B"/>
    <w:rsid w:val="007E67B4"/>
    <w:rsid w:val="007E67CC"/>
    <w:rsid w:val="007F0571"/>
    <w:rsid w:val="007F25D8"/>
    <w:rsid w:val="007F51EE"/>
    <w:rsid w:val="007F6BA6"/>
    <w:rsid w:val="00801DFC"/>
    <w:rsid w:val="00802D94"/>
    <w:rsid w:val="00803602"/>
    <w:rsid w:val="0080401A"/>
    <w:rsid w:val="0080452B"/>
    <w:rsid w:val="0080639C"/>
    <w:rsid w:val="00806B60"/>
    <w:rsid w:val="008070FC"/>
    <w:rsid w:val="0081079E"/>
    <w:rsid w:val="00811834"/>
    <w:rsid w:val="0081273D"/>
    <w:rsid w:val="00812C13"/>
    <w:rsid w:val="00814FA9"/>
    <w:rsid w:val="00815DA3"/>
    <w:rsid w:val="00821E65"/>
    <w:rsid w:val="0082228E"/>
    <w:rsid w:val="00825DCD"/>
    <w:rsid w:val="0082657B"/>
    <w:rsid w:val="00840F7E"/>
    <w:rsid w:val="00841D3D"/>
    <w:rsid w:val="0084213B"/>
    <w:rsid w:val="00842DD8"/>
    <w:rsid w:val="00852EDB"/>
    <w:rsid w:val="00861407"/>
    <w:rsid w:val="00865CA5"/>
    <w:rsid w:val="00874C71"/>
    <w:rsid w:val="00875806"/>
    <w:rsid w:val="00876A38"/>
    <w:rsid w:val="00877AF9"/>
    <w:rsid w:val="00881916"/>
    <w:rsid w:val="008837B4"/>
    <w:rsid w:val="00884E6C"/>
    <w:rsid w:val="008859F8"/>
    <w:rsid w:val="00891536"/>
    <w:rsid w:val="00893876"/>
    <w:rsid w:val="0089479D"/>
    <w:rsid w:val="00897528"/>
    <w:rsid w:val="008A348C"/>
    <w:rsid w:val="008A6404"/>
    <w:rsid w:val="008A7D5F"/>
    <w:rsid w:val="008B36B0"/>
    <w:rsid w:val="008B374D"/>
    <w:rsid w:val="008B4278"/>
    <w:rsid w:val="008B5372"/>
    <w:rsid w:val="008B5C1E"/>
    <w:rsid w:val="008C04C4"/>
    <w:rsid w:val="008C09C5"/>
    <w:rsid w:val="008C3275"/>
    <w:rsid w:val="008C3CF5"/>
    <w:rsid w:val="008D110A"/>
    <w:rsid w:val="008D1A8A"/>
    <w:rsid w:val="008D6993"/>
    <w:rsid w:val="008E0535"/>
    <w:rsid w:val="008E2828"/>
    <w:rsid w:val="008E45E3"/>
    <w:rsid w:val="008E483E"/>
    <w:rsid w:val="008E58FD"/>
    <w:rsid w:val="008E5D45"/>
    <w:rsid w:val="008E67E5"/>
    <w:rsid w:val="008E7FD3"/>
    <w:rsid w:val="008F0AE6"/>
    <w:rsid w:val="008F262A"/>
    <w:rsid w:val="008F3898"/>
    <w:rsid w:val="008F4D2F"/>
    <w:rsid w:val="008F4DEE"/>
    <w:rsid w:val="008F6B7C"/>
    <w:rsid w:val="008F7411"/>
    <w:rsid w:val="00900F2C"/>
    <w:rsid w:val="00901ED5"/>
    <w:rsid w:val="009020B9"/>
    <w:rsid w:val="0090271D"/>
    <w:rsid w:val="00902E59"/>
    <w:rsid w:val="00903475"/>
    <w:rsid w:val="0090406D"/>
    <w:rsid w:val="00904A49"/>
    <w:rsid w:val="00905206"/>
    <w:rsid w:val="009062C1"/>
    <w:rsid w:val="00907A3B"/>
    <w:rsid w:val="009116C5"/>
    <w:rsid w:val="00912D27"/>
    <w:rsid w:val="00913828"/>
    <w:rsid w:val="00913E02"/>
    <w:rsid w:val="0091531F"/>
    <w:rsid w:val="00915E3F"/>
    <w:rsid w:val="009165D4"/>
    <w:rsid w:val="00920B88"/>
    <w:rsid w:val="00921C4C"/>
    <w:rsid w:val="00925817"/>
    <w:rsid w:val="0093019E"/>
    <w:rsid w:val="009347A9"/>
    <w:rsid w:val="00935DAA"/>
    <w:rsid w:val="00937B0B"/>
    <w:rsid w:val="0094171E"/>
    <w:rsid w:val="009438BE"/>
    <w:rsid w:val="00945C52"/>
    <w:rsid w:val="00947C2A"/>
    <w:rsid w:val="009535AE"/>
    <w:rsid w:val="00963DC2"/>
    <w:rsid w:val="00964AE1"/>
    <w:rsid w:val="0096663B"/>
    <w:rsid w:val="009669F1"/>
    <w:rsid w:val="00966B7F"/>
    <w:rsid w:val="00966EFB"/>
    <w:rsid w:val="00967FCB"/>
    <w:rsid w:val="0097102F"/>
    <w:rsid w:val="00972F93"/>
    <w:rsid w:val="00973EEF"/>
    <w:rsid w:val="00977066"/>
    <w:rsid w:val="00980750"/>
    <w:rsid w:val="00981972"/>
    <w:rsid w:val="00982CFC"/>
    <w:rsid w:val="009849B2"/>
    <w:rsid w:val="00984C26"/>
    <w:rsid w:val="00985A04"/>
    <w:rsid w:val="00986AF8"/>
    <w:rsid w:val="009914D9"/>
    <w:rsid w:val="00991748"/>
    <w:rsid w:val="00996277"/>
    <w:rsid w:val="0099723E"/>
    <w:rsid w:val="00997BF0"/>
    <w:rsid w:val="009A1D22"/>
    <w:rsid w:val="009A272A"/>
    <w:rsid w:val="009A79F4"/>
    <w:rsid w:val="009B1E97"/>
    <w:rsid w:val="009B34EF"/>
    <w:rsid w:val="009B3D6F"/>
    <w:rsid w:val="009C10FC"/>
    <w:rsid w:val="009C203D"/>
    <w:rsid w:val="009C2DAC"/>
    <w:rsid w:val="009D23CC"/>
    <w:rsid w:val="009D2C03"/>
    <w:rsid w:val="009D3322"/>
    <w:rsid w:val="009D68DB"/>
    <w:rsid w:val="009D712C"/>
    <w:rsid w:val="009D7821"/>
    <w:rsid w:val="009E2679"/>
    <w:rsid w:val="009E268C"/>
    <w:rsid w:val="009E2857"/>
    <w:rsid w:val="009E292F"/>
    <w:rsid w:val="009E3F4B"/>
    <w:rsid w:val="009E41D4"/>
    <w:rsid w:val="009E4CC3"/>
    <w:rsid w:val="009E4E2C"/>
    <w:rsid w:val="009E5F52"/>
    <w:rsid w:val="009E6CD2"/>
    <w:rsid w:val="009F0986"/>
    <w:rsid w:val="009F0E23"/>
    <w:rsid w:val="009F1880"/>
    <w:rsid w:val="009F1D2B"/>
    <w:rsid w:val="009F2EBC"/>
    <w:rsid w:val="009F6C14"/>
    <w:rsid w:val="009F73E2"/>
    <w:rsid w:val="00A00460"/>
    <w:rsid w:val="00A00C3A"/>
    <w:rsid w:val="00A02806"/>
    <w:rsid w:val="00A068B0"/>
    <w:rsid w:val="00A109EA"/>
    <w:rsid w:val="00A123C9"/>
    <w:rsid w:val="00A17C8F"/>
    <w:rsid w:val="00A2588D"/>
    <w:rsid w:val="00A25EED"/>
    <w:rsid w:val="00A265DC"/>
    <w:rsid w:val="00A30019"/>
    <w:rsid w:val="00A300E1"/>
    <w:rsid w:val="00A328B1"/>
    <w:rsid w:val="00A34896"/>
    <w:rsid w:val="00A36661"/>
    <w:rsid w:val="00A36F32"/>
    <w:rsid w:val="00A37312"/>
    <w:rsid w:val="00A37DD8"/>
    <w:rsid w:val="00A37F37"/>
    <w:rsid w:val="00A40975"/>
    <w:rsid w:val="00A40E08"/>
    <w:rsid w:val="00A41124"/>
    <w:rsid w:val="00A41AD4"/>
    <w:rsid w:val="00A454C9"/>
    <w:rsid w:val="00A46EEA"/>
    <w:rsid w:val="00A4725B"/>
    <w:rsid w:val="00A47BEB"/>
    <w:rsid w:val="00A56B36"/>
    <w:rsid w:val="00A62341"/>
    <w:rsid w:val="00A63308"/>
    <w:rsid w:val="00A64087"/>
    <w:rsid w:val="00A648EB"/>
    <w:rsid w:val="00A675BB"/>
    <w:rsid w:val="00A703CD"/>
    <w:rsid w:val="00A71536"/>
    <w:rsid w:val="00A72BF0"/>
    <w:rsid w:val="00A73793"/>
    <w:rsid w:val="00A74C81"/>
    <w:rsid w:val="00A76635"/>
    <w:rsid w:val="00A768E0"/>
    <w:rsid w:val="00A76A57"/>
    <w:rsid w:val="00A800FA"/>
    <w:rsid w:val="00A810B9"/>
    <w:rsid w:val="00A82E3C"/>
    <w:rsid w:val="00A839BF"/>
    <w:rsid w:val="00A852D0"/>
    <w:rsid w:val="00A85508"/>
    <w:rsid w:val="00A855AC"/>
    <w:rsid w:val="00A86F48"/>
    <w:rsid w:val="00A86F80"/>
    <w:rsid w:val="00A90118"/>
    <w:rsid w:val="00A94531"/>
    <w:rsid w:val="00A94AE1"/>
    <w:rsid w:val="00A9680A"/>
    <w:rsid w:val="00A97AC6"/>
    <w:rsid w:val="00AA02A8"/>
    <w:rsid w:val="00AA0C41"/>
    <w:rsid w:val="00AA29A8"/>
    <w:rsid w:val="00AA3E95"/>
    <w:rsid w:val="00AA43E8"/>
    <w:rsid w:val="00AA4BE8"/>
    <w:rsid w:val="00AA4FCF"/>
    <w:rsid w:val="00AA5954"/>
    <w:rsid w:val="00AA59F7"/>
    <w:rsid w:val="00AA59FE"/>
    <w:rsid w:val="00AA5EFC"/>
    <w:rsid w:val="00AA61AD"/>
    <w:rsid w:val="00AA658E"/>
    <w:rsid w:val="00AA7014"/>
    <w:rsid w:val="00AB2679"/>
    <w:rsid w:val="00AB2C96"/>
    <w:rsid w:val="00AB39CC"/>
    <w:rsid w:val="00AB5A8C"/>
    <w:rsid w:val="00AB750C"/>
    <w:rsid w:val="00AC06AD"/>
    <w:rsid w:val="00AC2F08"/>
    <w:rsid w:val="00AC44B2"/>
    <w:rsid w:val="00AC5152"/>
    <w:rsid w:val="00AE042D"/>
    <w:rsid w:val="00AE2A0B"/>
    <w:rsid w:val="00AE30ED"/>
    <w:rsid w:val="00AE509E"/>
    <w:rsid w:val="00AF21D0"/>
    <w:rsid w:val="00AF2B8A"/>
    <w:rsid w:val="00AF5CF8"/>
    <w:rsid w:val="00AF66CD"/>
    <w:rsid w:val="00B078A0"/>
    <w:rsid w:val="00B12EFD"/>
    <w:rsid w:val="00B1623C"/>
    <w:rsid w:val="00B202A5"/>
    <w:rsid w:val="00B22C3D"/>
    <w:rsid w:val="00B23AD9"/>
    <w:rsid w:val="00B24151"/>
    <w:rsid w:val="00B24665"/>
    <w:rsid w:val="00B24B16"/>
    <w:rsid w:val="00B312AD"/>
    <w:rsid w:val="00B32238"/>
    <w:rsid w:val="00B33C15"/>
    <w:rsid w:val="00B36AF0"/>
    <w:rsid w:val="00B37907"/>
    <w:rsid w:val="00B4005B"/>
    <w:rsid w:val="00B41F6D"/>
    <w:rsid w:val="00B442E8"/>
    <w:rsid w:val="00B45132"/>
    <w:rsid w:val="00B452CC"/>
    <w:rsid w:val="00B55155"/>
    <w:rsid w:val="00B57CE9"/>
    <w:rsid w:val="00B60372"/>
    <w:rsid w:val="00B672C3"/>
    <w:rsid w:val="00B67876"/>
    <w:rsid w:val="00B721FE"/>
    <w:rsid w:val="00B756E4"/>
    <w:rsid w:val="00B77449"/>
    <w:rsid w:val="00B83C15"/>
    <w:rsid w:val="00B85E9A"/>
    <w:rsid w:val="00B92D3E"/>
    <w:rsid w:val="00B936AE"/>
    <w:rsid w:val="00B9637A"/>
    <w:rsid w:val="00BA26D3"/>
    <w:rsid w:val="00BA3493"/>
    <w:rsid w:val="00BB0F1A"/>
    <w:rsid w:val="00BB2049"/>
    <w:rsid w:val="00BB44F5"/>
    <w:rsid w:val="00BB4DAA"/>
    <w:rsid w:val="00BB7D9E"/>
    <w:rsid w:val="00BC08D3"/>
    <w:rsid w:val="00BC0CE3"/>
    <w:rsid w:val="00BC1B53"/>
    <w:rsid w:val="00BC31FD"/>
    <w:rsid w:val="00BC4596"/>
    <w:rsid w:val="00BC6E37"/>
    <w:rsid w:val="00BD114F"/>
    <w:rsid w:val="00BD28D6"/>
    <w:rsid w:val="00BD35BB"/>
    <w:rsid w:val="00BD522E"/>
    <w:rsid w:val="00BD6013"/>
    <w:rsid w:val="00BE6624"/>
    <w:rsid w:val="00BE7D17"/>
    <w:rsid w:val="00BF0618"/>
    <w:rsid w:val="00BF140E"/>
    <w:rsid w:val="00BF43D3"/>
    <w:rsid w:val="00BF4610"/>
    <w:rsid w:val="00C00863"/>
    <w:rsid w:val="00C01AEB"/>
    <w:rsid w:val="00C04BD9"/>
    <w:rsid w:val="00C053FD"/>
    <w:rsid w:val="00C069C4"/>
    <w:rsid w:val="00C06DC1"/>
    <w:rsid w:val="00C07FA6"/>
    <w:rsid w:val="00C1145B"/>
    <w:rsid w:val="00C13F9B"/>
    <w:rsid w:val="00C15120"/>
    <w:rsid w:val="00C159CC"/>
    <w:rsid w:val="00C16A36"/>
    <w:rsid w:val="00C22463"/>
    <w:rsid w:val="00C22E09"/>
    <w:rsid w:val="00C245A1"/>
    <w:rsid w:val="00C250CB"/>
    <w:rsid w:val="00C30529"/>
    <w:rsid w:val="00C3060A"/>
    <w:rsid w:val="00C33133"/>
    <w:rsid w:val="00C349EE"/>
    <w:rsid w:val="00C358EB"/>
    <w:rsid w:val="00C36188"/>
    <w:rsid w:val="00C36B6B"/>
    <w:rsid w:val="00C437F1"/>
    <w:rsid w:val="00C44100"/>
    <w:rsid w:val="00C45B60"/>
    <w:rsid w:val="00C46449"/>
    <w:rsid w:val="00C478DB"/>
    <w:rsid w:val="00C47C02"/>
    <w:rsid w:val="00C50308"/>
    <w:rsid w:val="00C5042F"/>
    <w:rsid w:val="00C512EA"/>
    <w:rsid w:val="00C52A0F"/>
    <w:rsid w:val="00C52C92"/>
    <w:rsid w:val="00C540FE"/>
    <w:rsid w:val="00C56BF2"/>
    <w:rsid w:val="00C61CA0"/>
    <w:rsid w:val="00C6218A"/>
    <w:rsid w:val="00C64191"/>
    <w:rsid w:val="00C66DCA"/>
    <w:rsid w:val="00C70040"/>
    <w:rsid w:val="00C7117E"/>
    <w:rsid w:val="00C73D7E"/>
    <w:rsid w:val="00C75EB7"/>
    <w:rsid w:val="00C7609D"/>
    <w:rsid w:val="00C767C7"/>
    <w:rsid w:val="00C77BD3"/>
    <w:rsid w:val="00C81347"/>
    <w:rsid w:val="00C841D0"/>
    <w:rsid w:val="00C86D64"/>
    <w:rsid w:val="00C8702E"/>
    <w:rsid w:val="00C9449F"/>
    <w:rsid w:val="00C968FD"/>
    <w:rsid w:val="00CA3900"/>
    <w:rsid w:val="00CA454E"/>
    <w:rsid w:val="00CA5935"/>
    <w:rsid w:val="00CA726A"/>
    <w:rsid w:val="00CA785F"/>
    <w:rsid w:val="00CA7A4E"/>
    <w:rsid w:val="00CA7E8D"/>
    <w:rsid w:val="00CB0287"/>
    <w:rsid w:val="00CB306A"/>
    <w:rsid w:val="00CB37A7"/>
    <w:rsid w:val="00CB6F49"/>
    <w:rsid w:val="00CC0126"/>
    <w:rsid w:val="00CC13C6"/>
    <w:rsid w:val="00CC2126"/>
    <w:rsid w:val="00CC2626"/>
    <w:rsid w:val="00CC4697"/>
    <w:rsid w:val="00CC4CFC"/>
    <w:rsid w:val="00CC5383"/>
    <w:rsid w:val="00CC6C33"/>
    <w:rsid w:val="00CD7E79"/>
    <w:rsid w:val="00CE0634"/>
    <w:rsid w:val="00CE2C6E"/>
    <w:rsid w:val="00CE3689"/>
    <w:rsid w:val="00CF1284"/>
    <w:rsid w:val="00CF3674"/>
    <w:rsid w:val="00CF3F80"/>
    <w:rsid w:val="00CF5E50"/>
    <w:rsid w:val="00D0463B"/>
    <w:rsid w:val="00D05550"/>
    <w:rsid w:val="00D05BA0"/>
    <w:rsid w:val="00D06195"/>
    <w:rsid w:val="00D06992"/>
    <w:rsid w:val="00D07DE4"/>
    <w:rsid w:val="00D10F35"/>
    <w:rsid w:val="00D124B4"/>
    <w:rsid w:val="00D22790"/>
    <w:rsid w:val="00D23CC1"/>
    <w:rsid w:val="00D240D8"/>
    <w:rsid w:val="00D277BF"/>
    <w:rsid w:val="00D309AE"/>
    <w:rsid w:val="00D31EAB"/>
    <w:rsid w:val="00D34B00"/>
    <w:rsid w:val="00D34FD9"/>
    <w:rsid w:val="00D3533A"/>
    <w:rsid w:val="00D36996"/>
    <w:rsid w:val="00D36B53"/>
    <w:rsid w:val="00D405E7"/>
    <w:rsid w:val="00D40A70"/>
    <w:rsid w:val="00D41438"/>
    <w:rsid w:val="00D4216B"/>
    <w:rsid w:val="00D4246A"/>
    <w:rsid w:val="00D43398"/>
    <w:rsid w:val="00D44441"/>
    <w:rsid w:val="00D55278"/>
    <w:rsid w:val="00D560EB"/>
    <w:rsid w:val="00D564F9"/>
    <w:rsid w:val="00D60719"/>
    <w:rsid w:val="00D62590"/>
    <w:rsid w:val="00D6268D"/>
    <w:rsid w:val="00D62A0B"/>
    <w:rsid w:val="00D6379C"/>
    <w:rsid w:val="00D64236"/>
    <w:rsid w:val="00D65201"/>
    <w:rsid w:val="00D749A2"/>
    <w:rsid w:val="00D74A66"/>
    <w:rsid w:val="00D76804"/>
    <w:rsid w:val="00D83F11"/>
    <w:rsid w:val="00D8445D"/>
    <w:rsid w:val="00D85A77"/>
    <w:rsid w:val="00D9251F"/>
    <w:rsid w:val="00D96025"/>
    <w:rsid w:val="00D97B7B"/>
    <w:rsid w:val="00DA1679"/>
    <w:rsid w:val="00DA2341"/>
    <w:rsid w:val="00DA23CD"/>
    <w:rsid w:val="00DA3299"/>
    <w:rsid w:val="00DA412C"/>
    <w:rsid w:val="00DA53EA"/>
    <w:rsid w:val="00DB3288"/>
    <w:rsid w:val="00DB5FE2"/>
    <w:rsid w:val="00DC0343"/>
    <w:rsid w:val="00DC0349"/>
    <w:rsid w:val="00DC09FE"/>
    <w:rsid w:val="00DC6119"/>
    <w:rsid w:val="00DC68AE"/>
    <w:rsid w:val="00DD25C0"/>
    <w:rsid w:val="00DD447A"/>
    <w:rsid w:val="00DD745D"/>
    <w:rsid w:val="00DE0CB0"/>
    <w:rsid w:val="00DE2637"/>
    <w:rsid w:val="00DE276A"/>
    <w:rsid w:val="00DE28B3"/>
    <w:rsid w:val="00DE292C"/>
    <w:rsid w:val="00DE3170"/>
    <w:rsid w:val="00DE4F11"/>
    <w:rsid w:val="00DE742A"/>
    <w:rsid w:val="00DF1217"/>
    <w:rsid w:val="00DF1B1B"/>
    <w:rsid w:val="00DF1D2C"/>
    <w:rsid w:val="00DF5E25"/>
    <w:rsid w:val="00DF659F"/>
    <w:rsid w:val="00E012FA"/>
    <w:rsid w:val="00E01A09"/>
    <w:rsid w:val="00E04D69"/>
    <w:rsid w:val="00E0534F"/>
    <w:rsid w:val="00E05410"/>
    <w:rsid w:val="00E11193"/>
    <w:rsid w:val="00E11398"/>
    <w:rsid w:val="00E12793"/>
    <w:rsid w:val="00E14887"/>
    <w:rsid w:val="00E152F2"/>
    <w:rsid w:val="00E16904"/>
    <w:rsid w:val="00E17138"/>
    <w:rsid w:val="00E17D8E"/>
    <w:rsid w:val="00E221D4"/>
    <w:rsid w:val="00E22770"/>
    <w:rsid w:val="00E2365A"/>
    <w:rsid w:val="00E25A82"/>
    <w:rsid w:val="00E25BA7"/>
    <w:rsid w:val="00E3123D"/>
    <w:rsid w:val="00E338E7"/>
    <w:rsid w:val="00E35829"/>
    <w:rsid w:val="00E37C21"/>
    <w:rsid w:val="00E42C3F"/>
    <w:rsid w:val="00E43CFF"/>
    <w:rsid w:val="00E43FB2"/>
    <w:rsid w:val="00E470CF"/>
    <w:rsid w:val="00E51640"/>
    <w:rsid w:val="00E523BC"/>
    <w:rsid w:val="00E5384A"/>
    <w:rsid w:val="00E540D5"/>
    <w:rsid w:val="00E56B73"/>
    <w:rsid w:val="00E57EDF"/>
    <w:rsid w:val="00E61BB6"/>
    <w:rsid w:val="00E62392"/>
    <w:rsid w:val="00E6597D"/>
    <w:rsid w:val="00E66472"/>
    <w:rsid w:val="00E66DC6"/>
    <w:rsid w:val="00E67FF8"/>
    <w:rsid w:val="00E70E09"/>
    <w:rsid w:val="00E77B97"/>
    <w:rsid w:val="00E84281"/>
    <w:rsid w:val="00E848AA"/>
    <w:rsid w:val="00E85233"/>
    <w:rsid w:val="00E86BBD"/>
    <w:rsid w:val="00E918E0"/>
    <w:rsid w:val="00E9249E"/>
    <w:rsid w:val="00E93358"/>
    <w:rsid w:val="00E93444"/>
    <w:rsid w:val="00E944DD"/>
    <w:rsid w:val="00E94909"/>
    <w:rsid w:val="00E94B25"/>
    <w:rsid w:val="00E94E24"/>
    <w:rsid w:val="00E959C4"/>
    <w:rsid w:val="00E96362"/>
    <w:rsid w:val="00E97AF6"/>
    <w:rsid w:val="00E97F92"/>
    <w:rsid w:val="00EA3471"/>
    <w:rsid w:val="00EB164F"/>
    <w:rsid w:val="00EB2DCA"/>
    <w:rsid w:val="00EB6B12"/>
    <w:rsid w:val="00EC3C5C"/>
    <w:rsid w:val="00EC5039"/>
    <w:rsid w:val="00ED3CF2"/>
    <w:rsid w:val="00ED4F1B"/>
    <w:rsid w:val="00ED7795"/>
    <w:rsid w:val="00ED7B86"/>
    <w:rsid w:val="00EE1711"/>
    <w:rsid w:val="00EE20D9"/>
    <w:rsid w:val="00EE3457"/>
    <w:rsid w:val="00EE3D5D"/>
    <w:rsid w:val="00EE4A40"/>
    <w:rsid w:val="00EE6FAC"/>
    <w:rsid w:val="00EE7973"/>
    <w:rsid w:val="00EF1580"/>
    <w:rsid w:val="00EF15B9"/>
    <w:rsid w:val="00EF1F09"/>
    <w:rsid w:val="00EF4095"/>
    <w:rsid w:val="00EF4A66"/>
    <w:rsid w:val="00EF4B90"/>
    <w:rsid w:val="00F011FB"/>
    <w:rsid w:val="00F05B8A"/>
    <w:rsid w:val="00F07E83"/>
    <w:rsid w:val="00F10A23"/>
    <w:rsid w:val="00F11B39"/>
    <w:rsid w:val="00F1693D"/>
    <w:rsid w:val="00F20B84"/>
    <w:rsid w:val="00F23DA3"/>
    <w:rsid w:val="00F24EF0"/>
    <w:rsid w:val="00F24FD3"/>
    <w:rsid w:val="00F25D84"/>
    <w:rsid w:val="00F2621E"/>
    <w:rsid w:val="00F26727"/>
    <w:rsid w:val="00F268AD"/>
    <w:rsid w:val="00F316C3"/>
    <w:rsid w:val="00F34F3A"/>
    <w:rsid w:val="00F355BC"/>
    <w:rsid w:val="00F3570A"/>
    <w:rsid w:val="00F35D11"/>
    <w:rsid w:val="00F36CEB"/>
    <w:rsid w:val="00F378B2"/>
    <w:rsid w:val="00F4323E"/>
    <w:rsid w:val="00F43904"/>
    <w:rsid w:val="00F441B9"/>
    <w:rsid w:val="00F4458E"/>
    <w:rsid w:val="00F50B5F"/>
    <w:rsid w:val="00F6538A"/>
    <w:rsid w:val="00F66135"/>
    <w:rsid w:val="00F66151"/>
    <w:rsid w:val="00F7097E"/>
    <w:rsid w:val="00F72101"/>
    <w:rsid w:val="00F77FDD"/>
    <w:rsid w:val="00F8260E"/>
    <w:rsid w:val="00F82D06"/>
    <w:rsid w:val="00F83CB6"/>
    <w:rsid w:val="00F868D9"/>
    <w:rsid w:val="00F86FC5"/>
    <w:rsid w:val="00F91668"/>
    <w:rsid w:val="00F925D5"/>
    <w:rsid w:val="00F937C8"/>
    <w:rsid w:val="00F94A9B"/>
    <w:rsid w:val="00F94B34"/>
    <w:rsid w:val="00F97875"/>
    <w:rsid w:val="00FA1716"/>
    <w:rsid w:val="00FA2339"/>
    <w:rsid w:val="00FA7AA9"/>
    <w:rsid w:val="00FB0A16"/>
    <w:rsid w:val="00FB2A4B"/>
    <w:rsid w:val="00FB4204"/>
    <w:rsid w:val="00FB4470"/>
    <w:rsid w:val="00FB4F06"/>
    <w:rsid w:val="00FB539F"/>
    <w:rsid w:val="00FB56FF"/>
    <w:rsid w:val="00FB68DF"/>
    <w:rsid w:val="00FB7686"/>
    <w:rsid w:val="00FC14A0"/>
    <w:rsid w:val="00FC1924"/>
    <w:rsid w:val="00FC659E"/>
    <w:rsid w:val="00FC6DFF"/>
    <w:rsid w:val="00FD01D6"/>
    <w:rsid w:val="00FD0F91"/>
    <w:rsid w:val="00FD1145"/>
    <w:rsid w:val="00FD19E7"/>
    <w:rsid w:val="00FD2CEB"/>
    <w:rsid w:val="00FD2F22"/>
    <w:rsid w:val="00FD305D"/>
    <w:rsid w:val="00FD34FD"/>
    <w:rsid w:val="00FD7CCA"/>
    <w:rsid w:val="00FE075A"/>
    <w:rsid w:val="00FE12B6"/>
    <w:rsid w:val="00FE355D"/>
    <w:rsid w:val="00FE438A"/>
    <w:rsid w:val="00FE5DFD"/>
    <w:rsid w:val="00FE60FF"/>
    <w:rsid w:val="00FE7B47"/>
    <w:rsid w:val="00FE7F08"/>
    <w:rsid w:val="00FF09DF"/>
    <w:rsid w:val="00FF42C3"/>
    <w:rsid w:val="00FF4EB0"/>
    <w:rsid w:val="00FF7A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DD85C9"/>
  <w15:docId w15:val="{1D812ECC-9736-4963-8A2D-21186852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520"/>
    <w:pPr>
      <w:jc w:val="both"/>
    </w:pPr>
    <w:rPr>
      <w:rFonts w:ascii="Arial" w:hAnsi="Arial" w:cs="Arial"/>
      <w:spacing w:val="8"/>
      <w:sz w:val="22"/>
      <w:lang w:eastAsia="zh-CN"/>
    </w:rPr>
  </w:style>
  <w:style w:type="paragraph" w:styleId="Heading1">
    <w:name w:val="heading 1"/>
    <w:basedOn w:val="PARAGRAPH"/>
    <w:next w:val="PARAGRAPH"/>
    <w:link w:val="Heading1Char"/>
    <w:uiPriority w:val="9"/>
    <w:qFormat/>
    <w:rsid w:val="00AA02A8"/>
    <w:pPr>
      <w:keepNext/>
      <w:numPr>
        <w:numId w:val="9"/>
      </w:numPr>
      <w:suppressAutoHyphens/>
      <w:spacing w:before="200"/>
      <w:outlineLvl w:val="0"/>
    </w:pPr>
    <w:rPr>
      <w:b/>
      <w:bCs/>
      <w:sz w:val="24"/>
      <w:szCs w:val="22"/>
    </w:rPr>
  </w:style>
  <w:style w:type="paragraph" w:styleId="Heading2">
    <w:name w:val="heading 2"/>
    <w:basedOn w:val="Heading1"/>
    <w:next w:val="PARAGRAPH"/>
    <w:link w:val="Heading2Char"/>
    <w:uiPriority w:val="9"/>
    <w:qFormat/>
    <w:rsid w:val="00AA02A8"/>
    <w:pPr>
      <w:numPr>
        <w:ilvl w:val="1"/>
      </w:numPr>
      <w:spacing w:before="100" w:after="100"/>
      <w:outlineLvl w:val="1"/>
    </w:pPr>
    <w:rPr>
      <w:sz w:val="22"/>
      <w:szCs w:val="20"/>
    </w:rPr>
  </w:style>
  <w:style w:type="paragraph" w:styleId="Heading3">
    <w:name w:val="heading 3"/>
    <w:basedOn w:val="Heading2"/>
    <w:next w:val="PARAGRAPH"/>
    <w:link w:val="Heading3Char"/>
    <w:uiPriority w:val="9"/>
    <w:qFormat/>
    <w:rsid w:val="00AA02A8"/>
    <w:pPr>
      <w:numPr>
        <w:ilvl w:val="2"/>
      </w:numPr>
      <w:outlineLvl w:val="2"/>
    </w:pPr>
  </w:style>
  <w:style w:type="paragraph" w:styleId="Heading4">
    <w:name w:val="heading 4"/>
    <w:basedOn w:val="Heading3"/>
    <w:next w:val="PARAGRAPH"/>
    <w:link w:val="Heading4Char"/>
    <w:qFormat/>
    <w:rsid w:val="00AA02A8"/>
    <w:pPr>
      <w:numPr>
        <w:ilvl w:val="3"/>
      </w:numPr>
      <w:outlineLvl w:val="3"/>
    </w:pPr>
  </w:style>
  <w:style w:type="paragraph" w:styleId="Heading5">
    <w:name w:val="heading 5"/>
    <w:basedOn w:val="Heading4"/>
    <w:next w:val="Normal"/>
    <w:link w:val="Heading5Char"/>
    <w:qFormat/>
    <w:rsid w:val="00AA02A8"/>
    <w:pPr>
      <w:numPr>
        <w:ilvl w:val="4"/>
      </w:numPr>
      <w:outlineLvl w:val="4"/>
    </w:pPr>
  </w:style>
  <w:style w:type="paragraph" w:styleId="Heading6">
    <w:name w:val="heading 6"/>
    <w:basedOn w:val="Heading5"/>
    <w:next w:val="Normal"/>
    <w:link w:val="Heading6Char"/>
    <w:qFormat/>
    <w:rsid w:val="00AA02A8"/>
    <w:pPr>
      <w:numPr>
        <w:ilvl w:val="5"/>
      </w:numPr>
      <w:outlineLvl w:val="5"/>
    </w:pPr>
  </w:style>
  <w:style w:type="paragraph" w:styleId="Heading7">
    <w:name w:val="heading 7"/>
    <w:basedOn w:val="Heading6"/>
    <w:next w:val="Normal"/>
    <w:link w:val="Heading7Char"/>
    <w:qFormat/>
    <w:rsid w:val="00AA02A8"/>
    <w:pPr>
      <w:numPr>
        <w:ilvl w:val="6"/>
      </w:numPr>
      <w:outlineLvl w:val="6"/>
    </w:pPr>
  </w:style>
  <w:style w:type="paragraph" w:styleId="Heading8">
    <w:name w:val="heading 8"/>
    <w:basedOn w:val="Heading7"/>
    <w:next w:val="Normal"/>
    <w:link w:val="Heading8Char"/>
    <w:qFormat/>
    <w:rsid w:val="00AA02A8"/>
    <w:pPr>
      <w:numPr>
        <w:ilvl w:val="7"/>
      </w:numPr>
      <w:outlineLvl w:val="7"/>
    </w:pPr>
  </w:style>
  <w:style w:type="paragraph" w:styleId="Heading9">
    <w:name w:val="heading 9"/>
    <w:basedOn w:val="Heading8"/>
    <w:next w:val="Normal"/>
    <w:link w:val="Heading9Char"/>
    <w:qFormat/>
    <w:rsid w:val="00AA02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0B601B"/>
    <w:pPr>
      <w:snapToGrid w:val="0"/>
      <w:spacing w:before="100" w:after="200"/>
      <w:jc w:val="both"/>
    </w:pPr>
    <w:rPr>
      <w:rFonts w:ascii="Arial" w:hAnsi="Arial"/>
      <w:sz w:val="22"/>
      <w:lang w:eastAsia="zh-CN"/>
    </w:rPr>
  </w:style>
  <w:style w:type="paragraph" w:customStyle="1" w:styleId="FIGURE-title">
    <w:name w:val="FIGURE-title"/>
    <w:basedOn w:val="PARAGRAPH"/>
    <w:next w:val="PARAGRAPH"/>
    <w:qFormat/>
    <w:rsid w:val="00AA02A8"/>
    <w:pPr>
      <w:jc w:val="center"/>
    </w:pPr>
    <w:rPr>
      <w:b/>
      <w:bCs/>
    </w:rPr>
  </w:style>
  <w:style w:type="paragraph" w:styleId="Header">
    <w:name w:val="header"/>
    <w:basedOn w:val="PARAGRAPH"/>
    <w:link w:val="HeaderChar"/>
    <w:qFormat/>
    <w:rsid w:val="00673421"/>
    <w:pPr>
      <w:tabs>
        <w:tab w:val="center" w:pos="4536"/>
        <w:tab w:val="right" w:pos="9072"/>
      </w:tabs>
      <w:spacing w:before="0" w:after="0"/>
    </w:pPr>
    <w:rPr>
      <w:sz w:val="20"/>
    </w:rPr>
  </w:style>
  <w:style w:type="paragraph" w:customStyle="1" w:styleId="NOTE">
    <w:name w:val="NOTE"/>
    <w:basedOn w:val="PARAGRAPH"/>
    <w:link w:val="NOTEChar"/>
    <w:qFormat/>
    <w:rsid w:val="00AA02A8"/>
    <w:pPr>
      <w:spacing w:after="100"/>
    </w:pPr>
    <w:rPr>
      <w:sz w:val="18"/>
      <w:szCs w:val="16"/>
    </w:rPr>
  </w:style>
  <w:style w:type="paragraph" w:styleId="Footer">
    <w:name w:val="footer"/>
    <w:basedOn w:val="Header"/>
    <w:link w:val="FooterChar"/>
    <w:uiPriority w:val="99"/>
    <w:rsid w:val="004712E9"/>
  </w:style>
  <w:style w:type="paragraph" w:styleId="List">
    <w:name w:val="List"/>
    <w:basedOn w:val="PARAGRAPH"/>
    <w:link w:val="ListChar"/>
    <w:qFormat/>
    <w:rsid w:val="00AA02A8"/>
    <w:pPr>
      <w:tabs>
        <w:tab w:val="left" w:pos="340"/>
      </w:tabs>
      <w:spacing w:after="100"/>
      <w:ind w:left="340" w:hanging="340"/>
    </w:pPr>
  </w:style>
  <w:style w:type="character" w:styleId="PageNumber">
    <w:name w:val="page number"/>
    <w:rsid w:val="004712E9"/>
    <w:rPr>
      <w:rFonts w:ascii="Arial" w:hAnsi="Arial"/>
      <w:sz w:val="20"/>
      <w:szCs w:val="20"/>
    </w:rPr>
  </w:style>
  <w:style w:type="paragraph" w:customStyle="1" w:styleId="TABLE-title">
    <w:name w:val="TABLE-title"/>
    <w:basedOn w:val="PARAGRAPH"/>
    <w:qFormat/>
    <w:rsid w:val="00AA02A8"/>
    <w:pPr>
      <w:keepNext/>
      <w:jc w:val="center"/>
    </w:pPr>
    <w:rPr>
      <w:b/>
      <w:bCs/>
    </w:rPr>
  </w:style>
  <w:style w:type="paragraph" w:styleId="FootnoteText">
    <w:name w:val="footnote text"/>
    <w:basedOn w:val="PARAGRAPH"/>
    <w:link w:val="FootnoteTextChar"/>
    <w:semiHidden/>
    <w:qFormat/>
    <w:rsid w:val="00AA02A8"/>
    <w:pPr>
      <w:spacing w:after="100"/>
      <w:ind w:left="284" w:hanging="284"/>
    </w:pPr>
    <w:rPr>
      <w:sz w:val="18"/>
      <w:szCs w:val="16"/>
    </w:rPr>
  </w:style>
  <w:style w:type="character" w:styleId="FootnoteReference">
    <w:name w:val="footnote reference"/>
    <w:uiPriority w:val="99"/>
    <w:qFormat/>
    <w:rsid w:val="004712E9"/>
    <w:rPr>
      <w:rFonts w:ascii="Arial" w:hAnsi="Arial"/>
      <w:position w:val="4"/>
      <w:sz w:val="16"/>
      <w:szCs w:val="16"/>
      <w:vertAlign w:val="baseline"/>
    </w:rPr>
  </w:style>
  <w:style w:type="paragraph" w:styleId="TOC1">
    <w:name w:val="toc 1"/>
    <w:basedOn w:val="PARAGRAPH"/>
    <w:uiPriority w:val="39"/>
    <w:rsid w:val="004712E9"/>
    <w:pPr>
      <w:tabs>
        <w:tab w:val="left" w:pos="395"/>
        <w:tab w:val="right" w:leader="dot" w:pos="9070"/>
      </w:tabs>
      <w:suppressAutoHyphens/>
      <w:spacing w:before="0" w:after="100"/>
      <w:ind w:left="397" w:right="680" w:hanging="397"/>
    </w:pPr>
  </w:style>
  <w:style w:type="paragraph" w:styleId="TOC2">
    <w:name w:val="toc 2"/>
    <w:basedOn w:val="TOC1"/>
    <w:uiPriority w:val="39"/>
    <w:rsid w:val="004712E9"/>
    <w:pPr>
      <w:tabs>
        <w:tab w:val="clear" w:pos="395"/>
        <w:tab w:val="left" w:pos="964"/>
      </w:tabs>
      <w:spacing w:after="60"/>
      <w:ind w:left="964" w:hanging="567"/>
    </w:pPr>
  </w:style>
  <w:style w:type="paragraph" w:styleId="TOC3">
    <w:name w:val="toc 3"/>
    <w:basedOn w:val="TOC2"/>
    <w:uiPriority w:val="39"/>
    <w:rsid w:val="004712E9"/>
    <w:pPr>
      <w:tabs>
        <w:tab w:val="clear" w:pos="964"/>
        <w:tab w:val="left" w:pos="1701"/>
      </w:tabs>
      <w:ind w:left="1701" w:hanging="737"/>
    </w:pPr>
  </w:style>
  <w:style w:type="paragraph" w:styleId="TOC4">
    <w:name w:val="toc 4"/>
    <w:basedOn w:val="TOC3"/>
    <w:uiPriority w:val="39"/>
    <w:rsid w:val="004712E9"/>
    <w:pPr>
      <w:tabs>
        <w:tab w:val="clear" w:pos="1701"/>
        <w:tab w:val="left" w:pos="2608"/>
      </w:tabs>
      <w:ind w:left="2608" w:hanging="907"/>
    </w:pPr>
  </w:style>
  <w:style w:type="paragraph" w:styleId="TOC5">
    <w:name w:val="toc 5"/>
    <w:basedOn w:val="TOC4"/>
    <w:uiPriority w:val="39"/>
    <w:rsid w:val="004712E9"/>
    <w:pPr>
      <w:tabs>
        <w:tab w:val="clear" w:pos="2608"/>
        <w:tab w:val="left" w:pos="3686"/>
      </w:tabs>
      <w:ind w:left="3685" w:hanging="1077"/>
    </w:pPr>
  </w:style>
  <w:style w:type="paragraph" w:styleId="TOC6">
    <w:name w:val="toc 6"/>
    <w:basedOn w:val="TOC5"/>
    <w:uiPriority w:val="39"/>
    <w:rsid w:val="004712E9"/>
    <w:pPr>
      <w:tabs>
        <w:tab w:val="clear" w:pos="3686"/>
        <w:tab w:val="left" w:pos="4933"/>
      </w:tabs>
      <w:ind w:left="4933" w:hanging="1247"/>
    </w:pPr>
  </w:style>
  <w:style w:type="paragraph" w:styleId="TOC7">
    <w:name w:val="toc 7"/>
    <w:basedOn w:val="TOC1"/>
    <w:uiPriority w:val="39"/>
    <w:rsid w:val="004712E9"/>
    <w:pPr>
      <w:tabs>
        <w:tab w:val="right" w:pos="9070"/>
      </w:tabs>
    </w:pPr>
  </w:style>
  <w:style w:type="paragraph" w:styleId="TOC8">
    <w:name w:val="toc 8"/>
    <w:basedOn w:val="TOC1"/>
    <w:uiPriority w:val="39"/>
    <w:rsid w:val="004712E9"/>
    <w:pPr>
      <w:ind w:left="720" w:hanging="720"/>
    </w:pPr>
  </w:style>
  <w:style w:type="paragraph" w:styleId="TOC9">
    <w:name w:val="toc 9"/>
    <w:basedOn w:val="TOC1"/>
    <w:uiPriority w:val="39"/>
    <w:rsid w:val="004712E9"/>
    <w:pPr>
      <w:ind w:left="720" w:hanging="720"/>
    </w:pPr>
  </w:style>
  <w:style w:type="paragraph" w:styleId="List4">
    <w:name w:val="List 4"/>
    <w:basedOn w:val="List3"/>
    <w:rsid w:val="004712E9"/>
    <w:pPr>
      <w:tabs>
        <w:tab w:val="clear" w:pos="1021"/>
        <w:tab w:val="left" w:pos="1361"/>
      </w:tabs>
      <w:ind w:left="1361"/>
    </w:pPr>
  </w:style>
  <w:style w:type="paragraph" w:customStyle="1" w:styleId="TABLE-col-heading">
    <w:name w:val="TABLE-col-heading"/>
    <w:basedOn w:val="PARAGRAPH"/>
    <w:qFormat/>
    <w:rsid w:val="00AA02A8"/>
    <w:pPr>
      <w:spacing w:before="60" w:after="60"/>
      <w:jc w:val="center"/>
    </w:pPr>
    <w:rPr>
      <w:b/>
      <w:bCs/>
      <w:sz w:val="20"/>
      <w:szCs w:val="16"/>
    </w:rPr>
  </w:style>
  <w:style w:type="paragraph" w:customStyle="1" w:styleId="ANNEXtitle">
    <w:name w:val="ANNEX_title"/>
    <w:basedOn w:val="PARAGRAPH"/>
    <w:next w:val="PARAGRAPH"/>
    <w:qFormat/>
    <w:rsid w:val="00AA02A8"/>
    <w:pPr>
      <w:pageBreakBefore/>
      <w:numPr>
        <w:numId w:val="12"/>
      </w:numPr>
      <w:jc w:val="center"/>
      <w:outlineLvl w:val="0"/>
    </w:pPr>
    <w:rPr>
      <w:b/>
      <w:bCs/>
      <w:sz w:val="24"/>
      <w:szCs w:val="24"/>
    </w:rPr>
  </w:style>
  <w:style w:type="paragraph" w:customStyle="1" w:styleId="TERM">
    <w:name w:val="TERM"/>
    <w:basedOn w:val="PARAGRAPH"/>
    <w:next w:val="TERM-definition"/>
    <w:qFormat/>
    <w:rsid w:val="00AA02A8"/>
    <w:pPr>
      <w:keepNext/>
      <w:spacing w:before="0" w:after="0"/>
    </w:pPr>
    <w:rPr>
      <w:b/>
      <w:bCs/>
    </w:rPr>
  </w:style>
  <w:style w:type="paragraph" w:customStyle="1" w:styleId="TERM-definition">
    <w:name w:val="TERM-definition"/>
    <w:basedOn w:val="PARAGRAPH"/>
    <w:next w:val="Normal"/>
    <w:qFormat/>
    <w:rsid w:val="00AA02A8"/>
    <w:pPr>
      <w:spacing w:before="0"/>
    </w:pPr>
  </w:style>
  <w:style w:type="character" w:styleId="LineNumber">
    <w:name w:val="line number"/>
    <w:basedOn w:val="DefaultParagraphFont"/>
    <w:rsid w:val="004712E9"/>
  </w:style>
  <w:style w:type="paragraph" w:styleId="ListNumber3">
    <w:name w:val="List Number 3"/>
    <w:basedOn w:val="List3"/>
    <w:rsid w:val="004712E9"/>
    <w:pPr>
      <w:numPr>
        <w:numId w:val="2"/>
      </w:numPr>
      <w:tabs>
        <w:tab w:val="clear" w:pos="720"/>
      </w:tabs>
      <w:ind w:left="1020" w:hanging="340"/>
    </w:pPr>
  </w:style>
  <w:style w:type="paragraph" w:styleId="List3">
    <w:name w:val="List 3"/>
    <w:basedOn w:val="List2"/>
    <w:rsid w:val="004712E9"/>
    <w:pPr>
      <w:tabs>
        <w:tab w:val="clear" w:pos="680"/>
        <w:tab w:val="left" w:pos="1021"/>
      </w:tabs>
      <w:ind w:left="1020"/>
    </w:pPr>
  </w:style>
  <w:style w:type="paragraph" w:styleId="ListBullet5">
    <w:name w:val="List Bullet 5"/>
    <w:basedOn w:val="ListBullet4"/>
    <w:rsid w:val="004712E9"/>
    <w:pPr>
      <w:tabs>
        <w:tab w:val="clear" w:pos="1361"/>
        <w:tab w:val="left" w:pos="1701"/>
      </w:tabs>
      <w:ind w:left="1701"/>
    </w:pPr>
  </w:style>
  <w:style w:type="paragraph" w:customStyle="1" w:styleId="TABFIGfootnote">
    <w:name w:val="TAB_FIG_footnote"/>
    <w:basedOn w:val="FootnoteText"/>
    <w:qFormat/>
    <w:rsid w:val="004712E9"/>
    <w:pPr>
      <w:tabs>
        <w:tab w:val="left" w:pos="284"/>
      </w:tabs>
      <w:spacing w:before="60" w:after="60"/>
    </w:pPr>
  </w:style>
  <w:style w:type="character" w:customStyle="1" w:styleId="Reference">
    <w:name w:val="Reference"/>
    <w:rsid w:val="004712E9"/>
    <w:rPr>
      <w:rFonts w:ascii="Arial" w:hAnsi="Arial"/>
      <w:noProof/>
      <w:sz w:val="20"/>
      <w:szCs w:val="20"/>
    </w:rPr>
  </w:style>
  <w:style w:type="paragraph" w:customStyle="1" w:styleId="TABLE-cell">
    <w:name w:val="TABLE-cell"/>
    <w:basedOn w:val="TABLE-col-heading"/>
    <w:qFormat/>
    <w:rsid w:val="00AA02A8"/>
    <w:pPr>
      <w:jc w:val="left"/>
    </w:pPr>
    <w:rPr>
      <w:b w:val="0"/>
      <w:bCs w:val="0"/>
    </w:rPr>
  </w:style>
  <w:style w:type="paragraph" w:styleId="List2">
    <w:name w:val="List 2"/>
    <w:basedOn w:val="List"/>
    <w:rsid w:val="004712E9"/>
    <w:pPr>
      <w:tabs>
        <w:tab w:val="clear" w:pos="340"/>
        <w:tab w:val="left" w:pos="680"/>
      </w:tabs>
      <w:ind w:left="680"/>
    </w:pPr>
  </w:style>
  <w:style w:type="paragraph" w:styleId="ListBullet">
    <w:name w:val="List Bullet"/>
    <w:basedOn w:val="List"/>
    <w:qFormat/>
    <w:rsid w:val="00C01AEB"/>
    <w:pPr>
      <w:numPr>
        <w:numId w:val="10"/>
      </w:numPr>
      <w:ind w:left="357" w:hanging="357"/>
      <w:jc w:val="left"/>
    </w:pPr>
  </w:style>
  <w:style w:type="paragraph" w:styleId="ListBullet2">
    <w:name w:val="List Bullet 2"/>
    <w:basedOn w:val="ListBullet"/>
    <w:rsid w:val="004712E9"/>
    <w:pPr>
      <w:numPr>
        <w:numId w:val="5"/>
      </w:numPr>
      <w:tabs>
        <w:tab w:val="clear" w:pos="700"/>
      </w:tabs>
      <w:ind w:left="680" w:hanging="340"/>
    </w:pPr>
  </w:style>
  <w:style w:type="paragraph" w:styleId="ListBullet3">
    <w:name w:val="List Bullet 3"/>
    <w:basedOn w:val="ListBullet2"/>
    <w:rsid w:val="004712E9"/>
    <w:pPr>
      <w:tabs>
        <w:tab w:val="clear" w:pos="340"/>
        <w:tab w:val="left" w:pos="1021"/>
      </w:tabs>
      <w:ind w:left="1020"/>
    </w:pPr>
  </w:style>
  <w:style w:type="paragraph" w:styleId="ListBullet4">
    <w:name w:val="List Bullet 4"/>
    <w:basedOn w:val="ListBullet3"/>
    <w:rsid w:val="004712E9"/>
    <w:pPr>
      <w:tabs>
        <w:tab w:val="clear" w:pos="1021"/>
        <w:tab w:val="left" w:pos="1361"/>
      </w:tabs>
      <w:ind w:left="1361"/>
    </w:pPr>
  </w:style>
  <w:style w:type="paragraph" w:styleId="ListContinue">
    <w:name w:val="List Continue"/>
    <w:basedOn w:val="PARAGRAPH"/>
    <w:rsid w:val="004712E9"/>
    <w:pPr>
      <w:spacing w:before="0" w:after="100"/>
      <w:ind w:left="340"/>
    </w:pPr>
  </w:style>
  <w:style w:type="paragraph" w:styleId="ListContinue2">
    <w:name w:val="List Continue 2"/>
    <w:basedOn w:val="ListContinue"/>
    <w:rsid w:val="004712E9"/>
    <w:pPr>
      <w:ind w:left="680"/>
    </w:pPr>
  </w:style>
  <w:style w:type="paragraph" w:styleId="ListContinue3">
    <w:name w:val="List Continue 3"/>
    <w:basedOn w:val="ListContinue2"/>
    <w:uiPriority w:val="99"/>
    <w:rsid w:val="004712E9"/>
    <w:pPr>
      <w:ind w:left="1021"/>
    </w:pPr>
  </w:style>
  <w:style w:type="paragraph" w:styleId="ListContinue4">
    <w:name w:val="List Continue 4"/>
    <w:basedOn w:val="ListContinue3"/>
    <w:rsid w:val="004712E9"/>
    <w:pPr>
      <w:ind w:left="1361"/>
    </w:pPr>
  </w:style>
  <w:style w:type="paragraph" w:styleId="ListContinue5">
    <w:name w:val="List Continue 5"/>
    <w:basedOn w:val="ListContinue4"/>
    <w:rsid w:val="004712E9"/>
    <w:pPr>
      <w:ind w:left="1701"/>
    </w:pPr>
  </w:style>
  <w:style w:type="paragraph" w:styleId="List5">
    <w:name w:val="List 5"/>
    <w:basedOn w:val="List4"/>
    <w:rsid w:val="004712E9"/>
    <w:pPr>
      <w:tabs>
        <w:tab w:val="clear" w:pos="1361"/>
        <w:tab w:val="left" w:pos="1701"/>
      </w:tabs>
      <w:ind w:left="1701"/>
    </w:pPr>
  </w:style>
  <w:style w:type="paragraph" w:customStyle="1" w:styleId="TERM-number">
    <w:name w:val="TERM-number"/>
    <w:basedOn w:val="Heading2"/>
    <w:next w:val="TERM"/>
    <w:qFormat/>
    <w:rsid w:val="00AA02A8"/>
    <w:pPr>
      <w:numPr>
        <w:ilvl w:val="0"/>
        <w:numId w:val="0"/>
      </w:numPr>
      <w:spacing w:after="0"/>
      <w:outlineLvl w:val="9"/>
    </w:pPr>
  </w:style>
  <w:style w:type="character" w:customStyle="1" w:styleId="VARIABLE">
    <w:name w:val="VARIABLE"/>
    <w:rsid w:val="004712E9"/>
    <w:rPr>
      <w:rFonts w:ascii="Times New Roman" w:hAnsi="Times New Roman"/>
      <w:i/>
      <w:iCs/>
    </w:rPr>
  </w:style>
  <w:style w:type="character" w:styleId="Hyperlink">
    <w:name w:val="Hyperlink"/>
    <w:uiPriority w:val="99"/>
    <w:rsid w:val="004712E9"/>
    <w:rPr>
      <w:color w:val="0000FF"/>
      <w:u w:val="none"/>
    </w:rPr>
  </w:style>
  <w:style w:type="paragraph" w:styleId="ListNumber">
    <w:name w:val="List Number"/>
    <w:basedOn w:val="List"/>
    <w:link w:val="ListNumberChar"/>
    <w:qFormat/>
    <w:rsid w:val="00AA02A8"/>
    <w:pPr>
      <w:numPr>
        <w:numId w:val="11"/>
      </w:numPr>
    </w:pPr>
  </w:style>
  <w:style w:type="paragraph" w:styleId="ListNumber2">
    <w:name w:val="List Number 2"/>
    <w:basedOn w:val="List2"/>
    <w:rsid w:val="004712E9"/>
    <w:pPr>
      <w:numPr>
        <w:numId w:val="1"/>
      </w:numPr>
      <w:tabs>
        <w:tab w:val="clear" w:pos="360"/>
      </w:tabs>
      <w:ind w:left="680" w:hanging="340"/>
    </w:pPr>
  </w:style>
  <w:style w:type="character" w:styleId="FollowedHyperlink">
    <w:name w:val="FollowedHyperlink"/>
    <w:basedOn w:val="Hyperlink"/>
    <w:uiPriority w:val="99"/>
    <w:rsid w:val="004712E9"/>
    <w:rPr>
      <w:color w:val="0000FF"/>
      <w:u w:val="none"/>
    </w:rPr>
  </w:style>
  <w:style w:type="paragraph" w:customStyle="1" w:styleId="TABLE-centered">
    <w:name w:val="TABLE-centered"/>
    <w:basedOn w:val="TABLE-col-heading"/>
    <w:rsid w:val="004712E9"/>
    <w:rPr>
      <w:b w:val="0"/>
      <w:bCs w:val="0"/>
    </w:rPr>
  </w:style>
  <w:style w:type="paragraph" w:styleId="ListNumber4">
    <w:name w:val="List Number 4"/>
    <w:basedOn w:val="List4"/>
    <w:rsid w:val="004712E9"/>
    <w:pPr>
      <w:numPr>
        <w:numId w:val="3"/>
      </w:numPr>
      <w:tabs>
        <w:tab w:val="clear" w:pos="360"/>
      </w:tabs>
      <w:ind w:left="1361" w:hanging="340"/>
    </w:pPr>
  </w:style>
  <w:style w:type="paragraph" w:styleId="ListNumber5">
    <w:name w:val="List Number 5"/>
    <w:basedOn w:val="List5"/>
    <w:rsid w:val="004712E9"/>
    <w:pPr>
      <w:numPr>
        <w:numId w:val="4"/>
      </w:numPr>
      <w:tabs>
        <w:tab w:val="clear" w:pos="360"/>
      </w:tabs>
      <w:ind w:left="1701" w:hanging="340"/>
    </w:pPr>
  </w:style>
  <w:style w:type="paragraph" w:styleId="TableofFigures">
    <w:name w:val="table of figures"/>
    <w:basedOn w:val="TOC1"/>
    <w:uiPriority w:val="99"/>
    <w:rsid w:val="005D0C9C"/>
    <w:pPr>
      <w:ind w:left="1560" w:hanging="1560"/>
    </w:pPr>
  </w:style>
  <w:style w:type="paragraph" w:styleId="Title">
    <w:name w:val="Title"/>
    <w:basedOn w:val="Normal"/>
    <w:link w:val="TitleChar"/>
    <w:qFormat/>
    <w:rsid w:val="00AA02A8"/>
    <w:pPr>
      <w:snapToGrid w:val="0"/>
      <w:jc w:val="center"/>
    </w:pPr>
    <w:rPr>
      <w:rFonts w:cs="Times New Roman"/>
      <w:b/>
      <w:bCs/>
      <w:kern w:val="28"/>
      <w:sz w:val="24"/>
      <w:szCs w:val="24"/>
    </w:rPr>
  </w:style>
  <w:style w:type="paragraph" w:customStyle="1" w:styleId="AMD-Heading1">
    <w:name w:val="AMD-Heading1"/>
    <w:basedOn w:val="Heading1"/>
    <w:next w:val="PARAGRAPH"/>
    <w:rsid w:val="004712E9"/>
    <w:pPr>
      <w:outlineLvl w:val="9"/>
    </w:pPr>
  </w:style>
  <w:style w:type="paragraph" w:customStyle="1" w:styleId="AMD-Heading2">
    <w:name w:val="AMD-Heading2..."/>
    <w:basedOn w:val="Heading2"/>
    <w:next w:val="PARAGRAPH"/>
    <w:rsid w:val="004712E9"/>
    <w:pPr>
      <w:outlineLvl w:val="9"/>
    </w:pPr>
  </w:style>
  <w:style w:type="paragraph" w:customStyle="1" w:styleId="ANNEX-heading1">
    <w:name w:val="ANNEX-heading1"/>
    <w:basedOn w:val="Heading1"/>
    <w:next w:val="PARAGRAPH"/>
    <w:qFormat/>
    <w:rsid w:val="00AA02A8"/>
    <w:pPr>
      <w:numPr>
        <w:ilvl w:val="1"/>
        <w:numId w:val="12"/>
      </w:numPr>
      <w:outlineLvl w:val="1"/>
    </w:pPr>
  </w:style>
  <w:style w:type="paragraph" w:customStyle="1" w:styleId="ANNEX-heading2">
    <w:name w:val="ANNEX-heading2"/>
    <w:basedOn w:val="Heading2"/>
    <w:next w:val="PARAGRAPH"/>
    <w:qFormat/>
    <w:rsid w:val="00AA02A8"/>
    <w:pPr>
      <w:numPr>
        <w:ilvl w:val="2"/>
        <w:numId w:val="12"/>
      </w:numPr>
      <w:outlineLvl w:val="2"/>
    </w:pPr>
  </w:style>
  <w:style w:type="paragraph" w:customStyle="1" w:styleId="ANNEX-heading3">
    <w:name w:val="ANNEX-heading3"/>
    <w:basedOn w:val="Heading3"/>
    <w:next w:val="PARAGRAPH"/>
    <w:rsid w:val="004712E9"/>
    <w:pPr>
      <w:numPr>
        <w:ilvl w:val="0"/>
        <w:numId w:val="0"/>
      </w:numPr>
      <w:outlineLvl w:val="3"/>
    </w:pPr>
  </w:style>
  <w:style w:type="paragraph" w:customStyle="1" w:styleId="ANNEX-heading4">
    <w:name w:val="ANNEX-heading4"/>
    <w:basedOn w:val="Heading4"/>
    <w:next w:val="PARAGRAPH"/>
    <w:rsid w:val="004712E9"/>
    <w:pPr>
      <w:numPr>
        <w:ilvl w:val="0"/>
        <w:numId w:val="0"/>
      </w:numPr>
      <w:outlineLvl w:val="4"/>
    </w:pPr>
  </w:style>
  <w:style w:type="paragraph" w:customStyle="1" w:styleId="ANNEX-heading5">
    <w:name w:val="ANNEX-heading5"/>
    <w:basedOn w:val="Heading5"/>
    <w:next w:val="PARAGRAPH"/>
    <w:rsid w:val="004712E9"/>
    <w:pPr>
      <w:numPr>
        <w:ilvl w:val="0"/>
        <w:numId w:val="0"/>
      </w:numPr>
      <w:outlineLvl w:val="5"/>
    </w:pPr>
  </w:style>
  <w:style w:type="character" w:customStyle="1" w:styleId="SUPerscript">
    <w:name w:val="SUPerscript"/>
    <w:rsid w:val="004712E9"/>
    <w:rPr>
      <w:kern w:val="0"/>
      <w:position w:val="6"/>
      <w:sz w:val="16"/>
      <w:szCs w:val="16"/>
    </w:rPr>
  </w:style>
  <w:style w:type="character" w:customStyle="1" w:styleId="SUBscript">
    <w:name w:val="SUBscript"/>
    <w:rsid w:val="004712E9"/>
    <w:rPr>
      <w:kern w:val="0"/>
      <w:position w:val="-6"/>
      <w:sz w:val="16"/>
      <w:szCs w:val="16"/>
    </w:rPr>
  </w:style>
  <w:style w:type="paragraph" w:customStyle="1" w:styleId="ListDash">
    <w:name w:val="List Dash"/>
    <w:basedOn w:val="ListBullet"/>
    <w:qFormat/>
    <w:rsid w:val="00AA02A8"/>
    <w:pPr>
      <w:numPr>
        <w:numId w:val="13"/>
      </w:numPr>
    </w:pPr>
  </w:style>
  <w:style w:type="paragraph" w:customStyle="1" w:styleId="TERM-number3">
    <w:name w:val="TERM-number 3"/>
    <w:basedOn w:val="Heading3"/>
    <w:next w:val="TERM"/>
    <w:rsid w:val="004712E9"/>
    <w:pPr>
      <w:spacing w:after="0"/>
    </w:pPr>
  </w:style>
  <w:style w:type="character" w:customStyle="1" w:styleId="SMALLCAPS">
    <w:name w:val="SMALL CAPS"/>
    <w:rsid w:val="004712E9"/>
    <w:rPr>
      <w:smallCaps/>
      <w:dstrike w:val="0"/>
      <w:vertAlign w:val="baseline"/>
    </w:rPr>
  </w:style>
  <w:style w:type="paragraph" w:customStyle="1" w:styleId="NumberedPARAlevel3">
    <w:name w:val="Numbered PARA (level 3)"/>
    <w:basedOn w:val="Heading3"/>
    <w:rsid w:val="004712E9"/>
    <w:pPr>
      <w:spacing w:after="200"/>
    </w:pPr>
    <w:rPr>
      <w:b w:val="0"/>
    </w:rPr>
  </w:style>
  <w:style w:type="paragraph" w:customStyle="1" w:styleId="ListDash2">
    <w:name w:val="List Dash 2"/>
    <w:basedOn w:val="ListBullet2"/>
    <w:rsid w:val="004712E9"/>
    <w:pPr>
      <w:numPr>
        <w:numId w:val="6"/>
      </w:numPr>
      <w:tabs>
        <w:tab w:val="clear" w:pos="340"/>
      </w:tabs>
    </w:pPr>
  </w:style>
  <w:style w:type="paragraph" w:customStyle="1" w:styleId="NumberedPARAlevel2">
    <w:name w:val="Numbered PARA (level 2)"/>
    <w:basedOn w:val="Heading2"/>
    <w:rsid w:val="004712E9"/>
    <w:pPr>
      <w:spacing w:after="200"/>
    </w:pPr>
    <w:rPr>
      <w:b w:val="0"/>
    </w:rPr>
  </w:style>
  <w:style w:type="paragraph" w:customStyle="1" w:styleId="ListDash3">
    <w:name w:val="List Dash 3"/>
    <w:basedOn w:val="Normal"/>
    <w:rsid w:val="004712E9"/>
    <w:pPr>
      <w:numPr>
        <w:numId w:val="8"/>
      </w:numPr>
      <w:tabs>
        <w:tab w:val="clear" w:pos="340"/>
        <w:tab w:val="left" w:pos="1021"/>
      </w:tabs>
      <w:snapToGrid w:val="0"/>
      <w:spacing w:after="100"/>
      <w:ind w:left="1020"/>
    </w:pPr>
  </w:style>
  <w:style w:type="paragraph" w:customStyle="1" w:styleId="ListDash4">
    <w:name w:val="List Dash 4"/>
    <w:basedOn w:val="Normal"/>
    <w:rsid w:val="004712E9"/>
    <w:pPr>
      <w:numPr>
        <w:numId w:val="7"/>
      </w:numPr>
      <w:snapToGrid w:val="0"/>
      <w:spacing w:after="100"/>
    </w:pPr>
  </w:style>
  <w:style w:type="character" w:customStyle="1" w:styleId="PARAGRAPHChar">
    <w:name w:val="PARAGRAPH Char"/>
    <w:link w:val="PARAGRAPH"/>
    <w:rsid w:val="000B601B"/>
    <w:rPr>
      <w:rFonts w:ascii="Arial" w:hAnsi="Arial"/>
      <w:sz w:val="22"/>
      <w:lang w:eastAsia="zh-CN" w:bidi="ar-SA"/>
    </w:rPr>
  </w:style>
  <w:style w:type="paragraph" w:styleId="NoSpacing">
    <w:name w:val="No Spacing"/>
    <w:qFormat/>
    <w:rsid w:val="00AA02A8"/>
    <w:pPr>
      <w:jc w:val="both"/>
    </w:pPr>
    <w:rPr>
      <w:rFonts w:ascii="Arial" w:hAnsi="Arial" w:cs="Arial"/>
      <w:spacing w:val="8"/>
      <w:lang w:eastAsia="zh-CN"/>
    </w:rPr>
  </w:style>
  <w:style w:type="paragraph" w:styleId="Subtitle">
    <w:name w:val="Subtitle"/>
    <w:basedOn w:val="Normal"/>
    <w:next w:val="Normal"/>
    <w:link w:val="SubtitleChar"/>
    <w:uiPriority w:val="11"/>
    <w:qFormat/>
    <w:rsid w:val="00AA02A8"/>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AA02A8"/>
    <w:rPr>
      <w:rFonts w:ascii="Cambria" w:eastAsia="Times New Roman" w:hAnsi="Cambria" w:cs="Times New Roman"/>
      <w:spacing w:val="8"/>
      <w:sz w:val="24"/>
      <w:szCs w:val="24"/>
      <w:lang w:eastAsia="zh-CN"/>
    </w:rPr>
  </w:style>
  <w:style w:type="character" w:styleId="SubtleEmphasis">
    <w:name w:val="Subtle Emphasis"/>
    <w:basedOn w:val="DefaultParagraphFont"/>
    <w:uiPriority w:val="19"/>
    <w:qFormat/>
    <w:rsid w:val="00AA02A8"/>
    <w:rPr>
      <w:i/>
      <w:iCs/>
      <w:color w:val="808080"/>
    </w:rPr>
  </w:style>
  <w:style w:type="character" w:styleId="Strong">
    <w:name w:val="Strong"/>
    <w:basedOn w:val="DefaultParagraphFont"/>
    <w:qFormat/>
    <w:rsid w:val="00AA02A8"/>
    <w:rPr>
      <w:b/>
      <w:bCs/>
    </w:rPr>
  </w:style>
  <w:style w:type="paragraph" w:styleId="Quote">
    <w:name w:val="Quote"/>
    <w:basedOn w:val="PARAGRAPH"/>
    <w:next w:val="PARAGRAPH"/>
    <w:link w:val="QuoteChar"/>
    <w:uiPriority w:val="29"/>
    <w:qFormat/>
    <w:rsid w:val="00AA02A8"/>
    <w:rPr>
      <w:i/>
      <w:iCs/>
      <w:color w:val="000000"/>
    </w:rPr>
  </w:style>
  <w:style w:type="character" w:customStyle="1" w:styleId="QuoteChar">
    <w:name w:val="Quote Char"/>
    <w:basedOn w:val="DefaultParagraphFont"/>
    <w:link w:val="Quote"/>
    <w:uiPriority w:val="29"/>
    <w:rsid w:val="001C2330"/>
    <w:rPr>
      <w:rFonts w:ascii="Arial" w:hAnsi="Arial"/>
      <w:i/>
      <w:iCs/>
      <w:color w:val="000000"/>
      <w:spacing w:val="8"/>
      <w:sz w:val="22"/>
      <w:lang w:eastAsia="zh-CN"/>
    </w:rPr>
  </w:style>
  <w:style w:type="paragraph" w:customStyle="1" w:styleId="HEADING-nonumber">
    <w:name w:val="HEADING - no number"/>
    <w:basedOn w:val="Heading1"/>
    <w:next w:val="PARAGRAPH"/>
    <w:link w:val="HEADING-nonumberChar"/>
    <w:qFormat/>
    <w:rsid w:val="00AA02A8"/>
    <w:pPr>
      <w:numPr>
        <w:numId w:val="0"/>
      </w:numPr>
    </w:pPr>
  </w:style>
  <w:style w:type="character" w:customStyle="1" w:styleId="Heading1Char">
    <w:name w:val="Heading 1 Char"/>
    <w:basedOn w:val="DefaultParagraphFont"/>
    <w:link w:val="Heading1"/>
    <w:rsid w:val="002237E8"/>
    <w:rPr>
      <w:rFonts w:ascii="Arial" w:hAnsi="Arial"/>
      <w:b/>
      <w:bCs/>
      <w:sz w:val="24"/>
      <w:szCs w:val="22"/>
      <w:lang w:eastAsia="zh-CN"/>
    </w:rPr>
  </w:style>
  <w:style w:type="character" w:customStyle="1" w:styleId="HEADING-nonumberChar">
    <w:name w:val="HEADING - no number Char"/>
    <w:basedOn w:val="Heading1Char"/>
    <w:link w:val="HEADING-nonumber"/>
    <w:rsid w:val="00AA02A8"/>
    <w:rPr>
      <w:rFonts w:ascii="Arial" w:hAnsi="Arial"/>
      <w:b/>
      <w:bCs/>
      <w:spacing w:val="8"/>
      <w:sz w:val="24"/>
      <w:szCs w:val="22"/>
      <w:lang w:eastAsia="zh-CN"/>
    </w:rPr>
  </w:style>
  <w:style w:type="paragraph" w:styleId="DocumentMap">
    <w:name w:val="Document Map"/>
    <w:basedOn w:val="Normal"/>
    <w:link w:val="DocumentMapChar"/>
    <w:uiPriority w:val="99"/>
    <w:semiHidden/>
    <w:unhideWhenUsed/>
    <w:rsid w:val="00096A54"/>
    <w:rPr>
      <w:rFonts w:ascii="Tahoma" w:hAnsi="Tahoma" w:cs="Tahoma"/>
      <w:sz w:val="16"/>
      <w:szCs w:val="16"/>
    </w:rPr>
  </w:style>
  <w:style w:type="character" w:customStyle="1" w:styleId="DocumentMapChar">
    <w:name w:val="Document Map Char"/>
    <w:basedOn w:val="DefaultParagraphFont"/>
    <w:link w:val="DocumentMap"/>
    <w:uiPriority w:val="99"/>
    <w:semiHidden/>
    <w:rsid w:val="00096A54"/>
    <w:rPr>
      <w:rFonts w:ascii="Tahoma" w:hAnsi="Tahoma" w:cs="Tahoma"/>
      <w:spacing w:val="8"/>
      <w:sz w:val="16"/>
      <w:szCs w:val="16"/>
      <w:lang w:eastAsia="zh-CN"/>
    </w:rPr>
  </w:style>
  <w:style w:type="table" w:styleId="TableGrid">
    <w:name w:val="Table Grid"/>
    <w:basedOn w:val="TableNormal"/>
    <w:rsid w:val="006D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2A8"/>
    <w:pPr>
      <w:spacing w:after="200" w:line="276" w:lineRule="auto"/>
      <w:ind w:left="720"/>
      <w:contextualSpacing/>
      <w:jc w:val="left"/>
    </w:pPr>
    <w:rPr>
      <w:rFonts w:ascii="Calibri" w:eastAsia="Calibri" w:hAnsi="Calibri" w:cs="Times New Roman"/>
      <w:spacing w:val="0"/>
      <w:szCs w:val="22"/>
      <w:lang w:eastAsia="en-US"/>
    </w:rPr>
  </w:style>
  <w:style w:type="paragraph" w:customStyle="1" w:styleId="EXAMPLE">
    <w:name w:val="EXAMPLE"/>
    <w:basedOn w:val="NOTE"/>
    <w:link w:val="EXAMPLEChar"/>
    <w:qFormat/>
    <w:rsid w:val="00AA02A8"/>
    <w:pPr>
      <w:ind w:left="567"/>
    </w:pPr>
    <w:rPr>
      <w:rFonts w:eastAsia="Calibri"/>
    </w:rPr>
  </w:style>
  <w:style w:type="character" w:customStyle="1" w:styleId="NOTEChar">
    <w:name w:val="NOTE Char"/>
    <w:basedOn w:val="PARAGRAPHChar"/>
    <w:link w:val="NOTE"/>
    <w:rsid w:val="00AA02A8"/>
    <w:rPr>
      <w:rFonts w:ascii="Arial" w:hAnsi="Arial"/>
      <w:sz w:val="18"/>
      <w:szCs w:val="16"/>
      <w:lang w:eastAsia="zh-CN" w:bidi="ar-SA"/>
    </w:rPr>
  </w:style>
  <w:style w:type="character" w:customStyle="1" w:styleId="EXAMPLEChar">
    <w:name w:val="EXAMPLE Char"/>
    <w:basedOn w:val="NOTEChar"/>
    <w:link w:val="EXAMPLE"/>
    <w:rsid w:val="00AA02A8"/>
    <w:rPr>
      <w:rFonts w:ascii="Arial" w:eastAsia="Calibri" w:hAnsi="Arial"/>
      <w:sz w:val="18"/>
      <w:szCs w:val="16"/>
      <w:lang w:eastAsia="zh-CN" w:bidi="ar-SA"/>
    </w:rPr>
  </w:style>
  <w:style w:type="character" w:customStyle="1" w:styleId="Heading2Char">
    <w:name w:val="Heading 2 Char"/>
    <w:basedOn w:val="DefaultParagraphFont"/>
    <w:link w:val="Heading2"/>
    <w:rsid w:val="00AA02A8"/>
    <w:rPr>
      <w:rFonts w:ascii="Arial" w:hAnsi="Arial"/>
      <w:b/>
      <w:bCs/>
      <w:sz w:val="22"/>
      <w:lang w:eastAsia="zh-CN"/>
    </w:rPr>
  </w:style>
  <w:style w:type="character" w:customStyle="1" w:styleId="Heading3Char">
    <w:name w:val="Heading 3 Char"/>
    <w:basedOn w:val="DefaultParagraphFont"/>
    <w:link w:val="Heading3"/>
    <w:rsid w:val="00AA02A8"/>
    <w:rPr>
      <w:rFonts w:ascii="Arial" w:hAnsi="Arial"/>
      <w:b/>
      <w:bCs/>
      <w:sz w:val="22"/>
      <w:lang w:eastAsia="zh-CN"/>
    </w:rPr>
  </w:style>
  <w:style w:type="character" w:customStyle="1" w:styleId="Heading4Char">
    <w:name w:val="Heading 4 Char"/>
    <w:basedOn w:val="DefaultParagraphFont"/>
    <w:link w:val="Heading4"/>
    <w:rsid w:val="00AA02A8"/>
    <w:rPr>
      <w:rFonts w:ascii="Arial" w:hAnsi="Arial"/>
      <w:b/>
      <w:bCs/>
      <w:sz w:val="22"/>
      <w:lang w:eastAsia="zh-CN"/>
    </w:rPr>
  </w:style>
  <w:style w:type="character" w:customStyle="1" w:styleId="Heading5Char">
    <w:name w:val="Heading 5 Char"/>
    <w:basedOn w:val="DefaultParagraphFont"/>
    <w:link w:val="Heading5"/>
    <w:rsid w:val="00AA02A8"/>
    <w:rPr>
      <w:rFonts w:ascii="Arial" w:hAnsi="Arial"/>
      <w:b/>
      <w:bCs/>
      <w:sz w:val="22"/>
      <w:lang w:eastAsia="zh-CN"/>
    </w:rPr>
  </w:style>
  <w:style w:type="character" w:customStyle="1" w:styleId="Heading6Char">
    <w:name w:val="Heading 6 Char"/>
    <w:basedOn w:val="DefaultParagraphFont"/>
    <w:link w:val="Heading6"/>
    <w:rsid w:val="00AA02A8"/>
    <w:rPr>
      <w:rFonts w:ascii="Arial" w:hAnsi="Arial"/>
      <w:b/>
      <w:bCs/>
      <w:sz w:val="22"/>
      <w:lang w:eastAsia="zh-CN"/>
    </w:rPr>
  </w:style>
  <w:style w:type="character" w:customStyle="1" w:styleId="Heading7Char">
    <w:name w:val="Heading 7 Char"/>
    <w:basedOn w:val="DefaultParagraphFont"/>
    <w:link w:val="Heading7"/>
    <w:rsid w:val="00AA02A8"/>
    <w:rPr>
      <w:rFonts w:ascii="Arial" w:hAnsi="Arial"/>
      <w:b/>
      <w:bCs/>
      <w:sz w:val="22"/>
      <w:lang w:eastAsia="zh-CN"/>
    </w:rPr>
  </w:style>
  <w:style w:type="character" w:customStyle="1" w:styleId="Heading8Char">
    <w:name w:val="Heading 8 Char"/>
    <w:basedOn w:val="DefaultParagraphFont"/>
    <w:link w:val="Heading8"/>
    <w:rsid w:val="00AA02A8"/>
    <w:rPr>
      <w:rFonts w:ascii="Arial" w:hAnsi="Arial"/>
      <w:b/>
      <w:bCs/>
      <w:sz w:val="22"/>
      <w:lang w:eastAsia="zh-CN"/>
    </w:rPr>
  </w:style>
  <w:style w:type="character" w:customStyle="1" w:styleId="Heading9Char">
    <w:name w:val="Heading 9 Char"/>
    <w:basedOn w:val="DefaultParagraphFont"/>
    <w:link w:val="Heading9"/>
    <w:rsid w:val="00AA02A8"/>
    <w:rPr>
      <w:rFonts w:ascii="Arial" w:hAnsi="Arial"/>
      <w:b/>
      <w:bCs/>
      <w:sz w:val="22"/>
      <w:lang w:eastAsia="zh-CN"/>
    </w:rPr>
  </w:style>
  <w:style w:type="character" w:customStyle="1" w:styleId="FootnoteTextChar">
    <w:name w:val="Footnote Text Char"/>
    <w:basedOn w:val="DefaultParagraphFont"/>
    <w:link w:val="FootnoteText"/>
    <w:semiHidden/>
    <w:rsid w:val="00390B98"/>
    <w:rPr>
      <w:rFonts w:ascii="Arial" w:hAnsi="Arial"/>
      <w:spacing w:val="8"/>
      <w:sz w:val="18"/>
      <w:szCs w:val="16"/>
      <w:lang w:eastAsia="zh-CN"/>
    </w:rPr>
  </w:style>
  <w:style w:type="character" w:customStyle="1" w:styleId="TitleChar">
    <w:name w:val="Title Char"/>
    <w:basedOn w:val="DefaultParagraphFont"/>
    <w:link w:val="Title"/>
    <w:rsid w:val="00AA02A8"/>
    <w:rPr>
      <w:rFonts w:ascii="Arial" w:hAnsi="Arial"/>
      <w:b/>
      <w:bCs/>
      <w:spacing w:val="8"/>
      <w:kern w:val="28"/>
      <w:sz w:val="24"/>
      <w:szCs w:val="24"/>
      <w:lang w:eastAsia="zh-CN"/>
    </w:rPr>
  </w:style>
  <w:style w:type="paragraph" w:customStyle="1" w:styleId="COVERtitle">
    <w:name w:val="COVER_title"/>
    <w:basedOn w:val="PARAGRAPH"/>
    <w:link w:val="COVERtitleChar"/>
    <w:qFormat/>
    <w:rsid w:val="00346ADB"/>
    <w:rPr>
      <w:sz w:val="40"/>
      <w:szCs w:val="40"/>
    </w:rPr>
  </w:style>
  <w:style w:type="character" w:customStyle="1" w:styleId="COVERtitleChar">
    <w:name w:val="COVER_title Char"/>
    <w:basedOn w:val="PARAGRAPHChar"/>
    <w:link w:val="COVERtitle"/>
    <w:rsid w:val="00346ADB"/>
    <w:rPr>
      <w:rFonts w:ascii="Arial" w:hAnsi="Arial"/>
      <w:sz w:val="40"/>
      <w:szCs w:val="40"/>
      <w:lang w:eastAsia="zh-CN" w:bidi="ar-SA"/>
    </w:rPr>
  </w:style>
  <w:style w:type="paragraph" w:customStyle="1" w:styleId="CONTENTStitle">
    <w:name w:val="CONTENTS_title"/>
    <w:basedOn w:val="PARAGRAPH"/>
    <w:link w:val="CONTENTStitleChar"/>
    <w:qFormat/>
    <w:rsid w:val="00673421"/>
    <w:rPr>
      <w:b/>
      <w:sz w:val="24"/>
      <w:szCs w:val="24"/>
    </w:rPr>
  </w:style>
  <w:style w:type="character" w:customStyle="1" w:styleId="CONTENTStitleChar">
    <w:name w:val="CONTENTS_title Char"/>
    <w:basedOn w:val="PARAGRAPHChar"/>
    <w:link w:val="CONTENTStitle"/>
    <w:rsid w:val="00673421"/>
    <w:rPr>
      <w:rFonts w:ascii="Arial" w:hAnsi="Arial"/>
      <w:b/>
      <w:sz w:val="24"/>
      <w:szCs w:val="24"/>
      <w:lang w:eastAsia="zh-CN" w:bidi="ar-SA"/>
    </w:rPr>
  </w:style>
  <w:style w:type="paragraph" w:customStyle="1" w:styleId="LISTITEMIndent">
    <w:name w:val="LIST ITEM_Indent"/>
    <w:basedOn w:val="ListNumber"/>
    <w:link w:val="LISTITEMIndentChar"/>
    <w:autoRedefine/>
    <w:qFormat/>
    <w:rsid w:val="00615158"/>
    <w:pPr>
      <w:numPr>
        <w:numId w:val="14"/>
      </w:numPr>
      <w:tabs>
        <w:tab w:val="left" w:pos="567"/>
      </w:tabs>
      <w:ind w:left="567" w:hanging="141"/>
    </w:pPr>
  </w:style>
  <w:style w:type="paragraph" w:customStyle="1" w:styleId="CONFORMSTATEMENT">
    <w:name w:val="CONFORM STATEMENT"/>
    <w:basedOn w:val="PARAGRAPH"/>
    <w:link w:val="CONFORMSTATEMENTChar"/>
    <w:qFormat/>
    <w:rsid w:val="00F378B2"/>
    <w:rPr>
      <w:sz w:val="20"/>
    </w:rPr>
  </w:style>
  <w:style w:type="character" w:customStyle="1" w:styleId="ListChar">
    <w:name w:val="List Char"/>
    <w:basedOn w:val="PARAGRAPHChar"/>
    <w:link w:val="List"/>
    <w:rsid w:val="00615158"/>
    <w:rPr>
      <w:rFonts w:ascii="Arial" w:hAnsi="Arial"/>
      <w:sz w:val="22"/>
      <w:lang w:eastAsia="zh-CN" w:bidi="ar-SA"/>
    </w:rPr>
  </w:style>
  <w:style w:type="character" w:customStyle="1" w:styleId="ListNumberChar">
    <w:name w:val="List Number Char"/>
    <w:basedOn w:val="ListChar"/>
    <w:link w:val="ListNumber"/>
    <w:rsid w:val="00615158"/>
    <w:rPr>
      <w:rFonts w:ascii="Arial" w:hAnsi="Arial"/>
      <w:sz w:val="22"/>
      <w:lang w:eastAsia="zh-CN" w:bidi="ar-SA"/>
    </w:rPr>
  </w:style>
  <w:style w:type="character" w:customStyle="1" w:styleId="LISTITEMIndentChar">
    <w:name w:val="LIST ITEM_Indent Char"/>
    <w:basedOn w:val="ListNumberChar"/>
    <w:link w:val="LISTITEMIndent"/>
    <w:rsid w:val="00615158"/>
    <w:rPr>
      <w:rFonts w:ascii="Arial" w:hAnsi="Arial"/>
      <w:sz w:val="22"/>
      <w:lang w:eastAsia="zh-CN" w:bidi="ar-SA"/>
    </w:rPr>
  </w:style>
  <w:style w:type="character" w:customStyle="1" w:styleId="CONFORMSTATEMENTChar">
    <w:name w:val="CONFORM STATEMENT Char"/>
    <w:basedOn w:val="PARAGRAPHChar"/>
    <w:link w:val="CONFORMSTATEMENT"/>
    <w:rsid w:val="00F378B2"/>
    <w:rPr>
      <w:rFonts w:ascii="Arial" w:hAnsi="Arial"/>
      <w:sz w:val="22"/>
      <w:lang w:eastAsia="zh-CN" w:bidi="ar-SA"/>
    </w:rPr>
  </w:style>
  <w:style w:type="paragraph" w:styleId="BalloonText">
    <w:name w:val="Balloon Text"/>
    <w:basedOn w:val="Normal"/>
    <w:link w:val="BalloonTextChar"/>
    <w:uiPriority w:val="99"/>
    <w:semiHidden/>
    <w:unhideWhenUsed/>
    <w:rsid w:val="009438BE"/>
    <w:rPr>
      <w:rFonts w:ascii="Tahoma" w:hAnsi="Tahoma" w:cs="Tahoma"/>
      <w:sz w:val="16"/>
      <w:szCs w:val="16"/>
    </w:rPr>
  </w:style>
  <w:style w:type="character" w:customStyle="1" w:styleId="BalloonTextChar">
    <w:name w:val="Balloon Text Char"/>
    <w:basedOn w:val="DefaultParagraphFont"/>
    <w:link w:val="BalloonText"/>
    <w:uiPriority w:val="99"/>
    <w:semiHidden/>
    <w:rsid w:val="009438BE"/>
    <w:rPr>
      <w:rFonts w:ascii="Tahoma" w:hAnsi="Tahoma" w:cs="Tahoma"/>
      <w:spacing w:val="8"/>
      <w:sz w:val="16"/>
      <w:szCs w:val="16"/>
      <w:lang w:eastAsia="zh-CN"/>
    </w:rPr>
  </w:style>
  <w:style w:type="character" w:styleId="CommentReference">
    <w:name w:val="annotation reference"/>
    <w:uiPriority w:val="99"/>
    <w:unhideWhenUsed/>
    <w:rsid w:val="0029104E"/>
    <w:rPr>
      <w:sz w:val="16"/>
      <w:szCs w:val="16"/>
    </w:rPr>
  </w:style>
  <w:style w:type="paragraph" w:styleId="CommentText">
    <w:name w:val="annotation text"/>
    <w:basedOn w:val="Normal"/>
    <w:link w:val="CommentTextChar"/>
    <w:uiPriority w:val="99"/>
    <w:unhideWhenUsed/>
    <w:rsid w:val="0029104E"/>
    <w:pPr>
      <w:spacing w:after="160" w:line="259" w:lineRule="auto"/>
      <w:jc w:val="left"/>
    </w:pPr>
    <w:rPr>
      <w:rFonts w:ascii="Calibri" w:eastAsia="Calibri" w:hAnsi="Calibri" w:cs="Times New Roman"/>
      <w:spacing w:val="0"/>
      <w:sz w:val="20"/>
      <w:lang w:val="x-none" w:eastAsia="en-US"/>
    </w:rPr>
  </w:style>
  <w:style w:type="character" w:customStyle="1" w:styleId="CommentTextChar">
    <w:name w:val="Comment Text Char"/>
    <w:basedOn w:val="DefaultParagraphFont"/>
    <w:link w:val="CommentText"/>
    <w:uiPriority w:val="99"/>
    <w:rsid w:val="0029104E"/>
    <w:rPr>
      <w:rFonts w:ascii="Calibri" w:eastAsia="Calibri" w:hAnsi="Calibri"/>
      <w:lang w:val="x-none" w:eastAsia="en-US"/>
    </w:rPr>
  </w:style>
  <w:style w:type="character" w:customStyle="1" w:styleId="HeaderChar">
    <w:name w:val="Header Char"/>
    <w:link w:val="Header"/>
    <w:rsid w:val="0029104E"/>
    <w:rPr>
      <w:rFonts w:ascii="Arial" w:hAnsi="Arial"/>
      <w:lang w:eastAsia="zh-CN"/>
    </w:rPr>
  </w:style>
  <w:style w:type="paragraph" w:customStyle="1" w:styleId="Default">
    <w:name w:val="Default"/>
    <w:rsid w:val="0029104E"/>
    <w:pPr>
      <w:autoSpaceDE w:val="0"/>
      <w:autoSpaceDN w:val="0"/>
      <w:adjustRightInd w:val="0"/>
    </w:pPr>
    <w:rPr>
      <w:rFonts w:ascii="TimesNewRomanPS-ItalicMT" w:hAnsi="TimesNewRomanPS-ItalicMT" w:cs="TimesNewRomanPS-ItalicMT"/>
    </w:rPr>
  </w:style>
  <w:style w:type="paragraph" w:customStyle="1" w:styleId="Point0number">
    <w:name w:val="Point 0 (number)"/>
    <w:basedOn w:val="Normal"/>
    <w:rsid w:val="0029104E"/>
    <w:pPr>
      <w:numPr>
        <w:numId w:val="15"/>
      </w:numPr>
      <w:spacing w:before="120" w:after="120"/>
    </w:pPr>
    <w:rPr>
      <w:rFonts w:ascii="Times New Roman" w:eastAsia="Calibri" w:hAnsi="Times New Roman" w:cs="Times New Roman"/>
      <w:spacing w:val="0"/>
      <w:sz w:val="24"/>
      <w:szCs w:val="22"/>
      <w:lang w:eastAsia="en-GB"/>
    </w:rPr>
  </w:style>
  <w:style w:type="paragraph" w:customStyle="1" w:styleId="Point1number">
    <w:name w:val="Point 1 (number)"/>
    <w:basedOn w:val="Normal"/>
    <w:rsid w:val="0029104E"/>
    <w:pPr>
      <w:numPr>
        <w:ilvl w:val="2"/>
        <w:numId w:val="15"/>
      </w:numPr>
      <w:spacing w:before="120" w:after="120"/>
    </w:pPr>
    <w:rPr>
      <w:rFonts w:ascii="Times New Roman" w:eastAsia="Calibri" w:hAnsi="Times New Roman" w:cs="Times New Roman"/>
      <w:spacing w:val="0"/>
      <w:sz w:val="24"/>
      <w:szCs w:val="22"/>
      <w:lang w:eastAsia="en-GB"/>
    </w:rPr>
  </w:style>
  <w:style w:type="paragraph" w:customStyle="1" w:styleId="Point2number">
    <w:name w:val="Point 2 (number)"/>
    <w:basedOn w:val="Normal"/>
    <w:rsid w:val="0029104E"/>
    <w:pPr>
      <w:numPr>
        <w:ilvl w:val="4"/>
        <w:numId w:val="15"/>
      </w:numPr>
      <w:spacing w:before="120" w:after="120"/>
    </w:pPr>
    <w:rPr>
      <w:rFonts w:ascii="Times New Roman" w:eastAsia="Calibri" w:hAnsi="Times New Roman" w:cs="Times New Roman"/>
      <w:spacing w:val="0"/>
      <w:sz w:val="24"/>
      <w:szCs w:val="22"/>
      <w:lang w:eastAsia="en-GB"/>
    </w:rPr>
  </w:style>
  <w:style w:type="paragraph" w:customStyle="1" w:styleId="Point3number">
    <w:name w:val="Point 3 (number)"/>
    <w:basedOn w:val="Normal"/>
    <w:rsid w:val="0029104E"/>
    <w:pPr>
      <w:numPr>
        <w:ilvl w:val="6"/>
        <w:numId w:val="15"/>
      </w:numPr>
      <w:spacing w:before="120" w:after="120"/>
    </w:pPr>
    <w:rPr>
      <w:rFonts w:ascii="Times New Roman" w:eastAsia="Calibri" w:hAnsi="Times New Roman" w:cs="Times New Roman"/>
      <w:spacing w:val="0"/>
      <w:sz w:val="24"/>
      <w:szCs w:val="22"/>
      <w:lang w:eastAsia="en-GB"/>
    </w:rPr>
  </w:style>
  <w:style w:type="paragraph" w:customStyle="1" w:styleId="Point0letter">
    <w:name w:val="Point 0 (letter)"/>
    <w:basedOn w:val="Normal"/>
    <w:rsid w:val="0029104E"/>
    <w:pPr>
      <w:numPr>
        <w:ilvl w:val="1"/>
        <w:numId w:val="15"/>
      </w:numPr>
      <w:spacing w:before="120" w:after="120"/>
    </w:pPr>
    <w:rPr>
      <w:rFonts w:ascii="Times New Roman" w:eastAsia="Calibri" w:hAnsi="Times New Roman" w:cs="Times New Roman"/>
      <w:spacing w:val="0"/>
      <w:sz w:val="24"/>
      <w:szCs w:val="22"/>
      <w:lang w:eastAsia="en-GB"/>
    </w:rPr>
  </w:style>
  <w:style w:type="paragraph" w:customStyle="1" w:styleId="Point1letter">
    <w:name w:val="Point 1 (letter)"/>
    <w:basedOn w:val="Normal"/>
    <w:rsid w:val="0029104E"/>
    <w:pPr>
      <w:numPr>
        <w:ilvl w:val="3"/>
        <w:numId w:val="15"/>
      </w:numPr>
      <w:spacing w:before="120" w:after="120"/>
    </w:pPr>
    <w:rPr>
      <w:rFonts w:ascii="Times New Roman" w:eastAsia="Calibri" w:hAnsi="Times New Roman" w:cs="Times New Roman"/>
      <w:spacing w:val="0"/>
      <w:sz w:val="24"/>
      <w:szCs w:val="22"/>
      <w:lang w:eastAsia="en-GB"/>
    </w:rPr>
  </w:style>
  <w:style w:type="paragraph" w:customStyle="1" w:styleId="Point2letter">
    <w:name w:val="Point 2 (letter)"/>
    <w:basedOn w:val="Normal"/>
    <w:rsid w:val="0029104E"/>
    <w:pPr>
      <w:numPr>
        <w:ilvl w:val="5"/>
        <w:numId w:val="15"/>
      </w:numPr>
      <w:spacing w:before="120" w:after="120"/>
    </w:pPr>
    <w:rPr>
      <w:rFonts w:ascii="Times New Roman" w:eastAsia="Calibri" w:hAnsi="Times New Roman" w:cs="Times New Roman"/>
      <w:spacing w:val="0"/>
      <w:sz w:val="24"/>
      <w:szCs w:val="22"/>
      <w:lang w:eastAsia="en-GB"/>
    </w:rPr>
  </w:style>
  <w:style w:type="paragraph" w:customStyle="1" w:styleId="Point3letter">
    <w:name w:val="Point 3 (letter)"/>
    <w:basedOn w:val="Normal"/>
    <w:rsid w:val="0029104E"/>
    <w:pPr>
      <w:numPr>
        <w:ilvl w:val="7"/>
        <w:numId w:val="15"/>
      </w:numPr>
      <w:spacing w:before="120" w:after="120"/>
    </w:pPr>
    <w:rPr>
      <w:rFonts w:ascii="Times New Roman" w:eastAsia="Calibri" w:hAnsi="Times New Roman" w:cs="Times New Roman"/>
      <w:spacing w:val="0"/>
      <w:sz w:val="24"/>
      <w:szCs w:val="22"/>
      <w:lang w:eastAsia="en-GB"/>
    </w:rPr>
  </w:style>
  <w:style w:type="paragraph" w:customStyle="1" w:styleId="Point4letter">
    <w:name w:val="Point 4 (letter)"/>
    <w:basedOn w:val="Normal"/>
    <w:rsid w:val="0029104E"/>
    <w:pPr>
      <w:numPr>
        <w:ilvl w:val="8"/>
        <w:numId w:val="15"/>
      </w:numPr>
      <w:spacing w:before="120" w:after="120"/>
    </w:pPr>
    <w:rPr>
      <w:rFonts w:ascii="Times New Roman" w:eastAsia="Calibri" w:hAnsi="Times New Roman" w:cs="Times New Roman"/>
      <w:spacing w:val="0"/>
      <w:sz w:val="24"/>
      <w:szCs w:val="22"/>
      <w:lang w:eastAsia="en-GB"/>
    </w:rPr>
  </w:style>
  <w:style w:type="paragraph" w:customStyle="1" w:styleId="NumPar1">
    <w:name w:val="NumPar 1"/>
    <w:basedOn w:val="Normal"/>
    <w:next w:val="Normal"/>
    <w:rsid w:val="0029104E"/>
    <w:pPr>
      <w:spacing w:before="120" w:after="120"/>
    </w:pPr>
    <w:rPr>
      <w:rFonts w:ascii="Times New Roman" w:eastAsia="Calibri" w:hAnsi="Times New Roman" w:cs="Times New Roman"/>
      <w:spacing w:val="0"/>
      <w:sz w:val="24"/>
      <w:szCs w:val="22"/>
      <w:lang w:eastAsia="en-GB"/>
    </w:rPr>
  </w:style>
  <w:style w:type="paragraph" w:customStyle="1" w:styleId="Point2">
    <w:name w:val="Point 2"/>
    <w:basedOn w:val="Normal"/>
    <w:rsid w:val="0029104E"/>
    <w:pPr>
      <w:spacing w:before="120" w:after="120"/>
      <w:ind w:left="1984" w:hanging="567"/>
    </w:pPr>
    <w:rPr>
      <w:rFonts w:ascii="Times New Roman" w:eastAsia="Calibri" w:hAnsi="Times New Roman" w:cs="Times New Roman"/>
      <w:spacing w:val="0"/>
      <w:sz w:val="24"/>
      <w:szCs w:val="22"/>
      <w:lang w:eastAsia="en-GB"/>
    </w:rPr>
  </w:style>
  <w:style w:type="paragraph" w:customStyle="1" w:styleId="NumPar2">
    <w:name w:val="NumPar 2"/>
    <w:basedOn w:val="Normal"/>
    <w:next w:val="Normal"/>
    <w:uiPriority w:val="99"/>
    <w:rsid w:val="0029104E"/>
    <w:pPr>
      <w:numPr>
        <w:ilvl w:val="1"/>
        <w:numId w:val="16"/>
      </w:numPr>
      <w:spacing w:before="120" w:after="120"/>
    </w:pPr>
    <w:rPr>
      <w:rFonts w:ascii="Times New Roman" w:eastAsia="Calibri" w:hAnsi="Times New Roman" w:cs="Times New Roman"/>
      <w:spacing w:val="0"/>
      <w:sz w:val="24"/>
      <w:szCs w:val="22"/>
      <w:lang w:eastAsia="en-GB"/>
    </w:rPr>
  </w:style>
  <w:style w:type="paragraph" w:customStyle="1" w:styleId="NumPar3">
    <w:name w:val="NumPar 3"/>
    <w:basedOn w:val="Normal"/>
    <w:next w:val="Normal"/>
    <w:uiPriority w:val="99"/>
    <w:rsid w:val="0029104E"/>
    <w:pPr>
      <w:numPr>
        <w:ilvl w:val="2"/>
        <w:numId w:val="16"/>
      </w:numPr>
      <w:spacing w:before="120" w:after="120"/>
    </w:pPr>
    <w:rPr>
      <w:rFonts w:ascii="Times New Roman" w:eastAsia="Calibri" w:hAnsi="Times New Roman" w:cs="Times New Roman"/>
      <w:spacing w:val="0"/>
      <w:sz w:val="24"/>
      <w:szCs w:val="22"/>
      <w:lang w:eastAsia="en-GB"/>
    </w:rPr>
  </w:style>
  <w:style w:type="paragraph" w:customStyle="1" w:styleId="NumPar4">
    <w:name w:val="NumPar 4"/>
    <w:basedOn w:val="Normal"/>
    <w:next w:val="Normal"/>
    <w:uiPriority w:val="99"/>
    <w:rsid w:val="0029104E"/>
    <w:pPr>
      <w:numPr>
        <w:ilvl w:val="3"/>
        <w:numId w:val="16"/>
      </w:numPr>
      <w:spacing w:before="120" w:after="120"/>
    </w:pPr>
    <w:rPr>
      <w:rFonts w:ascii="Times New Roman" w:eastAsia="Calibri" w:hAnsi="Times New Roman" w:cs="Times New Roman"/>
      <w:spacing w:val="0"/>
      <w:sz w:val="24"/>
      <w:szCs w:val="22"/>
      <w:lang w:eastAsia="en-GB"/>
    </w:rPr>
  </w:style>
  <w:style w:type="paragraph" w:customStyle="1" w:styleId="Text1">
    <w:name w:val="Text 1"/>
    <w:basedOn w:val="Normal"/>
    <w:rsid w:val="0029104E"/>
    <w:pPr>
      <w:spacing w:before="120" w:after="120"/>
      <w:ind w:left="850"/>
    </w:pPr>
    <w:rPr>
      <w:rFonts w:ascii="Times New Roman" w:eastAsia="Calibri" w:hAnsi="Times New Roman" w:cs="Times New Roman"/>
      <w:spacing w:val="0"/>
      <w:sz w:val="24"/>
      <w:szCs w:val="22"/>
      <w:lang w:eastAsia="en-GB"/>
    </w:rPr>
  </w:style>
  <w:style w:type="paragraph" w:styleId="CommentSubject">
    <w:name w:val="annotation subject"/>
    <w:basedOn w:val="CommentText"/>
    <w:next w:val="CommentText"/>
    <w:link w:val="CommentSubjectChar"/>
    <w:uiPriority w:val="99"/>
    <w:semiHidden/>
    <w:unhideWhenUsed/>
    <w:rsid w:val="0029104E"/>
    <w:rPr>
      <w:b/>
      <w:bCs/>
    </w:rPr>
  </w:style>
  <w:style w:type="character" w:customStyle="1" w:styleId="CommentSubjectChar">
    <w:name w:val="Comment Subject Char"/>
    <w:basedOn w:val="CommentTextChar"/>
    <w:link w:val="CommentSubject"/>
    <w:uiPriority w:val="99"/>
    <w:semiHidden/>
    <w:rsid w:val="0029104E"/>
    <w:rPr>
      <w:rFonts w:ascii="Calibri" w:eastAsia="Calibri" w:hAnsi="Calibri"/>
      <w:b/>
      <w:bCs/>
      <w:lang w:val="x-none" w:eastAsia="en-US"/>
    </w:rPr>
  </w:style>
  <w:style w:type="paragraph" w:styleId="Revision">
    <w:name w:val="Revision"/>
    <w:hidden/>
    <w:uiPriority w:val="99"/>
    <w:semiHidden/>
    <w:rsid w:val="0029104E"/>
    <w:rPr>
      <w:rFonts w:ascii="Calibri" w:eastAsia="Calibri" w:hAnsi="Calibri"/>
      <w:sz w:val="22"/>
      <w:szCs w:val="22"/>
      <w:lang w:eastAsia="en-US"/>
    </w:rPr>
  </w:style>
  <w:style w:type="paragraph" w:customStyle="1" w:styleId="CM38">
    <w:name w:val="CM38"/>
    <w:basedOn w:val="Default"/>
    <w:next w:val="Default"/>
    <w:uiPriority w:val="99"/>
    <w:rsid w:val="0029104E"/>
    <w:pPr>
      <w:widowControl w:val="0"/>
    </w:pPr>
    <w:rPr>
      <w:rFonts w:ascii="Times New Roman" w:hAnsi="Times New Roman" w:cs="Times New Roman"/>
      <w:sz w:val="24"/>
      <w:szCs w:val="24"/>
    </w:rPr>
  </w:style>
  <w:style w:type="paragraph" w:customStyle="1" w:styleId="CM7">
    <w:name w:val="CM7"/>
    <w:basedOn w:val="Default"/>
    <w:next w:val="Default"/>
    <w:uiPriority w:val="99"/>
    <w:rsid w:val="0029104E"/>
    <w:pPr>
      <w:widowControl w:val="0"/>
    </w:pPr>
    <w:rPr>
      <w:rFonts w:ascii="Times New Roman" w:hAnsi="Times New Roman" w:cs="Times New Roman"/>
      <w:sz w:val="24"/>
      <w:szCs w:val="24"/>
    </w:rPr>
  </w:style>
  <w:style w:type="paragraph" w:customStyle="1" w:styleId="CM44">
    <w:name w:val="CM44"/>
    <w:basedOn w:val="Default"/>
    <w:next w:val="Default"/>
    <w:uiPriority w:val="99"/>
    <w:rsid w:val="0029104E"/>
    <w:pPr>
      <w:widowControl w:val="0"/>
    </w:pPr>
    <w:rPr>
      <w:rFonts w:ascii="Times New Roman" w:hAnsi="Times New Roman" w:cs="Times New Roman"/>
      <w:sz w:val="24"/>
      <w:szCs w:val="24"/>
    </w:rPr>
  </w:style>
  <w:style w:type="paragraph" w:customStyle="1" w:styleId="CM36">
    <w:name w:val="CM36"/>
    <w:basedOn w:val="Default"/>
    <w:next w:val="Default"/>
    <w:uiPriority w:val="99"/>
    <w:rsid w:val="0029104E"/>
    <w:pPr>
      <w:widowControl w:val="0"/>
    </w:pPr>
    <w:rPr>
      <w:rFonts w:ascii="Times New Roman" w:hAnsi="Times New Roman" w:cs="Times New Roman"/>
      <w:sz w:val="24"/>
      <w:szCs w:val="24"/>
    </w:rPr>
  </w:style>
  <w:style w:type="character" w:customStyle="1" w:styleId="FooterChar">
    <w:name w:val="Footer Char"/>
    <w:link w:val="Footer"/>
    <w:uiPriority w:val="99"/>
    <w:rsid w:val="0029104E"/>
    <w:rPr>
      <w:rFonts w:ascii="Arial" w:hAnsi="Arial"/>
      <w:lang w:eastAsia="zh-CN"/>
    </w:rPr>
  </w:style>
  <w:style w:type="paragraph" w:customStyle="1" w:styleId="CM80">
    <w:name w:val="CM80"/>
    <w:basedOn w:val="Default"/>
    <w:next w:val="Default"/>
    <w:uiPriority w:val="99"/>
    <w:rsid w:val="0029104E"/>
    <w:pPr>
      <w:widowControl w:val="0"/>
    </w:pPr>
    <w:rPr>
      <w:rFonts w:ascii="GOUYKP+Tahoma" w:hAnsi="GOUYKP+Tahoma" w:cs="Times New Roman"/>
      <w:sz w:val="24"/>
      <w:szCs w:val="24"/>
    </w:rPr>
  </w:style>
  <w:style w:type="paragraph" w:customStyle="1" w:styleId="CM76">
    <w:name w:val="CM76"/>
    <w:basedOn w:val="Default"/>
    <w:next w:val="Default"/>
    <w:uiPriority w:val="99"/>
    <w:rsid w:val="0029104E"/>
    <w:pPr>
      <w:widowControl w:val="0"/>
    </w:pPr>
    <w:rPr>
      <w:rFonts w:ascii="GOUYKP+Tahoma" w:hAnsi="GOUYKP+Tahoma" w:cs="Times New Roman"/>
      <w:sz w:val="24"/>
      <w:szCs w:val="24"/>
    </w:rPr>
  </w:style>
  <w:style w:type="paragraph" w:customStyle="1" w:styleId="CM45">
    <w:name w:val="CM45"/>
    <w:basedOn w:val="Default"/>
    <w:next w:val="Default"/>
    <w:uiPriority w:val="99"/>
    <w:rsid w:val="0029104E"/>
    <w:pPr>
      <w:widowControl w:val="0"/>
      <w:spacing w:line="233" w:lineRule="atLeast"/>
    </w:pPr>
    <w:rPr>
      <w:rFonts w:ascii="GOUYKP+Tahoma" w:hAnsi="GOUYKP+Tahoma" w:cs="Times New Roman"/>
      <w:sz w:val="24"/>
      <w:szCs w:val="24"/>
    </w:rPr>
  </w:style>
  <w:style w:type="paragraph" w:customStyle="1" w:styleId="CM78">
    <w:name w:val="CM78"/>
    <w:basedOn w:val="Default"/>
    <w:next w:val="Default"/>
    <w:uiPriority w:val="99"/>
    <w:rsid w:val="0029104E"/>
    <w:pPr>
      <w:widowControl w:val="0"/>
    </w:pPr>
    <w:rPr>
      <w:rFonts w:ascii="GOUYKP+Tahoma" w:hAnsi="GOUYKP+Tahoma" w:cs="Times New Roman"/>
      <w:sz w:val="24"/>
      <w:szCs w:val="24"/>
    </w:rPr>
  </w:style>
  <w:style w:type="character" w:styleId="Emphasis">
    <w:name w:val="Emphasis"/>
    <w:uiPriority w:val="20"/>
    <w:qFormat/>
    <w:rsid w:val="0029104E"/>
    <w:rPr>
      <w:i/>
      <w:iCs/>
    </w:rPr>
  </w:style>
  <w:style w:type="paragraph" w:customStyle="1" w:styleId="Paragraph0">
    <w:name w:val="Paragraph"/>
    <w:rsid w:val="0029104E"/>
    <w:pPr>
      <w:jc w:val="both"/>
    </w:pPr>
    <w:rPr>
      <w:noProof/>
      <w:sz w:val="24"/>
    </w:rPr>
  </w:style>
  <w:style w:type="character" w:customStyle="1" w:styleId="CommentTextChar1">
    <w:name w:val="Comment Text Char1"/>
    <w:semiHidden/>
    <w:locked/>
    <w:rsid w:val="0029104E"/>
    <w:rPr>
      <w:rFonts w:ascii="Calibri" w:hAnsi="Calibri" w:cs="Times New Roman"/>
    </w:rPr>
  </w:style>
  <w:style w:type="paragraph" w:styleId="NormalWeb">
    <w:name w:val="Normal (Web)"/>
    <w:basedOn w:val="Normal"/>
    <w:uiPriority w:val="99"/>
    <w:unhideWhenUsed/>
    <w:rsid w:val="0029104E"/>
    <w:pPr>
      <w:spacing w:before="100" w:beforeAutospacing="1" w:after="100" w:afterAutospacing="1"/>
      <w:jc w:val="left"/>
    </w:pPr>
    <w:rPr>
      <w:rFonts w:ascii="Times New Roman" w:eastAsiaTheme="minorEastAsia" w:hAnsi="Times New Roman" w:cs="Times New Roman"/>
      <w:spacing w:val="0"/>
      <w:sz w:val="24"/>
      <w:szCs w:val="24"/>
      <w:lang w:eastAsia="en-GB"/>
    </w:rPr>
  </w:style>
  <w:style w:type="paragraph" w:styleId="EndnoteText">
    <w:name w:val="endnote text"/>
    <w:basedOn w:val="Normal"/>
    <w:link w:val="EndnoteTextChar"/>
    <w:uiPriority w:val="99"/>
    <w:semiHidden/>
    <w:unhideWhenUsed/>
    <w:rsid w:val="001B408F"/>
    <w:rPr>
      <w:sz w:val="20"/>
    </w:rPr>
  </w:style>
  <w:style w:type="character" w:customStyle="1" w:styleId="EndnoteTextChar">
    <w:name w:val="Endnote Text Char"/>
    <w:basedOn w:val="DefaultParagraphFont"/>
    <w:link w:val="EndnoteText"/>
    <w:uiPriority w:val="99"/>
    <w:semiHidden/>
    <w:rsid w:val="001B408F"/>
    <w:rPr>
      <w:rFonts w:ascii="Arial" w:hAnsi="Arial" w:cs="Arial"/>
      <w:spacing w:val="8"/>
      <w:lang w:eastAsia="zh-CN"/>
    </w:rPr>
  </w:style>
  <w:style w:type="character" w:styleId="EndnoteReference">
    <w:name w:val="endnote reference"/>
    <w:basedOn w:val="DefaultParagraphFont"/>
    <w:uiPriority w:val="99"/>
    <w:semiHidden/>
    <w:unhideWhenUsed/>
    <w:rsid w:val="001B408F"/>
    <w:rPr>
      <w:vertAlign w:val="superscript"/>
    </w:rPr>
  </w:style>
  <w:style w:type="paragraph" w:customStyle="1" w:styleId="NumberedPARAlevel4">
    <w:name w:val="Numbered PARA (level 4)"/>
    <w:basedOn w:val="Heading4"/>
    <w:link w:val="NumberedPARAlevel4Char"/>
    <w:qFormat/>
    <w:rsid w:val="003565D3"/>
    <w:pPr>
      <w:numPr>
        <w:ilvl w:val="0"/>
        <w:numId w:val="0"/>
      </w:numPr>
      <w:tabs>
        <w:tab w:val="num" w:pos="360"/>
      </w:tabs>
      <w:ind w:left="567"/>
    </w:pPr>
    <w:rPr>
      <w:rFonts w:eastAsia="Batang" w:cs="Arial"/>
      <w:b w:val="0"/>
      <w:bCs w:val="0"/>
      <w:lang w:eastAsia="en-US"/>
    </w:rPr>
  </w:style>
  <w:style w:type="paragraph" w:styleId="Caption">
    <w:name w:val="caption"/>
    <w:basedOn w:val="Normal"/>
    <w:next w:val="Normal"/>
    <w:uiPriority w:val="35"/>
    <w:unhideWhenUsed/>
    <w:qFormat/>
    <w:rsid w:val="0081079E"/>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D55278"/>
    <w:rPr>
      <w:color w:val="605E5C"/>
      <w:shd w:val="clear" w:color="auto" w:fill="E1DFDD"/>
    </w:rPr>
  </w:style>
  <w:style w:type="character" w:styleId="UnresolvedMention">
    <w:name w:val="Unresolved Mention"/>
    <w:basedOn w:val="DefaultParagraphFont"/>
    <w:uiPriority w:val="99"/>
    <w:semiHidden/>
    <w:unhideWhenUsed/>
    <w:rsid w:val="00212EBF"/>
    <w:rPr>
      <w:color w:val="605E5C"/>
      <w:shd w:val="clear" w:color="auto" w:fill="E1DFDD"/>
    </w:rPr>
  </w:style>
  <w:style w:type="paragraph" w:customStyle="1" w:styleId="Figuretitle">
    <w:name w:val="Figure title"/>
    <w:rsid w:val="00F355BC"/>
    <w:pPr>
      <w:jc w:val="center"/>
    </w:pPr>
    <w:rPr>
      <w:rFonts w:ascii="Arial" w:hAnsi="Arial"/>
      <w:b/>
      <w:noProof/>
      <w:sz w:val="22"/>
      <w:szCs w:val="22"/>
    </w:rPr>
  </w:style>
  <w:style w:type="character" w:customStyle="1" w:styleId="NumberedPARAlevel4Char">
    <w:name w:val="Numbered PARA (level 4) Char"/>
    <w:link w:val="NumberedPARAlevel4"/>
    <w:rsid w:val="00F355BC"/>
    <w:rPr>
      <w:rFonts w:ascii="Arial" w:eastAsia="Batang"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779723">
      <w:bodyDiv w:val="1"/>
      <w:marLeft w:val="0"/>
      <w:marRight w:val="0"/>
      <w:marTop w:val="107"/>
      <w:marBottom w:val="0"/>
      <w:divBdr>
        <w:top w:val="none" w:sz="0" w:space="0" w:color="auto"/>
        <w:left w:val="none" w:sz="0" w:space="0" w:color="auto"/>
        <w:bottom w:val="none" w:sz="0" w:space="0" w:color="auto"/>
        <w:right w:val="none" w:sz="0" w:space="0" w:color="auto"/>
      </w:divBdr>
      <w:divsChild>
        <w:div w:id="1566598051">
          <w:marLeft w:val="0"/>
          <w:marRight w:val="0"/>
          <w:marTop w:val="0"/>
          <w:marBottom w:val="0"/>
          <w:divBdr>
            <w:top w:val="none" w:sz="0" w:space="0" w:color="auto"/>
            <w:left w:val="none" w:sz="0" w:space="0" w:color="auto"/>
            <w:bottom w:val="none" w:sz="0" w:space="0" w:color="auto"/>
            <w:right w:val="none" w:sz="0" w:space="0" w:color="auto"/>
          </w:divBdr>
          <w:divsChild>
            <w:div w:id="1632396497">
              <w:marLeft w:val="107"/>
              <w:marRight w:val="0"/>
              <w:marTop w:val="0"/>
              <w:marBottom w:val="0"/>
              <w:divBdr>
                <w:top w:val="none" w:sz="0" w:space="0" w:color="auto"/>
                <w:left w:val="none" w:sz="0" w:space="0" w:color="auto"/>
                <w:bottom w:val="none" w:sz="0" w:space="0" w:color="auto"/>
                <w:right w:val="none" w:sz="0" w:space="0" w:color="auto"/>
              </w:divBdr>
              <w:divsChild>
                <w:div w:id="564606388">
                  <w:marLeft w:val="0"/>
                  <w:marRight w:val="0"/>
                  <w:marTop w:val="107"/>
                  <w:marBottom w:val="0"/>
                  <w:divBdr>
                    <w:top w:val="dotted" w:sz="4" w:space="5" w:color="CCCCCC"/>
                    <w:left w:val="dotted" w:sz="4" w:space="5" w:color="CCCCCC"/>
                    <w:bottom w:val="dotted" w:sz="4" w:space="5" w:color="CCCCCC"/>
                    <w:right w:val="dotted" w:sz="4" w:space="5" w:color="CCCCCC"/>
                  </w:divBdr>
                  <w:divsChild>
                    <w:div w:id="1787237625">
                      <w:marLeft w:val="0"/>
                      <w:marRight w:val="0"/>
                      <w:marTop w:val="0"/>
                      <w:marBottom w:val="107"/>
                      <w:divBdr>
                        <w:top w:val="none" w:sz="0" w:space="0" w:color="auto"/>
                        <w:left w:val="none" w:sz="0" w:space="0" w:color="auto"/>
                        <w:bottom w:val="none" w:sz="0" w:space="0" w:color="auto"/>
                        <w:right w:val="none" w:sz="0" w:space="0" w:color="auto"/>
                      </w:divBdr>
                      <w:divsChild>
                        <w:div w:id="29819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5486117">
      <w:bodyDiv w:val="1"/>
      <w:marLeft w:val="0"/>
      <w:marRight w:val="0"/>
      <w:marTop w:val="0"/>
      <w:marBottom w:val="0"/>
      <w:divBdr>
        <w:top w:val="none" w:sz="0" w:space="0" w:color="auto"/>
        <w:left w:val="none" w:sz="0" w:space="0" w:color="auto"/>
        <w:bottom w:val="none" w:sz="0" w:space="0" w:color="auto"/>
        <w:right w:val="none" w:sz="0" w:space="0" w:color="auto"/>
      </w:divBdr>
    </w:div>
    <w:div w:id="907693028">
      <w:bodyDiv w:val="1"/>
      <w:marLeft w:val="0"/>
      <w:marRight w:val="0"/>
      <w:marTop w:val="107"/>
      <w:marBottom w:val="0"/>
      <w:divBdr>
        <w:top w:val="none" w:sz="0" w:space="0" w:color="auto"/>
        <w:left w:val="none" w:sz="0" w:space="0" w:color="auto"/>
        <w:bottom w:val="none" w:sz="0" w:space="0" w:color="auto"/>
        <w:right w:val="none" w:sz="0" w:space="0" w:color="auto"/>
      </w:divBdr>
      <w:divsChild>
        <w:div w:id="1513840952">
          <w:marLeft w:val="0"/>
          <w:marRight w:val="0"/>
          <w:marTop w:val="0"/>
          <w:marBottom w:val="0"/>
          <w:divBdr>
            <w:top w:val="none" w:sz="0" w:space="0" w:color="auto"/>
            <w:left w:val="none" w:sz="0" w:space="0" w:color="auto"/>
            <w:bottom w:val="none" w:sz="0" w:space="0" w:color="auto"/>
            <w:right w:val="none" w:sz="0" w:space="0" w:color="auto"/>
          </w:divBdr>
          <w:divsChild>
            <w:div w:id="8991179">
              <w:marLeft w:val="107"/>
              <w:marRight w:val="0"/>
              <w:marTop w:val="0"/>
              <w:marBottom w:val="0"/>
              <w:divBdr>
                <w:top w:val="none" w:sz="0" w:space="0" w:color="auto"/>
                <w:left w:val="none" w:sz="0" w:space="0" w:color="auto"/>
                <w:bottom w:val="none" w:sz="0" w:space="0" w:color="auto"/>
                <w:right w:val="none" w:sz="0" w:space="0" w:color="auto"/>
              </w:divBdr>
              <w:divsChild>
                <w:div w:id="1116483544">
                  <w:marLeft w:val="0"/>
                  <w:marRight w:val="0"/>
                  <w:marTop w:val="107"/>
                  <w:marBottom w:val="0"/>
                  <w:divBdr>
                    <w:top w:val="dotted" w:sz="4" w:space="5" w:color="CCCCCC"/>
                    <w:left w:val="dotted" w:sz="4" w:space="5" w:color="CCCCCC"/>
                    <w:bottom w:val="dotted" w:sz="4" w:space="5" w:color="CCCCCC"/>
                    <w:right w:val="dotted" w:sz="4" w:space="5" w:color="CCCCCC"/>
                  </w:divBdr>
                  <w:divsChild>
                    <w:div w:id="1062145463">
                      <w:marLeft w:val="0"/>
                      <w:marRight w:val="0"/>
                      <w:marTop w:val="0"/>
                      <w:marBottom w:val="107"/>
                      <w:divBdr>
                        <w:top w:val="none" w:sz="0" w:space="0" w:color="auto"/>
                        <w:left w:val="none" w:sz="0" w:space="0" w:color="auto"/>
                        <w:bottom w:val="none" w:sz="0" w:space="0" w:color="auto"/>
                        <w:right w:val="none" w:sz="0" w:space="0" w:color="auto"/>
                      </w:divBdr>
                      <w:divsChild>
                        <w:div w:id="1785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240828">
      <w:bodyDiv w:val="1"/>
      <w:marLeft w:val="0"/>
      <w:marRight w:val="0"/>
      <w:marTop w:val="0"/>
      <w:marBottom w:val="0"/>
      <w:divBdr>
        <w:top w:val="none" w:sz="0" w:space="0" w:color="auto"/>
        <w:left w:val="none" w:sz="0" w:space="0" w:color="auto"/>
        <w:bottom w:val="none" w:sz="0" w:space="0" w:color="auto"/>
        <w:right w:val="none" w:sz="0" w:space="0" w:color="auto"/>
      </w:divBdr>
      <w:divsChild>
        <w:div w:id="1580825213">
          <w:marLeft w:val="0"/>
          <w:marRight w:val="0"/>
          <w:marTop w:val="0"/>
          <w:marBottom w:val="0"/>
          <w:divBdr>
            <w:top w:val="none" w:sz="0" w:space="0" w:color="auto"/>
            <w:left w:val="none" w:sz="0" w:space="0" w:color="auto"/>
            <w:bottom w:val="none" w:sz="0" w:space="0" w:color="auto"/>
            <w:right w:val="none" w:sz="0" w:space="0" w:color="auto"/>
          </w:divBdr>
          <w:divsChild>
            <w:div w:id="1370104506">
              <w:marLeft w:val="0"/>
              <w:marRight w:val="0"/>
              <w:marTop w:val="0"/>
              <w:marBottom w:val="0"/>
              <w:divBdr>
                <w:top w:val="single" w:sz="6" w:space="11" w:color="FFFFFF"/>
                <w:left w:val="none" w:sz="0" w:space="11" w:color="auto"/>
                <w:bottom w:val="none" w:sz="0" w:space="11" w:color="auto"/>
                <w:right w:val="none" w:sz="0" w:space="11" w:color="auto"/>
              </w:divBdr>
            </w:div>
          </w:divsChild>
        </w:div>
      </w:divsChild>
    </w:div>
    <w:div w:id="1520586090">
      <w:bodyDiv w:val="1"/>
      <w:marLeft w:val="0"/>
      <w:marRight w:val="0"/>
      <w:marTop w:val="0"/>
      <w:marBottom w:val="0"/>
      <w:divBdr>
        <w:top w:val="none" w:sz="0" w:space="0" w:color="auto"/>
        <w:left w:val="none" w:sz="0" w:space="0" w:color="auto"/>
        <w:bottom w:val="none" w:sz="0" w:space="0" w:color="auto"/>
        <w:right w:val="none" w:sz="0" w:space="0" w:color="auto"/>
      </w:divBdr>
    </w:div>
    <w:div w:id="1611156758">
      <w:bodyDiv w:val="1"/>
      <w:marLeft w:val="0"/>
      <w:marRight w:val="0"/>
      <w:marTop w:val="0"/>
      <w:marBottom w:val="0"/>
      <w:divBdr>
        <w:top w:val="none" w:sz="0" w:space="0" w:color="auto"/>
        <w:left w:val="none" w:sz="0" w:space="0" w:color="auto"/>
        <w:bottom w:val="none" w:sz="0" w:space="0" w:color="auto"/>
        <w:right w:val="none" w:sz="0" w:space="0" w:color="auto"/>
      </w:divBdr>
    </w:div>
    <w:div w:id="1764060055">
      <w:bodyDiv w:val="1"/>
      <w:marLeft w:val="0"/>
      <w:marRight w:val="0"/>
      <w:marTop w:val="0"/>
      <w:marBottom w:val="0"/>
      <w:divBdr>
        <w:top w:val="none" w:sz="0" w:space="0" w:color="auto"/>
        <w:left w:val="none" w:sz="0" w:space="0" w:color="auto"/>
        <w:bottom w:val="none" w:sz="0" w:space="0" w:color="auto"/>
        <w:right w:val="none" w:sz="0" w:space="0" w:color="auto"/>
      </w:divBdr>
    </w:div>
    <w:div w:id="1871648374">
      <w:bodyDiv w:val="1"/>
      <w:marLeft w:val="0"/>
      <w:marRight w:val="0"/>
      <w:marTop w:val="150"/>
      <w:marBottom w:val="0"/>
      <w:divBdr>
        <w:top w:val="none" w:sz="0" w:space="0" w:color="auto"/>
        <w:left w:val="none" w:sz="0" w:space="0" w:color="auto"/>
        <w:bottom w:val="none" w:sz="0" w:space="0" w:color="auto"/>
        <w:right w:val="none" w:sz="0" w:space="0" w:color="auto"/>
      </w:divBdr>
      <w:divsChild>
        <w:div w:id="1897280725">
          <w:marLeft w:val="0"/>
          <w:marRight w:val="0"/>
          <w:marTop w:val="0"/>
          <w:marBottom w:val="0"/>
          <w:divBdr>
            <w:top w:val="none" w:sz="0" w:space="0" w:color="auto"/>
            <w:left w:val="none" w:sz="0" w:space="0" w:color="auto"/>
            <w:bottom w:val="none" w:sz="0" w:space="0" w:color="auto"/>
            <w:right w:val="none" w:sz="0" w:space="0" w:color="auto"/>
          </w:divBdr>
          <w:divsChild>
            <w:div w:id="1608659778">
              <w:marLeft w:val="150"/>
              <w:marRight w:val="0"/>
              <w:marTop w:val="0"/>
              <w:marBottom w:val="0"/>
              <w:divBdr>
                <w:top w:val="none" w:sz="0" w:space="0" w:color="auto"/>
                <w:left w:val="none" w:sz="0" w:space="0" w:color="auto"/>
                <w:bottom w:val="none" w:sz="0" w:space="0" w:color="auto"/>
                <w:right w:val="none" w:sz="0" w:space="0" w:color="auto"/>
              </w:divBdr>
              <w:divsChild>
                <w:div w:id="1086682466">
                  <w:marLeft w:val="0"/>
                  <w:marRight w:val="0"/>
                  <w:marTop w:val="0"/>
                  <w:marBottom w:val="0"/>
                  <w:divBdr>
                    <w:top w:val="single" w:sz="6" w:space="4" w:color="CCCCCC"/>
                    <w:left w:val="single" w:sz="6" w:space="4" w:color="CCCCCC"/>
                    <w:bottom w:val="single" w:sz="6" w:space="4" w:color="CCCCCC"/>
                    <w:right w:val="single" w:sz="6" w:space="4" w:color="CCCCCC"/>
                  </w:divBdr>
                  <w:divsChild>
                    <w:div w:id="200103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4.png"/><Relationship Id="rId39" Type="http://schemas.microsoft.com/office/2011/relationships/people" Target="people.xml"/><Relationship Id="rId21" Type="http://schemas.openxmlformats.org/officeDocument/2006/relationships/header" Target="header9.xml"/><Relationship Id="rId34"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3.emf"/><Relationship Id="rId33" Type="http://schemas.openxmlformats.org/officeDocument/2006/relationships/chart" Target="charts/chart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2.png"/><Relationship Id="rId32" Type="http://schemas.openxmlformats.org/officeDocument/2006/relationships/header" Target="header11.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hop.bsigroup.com/en/ProductDetail/?pid=000000000030148404" TargetMode="External"/><Relationship Id="rId28" Type="http://schemas.openxmlformats.org/officeDocument/2006/relationships/oleObject" Target="embeddings/oleObject1.bin"/><Relationship Id="rId36"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hop.bsigroup.com/en/ProductDetail/?pid=000000000000178325" TargetMode="External"/><Relationship Id="rId27" Type="http://schemas.openxmlformats.org/officeDocument/2006/relationships/image" Target="media/image5.emf"/><Relationship Id="rId30" Type="http://schemas.openxmlformats.org/officeDocument/2006/relationships/header" Target="header10.xml"/><Relationship Id="rId35" Type="http://schemas.openxmlformats.org/officeDocument/2006/relationships/image" Target="media/image8.png"/><Relationship Id="rId8" Type="http://schemas.openxmlformats.org/officeDocument/2006/relationships/image" Target="media/image1.emf"/><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GW19\OneDrive%20-%20Ricardo%20Plc\Desktop\G98%20Chart.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80352023048629"/>
          <c:y val="0.15701804450671766"/>
          <c:w val="0.71554425850059988"/>
          <c:h val="0.70530245038504502"/>
        </c:manualLayout>
      </c:layout>
      <c:lineChart>
        <c:grouping val="standard"/>
        <c:varyColors val="0"/>
        <c:ser>
          <c:idx val="1"/>
          <c:order val="0"/>
          <c:spPr>
            <a:ln w="28575" cap="rnd">
              <a:solidFill>
                <a:schemeClr val="tx1"/>
              </a:solidFill>
              <a:round/>
            </a:ln>
            <a:effectLst/>
          </c:spPr>
          <c:marker>
            <c:symbol val="none"/>
          </c:marker>
          <c:cat>
            <c:numRef>
              <c:f>Sheet1!$E$1:$E$14</c:f>
              <c:numCache>
                <c:formatCode>General</c:formatCode>
                <c:ptCount val="14"/>
                <c:pt idx="0">
                  <c:v>0</c:v>
                </c:pt>
                <c:pt idx="1">
                  <c:v>1</c:v>
                </c:pt>
                <c:pt idx="2">
                  <c:v>1</c:v>
                </c:pt>
                <c:pt idx="3">
                  <c:v>2</c:v>
                </c:pt>
                <c:pt idx="4">
                  <c:v>2</c:v>
                </c:pt>
                <c:pt idx="5">
                  <c:v>3</c:v>
                </c:pt>
                <c:pt idx="6">
                  <c:v>3</c:v>
                </c:pt>
                <c:pt idx="7">
                  <c:v>4</c:v>
                </c:pt>
                <c:pt idx="8">
                  <c:v>4</c:v>
                </c:pt>
                <c:pt idx="9">
                  <c:v>5</c:v>
                </c:pt>
                <c:pt idx="10">
                  <c:v>5</c:v>
                </c:pt>
                <c:pt idx="11">
                  <c:v>6</c:v>
                </c:pt>
                <c:pt idx="12">
                  <c:v>6</c:v>
                </c:pt>
                <c:pt idx="13">
                  <c:v>7</c:v>
                </c:pt>
              </c:numCache>
            </c:numRef>
          </c:cat>
          <c:val>
            <c:numRef>
              <c:f>Sheet1!$F$1:$F$14</c:f>
              <c:numCache>
                <c:formatCode>General</c:formatCode>
                <c:ptCount val="14"/>
                <c:pt idx="0">
                  <c:v>50</c:v>
                </c:pt>
                <c:pt idx="1">
                  <c:v>50</c:v>
                </c:pt>
                <c:pt idx="2">
                  <c:v>50.4</c:v>
                </c:pt>
                <c:pt idx="3">
                  <c:v>50.4</c:v>
                </c:pt>
                <c:pt idx="4">
                  <c:v>50.7</c:v>
                </c:pt>
                <c:pt idx="5">
                  <c:v>50.7</c:v>
                </c:pt>
                <c:pt idx="6">
                  <c:v>51.15</c:v>
                </c:pt>
                <c:pt idx="7">
                  <c:v>51.15</c:v>
                </c:pt>
                <c:pt idx="8">
                  <c:v>50.7</c:v>
                </c:pt>
                <c:pt idx="9">
                  <c:v>50.7</c:v>
                </c:pt>
                <c:pt idx="10">
                  <c:v>50.4</c:v>
                </c:pt>
                <c:pt idx="11">
                  <c:v>50.4</c:v>
                </c:pt>
                <c:pt idx="12">
                  <c:v>50</c:v>
                </c:pt>
                <c:pt idx="13">
                  <c:v>50</c:v>
                </c:pt>
              </c:numCache>
            </c:numRef>
          </c:val>
          <c:smooth val="0"/>
          <c:extLst>
            <c:ext xmlns:c16="http://schemas.microsoft.com/office/drawing/2014/chart" uri="{C3380CC4-5D6E-409C-BE32-E72D297353CC}">
              <c16:uniqueId val="{00000000-6AD0-492B-BA88-0AFD94599DDA}"/>
            </c:ext>
          </c:extLst>
        </c:ser>
        <c:dLbls>
          <c:showLegendKey val="0"/>
          <c:showVal val="0"/>
          <c:showCatName val="0"/>
          <c:showSerName val="0"/>
          <c:showPercent val="0"/>
          <c:showBubbleSize val="0"/>
        </c:dLbls>
        <c:smooth val="0"/>
        <c:axId val="656763520"/>
        <c:axId val="656765696"/>
      </c:lineChart>
      <c:dateAx>
        <c:axId val="6567635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a:t>
                </a:r>
                <a:r>
                  <a:rPr lang="en-GB" baseline="0"/>
                  <a:t> (minutes) </a:t>
                </a:r>
                <a:endParaRPr lang="en-GB"/>
              </a:p>
            </c:rich>
          </c:tx>
          <c:layout>
            <c:manualLayout>
              <c:xMode val="edge"/>
              <c:yMode val="edge"/>
              <c:x val="0.8449755577427821"/>
              <c:y val="0.9124035155172268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cross"/>
        <c:minorTickMark val="none"/>
        <c:tickLblPos val="nextTo"/>
        <c:spPr>
          <a:noFill/>
          <a:ln w="9525" cap="flat" cmpd="sng" algn="ctr">
            <a:solidFill>
              <a:schemeClr val="tx1"/>
            </a:solidFill>
            <a:prstDash val="solid"/>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6765696"/>
        <c:crosses val="autoZero"/>
        <c:auto val="0"/>
        <c:lblOffset val="100"/>
        <c:baseTimeUnit val="days"/>
      </c:dateAx>
      <c:valAx>
        <c:axId val="656765696"/>
        <c:scaling>
          <c:orientation val="minMax"/>
          <c:min val="49.5"/>
        </c:scaling>
        <c:delete val="0"/>
        <c:axPos val="l"/>
        <c:majorGridlines>
          <c:spPr>
            <a:ln w="9525" cap="flat" cmpd="sng" algn="ctr">
              <a:noFill/>
              <a:prstDash val="lgDash"/>
              <a:round/>
            </a:ln>
            <a:effectLst/>
          </c:spPr>
        </c:majorGridlines>
        <c:title>
          <c:tx>
            <c:rich>
              <a:bodyPr rot="0" spcFirstLastPara="1" vertOverflow="ellipsis" wrap="square" anchor="ctr" anchorCtr="1"/>
              <a:lstStyle/>
              <a:p>
                <a:pPr>
                  <a:defRPr sz="1000" b="0" i="0" u="none" strike="noStrike" kern="1200" baseline="0">
                    <a:solidFill>
                      <a:sysClr val="windowText" lastClr="000000"/>
                    </a:solidFill>
                    <a:latin typeface="+mn-lt"/>
                    <a:ea typeface="+mn-ea"/>
                    <a:cs typeface="+mn-cs"/>
                  </a:defRPr>
                </a:pPr>
                <a:r>
                  <a:rPr lang="en-GB">
                    <a:solidFill>
                      <a:sysClr val="windowText" lastClr="000000"/>
                    </a:solidFill>
                  </a:rPr>
                  <a:t>Frequenc</a:t>
                </a:r>
                <a:r>
                  <a:rPr lang="en-GB" baseline="0">
                    <a:solidFill>
                      <a:sysClr val="windowText" lastClr="000000"/>
                    </a:solidFill>
                  </a:rPr>
                  <a:t>y </a:t>
                </a:r>
              </a:p>
              <a:p>
                <a:pPr>
                  <a:defRPr>
                    <a:solidFill>
                      <a:sysClr val="windowText" lastClr="000000"/>
                    </a:solidFill>
                  </a:defRPr>
                </a:pPr>
                <a:r>
                  <a:rPr lang="en-GB" i="1" baseline="0">
                    <a:solidFill>
                      <a:sysClr val="windowText" lastClr="000000"/>
                    </a:solidFill>
                  </a:rPr>
                  <a:t>f </a:t>
                </a:r>
                <a:r>
                  <a:rPr lang="en-GB" i="0" baseline="0">
                    <a:solidFill>
                      <a:sysClr val="windowText" lastClr="000000"/>
                    </a:solidFill>
                  </a:rPr>
                  <a:t> (Hz)</a:t>
                </a:r>
              </a:p>
            </c:rich>
          </c:tx>
          <c:layout>
            <c:manualLayout>
              <c:xMode val="edge"/>
              <c:yMode val="edge"/>
              <c:x val="1.8389599737532812E-2"/>
              <c:y val="4.8079737308517882E-2"/>
            </c:manualLayout>
          </c:layout>
          <c:overlay val="0"/>
          <c:spPr>
            <a:noFill/>
            <a:ln>
              <a:noFill/>
            </a:ln>
            <a:effectLst/>
          </c:spPr>
          <c:txPr>
            <a:bodyPr rot="0" spcFirstLastPara="1" vertOverflow="ellipsis"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cross"/>
        <c:minorTickMark val="none"/>
        <c:tickLblPos val="low"/>
        <c:spPr>
          <a:noFill/>
          <a:ln>
            <a:solidFill>
              <a:schemeClr val="tx1"/>
            </a:solidFill>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6763520"/>
        <c:crosses val="autoZero"/>
        <c:crossBetween val="midCat"/>
        <c:majorUnit val="0.5"/>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0.21292</cdr:x>
      <cdr:y>0.68394</cdr:y>
    </cdr:from>
    <cdr:to>
      <cdr:x>0.71779</cdr:x>
      <cdr:y>0.68394</cdr:y>
    </cdr:to>
    <cdr:cxnSp macro="">
      <cdr:nvCxnSpPr>
        <cdr:cNvPr id="3" name="Straight Connector 2"/>
        <cdr:cNvCxnSpPr/>
      </cdr:nvCxnSpPr>
      <cdr:spPr>
        <a:xfrm xmlns:a="http://schemas.openxmlformats.org/drawingml/2006/main">
          <a:off x="1049572" y="2528515"/>
          <a:ext cx="2488758"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0.2113</cdr:x>
      <cdr:y>0.56749</cdr:y>
    </cdr:from>
    <cdr:to>
      <cdr:x>0.72263</cdr:x>
      <cdr:y>0.56749</cdr:y>
    </cdr:to>
    <cdr:cxnSp macro="">
      <cdr:nvCxnSpPr>
        <cdr:cNvPr id="9" name="Straight Connector 8"/>
        <cdr:cNvCxnSpPr/>
      </cdr:nvCxnSpPr>
      <cdr:spPr>
        <a:xfrm xmlns:a="http://schemas.openxmlformats.org/drawingml/2006/main">
          <a:off x="1041621" y="2098004"/>
          <a:ext cx="2520564"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0.21354</cdr:x>
      <cdr:y>0.51886</cdr:y>
    </cdr:from>
    <cdr:to>
      <cdr:x>0.72487</cdr:x>
      <cdr:y>0.51886</cdr:y>
    </cdr:to>
    <cdr:cxnSp macro="">
      <cdr:nvCxnSpPr>
        <cdr:cNvPr id="18" name="Straight Connector 17"/>
        <cdr:cNvCxnSpPr/>
      </cdr:nvCxnSpPr>
      <cdr:spPr>
        <a:xfrm xmlns:a="http://schemas.openxmlformats.org/drawingml/2006/main">
          <a:off x="1052664" y="1918218"/>
          <a:ext cx="2520564"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0.31454</cdr:x>
      <cdr:y>0.47497</cdr:y>
    </cdr:from>
    <cdr:to>
      <cdr:x>0.61617</cdr:x>
      <cdr:y>0.47497</cdr:y>
    </cdr:to>
    <cdr:cxnSp macro="">
      <cdr:nvCxnSpPr>
        <cdr:cNvPr id="24" name="Straight Connector 23"/>
        <cdr:cNvCxnSpPr/>
      </cdr:nvCxnSpPr>
      <cdr:spPr>
        <a:xfrm xmlns:a="http://schemas.openxmlformats.org/drawingml/2006/main">
          <a:off x="1799168" y="1755933"/>
          <a:ext cx="1725356"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0.31353</cdr:x>
      <cdr:y>0.40057</cdr:y>
    </cdr:from>
    <cdr:to>
      <cdr:x>0.62323</cdr:x>
      <cdr:y>0.40057</cdr:y>
    </cdr:to>
    <cdr:cxnSp macro="">
      <cdr:nvCxnSpPr>
        <cdr:cNvPr id="25" name="Straight Connector 24"/>
        <cdr:cNvCxnSpPr/>
      </cdr:nvCxnSpPr>
      <cdr:spPr>
        <a:xfrm xmlns:a="http://schemas.openxmlformats.org/drawingml/2006/main">
          <a:off x="1793416" y="1480897"/>
          <a:ext cx="1771488"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0.41777</cdr:x>
      <cdr:y>0.30247</cdr:y>
    </cdr:from>
    <cdr:to>
      <cdr:x>0.51455</cdr:x>
      <cdr:y>0.30247</cdr:y>
    </cdr:to>
    <cdr:cxnSp macro="">
      <cdr:nvCxnSpPr>
        <cdr:cNvPr id="32" name="Straight Connector 31"/>
        <cdr:cNvCxnSpPr/>
      </cdr:nvCxnSpPr>
      <cdr:spPr>
        <a:xfrm xmlns:a="http://schemas.openxmlformats.org/drawingml/2006/main" flipV="1">
          <a:off x="2059388" y="1118227"/>
          <a:ext cx="477078"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0.41293</cdr:x>
      <cdr:y>0.25384</cdr:y>
    </cdr:from>
    <cdr:to>
      <cdr:x>0.51777</cdr:x>
      <cdr:y>0.25384</cdr:y>
    </cdr:to>
    <cdr:cxnSp macro="">
      <cdr:nvCxnSpPr>
        <cdr:cNvPr id="33" name="Straight Connector 32"/>
        <cdr:cNvCxnSpPr/>
      </cdr:nvCxnSpPr>
      <cdr:spPr>
        <a:xfrm xmlns:a="http://schemas.openxmlformats.org/drawingml/2006/main">
          <a:off x="2035534" y="938441"/>
          <a:ext cx="516835"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0.80099</cdr:x>
      <cdr:y>0.68533</cdr:y>
    </cdr:from>
    <cdr:to>
      <cdr:x>0.99701</cdr:x>
      <cdr:y>0.75575</cdr:y>
    </cdr:to>
    <cdr:sp macro="" textlink="">
      <cdr:nvSpPr>
        <cdr:cNvPr id="42" name="Text Box 41"/>
        <cdr:cNvSpPr txBox="1"/>
      </cdr:nvSpPr>
      <cdr:spPr>
        <a:xfrm xmlns:a="http://schemas.openxmlformats.org/drawingml/2006/main">
          <a:off x="4581709" y="2533650"/>
          <a:ext cx="1121252" cy="2603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en-GB" sz="900"/>
            <a:t>50.00 </a:t>
          </a:r>
          <a:r>
            <a:rPr lang="en-GB" sz="900">
              <a:latin typeface="Calibri" panose="020F0502020204030204" pitchFamily="34" charset="0"/>
            </a:rPr>
            <a:t>± 0.01 Hz</a:t>
          </a:r>
          <a:r>
            <a:rPr lang="en-GB" sz="900"/>
            <a:t> </a:t>
          </a:r>
        </a:p>
      </cdr:txBody>
    </cdr:sp>
  </cdr:relSizeAnchor>
  <cdr:relSizeAnchor xmlns:cdr="http://schemas.openxmlformats.org/drawingml/2006/chartDrawing">
    <cdr:from>
      <cdr:x>0.80883</cdr:x>
      <cdr:y>0.51017</cdr:y>
    </cdr:from>
    <cdr:to>
      <cdr:x>0.98792</cdr:x>
      <cdr:y>0.58059</cdr:y>
    </cdr:to>
    <cdr:sp macro="" textlink="">
      <cdr:nvSpPr>
        <cdr:cNvPr id="43" name="Text Box 1"/>
        <cdr:cNvSpPr txBox="1"/>
      </cdr:nvSpPr>
      <cdr:spPr>
        <a:xfrm xmlns:a="http://schemas.openxmlformats.org/drawingml/2006/main">
          <a:off x="4626591" y="1886092"/>
          <a:ext cx="1024391" cy="2603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50.40 </a:t>
          </a:r>
          <a:r>
            <a:rPr lang="en-GB" sz="900">
              <a:latin typeface="Calibri" panose="020F0502020204030204" pitchFamily="34" charset="0"/>
            </a:rPr>
            <a:t>± 0.05 Hz</a:t>
          </a:r>
          <a:r>
            <a:rPr lang="en-GB" sz="900"/>
            <a:t> </a:t>
          </a:r>
        </a:p>
      </cdr:txBody>
    </cdr:sp>
  </cdr:relSizeAnchor>
  <cdr:relSizeAnchor xmlns:cdr="http://schemas.openxmlformats.org/drawingml/2006/chartDrawing">
    <cdr:from>
      <cdr:x>0.8065</cdr:x>
      <cdr:y>0.2458</cdr:y>
    </cdr:from>
    <cdr:to>
      <cdr:x>0.98559</cdr:x>
      <cdr:y>0.31622</cdr:y>
    </cdr:to>
    <cdr:sp macro="" textlink="">
      <cdr:nvSpPr>
        <cdr:cNvPr id="45" name="Text Box 1"/>
        <cdr:cNvSpPr txBox="1"/>
      </cdr:nvSpPr>
      <cdr:spPr>
        <a:xfrm xmlns:a="http://schemas.openxmlformats.org/drawingml/2006/main">
          <a:off x="4613247" y="908713"/>
          <a:ext cx="1024391" cy="2603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51.10 </a:t>
          </a:r>
          <a:r>
            <a:rPr lang="en-GB" sz="900">
              <a:latin typeface="Calibri" panose="020F0502020204030204" pitchFamily="34" charset="0"/>
            </a:rPr>
            <a:t>± 0.05 Hz</a:t>
          </a:r>
          <a:r>
            <a:rPr lang="en-GB" sz="900"/>
            <a:t> </a:t>
          </a:r>
        </a:p>
      </cdr:txBody>
    </cdr:sp>
  </cdr:relSizeAnchor>
  <cdr:relSizeAnchor xmlns:cdr="http://schemas.openxmlformats.org/drawingml/2006/chartDrawing">
    <cdr:from>
      <cdr:x>0.80939</cdr:x>
      <cdr:y>0.40794</cdr:y>
    </cdr:from>
    <cdr:to>
      <cdr:x>0.98848</cdr:x>
      <cdr:y>0.47836</cdr:y>
    </cdr:to>
    <cdr:sp macro="" textlink="">
      <cdr:nvSpPr>
        <cdr:cNvPr id="46" name="Text Box 1"/>
        <cdr:cNvSpPr txBox="1"/>
      </cdr:nvSpPr>
      <cdr:spPr>
        <a:xfrm xmlns:a="http://schemas.openxmlformats.org/drawingml/2006/main">
          <a:off x="4629766" y="1508125"/>
          <a:ext cx="1024391" cy="2603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50.70 </a:t>
          </a:r>
          <a:r>
            <a:rPr lang="en-GB" sz="900">
              <a:latin typeface="Calibri" panose="020F0502020204030204" pitchFamily="34" charset="0"/>
            </a:rPr>
            <a:t>± 0.10 Hz</a:t>
          </a:r>
          <a:r>
            <a:rPr lang="en-GB" sz="900"/>
            <a:t> </a:t>
          </a:r>
        </a:p>
      </cdr:txBody>
    </cdr:sp>
  </cdr:relSizeAnchor>
  <cdr:relSizeAnchor xmlns:cdr="http://schemas.openxmlformats.org/drawingml/2006/chartDrawing">
    <cdr:from>
      <cdr:x>0.20537</cdr:x>
      <cdr:y>0.20611</cdr:y>
    </cdr:from>
    <cdr:to>
      <cdr:x>0.32416</cdr:x>
      <cdr:y>0.26967</cdr:y>
    </cdr:to>
    <cdr:sp macro="" textlink="">
      <cdr:nvSpPr>
        <cdr:cNvPr id="47" name="Text Box 46"/>
        <cdr:cNvSpPr txBox="1"/>
      </cdr:nvSpPr>
      <cdr:spPr>
        <a:xfrm xmlns:a="http://schemas.openxmlformats.org/drawingml/2006/main">
          <a:off x="1174750" y="762000"/>
          <a:ext cx="679450" cy="234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GB" sz="900"/>
            <a:t>Set Value</a:t>
          </a:r>
        </a:p>
      </cdr:txBody>
    </cdr:sp>
  </cdr:relSizeAnchor>
  <cdr:relSizeAnchor xmlns:cdr="http://schemas.openxmlformats.org/drawingml/2006/chartDrawing">
    <cdr:from>
      <cdr:x>0.20426</cdr:x>
      <cdr:y>0.24837</cdr:y>
    </cdr:from>
    <cdr:to>
      <cdr:x>0.39742</cdr:x>
      <cdr:y>0.31192</cdr:y>
    </cdr:to>
    <cdr:sp macro="" textlink="">
      <cdr:nvSpPr>
        <cdr:cNvPr id="48" name="Text Box 1"/>
        <cdr:cNvSpPr txBox="1"/>
      </cdr:nvSpPr>
      <cdr:spPr>
        <a:xfrm xmlns:a="http://schemas.openxmlformats.org/drawingml/2006/main">
          <a:off x="1168400" y="918210"/>
          <a:ext cx="1104900" cy="2349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GB" sz="900"/>
            <a:t>Tolerance</a:t>
          </a:r>
          <a:r>
            <a:rPr lang="en-GB" sz="900" baseline="0"/>
            <a:t> band</a:t>
          </a:r>
          <a:endParaRPr lang="en-GB" sz="900"/>
        </a:p>
      </cdr:txBody>
    </cdr:sp>
  </cdr:relSizeAnchor>
  <cdr:relSizeAnchor xmlns:cdr="http://schemas.openxmlformats.org/drawingml/2006/chartDrawing">
    <cdr:from>
      <cdr:x>0.80595</cdr:x>
      <cdr:y>0.6338</cdr:y>
    </cdr:from>
    <cdr:to>
      <cdr:x>0.80595</cdr:x>
      <cdr:y>0.68249</cdr:y>
    </cdr:to>
    <cdr:cxnSp macro="">
      <cdr:nvCxnSpPr>
        <cdr:cNvPr id="52" name="Straight Arrow Connector 51"/>
        <cdr:cNvCxnSpPr/>
      </cdr:nvCxnSpPr>
      <cdr:spPr>
        <a:xfrm xmlns:a="http://schemas.openxmlformats.org/drawingml/2006/main" flipH="1">
          <a:off x="4610100" y="2343149"/>
          <a:ext cx="0" cy="180000"/>
        </a:xfrm>
        <a:prstGeom xmlns:a="http://schemas.openxmlformats.org/drawingml/2006/main" prst="straightConnector1">
          <a:avLst/>
        </a:prstGeom>
        <a:ln xmlns:a="http://schemas.openxmlformats.org/drawingml/2006/main">
          <a:solidFill>
            <a:schemeClr val="tx1"/>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0.80651</cdr:x>
      <cdr:y>0.68593</cdr:y>
    </cdr:from>
    <cdr:to>
      <cdr:x>0.80651</cdr:x>
      <cdr:y>0.73461</cdr:y>
    </cdr:to>
    <cdr:cxnSp macro="">
      <cdr:nvCxnSpPr>
        <cdr:cNvPr id="53" name="Straight Arrow Connector 52"/>
        <cdr:cNvCxnSpPr/>
      </cdr:nvCxnSpPr>
      <cdr:spPr>
        <a:xfrm xmlns:a="http://schemas.openxmlformats.org/drawingml/2006/main" flipV="1">
          <a:off x="4613275" y="2535849"/>
          <a:ext cx="0" cy="180000"/>
        </a:xfrm>
        <a:prstGeom xmlns:a="http://schemas.openxmlformats.org/drawingml/2006/main" prst="straightConnector1">
          <a:avLst/>
        </a:prstGeom>
        <a:ln xmlns:a="http://schemas.openxmlformats.org/drawingml/2006/main">
          <a:solidFill>
            <a:schemeClr val="tx1"/>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0.71936</cdr:x>
      <cdr:y>0.51786</cdr:y>
    </cdr:from>
    <cdr:to>
      <cdr:x>0.83265</cdr:x>
      <cdr:y>0.51786</cdr:y>
    </cdr:to>
    <cdr:cxnSp macro="">
      <cdr:nvCxnSpPr>
        <cdr:cNvPr id="57" name="Straight Connector 56"/>
        <cdr:cNvCxnSpPr/>
      </cdr:nvCxnSpPr>
      <cdr:spPr>
        <a:xfrm xmlns:a="http://schemas.openxmlformats.org/drawingml/2006/main">
          <a:off x="4114800" y="1914525"/>
          <a:ext cx="648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0.71992</cdr:x>
      <cdr:y>0.56767</cdr:y>
    </cdr:from>
    <cdr:to>
      <cdr:x>0.8332</cdr:x>
      <cdr:y>0.56767</cdr:y>
    </cdr:to>
    <cdr:cxnSp macro="">
      <cdr:nvCxnSpPr>
        <cdr:cNvPr id="58" name="Straight Connector 57"/>
        <cdr:cNvCxnSpPr/>
      </cdr:nvCxnSpPr>
      <cdr:spPr>
        <a:xfrm xmlns:a="http://schemas.openxmlformats.org/drawingml/2006/main">
          <a:off x="4117975" y="2098675"/>
          <a:ext cx="648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0.8276</cdr:x>
      <cdr:y>0.51013</cdr:y>
    </cdr:from>
    <cdr:to>
      <cdr:x>0.8276</cdr:x>
      <cdr:y>0.5783</cdr:y>
    </cdr:to>
    <cdr:cxnSp macro="">
      <cdr:nvCxnSpPr>
        <cdr:cNvPr id="60" name="Straight Connector 59"/>
        <cdr:cNvCxnSpPr/>
      </cdr:nvCxnSpPr>
      <cdr:spPr>
        <a:xfrm xmlns:a="http://schemas.openxmlformats.org/drawingml/2006/main">
          <a:off x="4733925" y="1885950"/>
          <a:ext cx="0" cy="25200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0.61778</cdr:x>
      <cdr:y>0.39935</cdr:y>
    </cdr:from>
    <cdr:to>
      <cdr:x>0.83806</cdr:x>
      <cdr:y>0.39935</cdr:y>
    </cdr:to>
    <cdr:cxnSp macro="">
      <cdr:nvCxnSpPr>
        <cdr:cNvPr id="62" name="Straight Connector 61"/>
        <cdr:cNvCxnSpPr/>
      </cdr:nvCxnSpPr>
      <cdr:spPr>
        <a:xfrm xmlns:a="http://schemas.openxmlformats.org/drawingml/2006/main">
          <a:off x="3533775" y="1476375"/>
          <a:ext cx="126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0.61667</cdr:x>
      <cdr:y>0.47492</cdr:y>
    </cdr:from>
    <cdr:to>
      <cdr:x>0.83695</cdr:x>
      <cdr:y>0.47492</cdr:y>
    </cdr:to>
    <cdr:cxnSp macro="">
      <cdr:nvCxnSpPr>
        <cdr:cNvPr id="64" name="Straight Connector 63"/>
        <cdr:cNvCxnSpPr/>
      </cdr:nvCxnSpPr>
      <cdr:spPr>
        <a:xfrm xmlns:a="http://schemas.openxmlformats.org/drawingml/2006/main">
          <a:off x="3527425" y="1755775"/>
          <a:ext cx="126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0.8276</cdr:x>
      <cdr:y>0.38904</cdr:y>
    </cdr:from>
    <cdr:to>
      <cdr:x>0.8276</cdr:x>
      <cdr:y>0.48642</cdr:y>
    </cdr:to>
    <cdr:cxnSp macro="">
      <cdr:nvCxnSpPr>
        <cdr:cNvPr id="66" name="Straight Connector 65"/>
        <cdr:cNvCxnSpPr/>
      </cdr:nvCxnSpPr>
      <cdr:spPr>
        <a:xfrm xmlns:a="http://schemas.openxmlformats.org/drawingml/2006/main">
          <a:off x="4733925" y="1438275"/>
          <a:ext cx="0" cy="36000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0.51711</cdr:x>
      <cdr:y>0.25379</cdr:y>
    </cdr:from>
    <cdr:to>
      <cdr:x>0.83179</cdr:x>
      <cdr:y>0.25379</cdr:y>
    </cdr:to>
    <cdr:cxnSp macro="">
      <cdr:nvCxnSpPr>
        <cdr:cNvPr id="68" name="Straight Connector 67"/>
        <cdr:cNvCxnSpPr/>
      </cdr:nvCxnSpPr>
      <cdr:spPr>
        <a:xfrm xmlns:a="http://schemas.openxmlformats.org/drawingml/2006/main" flipV="1">
          <a:off x="2957884" y="938254"/>
          <a:ext cx="180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0.51626</cdr:x>
      <cdr:y>0.30624</cdr:y>
    </cdr:from>
    <cdr:to>
      <cdr:x>0.83094</cdr:x>
      <cdr:y>0.30624</cdr:y>
    </cdr:to>
    <cdr:cxnSp macro="">
      <cdr:nvCxnSpPr>
        <cdr:cNvPr id="69" name="Straight Connector 68"/>
        <cdr:cNvCxnSpPr/>
      </cdr:nvCxnSpPr>
      <cdr:spPr>
        <a:xfrm xmlns:a="http://schemas.openxmlformats.org/drawingml/2006/main" flipV="1">
          <a:off x="2953025" y="1132177"/>
          <a:ext cx="180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0.82536</cdr:x>
      <cdr:y>0.24428</cdr:y>
    </cdr:from>
    <cdr:to>
      <cdr:x>0.82536</cdr:x>
      <cdr:y>0.31244</cdr:y>
    </cdr:to>
    <cdr:cxnSp macro="">
      <cdr:nvCxnSpPr>
        <cdr:cNvPr id="71" name="Straight Connector 70"/>
        <cdr:cNvCxnSpPr/>
      </cdr:nvCxnSpPr>
      <cdr:spPr>
        <a:xfrm xmlns:a="http://schemas.openxmlformats.org/drawingml/2006/main">
          <a:off x="4721114" y="903080"/>
          <a:ext cx="0" cy="25200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0.15152</cdr:x>
      <cdr:y>0.23658</cdr:y>
    </cdr:from>
    <cdr:to>
      <cdr:x>0.20816</cdr:x>
      <cdr:y>0.23658</cdr:y>
    </cdr:to>
    <cdr:cxnSp macro="">
      <cdr:nvCxnSpPr>
        <cdr:cNvPr id="73" name="Straight Connector 72"/>
        <cdr:cNvCxnSpPr/>
      </cdr:nvCxnSpPr>
      <cdr:spPr>
        <a:xfrm xmlns:a="http://schemas.openxmlformats.org/drawingml/2006/main">
          <a:off x="866692" y="874643"/>
          <a:ext cx="324000" cy="0"/>
        </a:xfrm>
        <a:prstGeom xmlns:a="http://schemas.openxmlformats.org/drawingml/2006/main" prst="line">
          <a:avLst/>
        </a:prstGeom>
        <a:ln xmlns:a="http://schemas.openxmlformats.org/drawingml/2006/main" w="28575">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0.15152</cdr:x>
      <cdr:y>0.2839</cdr:y>
    </cdr:from>
    <cdr:to>
      <cdr:x>0.20816</cdr:x>
      <cdr:y>0.2839</cdr:y>
    </cdr:to>
    <cdr:cxnSp macro="">
      <cdr:nvCxnSpPr>
        <cdr:cNvPr id="75" name="Straight Connector 74"/>
        <cdr:cNvCxnSpPr/>
      </cdr:nvCxnSpPr>
      <cdr:spPr>
        <a:xfrm xmlns:a="http://schemas.openxmlformats.org/drawingml/2006/main">
          <a:off x="866692" y="1049572"/>
          <a:ext cx="324000"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0.37467</cdr:x>
      <cdr:y>0.24562</cdr:y>
    </cdr:from>
    <cdr:to>
      <cdr:x>0.41718</cdr:x>
      <cdr:y>0.31604</cdr:y>
    </cdr:to>
    <cdr:sp macro="" textlink="">
      <cdr:nvSpPr>
        <cdr:cNvPr id="28" name="Text Box 1"/>
        <cdr:cNvSpPr txBox="1"/>
      </cdr:nvSpPr>
      <cdr:spPr>
        <a:xfrm xmlns:a="http://schemas.openxmlformats.org/drawingml/2006/main">
          <a:off x="2143124" y="908044"/>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(d)</a:t>
          </a:r>
        </a:p>
      </cdr:txBody>
    </cdr:sp>
  </cdr:relSizeAnchor>
  <cdr:relSizeAnchor xmlns:cdr="http://schemas.openxmlformats.org/drawingml/2006/chartDrawing">
    <cdr:from>
      <cdr:x>0.31194</cdr:x>
      <cdr:y>0.51185</cdr:y>
    </cdr:from>
    <cdr:to>
      <cdr:x>0.35446</cdr:x>
      <cdr:y>0.58227</cdr:y>
    </cdr:to>
    <cdr:sp macro="" textlink="">
      <cdr:nvSpPr>
        <cdr:cNvPr id="29" name="Text Box 1"/>
        <cdr:cNvSpPr txBox="1"/>
      </cdr:nvSpPr>
      <cdr:spPr>
        <a:xfrm xmlns:a="http://schemas.openxmlformats.org/drawingml/2006/main">
          <a:off x="1784349" y="1892294"/>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(b)</a:t>
          </a:r>
        </a:p>
      </cdr:txBody>
    </cdr:sp>
  </cdr:relSizeAnchor>
  <cdr:relSizeAnchor xmlns:cdr="http://schemas.openxmlformats.org/drawingml/2006/chartDrawing">
    <cdr:from>
      <cdr:x>0.41352</cdr:x>
      <cdr:y>0.40106</cdr:y>
    </cdr:from>
    <cdr:to>
      <cdr:x>0.45604</cdr:x>
      <cdr:y>0.47148</cdr:y>
    </cdr:to>
    <cdr:sp macro="" textlink="">
      <cdr:nvSpPr>
        <cdr:cNvPr id="30" name="Text Box 1"/>
        <cdr:cNvSpPr txBox="1"/>
      </cdr:nvSpPr>
      <cdr:spPr>
        <a:xfrm xmlns:a="http://schemas.openxmlformats.org/drawingml/2006/main">
          <a:off x="2365374" y="1482719"/>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(c)</a:t>
          </a:r>
        </a:p>
      </cdr:txBody>
    </cdr:sp>
  </cdr:relSizeAnchor>
  <cdr:relSizeAnchor xmlns:cdr="http://schemas.openxmlformats.org/drawingml/2006/chartDrawing">
    <cdr:from>
      <cdr:x>0.2137</cdr:x>
      <cdr:y>0.65355</cdr:y>
    </cdr:from>
    <cdr:to>
      <cdr:x>0.25622</cdr:x>
      <cdr:y>0.72397</cdr:y>
    </cdr:to>
    <cdr:sp macro="" textlink="">
      <cdr:nvSpPr>
        <cdr:cNvPr id="31" name="Text Box 1"/>
        <cdr:cNvSpPr txBox="1"/>
      </cdr:nvSpPr>
      <cdr:spPr>
        <a:xfrm xmlns:a="http://schemas.openxmlformats.org/drawingml/2006/main">
          <a:off x="1222374" y="2416169"/>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(a)</a:t>
          </a:r>
        </a:p>
      </cdr:txBody>
    </cdr:sp>
  </cdr:relSizeAnchor>
  <cdr:relSizeAnchor xmlns:cdr="http://schemas.openxmlformats.org/drawingml/2006/chartDrawing">
    <cdr:from>
      <cdr:x>0.4768</cdr:x>
      <cdr:y>0.40106</cdr:y>
    </cdr:from>
    <cdr:to>
      <cdr:x>0.51932</cdr:x>
      <cdr:y>0.47148</cdr:y>
    </cdr:to>
    <cdr:sp macro="" textlink="">
      <cdr:nvSpPr>
        <cdr:cNvPr id="34" name="Text Box 1"/>
        <cdr:cNvSpPr txBox="1"/>
      </cdr:nvSpPr>
      <cdr:spPr>
        <a:xfrm xmlns:a="http://schemas.openxmlformats.org/drawingml/2006/main">
          <a:off x="2727324" y="1482719"/>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(e)</a:t>
          </a:r>
        </a:p>
      </cdr:txBody>
    </cdr:sp>
  </cdr:relSizeAnchor>
  <cdr:relSizeAnchor xmlns:cdr="http://schemas.openxmlformats.org/drawingml/2006/chartDrawing">
    <cdr:from>
      <cdr:x>0.57338</cdr:x>
      <cdr:y>0.51185</cdr:y>
    </cdr:from>
    <cdr:to>
      <cdr:x>0.6159</cdr:x>
      <cdr:y>0.58227</cdr:y>
    </cdr:to>
    <cdr:sp macro="" textlink="">
      <cdr:nvSpPr>
        <cdr:cNvPr id="35" name="Text Box 1"/>
        <cdr:cNvSpPr txBox="1"/>
      </cdr:nvSpPr>
      <cdr:spPr>
        <a:xfrm xmlns:a="http://schemas.openxmlformats.org/drawingml/2006/main">
          <a:off x="3279774" y="1892294"/>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(f)</a:t>
          </a:r>
        </a:p>
      </cdr:txBody>
    </cdr:sp>
  </cdr:relSizeAnchor>
  <cdr:relSizeAnchor xmlns:cdr="http://schemas.openxmlformats.org/drawingml/2006/chartDrawing">
    <cdr:from>
      <cdr:x>0.67829</cdr:x>
      <cdr:y>0.65355</cdr:y>
    </cdr:from>
    <cdr:to>
      <cdr:x>0.7208</cdr:x>
      <cdr:y>0.72397</cdr:y>
    </cdr:to>
    <cdr:sp macro="" textlink="">
      <cdr:nvSpPr>
        <cdr:cNvPr id="36" name="Text Box 1"/>
        <cdr:cNvSpPr txBox="1"/>
      </cdr:nvSpPr>
      <cdr:spPr>
        <a:xfrm xmlns:a="http://schemas.openxmlformats.org/drawingml/2006/main">
          <a:off x="3879849" y="2416169"/>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(g)</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1027A-7A09-400C-8949-44D12839E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87</Pages>
  <Words>22270</Words>
  <Characters>127177</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ENA_EREC_template_v1.0</vt:lpstr>
    </vt:vector>
  </TitlesOfParts>
  <Company>Energy Networks Association</Company>
  <LinksUpToDate>false</LinksUpToDate>
  <CharactersWithSpaces>149149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ENA_EREC_template_v1.0</dc:title>
  <dc:subject>ENA Engineering Document Template</dc:subject>
  <dc:creator>Newton, Claire</dc:creator>
  <dc:description>© 2012 Energy Networks Association
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
Operations Directorate
Energy Networks Association
6th Floor, Dean Bradley House
52 Horseferry Rd
London
SW1P 2AF
This document has been prepared for use by members of the Energy Networks Association to take account of the conditions which apply to them. Advice should be taken from an appropriately qualified engineer on the suitability of this document for any other purpose.</dc:description>
  <cp:lastModifiedBy>Christopher McCann</cp:lastModifiedBy>
  <cp:revision>10</cp:revision>
  <cp:lastPrinted>2019-06-17T22:19:00Z</cp:lastPrinted>
  <dcterms:created xsi:type="dcterms:W3CDTF">2021-07-11T06:13:00Z</dcterms:created>
  <dcterms:modified xsi:type="dcterms:W3CDTF">2021-07-22T08:49:00Z</dcterms:modified>
  <cp:contentStatus>v1.0</cp:contentStatus>
</cp:coreProperties>
</file>